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E446EF" w14:textId="77777777" w:rsidR="00607B09" w:rsidRPr="00786988" w:rsidRDefault="00DF7E50" w:rsidP="00086E9B">
      <w:pPr>
        <w:spacing w:after="0" w:line="240" w:lineRule="auto"/>
        <w:jc w:val="center"/>
        <w:rPr>
          <w:rFonts w:ascii="Times New Roman" w:hAnsi="Times New Roman" w:cs="Times New Roman"/>
          <w:b/>
        </w:rPr>
      </w:pPr>
      <w:r w:rsidRPr="00786988">
        <w:rPr>
          <w:rFonts w:ascii="Times New Roman" w:hAnsi="Times New Roman" w:cs="Times New Roman"/>
          <w:b/>
        </w:rPr>
        <w:t>Labklājības ministrijas un Tieslietu ministrijas pamatnostādņu projekta “Sociālās aizsardzības un darba tirgus politikas attīstības pamatnostādnes 2021.-2027.gadam” sabiedriskās apspriešanas laikā saņemtie priekšlikumi</w:t>
      </w:r>
    </w:p>
    <w:p w14:paraId="62820A5A" w14:textId="77777777" w:rsidR="00086E9B" w:rsidRPr="00786988" w:rsidRDefault="00086E9B" w:rsidP="00086E9B">
      <w:pPr>
        <w:spacing w:after="0" w:line="240" w:lineRule="auto"/>
        <w:rPr>
          <w:rFonts w:ascii="Times New Roman" w:hAnsi="Times New Roman" w:cs="Times New Roman"/>
          <w:sz w:val="20"/>
          <w:szCs w:val="20"/>
        </w:rPr>
      </w:pPr>
    </w:p>
    <w:tbl>
      <w:tblPr>
        <w:tblStyle w:val="TableGrid"/>
        <w:tblW w:w="14373" w:type="dxa"/>
        <w:tblLook w:val="04A0" w:firstRow="1" w:lastRow="0" w:firstColumn="1" w:lastColumn="0" w:noHBand="0" w:noVBand="1"/>
      </w:tblPr>
      <w:tblGrid>
        <w:gridCol w:w="3126"/>
        <w:gridCol w:w="6752"/>
        <w:gridCol w:w="4495"/>
      </w:tblGrid>
      <w:tr w:rsidR="00DF7E50" w:rsidRPr="00786988" w14:paraId="4CB62802" w14:textId="77777777" w:rsidTr="007F35E7">
        <w:tc>
          <w:tcPr>
            <w:tcW w:w="3126" w:type="dxa"/>
          </w:tcPr>
          <w:p w14:paraId="31D3FC22" w14:textId="77777777" w:rsidR="00DF7E50" w:rsidRPr="00786988" w:rsidRDefault="00DF7E50" w:rsidP="00086E9B">
            <w:pPr>
              <w:jc w:val="center"/>
              <w:rPr>
                <w:rFonts w:ascii="Times New Roman" w:hAnsi="Times New Roman" w:cs="Times New Roman"/>
                <w:b/>
                <w:sz w:val="20"/>
                <w:szCs w:val="20"/>
              </w:rPr>
            </w:pPr>
            <w:r w:rsidRPr="00786988">
              <w:rPr>
                <w:rFonts w:ascii="Times New Roman" w:eastAsia="Times New Roman" w:hAnsi="Times New Roman" w:cs="Times New Roman"/>
                <w:b/>
                <w:color w:val="000000"/>
                <w:sz w:val="20"/>
                <w:szCs w:val="20"/>
              </w:rPr>
              <w:t>Sabiedriskai apspriešanai publicētā projekta redakcija (</w:t>
            </w:r>
            <w:r w:rsidR="00086E9B" w:rsidRPr="00786988">
              <w:rPr>
                <w:rFonts w:ascii="Times New Roman" w:eastAsia="Times New Roman" w:hAnsi="Times New Roman" w:cs="Times New Roman"/>
                <w:b/>
                <w:color w:val="000000"/>
                <w:sz w:val="20"/>
                <w:szCs w:val="20"/>
              </w:rPr>
              <w:t>vieta pamatnostādņu projektā</w:t>
            </w:r>
            <w:r w:rsidRPr="00786988">
              <w:rPr>
                <w:rFonts w:ascii="Times New Roman" w:eastAsia="Times New Roman" w:hAnsi="Times New Roman" w:cs="Times New Roman"/>
                <w:b/>
                <w:color w:val="000000"/>
                <w:sz w:val="20"/>
                <w:szCs w:val="20"/>
              </w:rPr>
              <w:t>)</w:t>
            </w:r>
          </w:p>
        </w:tc>
        <w:tc>
          <w:tcPr>
            <w:tcW w:w="6752" w:type="dxa"/>
          </w:tcPr>
          <w:p w14:paraId="2C7C6B3C" w14:textId="77777777" w:rsidR="00DF7E50" w:rsidRPr="00786988" w:rsidRDefault="00086E9B" w:rsidP="00086E9B">
            <w:pPr>
              <w:jc w:val="center"/>
              <w:rPr>
                <w:rFonts w:ascii="Times New Roman" w:hAnsi="Times New Roman" w:cs="Times New Roman"/>
                <w:b/>
                <w:sz w:val="20"/>
                <w:szCs w:val="20"/>
              </w:rPr>
            </w:pPr>
            <w:r w:rsidRPr="00786988">
              <w:rPr>
                <w:rFonts w:ascii="Times New Roman" w:hAnsi="Times New Roman" w:cs="Times New Roman"/>
                <w:b/>
                <w:sz w:val="20"/>
                <w:szCs w:val="20"/>
              </w:rPr>
              <w:t>Sabiedriskās apspriedes laikā saņemtais komentārs/ priekšlikums</w:t>
            </w:r>
          </w:p>
        </w:tc>
        <w:tc>
          <w:tcPr>
            <w:tcW w:w="4495" w:type="dxa"/>
          </w:tcPr>
          <w:p w14:paraId="3C2AB031" w14:textId="77777777" w:rsidR="00DF7E50" w:rsidRPr="00786988" w:rsidRDefault="00086E9B" w:rsidP="00086E9B">
            <w:pPr>
              <w:jc w:val="center"/>
              <w:rPr>
                <w:rFonts w:ascii="Times New Roman" w:hAnsi="Times New Roman" w:cs="Times New Roman"/>
                <w:b/>
                <w:sz w:val="20"/>
                <w:szCs w:val="20"/>
              </w:rPr>
            </w:pPr>
            <w:r w:rsidRPr="00786988">
              <w:rPr>
                <w:rFonts w:ascii="Times New Roman" w:hAnsi="Times New Roman" w:cs="Times New Roman"/>
                <w:b/>
                <w:sz w:val="20"/>
                <w:szCs w:val="20"/>
              </w:rPr>
              <w:t>Labklājības ministrijas/ Tieslietu ministrijas skaidrojums par priekšlikuma/ komentāra iestrādi pamatnostādņu projektā</w:t>
            </w:r>
          </w:p>
        </w:tc>
      </w:tr>
      <w:tr w:rsidR="00497D4A" w:rsidRPr="00786988" w14:paraId="4FFB2492" w14:textId="77777777" w:rsidTr="007F35E7">
        <w:tc>
          <w:tcPr>
            <w:tcW w:w="3126" w:type="dxa"/>
          </w:tcPr>
          <w:p w14:paraId="0329B743" w14:textId="1ECBC40D" w:rsidR="00497D4A" w:rsidRPr="00786988" w:rsidRDefault="004A56E3" w:rsidP="00086E9B">
            <w:pPr>
              <w:rPr>
                <w:rFonts w:ascii="Times New Roman" w:hAnsi="Times New Roman" w:cs="Times New Roman"/>
                <w:sz w:val="20"/>
                <w:szCs w:val="20"/>
              </w:rPr>
            </w:pPr>
            <w:r w:rsidRPr="00786988">
              <w:rPr>
                <w:rFonts w:ascii="Times New Roman" w:hAnsi="Times New Roman" w:cs="Times New Roman"/>
                <w:sz w:val="20"/>
                <w:szCs w:val="20"/>
              </w:rPr>
              <w:t>1.</w:t>
            </w:r>
            <w:r w:rsidR="00497D4A" w:rsidRPr="00786988">
              <w:rPr>
                <w:rFonts w:ascii="Times New Roman" w:hAnsi="Times New Roman" w:cs="Times New Roman"/>
                <w:sz w:val="20"/>
                <w:szCs w:val="20"/>
              </w:rPr>
              <w:t>Vispārīgi</w:t>
            </w:r>
          </w:p>
        </w:tc>
        <w:tc>
          <w:tcPr>
            <w:tcW w:w="6752" w:type="dxa"/>
          </w:tcPr>
          <w:p w14:paraId="72683358" w14:textId="77777777" w:rsidR="00497D4A" w:rsidRPr="00786988" w:rsidRDefault="00497D4A" w:rsidP="00497D4A">
            <w:pPr>
              <w:jc w:val="center"/>
              <w:rPr>
                <w:rFonts w:ascii="Times New Roman" w:eastAsia="Times New Roman" w:hAnsi="Times New Roman" w:cs="Times New Roman"/>
                <w:b/>
                <w:sz w:val="20"/>
                <w:szCs w:val="20"/>
              </w:rPr>
            </w:pPr>
            <w:r w:rsidRPr="00786988">
              <w:rPr>
                <w:rFonts w:ascii="Times New Roman" w:eastAsia="Times New Roman" w:hAnsi="Times New Roman" w:cs="Times New Roman"/>
                <w:b/>
                <w:sz w:val="20"/>
                <w:szCs w:val="20"/>
              </w:rPr>
              <w:t>Ieva Ozola</w:t>
            </w:r>
          </w:p>
          <w:p w14:paraId="2286A50B" w14:textId="77777777" w:rsidR="00497D4A" w:rsidRPr="00786988" w:rsidRDefault="00497D4A" w:rsidP="00497D4A">
            <w:pPr>
              <w:jc w:val="both"/>
              <w:rPr>
                <w:rFonts w:ascii="Times New Roman" w:eastAsia="Times New Roman" w:hAnsi="Times New Roman" w:cs="Times New Roman"/>
                <w:sz w:val="20"/>
                <w:szCs w:val="20"/>
              </w:rPr>
            </w:pPr>
            <w:r w:rsidRPr="00786988">
              <w:rPr>
                <w:rFonts w:ascii="Times New Roman" w:eastAsia="Times New Roman" w:hAnsi="Times New Roman" w:cs="Times New Roman"/>
                <w:sz w:val="20"/>
                <w:szCs w:val="20"/>
              </w:rPr>
              <w:t>1.</w:t>
            </w:r>
            <w:r w:rsidRPr="00786988">
              <w:rPr>
                <w:rFonts w:ascii="Times New Roman" w:eastAsia="Times New Roman" w:hAnsi="Times New Roman" w:cs="Times New Roman"/>
                <w:sz w:val="20"/>
                <w:szCs w:val="20"/>
              </w:rPr>
              <w:tab/>
              <w:t>Būtu svarīga sabiedrības un iesaistīto pušu iesaiste jau dokumenta sākotnējo ideju apspriešanā un pakāpeniskā “apaudzēšanā’, lai nebūtu jāveic korekcijas jau pie tik apjomīga dokumenta, kurā ir ieguldīts tik liels darbs.</w:t>
            </w:r>
          </w:p>
          <w:p w14:paraId="22765AF5" w14:textId="77777777" w:rsidR="00497D4A" w:rsidRPr="00786988" w:rsidRDefault="00497D4A" w:rsidP="00497D4A">
            <w:pPr>
              <w:jc w:val="both"/>
              <w:rPr>
                <w:rFonts w:ascii="Times New Roman" w:eastAsia="Times New Roman" w:hAnsi="Times New Roman" w:cs="Times New Roman"/>
                <w:sz w:val="20"/>
                <w:szCs w:val="20"/>
              </w:rPr>
            </w:pPr>
            <w:r w:rsidRPr="00786988">
              <w:rPr>
                <w:rFonts w:ascii="Times New Roman" w:eastAsia="Times New Roman" w:hAnsi="Times New Roman" w:cs="Times New Roman"/>
                <w:sz w:val="20"/>
                <w:szCs w:val="20"/>
              </w:rPr>
              <w:t>2.</w:t>
            </w:r>
            <w:r w:rsidRPr="00786988">
              <w:rPr>
                <w:rFonts w:ascii="Times New Roman" w:eastAsia="Times New Roman" w:hAnsi="Times New Roman" w:cs="Times New Roman"/>
                <w:sz w:val="20"/>
                <w:szCs w:val="20"/>
              </w:rPr>
              <w:tab/>
              <w:t>Dokumenta satura precizēšanai un kopīgai izpratnei tālāku uzdevumu izvirzīšanā un realizēšanā būtu lietderīga vienošanās par atsevišķu terminu skaidrojumiem, piem., tekstā lietotie termini, kuru nozīme nav skaidra - sociālā aizsardzība, kvalitatīvs sociālais pakalpojums, efektīvs sociālais pakalpojums, moderns sociālais pakalpojums, ilgtspējīgs sociālais pakalpojums, ilgtspējīga un adekvāta iedzīvotāju sociālā aizsardzība, zemas intensitātes mājsaimniecība u.c. šī dokumenta izpratnē.</w:t>
            </w:r>
          </w:p>
          <w:p w14:paraId="318C392E" w14:textId="77777777" w:rsidR="00497D4A" w:rsidRPr="00786988" w:rsidRDefault="00497D4A" w:rsidP="00497D4A">
            <w:pPr>
              <w:jc w:val="both"/>
              <w:rPr>
                <w:rFonts w:ascii="Times New Roman" w:eastAsia="Times New Roman" w:hAnsi="Times New Roman" w:cs="Times New Roman"/>
                <w:sz w:val="20"/>
                <w:szCs w:val="20"/>
              </w:rPr>
            </w:pPr>
            <w:r w:rsidRPr="00786988">
              <w:rPr>
                <w:rFonts w:ascii="Times New Roman" w:eastAsia="Times New Roman" w:hAnsi="Times New Roman" w:cs="Times New Roman"/>
                <w:sz w:val="20"/>
                <w:szCs w:val="20"/>
              </w:rPr>
              <w:t>3.</w:t>
            </w:r>
            <w:r w:rsidRPr="00786988">
              <w:rPr>
                <w:rFonts w:ascii="Times New Roman" w:eastAsia="Times New Roman" w:hAnsi="Times New Roman" w:cs="Times New Roman"/>
                <w:sz w:val="20"/>
                <w:szCs w:val="20"/>
              </w:rPr>
              <w:tab/>
              <w:t xml:space="preserve">Kopumā par dokumenta garu – sociālās politikas dokumenti nav tikai sausi plānošanas dokumenti, bet arī vieta, kur tiek paustas noteiktas vērtības, principi, nostājas un nedaudz augstāki mērķi. Šī dokumenta gars ir nevis cerības rosinošs, bet gan daudzus nepārvaramus ierobežojumus izklāstošs, kas vairākkārtīgi atgādina par to, ka nav finansējums un, ņemot vērā daudzos ietekmes faktorus, nav cerības šo realizēt. Ņemot vērā, ka arī netiek pausta nostāja par prioritātēm, kuras arī ierobežota finansējuma apstākļos valsts uzņemas paveikt, rodas sajūta, ka dokuments var tikt nerealizēts un īsti nekas jau nebūs, jo ir iepriekš paredzēta nepārvarama vara. Kopīgā sajūta ir, ka tas ir formāls, bez risku pārvarēšanas idejām un stingras nostājas, ka valstij tiešām rūp </w:t>
            </w:r>
            <w:proofErr w:type="spellStart"/>
            <w:r w:rsidRPr="00786988">
              <w:rPr>
                <w:rFonts w:ascii="Times New Roman" w:eastAsia="Times New Roman" w:hAnsi="Times New Roman" w:cs="Times New Roman"/>
                <w:sz w:val="20"/>
                <w:szCs w:val="20"/>
              </w:rPr>
              <w:t>mazaizsargātāko</w:t>
            </w:r>
            <w:proofErr w:type="spellEnd"/>
            <w:r w:rsidRPr="00786988">
              <w:rPr>
                <w:rFonts w:ascii="Times New Roman" w:eastAsia="Times New Roman" w:hAnsi="Times New Roman" w:cs="Times New Roman"/>
                <w:sz w:val="20"/>
                <w:szCs w:val="20"/>
              </w:rPr>
              <w:t xml:space="preserve"> iedzīvotāju sociālā aizsardzība, ka pastāv vismaz kādas prioritātes, kuru sasniegšanai tiks darīts maksimālais. Tas nenozīmē, ka dokumentam ir jābūt ideālistiskam vai nereālam, tas tā netiek domāts. Kopumā manos komentāros pievērstā uzmanība konkrētiem jautājumiem, atspoguļo detalizētāk šos iztrūkumus.</w:t>
            </w:r>
          </w:p>
        </w:tc>
        <w:tc>
          <w:tcPr>
            <w:tcW w:w="4495" w:type="dxa"/>
          </w:tcPr>
          <w:p w14:paraId="1122EA17" w14:textId="05F1563A" w:rsidR="009D1C92" w:rsidRPr="00786988" w:rsidRDefault="00BF1180" w:rsidP="00086E9B">
            <w:pPr>
              <w:rPr>
                <w:rFonts w:ascii="Times New Roman" w:hAnsi="Times New Roman" w:cs="Times New Roman"/>
                <w:b/>
                <w:sz w:val="20"/>
                <w:szCs w:val="20"/>
              </w:rPr>
            </w:pPr>
            <w:r>
              <w:rPr>
                <w:rFonts w:ascii="Times New Roman" w:hAnsi="Times New Roman" w:cs="Times New Roman"/>
                <w:b/>
                <w:sz w:val="20"/>
                <w:szCs w:val="20"/>
              </w:rPr>
              <w:t>Ņ</w:t>
            </w:r>
            <w:r w:rsidR="009D1C92" w:rsidRPr="00786988">
              <w:rPr>
                <w:rFonts w:ascii="Times New Roman" w:hAnsi="Times New Roman" w:cs="Times New Roman"/>
                <w:b/>
                <w:sz w:val="20"/>
                <w:szCs w:val="20"/>
              </w:rPr>
              <w:t>emts vērā.</w:t>
            </w:r>
          </w:p>
          <w:p w14:paraId="1C25AFC1" w14:textId="0099E45D" w:rsidR="00A9147D" w:rsidRPr="00786988" w:rsidRDefault="00F70CA7" w:rsidP="00F70CA7">
            <w:pPr>
              <w:jc w:val="both"/>
              <w:rPr>
                <w:rFonts w:ascii="Times New Roman" w:hAnsi="Times New Roman" w:cs="Times New Roman"/>
                <w:sz w:val="20"/>
                <w:szCs w:val="20"/>
              </w:rPr>
            </w:pPr>
            <w:r w:rsidRPr="00786988">
              <w:rPr>
                <w:rFonts w:ascii="Times New Roman" w:hAnsi="Times New Roman" w:cs="Times New Roman"/>
                <w:sz w:val="20"/>
                <w:szCs w:val="20"/>
              </w:rPr>
              <w:t>1.</w:t>
            </w:r>
            <w:r w:rsidR="00A9147D" w:rsidRPr="00786988">
              <w:rPr>
                <w:rFonts w:ascii="Times New Roman" w:hAnsi="Times New Roman" w:cs="Times New Roman"/>
                <w:sz w:val="20"/>
                <w:szCs w:val="20"/>
              </w:rPr>
              <w:t>Pamatnostādņu projekta izstrādē ir ņemti vērā Nacionālā attīstības plānā 2021.-2027.gadam (NAP2027) identificētie izaicinājumi, noteiktie mērķi un uzdevumi. NAP2027 izstrādes laikā praktiski visa 2019.gada laikā tika organizētas plašas diskusijas un darba grupas ar visiem sadarbības partneriem un interesentiem, sabiedriskā apspriešana, skarot arī pamatnostādņu projektā ietvertos jautājumus – nabadzības un sociālās atstumtības mazināšana, valsts sociālās apdrošināšanas sistēmas un sociālo pabalstu efektivitāte, nodarbinātības veicināšana u.tml. NAP2027 diskusijas iezīmēja galvenos attīstības virzienus un idejas turpmākajai polit</w:t>
            </w:r>
            <w:r w:rsidR="009C5FBC" w:rsidRPr="00786988">
              <w:rPr>
                <w:rFonts w:ascii="Times New Roman" w:hAnsi="Times New Roman" w:cs="Times New Roman"/>
                <w:sz w:val="20"/>
                <w:szCs w:val="20"/>
              </w:rPr>
              <w:t>i</w:t>
            </w:r>
            <w:r w:rsidR="00A9147D" w:rsidRPr="00786988">
              <w:rPr>
                <w:rFonts w:ascii="Times New Roman" w:hAnsi="Times New Roman" w:cs="Times New Roman"/>
                <w:sz w:val="20"/>
                <w:szCs w:val="20"/>
              </w:rPr>
              <w:t xml:space="preserve">kas attīstībai. Tāpat Labklājības ministrija, regulāri sadarbojoties ar dažādiem ieinteresētajām pusēm gan ikdienas politikas ieviešanas un uzraudzības procesā, gan </w:t>
            </w:r>
            <w:r w:rsidR="009C5FBC" w:rsidRPr="00786988">
              <w:rPr>
                <w:rFonts w:ascii="Times New Roman" w:hAnsi="Times New Roman" w:cs="Times New Roman"/>
                <w:sz w:val="20"/>
                <w:szCs w:val="20"/>
              </w:rPr>
              <w:t xml:space="preserve">vairāku </w:t>
            </w:r>
            <w:r w:rsidR="00A9147D" w:rsidRPr="00786988">
              <w:rPr>
                <w:rFonts w:ascii="Times New Roman" w:hAnsi="Times New Roman" w:cs="Times New Roman"/>
                <w:sz w:val="20"/>
                <w:szCs w:val="20"/>
              </w:rPr>
              <w:t>konsultatīvo un uzraudzības komiteju ietvaros</w:t>
            </w:r>
            <w:r w:rsidR="009C5FBC" w:rsidRPr="00786988">
              <w:rPr>
                <w:rFonts w:ascii="Times New Roman" w:hAnsi="Times New Roman" w:cs="Times New Roman"/>
                <w:sz w:val="20"/>
                <w:szCs w:val="20"/>
              </w:rPr>
              <w:t xml:space="preserve">, gūst informāciju par aktuālām problēmām un dažādiem viedokļiem. </w:t>
            </w:r>
            <w:r w:rsidR="00FC62D9" w:rsidRPr="00786988">
              <w:rPr>
                <w:rFonts w:ascii="Times New Roman" w:hAnsi="Times New Roman" w:cs="Times New Roman"/>
                <w:sz w:val="20"/>
                <w:szCs w:val="20"/>
              </w:rPr>
              <w:t xml:space="preserve">Piemēram, 2019.gada septembrī Labklājības ministrija organizēja diskusijas ar profesionālām organizācijām, pakalpojumu sniedzējiem, sociālajiem dienestiem, augstskolām un citiem interesentiem par sociālā darba attīstības virzieniem no 2021. – 2027.gadam, kuru laikā sniegtie viedokļi ir ņemti vērā Pamatnostādņu projekta izstrādē. </w:t>
            </w:r>
            <w:r w:rsidR="009C5FBC" w:rsidRPr="00786988">
              <w:rPr>
                <w:rFonts w:ascii="Times New Roman" w:hAnsi="Times New Roman" w:cs="Times New Roman"/>
                <w:sz w:val="20"/>
                <w:szCs w:val="20"/>
              </w:rPr>
              <w:t xml:space="preserve">Papildu datu avots ir daudzi sociālās politikas pētījumi, kuros līdztekus reprezentatīvām iedzīvotāju aptaujām un ekspertu intervijām, ir veikta arī </w:t>
            </w:r>
            <w:r w:rsidR="00BF1180" w:rsidRPr="00786988">
              <w:rPr>
                <w:rFonts w:ascii="Times New Roman" w:hAnsi="Times New Roman" w:cs="Times New Roman"/>
                <w:sz w:val="20"/>
                <w:szCs w:val="20"/>
              </w:rPr>
              <w:t>visaptveroša</w:t>
            </w:r>
            <w:r w:rsidR="009C5FBC" w:rsidRPr="00786988">
              <w:rPr>
                <w:rFonts w:ascii="Times New Roman" w:hAnsi="Times New Roman" w:cs="Times New Roman"/>
                <w:sz w:val="20"/>
                <w:szCs w:val="20"/>
              </w:rPr>
              <w:t xml:space="preserve"> administratīvo datu analīze.</w:t>
            </w:r>
            <w:r w:rsidR="001923BD" w:rsidRPr="00786988">
              <w:rPr>
                <w:rFonts w:ascii="Times New Roman" w:hAnsi="Times New Roman" w:cs="Times New Roman"/>
                <w:sz w:val="20"/>
                <w:szCs w:val="20"/>
              </w:rPr>
              <w:t xml:space="preserve"> Vēršam uzmanību, ka </w:t>
            </w:r>
            <w:r w:rsidR="00E12C8F" w:rsidRPr="00786988">
              <w:rPr>
                <w:rFonts w:ascii="Times New Roman" w:hAnsi="Times New Roman" w:cs="Times New Roman"/>
                <w:sz w:val="20"/>
                <w:szCs w:val="20"/>
              </w:rPr>
              <w:t>sabiedriskā</w:t>
            </w:r>
            <w:r w:rsidR="001923BD" w:rsidRPr="00786988">
              <w:rPr>
                <w:rFonts w:ascii="Times New Roman" w:hAnsi="Times New Roman" w:cs="Times New Roman"/>
                <w:sz w:val="20"/>
                <w:szCs w:val="20"/>
              </w:rPr>
              <w:t xml:space="preserve"> apspriede ir viens no sadarbības partneru un i</w:t>
            </w:r>
            <w:r w:rsidR="009D1C92" w:rsidRPr="00786988">
              <w:rPr>
                <w:rFonts w:ascii="Times New Roman" w:hAnsi="Times New Roman" w:cs="Times New Roman"/>
                <w:sz w:val="20"/>
                <w:szCs w:val="20"/>
              </w:rPr>
              <w:t>ei</w:t>
            </w:r>
            <w:r w:rsidR="001923BD" w:rsidRPr="00786988">
              <w:rPr>
                <w:rFonts w:ascii="Times New Roman" w:hAnsi="Times New Roman" w:cs="Times New Roman"/>
                <w:sz w:val="20"/>
                <w:szCs w:val="20"/>
              </w:rPr>
              <w:t>ntere</w:t>
            </w:r>
            <w:r w:rsidR="009D1C92" w:rsidRPr="00786988">
              <w:rPr>
                <w:rFonts w:ascii="Times New Roman" w:hAnsi="Times New Roman" w:cs="Times New Roman"/>
                <w:sz w:val="20"/>
                <w:szCs w:val="20"/>
              </w:rPr>
              <w:t>sēto pušu iesaistes veidiem.</w:t>
            </w:r>
            <w:r w:rsidR="001923BD" w:rsidRPr="00786988">
              <w:rPr>
                <w:rFonts w:ascii="Times New Roman" w:hAnsi="Times New Roman" w:cs="Times New Roman"/>
                <w:sz w:val="20"/>
                <w:szCs w:val="20"/>
              </w:rPr>
              <w:t xml:space="preserve"> </w:t>
            </w:r>
            <w:r w:rsidR="009D1C92" w:rsidRPr="00786988">
              <w:rPr>
                <w:rFonts w:ascii="Times New Roman" w:hAnsi="Times New Roman" w:cs="Times New Roman"/>
                <w:sz w:val="20"/>
                <w:szCs w:val="20"/>
              </w:rPr>
              <w:t>Tās</w:t>
            </w:r>
            <w:r w:rsidR="001923BD" w:rsidRPr="00786988">
              <w:rPr>
                <w:rFonts w:ascii="Times New Roman" w:hAnsi="Times New Roman" w:cs="Times New Roman"/>
                <w:sz w:val="20"/>
                <w:szCs w:val="20"/>
              </w:rPr>
              <w:t xml:space="preserve"> laikā L</w:t>
            </w:r>
            <w:r w:rsidR="009D1C92" w:rsidRPr="00786988">
              <w:rPr>
                <w:rFonts w:ascii="Times New Roman" w:hAnsi="Times New Roman" w:cs="Times New Roman"/>
                <w:sz w:val="20"/>
                <w:szCs w:val="20"/>
              </w:rPr>
              <w:t>abklājības ministrija</w:t>
            </w:r>
            <w:r w:rsidR="001923BD" w:rsidRPr="00786988">
              <w:rPr>
                <w:rFonts w:ascii="Times New Roman" w:hAnsi="Times New Roman" w:cs="Times New Roman"/>
                <w:sz w:val="20"/>
                <w:szCs w:val="20"/>
              </w:rPr>
              <w:t xml:space="preserve"> organizēja </w:t>
            </w:r>
            <w:r w:rsidR="001923BD" w:rsidRPr="00786988">
              <w:rPr>
                <w:rFonts w:ascii="Times New Roman" w:hAnsi="Times New Roman" w:cs="Times New Roman"/>
                <w:sz w:val="20"/>
                <w:szCs w:val="20"/>
              </w:rPr>
              <w:lastRenderedPageBreak/>
              <w:t>vairākas darba sanāksmes, lai apkop</w:t>
            </w:r>
            <w:r w:rsidR="009D1C92" w:rsidRPr="00786988">
              <w:rPr>
                <w:rFonts w:ascii="Times New Roman" w:hAnsi="Times New Roman" w:cs="Times New Roman"/>
                <w:sz w:val="20"/>
                <w:szCs w:val="20"/>
              </w:rPr>
              <w:t>otu viedokļ</w:t>
            </w:r>
            <w:r w:rsidR="001923BD" w:rsidRPr="00786988">
              <w:rPr>
                <w:rFonts w:ascii="Times New Roman" w:hAnsi="Times New Roman" w:cs="Times New Roman"/>
                <w:sz w:val="20"/>
                <w:szCs w:val="20"/>
              </w:rPr>
              <w:t>us un prec</w:t>
            </w:r>
            <w:r w:rsidR="009D1C92" w:rsidRPr="00786988">
              <w:rPr>
                <w:rFonts w:ascii="Times New Roman" w:hAnsi="Times New Roman" w:cs="Times New Roman"/>
                <w:sz w:val="20"/>
                <w:szCs w:val="20"/>
              </w:rPr>
              <w:t>izētu pamatnostādņu projektu</w:t>
            </w:r>
            <w:r w:rsidR="001923BD" w:rsidRPr="00786988">
              <w:rPr>
                <w:rFonts w:ascii="Times New Roman" w:hAnsi="Times New Roman" w:cs="Times New Roman"/>
                <w:sz w:val="20"/>
                <w:szCs w:val="20"/>
              </w:rPr>
              <w:t>.</w:t>
            </w:r>
          </w:p>
          <w:p w14:paraId="3019AED6" w14:textId="1CD29BFF" w:rsidR="00F70CA7" w:rsidRPr="00786988" w:rsidRDefault="00F70CA7" w:rsidP="00F70CA7">
            <w:pPr>
              <w:jc w:val="both"/>
              <w:rPr>
                <w:rFonts w:ascii="Times New Roman" w:hAnsi="Times New Roman" w:cs="Times New Roman"/>
                <w:sz w:val="20"/>
                <w:szCs w:val="20"/>
              </w:rPr>
            </w:pPr>
            <w:r w:rsidRPr="00786988">
              <w:rPr>
                <w:rFonts w:ascii="Times New Roman" w:hAnsi="Times New Roman" w:cs="Times New Roman"/>
                <w:sz w:val="20"/>
                <w:szCs w:val="20"/>
              </w:rPr>
              <w:t>2. Atbilstoši sabiedriskā apspriešanā saņemtajiem komentāriem, izmantoto terminu uzskaitījums iespēju robežās ir papildināts</w:t>
            </w:r>
            <w:r w:rsidR="002B5398" w:rsidRPr="00786988">
              <w:rPr>
                <w:rFonts w:ascii="Times New Roman" w:hAnsi="Times New Roman" w:cs="Times New Roman"/>
                <w:sz w:val="20"/>
                <w:szCs w:val="20"/>
              </w:rPr>
              <w:t xml:space="preserve"> un precizēts</w:t>
            </w:r>
            <w:r w:rsidRPr="00786988">
              <w:rPr>
                <w:rFonts w:ascii="Times New Roman" w:hAnsi="Times New Roman" w:cs="Times New Roman"/>
                <w:sz w:val="20"/>
                <w:szCs w:val="20"/>
              </w:rPr>
              <w:t>.</w:t>
            </w:r>
          </w:p>
          <w:p w14:paraId="6C1BF0E8" w14:textId="3E193737" w:rsidR="00787DDA" w:rsidRPr="00786988" w:rsidRDefault="00F70CA7" w:rsidP="00787DDA">
            <w:pPr>
              <w:shd w:val="clear" w:color="auto" w:fill="FFFFFF"/>
              <w:jc w:val="both"/>
              <w:rPr>
                <w:rFonts w:ascii="Times New Roman" w:hAnsi="Times New Roman" w:cs="Times New Roman"/>
                <w:sz w:val="20"/>
                <w:szCs w:val="20"/>
              </w:rPr>
            </w:pPr>
            <w:r w:rsidRPr="00786988">
              <w:rPr>
                <w:rFonts w:ascii="Times New Roman" w:hAnsi="Times New Roman" w:cs="Times New Roman"/>
                <w:sz w:val="20"/>
                <w:szCs w:val="20"/>
              </w:rPr>
              <w:t>3</w:t>
            </w:r>
            <w:r w:rsidR="00787DDA" w:rsidRPr="00786988">
              <w:rPr>
                <w:rFonts w:ascii="Times New Roman" w:hAnsi="Times New Roman" w:cs="Times New Roman"/>
                <w:sz w:val="20"/>
                <w:szCs w:val="20"/>
              </w:rPr>
              <w:t>.</w:t>
            </w:r>
            <w:r w:rsidR="00BF1180" w:rsidRPr="00786988">
              <w:rPr>
                <w:rFonts w:ascii="Times New Roman" w:hAnsi="Times New Roman" w:cs="Times New Roman"/>
                <w:sz w:val="20"/>
                <w:szCs w:val="20"/>
              </w:rPr>
              <w:t xml:space="preserve"> Situācijas analīze, Pamatnostādņu projektā noteiktie mērķi, rezultāti un uzdevumi ir pārskatīti, ņemot vērā partneru ieteikumus, tostarp, pārskatot mērķu un sasniedzamo rezultātu </w:t>
            </w:r>
            <w:proofErr w:type="spellStart"/>
            <w:r w:rsidR="00BF1180" w:rsidRPr="00786988">
              <w:rPr>
                <w:rFonts w:ascii="Times New Roman" w:hAnsi="Times New Roman" w:cs="Times New Roman"/>
                <w:sz w:val="20"/>
                <w:szCs w:val="20"/>
              </w:rPr>
              <w:t>ambiciozitāti</w:t>
            </w:r>
            <w:proofErr w:type="spellEnd"/>
            <w:r w:rsidR="00BF1180" w:rsidRPr="00786988">
              <w:rPr>
                <w:rFonts w:ascii="Times New Roman" w:hAnsi="Times New Roman" w:cs="Times New Roman"/>
                <w:sz w:val="20"/>
                <w:szCs w:val="20"/>
              </w:rPr>
              <w:t>.</w:t>
            </w:r>
            <w:r w:rsidR="00BF1180">
              <w:rPr>
                <w:rFonts w:ascii="Times New Roman" w:hAnsi="Times New Roman" w:cs="Times New Roman"/>
                <w:sz w:val="20"/>
                <w:szCs w:val="20"/>
              </w:rPr>
              <w:t xml:space="preserve"> </w:t>
            </w:r>
            <w:r w:rsidR="00787DDA" w:rsidRPr="00786988">
              <w:rPr>
                <w:rFonts w:ascii="Times New Roman" w:hAnsi="Times New Roman" w:cs="Times New Roman"/>
                <w:sz w:val="20"/>
                <w:szCs w:val="20"/>
              </w:rPr>
              <w:t>Pamatnostādņu projekts ir sagatavots atbilstoši Ministru kabineta 2014.gada 2.decembr</w:t>
            </w:r>
            <w:r w:rsidR="00BF1180">
              <w:rPr>
                <w:rFonts w:ascii="Times New Roman" w:hAnsi="Times New Roman" w:cs="Times New Roman"/>
                <w:sz w:val="20"/>
                <w:szCs w:val="20"/>
              </w:rPr>
              <w:t>a</w:t>
            </w:r>
            <w:r w:rsidR="00787DDA" w:rsidRPr="00786988">
              <w:rPr>
                <w:rFonts w:ascii="Times New Roman" w:hAnsi="Times New Roman" w:cs="Times New Roman"/>
                <w:sz w:val="20"/>
                <w:szCs w:val="20"/>
              </w:rPr>
              <w:t xml:space="preserve"> noteikumiem Nr.737 “Attīstības plānošanas dokumentu izstrādes un ietekmes izvērtēšanas noteikumi”</w:t>
            </w:r>
            <w:r w:rsidR="005C5C17" w:rsidRPr="00786988">
              <w:rPr>
                <w:rFonts w:ascii="Times New Roman" w:hAnsi="Times New Roman" w:cs="Times New Roman"/>
                <w:sz w:val="20"/>
                <w:szCs w:val="20"/>
              </w:rPr>
              <w:t>. Tā garumu ietekmē dokumenta tv</w:t>
            </w:r>
            <w:r w:rsidR="00885759" w:rsidRPr="00786988">
              <w:rPr>
                <w:rFonts w:ascii="Times New Roman" w:hAnsi="Times New Roman" w:cs="Times New Roman"/>
                <w:sz w:val="20"/>
                <w:szCs w:val="20"/>
              </w:rPr>
              <w:t>ērums.</w:t>
            </w:r>
            <w:r w:rsidR="005C5C17" w:rsidRPr="00786988">
              <w:rPr>
                <w:rFonts w:ascii="Times New Roman" w:hAnsi="Times New Roman" w:cs="Times New Roman"/>
                <w:sz w:val="20"/>
                <w:szCs w:val="20"/>
              </w:rPr>
              <w:t xml:space="preserve"> </w:t>
            </w:r>
            <w:r w:rsidR="00885759" w:rsidRPr="00786988">
              <w:rPr>
                <w:rFonts w:ascii="Times New Roman" w:hAnsi="Times New Roman" w:cs="Times New Roman"/>
                <w:sz w:val="20"/>
                <w:szCs w:val="20"/>
              </w:rPr>
              <w:t>A</w:t>
            </w:r>
            <w:r w:rsidR="005C5C17" w:rsidRPr="00786988">
              <w:rPr>
                <w:rFonts w:ascii="Times New Roman" w:hAnsi="Times New Roman" w:cs="Times New Roman"/>
                <w:sz w:val="20"/>
                <w:szCs w:val="20"/>
              </w:rPr>
              <w:t xml:space="preserve">tšķirībā no iepriekšējā plānošanas perioda (2014.-2020.), kad sociālās politikas jomā bija </w:t>
            </w:r>
            <w:r w:rsidR="00885759" w:rsidRPr="00786988">
              <w:rPr>
                <w:rFonts w:ascii="Times New Roman" w:hAnsi="Times New Roman" w:cs="Times New Roman"/>
                <w:sz w:val="20"/>
                <w:szCs w:val="20"/>
              </w:rPr>
              <w:t xml:space="preserve">sešas </w:t>
            </w:r>
            <w:r w:rsidR="005C5C17" w:rsidRPr="00786988">
              <w:rPr>
                <w:rFonts w:ascii="Times New Roman" w:hAnsi="Times New Roman" w:cs="Times New Roman"/>
                <w:sz w:val="20"/>
                <w:szCs w:val="20"/>
              </w:rPr>
              <w:t>pamatnostādnes (Sociālo pakalpojumu attīstības pamatnostādnes 2014.– 2020.gadam, Profesionāla sociālā darba attīstības pamatnostādnes 2014.-2020.gadam, Iekļaujošas nodarbinātības pamatnostādnes 2015.–2020. gadam, Darba aizsardzības politikas pamatnostādnes 2016.-2020. gadam, ANO Konvencijas par personu ar invaliditāti tiesībām pamatnostādnes 2014.-2020.gadam</w:t>
            </w:r>
            <w:r w:rsidR="00885759" w:rsidRPr="00786988">
              <w:rPr>
                <w:rFonts w:ascii="Times New Roman" w:hAnsi="Times New Roman" w:cs="Times New Roman"/>
                <w:sz w:val="20"/>
                <w:szCs w:val="20"/>
              </w:rPr>
              <w:t>,</w:t>
            </w:r>
            <w:r w:rsidR="00885759" w:rsidRPr="00786988">
              <w:rPr>
                <w:rFonts w:ascii="Times New Roman" w:hAnsi="Times New Roman" w:cs="Times New Roman"/>
              </w:rPr>
              <w:t xml:space="preserve"> </w:t>
            </w:r>
            <w:r w:rsidR="00885759" w:rsidRPr="00786988">
              <w:rPr>
                <w:rFonts w:ascii="Times New Roman" w:hAnsi="Times New Roman" w:cs="Times New Roman"/>
                <w:sz w:val="20"/>
                <w:szCs w:val="20"/>
              </w:rPr>
              <w:t>Ģimenes valsts politikas pamatnostādnes 2011.–2017.gadam</w:t>
            </w:r>
            <w:r w:rsidR="005C5C17" w:rsidRPr="00786988">
              <w:rPr>
                <w:rFonts w:ascii="Times New Roman" w:hAnsi="Times New Roman" w:cs="Times New Roman"/>
                <w:sz w:val="20"/>
                <w:szCs w:val="20"/>
              </w:rPr>
              <w:t xml:space="preserve">), šajā pamatnostādņu projektā ir aptverts </w:t>
            </w:r>
            <w:r w:rsidR="00885759" w:rsidRPr="00786988">
              <w:rPr>
                <w:rFonts w:ascii="Times New Roman" w:hAnsi="Times New Roman" w:cs="Times New Roman"/>
                <w:sz w:val="20"/>
                <w:szCs w:val="20"/>
              </w:rPr>
              <w:t xml:space="preserve">lielāks jomu skaits, iekļaujot arī valsts sociālo apdrošināšanu, valsts sociālos pabalstus, pašvaldību sociālo palīdzību, juridiskā atbalsta sistēma mazāk aizsargātām personām, politikas pārvaldības jautājumus. </w:t>
            </w:r>
          </w:p>
          <w:p w14:paraId="6B7A5AD2" w14:textId="07E93FD6" w:rsidR="00F70CA7" w:rsidRPr="00786988" w:rsidRDefault="00F160B2" w:rsidP="00BF1180">
            <w:pPr>
              <w:shd w:val="clear" w:color="auto" w:fill="FFFFFF"/>
              <w:jc w:val="both"/>
              <w:rPr>
                <w:rFonts w:ascii="Times New Roman" w:hAnsi="Times New Roman" w:cs="Times New Roman"/>
                <w:sz w:val="20"/>
                <w:szCs w:val="20"/>
              </w:rPr>
            </w:pPr>
            <w:r w:rsidRPr="00786988">
              <w:rPr>
                <w:rFonts w:ascii="Times New Roman" w:hAnsi="Times New Roman" w:cs="Times New Roman"/>
                <w:sz w:val="20"/>
                <w:szCs w:val="20"/>
              </w:rPr>
              <w:t>Pamatnostādņu projekts iekļauj skatījumu gan par prioritātēm, gan sasniedzamajiem rezultātiem, īpaši katrā rīcības virzienā izceļot vidējā un ilgtermiņā risināmus jaut</w:t>
            </w:r>
            <w:r w:rsidR="002B5398" w:rsidRPr="00786988">
              <w:rPr>
                <w:rFonts w:ascii="Times New Roman" w:hAnsi="Times New Roman" w:cs="Times New Roman"/>
                <w:sz w:val="20"/>
                <w:szCs w:val="20"/>
              </w:rPr>
              <w:t>ājumus un sagaidāmos rezultātu</w:t>
            </w:r>
            <w:r w:rsidR="00E12C8F" w:rsidRPr="00786988">
              <w:rPr>
                <w:rFonts w:ascii="Times New Roman" w:hAnsi="Times New Roman" w:cs="Times New Roman"/>
                <w:sz w:val="20"/>
                <w:szCs w:val="20"/>
              </w:rPr>
              <w:t>s</w:t>
            </w:r>
            <w:r w:rsidR="002B5398" w:rsidRPr="00786988">
              <w:rPr>
                <w:rFonts w:ascii="Times New Roman" w:hAnsi="Times New Roman" w:cs="Times New Roman"/>
                <w:sz w:val="20"/>
                <w:szCs w:val="20"/>
              </w:rPr>
              <w:t>.</w:t>
            </w:r>
            <w:r w:rsidR="00BF1180">
              <w:rPr>
                <w:rFonts w:ascii="Times New Roman" w:hAnsi="Times New Roman" w:cs="Times New Roman"/>
                <w:sz w:val="20"/>
                <w:szCs w:val="20"/>
              </w:rPr>
              <w:t xml:space="preserve"> Savukārt situācijas analīze un attīstības perspektīvas </w:t>
            </w:r>
            <w:proofErr w:type="spellStart"/>
            <w:r w:rsidR="00BF1180">
              <w:rPr>
                <w:rFonts w:ascii="Times New Roman" w:hAnsi="Times New Roman" w:cs="Times New Roman"/>
                <w:sz w:val="20"/>
                <w:szCs w:val="20"/>
              </w:rPr>
              <w:t>detālāk</w:t>
            </w:r>
            <w:proofErr w:type="spellEnd"/>
            <w:r w:rsidR="00BF1180">
              <w:rPr>
                <w:rFonts w:ascii="Times New Roman" w:hAnsi="Times New Roman" w:cs="Times New Roman"/>
                <w:sz w:val="20"/>
                <w:szCs w:val="20"/>
              </w:rPr>
              <w:t xml:space="preserve"> analizēti pamatnostādņu 2.pielikumā. </w:t>
            </w:r>
            <w:r w:rsidR="002B5398" w:rsidRPr="00786988">
              <w:rPr>
                <w:rFonts w:ascii="Times New Roman" w:hAnsi="Times New Roman" w:cs="Times New Roman"/>
                <w:sz w:val="20"/>
                <w:szCs w:val="20"/>
              </w:rPr>
              <w:t xml:space="preserve"> </w:t>
            </w:r>
          </w:p>
        </w:tc>
      </w:tr>
      <w:tr w:rsidR="00AC34FE" w:rsidRPr="00786988" w14:paraId="5E1434E0" w14:textId="77777777" w:rsidTr="007F35E7">
        <w:tc>
          <w:tcPr>
            <w:tcW w:w="3126" w:type="dxa"/>
          </w:tcPr>
          <w:p w14:paraId="70B6DFA9" w14:textId="0A2CE704" w:rsidR="00AC34FE" w:rsidRPr="00786988" w:rsidRDefault="004A56E3" w:rsidP="00086E9B">
            <w:pPr>
              <w:rPr>
                <w:rFonts w:ascii="Times New Roman" w:hAnsi="Times New Roman" w:cs="Times New Roman"/>
                <w:sz w:val="20"/>
                <w:szCs w:val="20"/>
              </w:rPr>
            </w:pPr>
            <w:r w:rsidRPr="00786988">
              <w:rPr>
                <w:rFonts w:ascii="Times New Roman" w:hAnsi="Times New Roman" w:cs="Times New Roman"/>
                <w:sz w:val="20"/>
                <w:szCs w:val="20"/>
              </w:rPr>
              <w:lastRenderedPageBreak/>
              <w:t>2.</w:t>
            </w:r>
            <w:r w:rsidR="00AC34FE" w:rsidRPr="00786988">
              <w:rPr>
                <w:rFonts w:ascii="Times New Roman" w:hAnsi="Times New Roman" w:cs="Times New Roman"/>
                <w:sz w:val="20"/>
                <w:szCs w:val="20"/>
              </w:rPr>
              <w:t>Vispārīgi</w:t>
            </w:r>
          </w:p>
        </w:tc>
        <w:tc>
          <w:tcPr>
            <w:tcW w:w="6752" w:type="dxa"/>
          </w:tcPr>
          <w:p w14:paraId="32AF4271" w14:textId="77777777" w:rsidR="00AC34FE" w:rsidRPr="00786988" w:rsidRDefault="00AC34FE" w:rsidP="00603D95">
            <w:pPr>
              <w:jc w:val="center"/>
              <w:rPr>
                <w:rFonts w:ascii="Times New Roman" w:hAnsi="Times New Roman" w:cs="Times New Roman"/>
                <w:b/>
                <w:sz w:val="20"/>
                <w:szCs w:val="20"/>
              </w:rPr>
            </w:pPr>
            <w:r w:rsidRPr="00786988">
              <w:rPr>
                <w:rFonts w:ascii="Times New Roman" w:hAnsi="Times New Roman" w:cs="Times New Roman"/>
                <w:b/>
                <w:sz w:val="20"/>
                <w:szCs w:val="20"/>
              </w:rPr>
              <w:t>Latvijas Lielo pilsētu asociācija</w:t>
            </w:r>
          </w:p>
          <w:p w14:paraId="0894C032" w14:textId="77777777" w:rsidR="00AC34FE" w:rsidRPr="00786988" w:rsidRDefault="00AC34FE" w:rsidP="00AC34FE">
            <w:pPr>
              <w:numPr>
                <w:ilvl w:val="0"/>
                <w:numId w:val="20"/>
              </w:numPr>
              <w:jc w:val="both"/>
              <w:rPr>
                <w:rFonts w:ascii="Times New Roman" w:hAnsi="Times New Roman" w:cs="Times New Roman"/>
                <w:sz w:val="20"/>
                <w:szCs w:val="20"/>
              </w:rPr>
            </w:pPr>
            <w:r w:rsidRPr="00786988">
              <w:rPr>
                <w:rFonts w:ascii="Times New Roman" w:hAnsi="Times New Roman" w:cs="Times New Roman"/>
                <w:sz w:val="20"/>
                <w:szCs w:val="20"/>
              </w:rPr>
              <w:lastRenderedPageBreak/>
              <w:t>Pamatnostādnes nesaskaņojam, kamēr nav izstrādāta ietekme uz pašvaldību budžetiem.</w:t>
            </w:r>
          </w:p>
          <w:p w14:paraId="4D9DFB28" w14:textId="77777777" w:rsidR="00AC34FE" w:rsidRPr="00786988" w:rsidRDefault="00AC34FE" w:rsidP="00AC34FE">
            <w:pPr>
              <w:numPr>
                <w:ilvl w:val="0"/>
                <w:numId w:val="20"/>
              </w:numPr>
              <w:jc w:val="both"/>
              <w:rPr>
                <w:rFonts w:ascii="Times New Roman" w:hAnsi="Times New Roman" w:cs="Times New Roman"/>
                <w:sz w:val="20"/>
                <w:szCs w:val="20"/>
              </w:rPr>
            </w:pPr>
            <w:r w:rsidRPr="00786988">
              <w:rPr>
                <w:rFonts w:ascii="Times New Roman" w:hAnsi="Times New Roman" w:cs="Times New Roman"/>
                <w:sz w:val="20"/>
                <w:szCs w:val="20"/>
              </w:rPr>
              <w:t>Sociālās palīdzības un sociālo pakalpojumu likums nosaka minimālo sociālā darba speciālistu skaitu pašvaldībā. Vai ir plānots instruments/mehānisms, kas paredzētu šīs likuma normas nodrošināšanu realitātē?</w:t>
            </w:r>
          </w:p>
          <w:p w14:paraId="40B901D3" w14:textId="77777777" w:rsidR="00AC34FE" w:rsidRPr="00786988" w:rsidRDefault="00AC34FE" w:rsidP="00AC34FE">
            <w:pPr>
              <w:numPr>
                <w:ilvl w:val="0"/>
                <w:numId w:val="20"/>
              </w:numPr>
              <w:jc w:val="both"/>
              <w:rPr>
                <w:rFonts w:ascii="Times New Roman" w:hAnsi="Times New Roman" w:cs="Times New Roman"/>
                <w:sz w:val="20"/>
                <w:szCs w:val="20"/>
              </w:rPr>
            </w:pPr>
            <w:r w:rsidRPr="00786988">
              <w:rPr>
                <w:rFonts w:ascii="Times New Roman" w:hAnsi="Times New Roman" w:cs="Times New Roman"/>
                <w:sz w:val="20"/>
                <w:szCs w:val="20"/>
              </w:rPr>
              <w:t>Kā minēts Pamatnostādnēs, Valsts kanceleja ir izstrādājusi jaunus kritērijus sociālā darba speciālistu atalgojuma modelim, kā arī ir izstrādāts jauns amatu katalogs. Lai saskaņotu Pamatnostādnes, būtu ar iepriekš minētajiem izstrādātajiem dokumentiem jāiepazīstas.</w:t>
            </w:r>
          </w:p>
          <w:p w14:paraId="1487E2C2" w14:textId="77777777" w:rsidR="00AC34FE" w:rsidRPr="00786988" w:rsidRDefault="00AC34FE" w:rsidP="00AC34FE">
            <w:pPr>
              <w:numPr>
                <w:ilvl w:val="0"/>
                <w:numId w:val="20"/>
              </w:numPr>
              <w:jc w:val="both"/>
              <w:rPr>
                <w:rFonts w:ascii="Times New Roman" w:hAnsi="Times New Roman" w:cs="Times New Roman"/>
                <w:sz w:val="20"/>
                <w:szCs w:val="20"/>
              </w:rPr>
            </w:pPr>
            <w:r w:rsidRPr="00786988">
              <w:rPr>
                <w:rFonts w:ascii="Times New Roman" w:hAnsi="Times New Roman" w:cs="Times New Roman"/>
                <w:sz w:val="20"/>
                <w:szCs w:val="20"/>
              </w:rPr>
              <w:t>Tiks mainīts sociālo pedagogu profils – uz “Sociālais darbinieks skolā”. Kas ir plānots attiecībā uz esošo sociālo pedagogu izglītību? Vai plānota pārkvalificēšanās? Vai sociālie pedagogi ar esošo izglītību varēs turpināt darbu skolā?</w:t>
            </w:r>
          </w:p>
          <w:p w14:paraId="3C12DD8E" w14:textId="77777777" w:rsidR="00AC34FE" w:rsidRPr="00786988" w:rsidRDefault="00AC34FE" w:rsidP="00AC34FE">
            <w:pPr>
              <w:numPr>
                <w:ilvl w:val="0"/>
                <w:numId w:val="20"/>
              </w:numPr>
              <w:jc w:val="both"/>
              <w:rPr>
                <w:rFonts w:ascii="Times New Roman" w:hAnsi="Times New Roman" w:cs="Times New Roman"/>
                <w:sz w:val="20"/>
                <w:szCs w:val="20"/>
              </w:rPr>
            </w:pPr>
            <w:r w:rsidRPr="00786988">
              <w:rPr>
                <w:rFonts w:ascii="Times New Roman" w:hAnsi="Times New Roman" w:cs="Times New Roman"/>
                <w:sz w:val="20"/>
                <w:szCs w:val="20"/>
              </w:rPr>
              <w:t>Lai saskaņotu Pamatnostādnes, ir nepieciešams iepazīties ar plānotās sociālo darbinieku sertifikācijas nosacījumiem un kritērijiem.</w:t>
            </w:r>
          </w:p>
          <w:p w14:paraId="3ACA6974" w14:textId="77777777" w:rsidR="00AC34FE" w:rsidRPr="00786988" w:rsidRDefault="00AC34FE" w:rsidP="00AC34FE">
            <w:pPr>
              <w:numPr>
                <w:ilvl w:val="0"/>
                <w:numId w:val="20"/>
              </w:numPr>
              <w:jc w:val="both"/>
              <w:rPr>
                <w:rFonts w:ascii="Times New Roman" w:hAnsi="Times New Roman" w:cs="Times New Roman"/>
                <w:sz w:val="20"/>
                <w:szCs w:val="20"/>
              </w:rPr>
            </w:pPr>
            <w:r w:rsidRPr="00786988">
              <w:rPr>
                <w:rFonts w:ascii="Times New Roman" w:hAnsi="Times New Roman" w:cs="Times New Roman"/>
                <w:sz w:val="20"/>
                <w:szCs w:val="20"/>
              </w:rPr>
              <w:t>Pamatnostādnēs konstatēts, ka preventīvā darba trūkums saistāms ar sociālo dienestu augsto noslodzi un kapacitātes trūkumu. Kā ir plānots risināt šo aktuālo problēmu?</w:t>
            </w:r>
          </w:p>
        </w:tc>
        <w:tc>
          <w:tcPr>
            <w:tcW w:w="4495" w:type="dxa"/>
          </w:tcPr>
          <w:p w14:paraId="69A3B099" w14:textId="5CF80533" w:rsidR="00E12C8F" w:rsidRPr="00786988" w:rsidRDefault="00E12C8F" w:rsidP="00086E9B">
            <w:pPr>
              <w:rPr>
                <w:rFonts w:ascii="Times New Roman" w:hAnsi="Times New Roman" w:cs="Times New Roman"/>
                <w:b/>
                <w:sz w:val="20"/>
                <w:szCs w:val="20"/>
              </w:rPr>
            </w:pPr>
            <w:r w:rsidRPr="00786988">
              <w:rPr>
                <w:rFonts w:ascii="Times New Roman" w:hAnsi="Times New Roman" w:cs="Times New Roman"/>
                <w:b/>
                <w:sz w:val="20"/>
                <w:szCs w:val="20"/>
              </w:rPr>
              <w:lastRenderedPageBreak/>
              <w:t>Daļēji ņemts vērā</w:t>
            </w:r>
          </w:p>
          <w:p w14:paraId="707EDC20" w14:textId="1A42A9AF" w:rsidR="001C6125" w:rsidRPr="00786988" w:rsidRDefault="001C6125" w:rsidP="00EB0639">
            <w:pPr>
              <w:jc w:val="both"/>
              <w:rPr>
                <w:rFonts w:ascii="Times New Roman" w:hAnsi="Times New Roman" w:cs="Times New Roman"/>
                <w:sz w:val="20"/>
                <w:szCs w:val="20"/>
              </w:rPr>
            </w:pPr>
            <w:r w:rsidRPr="00786988">
              <w:rPr>
                <w:rFonts w:ascii="Times New Roman" w:hAnsi="Times New Roman" w:cs="Times New Roman"/>
                <w:sz w:val="20"/>
                <w:szCs w:val="20"/>
              </w:rPr>
              <w:lastRenderedPageBreak/>
              <w:t>1.</w:t>
            </w:r>
            <w:r w:rsidR="00EB0639" w:rsidRPr="00786988">
              <w:rPr>
                <w:rFonts w:ascii="Times New Roman" w:hAnsi="Times New Roman" w:cs="Times New Roman"/>
                <w:sz w:val="20"/>
                <w:szCs w:val="20"/>
              </w:rPr>
              <w:t xml:space="preserve">Sabiedriskās apspriešanas mērķis ir viedokļu apzināšana par dokumenta projektu. Ietekmes uz valsts un pašvaldību budžetiem </w:t>
            </w:r>
            <w:r w:rsidR="00BF1180">
              <w:rPr>
                <w:rFonts w:ascii="Times New Roman" w:hAnsi="Times New Roman" w:cs="Times New Roman"/>
                <w:sz w:val="20"/>
                <w:szCs w:val="20"/>
              </w:rPr>
              <w:t xml:space="preserve">vispārīgs </w:t>
            </w:r>
            <w:r w:rsidR="00EB0639" w:rsidRPr="00786988">
              <w:rPr>
                <w:rFonts w:ascii="Times New Roman" w:hAnsi="Times New Roman" w:cs="Times New Roman"/>
                <w:sz w:val="20"/>
                <w:szCs w:val="20"/>
              </w:rPr>
              <w:t>aprēķins tiks iekļauts Pamatnostādņu projektā, uzsākot tā oficiālo saskaņošanas procesu, t.i., pirms izsludināšanas valsts sekretāru sanāksmē.</w:t>
            </w:r>
            <w:r w:rsidR="00BF1180">
              <w:rPr>
                <w:rFonts w:ascii="Times New Roman" w:hAnsi="Times New Roman" w:cs="Times New Roman"/>
                <w:sz w:val="20"/>
                <w:szCs w:val="20"/>
              </w:rPr>
              <w:t xml:space="preserve"> </w:t>
            </w:r>
          </w:p>
          <w:p w14:paraId="2C359B11" w14:textId="635A6B1B" w:rsidR="00EB0639" w:rsidRPr="00786988" w:rsidRDefault="00FC62D9" w:rsidP="00EB0639">
            <w:pPr>
              <w:jc w:val="both"/>
              <w:rPr>
                <w:rFonts w:ascii="Times New Roman" w:hAnsi="Times New Roman" w:cs="Times New Roman"/>
                <w:sz w:val="20"/>
                <w:szCs w:val="20"/>
              </w:rPr>
            </w:pPr>
            <w:r w:rsidRPr="00786988">
              <w:rPr>
                <w:rFonts w:ascii="Times New Roman" w:hAnsi="Times New Roman" w:cs="Times New Roman"/>
                <w:sz w:val="20"/>
                <w:szCs w:val="20"/>
              </w:rPr>
              <w:t xml:space="preserve">Tā kā Pamatnostādņu projektā noteiktie uzdevumi ne vienmēr ietver ļoti konkrētus risinājumus, bet iezīmē turpmākos attīstības virzienus </w:t>
            </w:r>
            <w:r w:rsidR="004A56E3" w:rsidRPr="00786988">
              <w:rPr>
                <w:rFonts w:ascii="Times New Roman" w:hAnsi="Times New Roman" w:cs="Times New Roman"/>
                <w:sz w:val="20"/>
                <w:szCs w:val="20"/>
              </w:rPr>
              <w:t>un to ieviešanai var tikt izvēlētas dažādas alternatīvas, konkrētu ietekmi uz valsts un pašvaldību budžetu nav iespējams aprēķināt pašreizējā posmā. Diskusijas un lēmums par konkrētiem risinājumiem uzdevumu īstenošanā atspoguļosies Pamatnostādņu projektam pakārtoto īstermiņa attīstības plānošanas dokumentu (plānu) projektos.</w:t>
            </w:r>
          </w:p>
          <w:p w14:paraId="4105E60F" w14:textId="33EB4D4F" w:rsidR="00940A02" w:rsidRPr="00786988" w:rsidRDefault="00940A02" w:rsidP="00940A02">
            <w:pPr>
              <w:jc w:val="both"/>
              <w:rPr>
                <w:rFonts w:ascii="Times New Roman" w:hAnsi="Times New Roman" w:cs="Times New Roman"/>
                <w:sz w:val="20"/>
                <w:szCs w:val="20"/>
              </w:rPr>
            </w:pPr>
            <w:r w:rsidRPr="00786988">
              <w:rPr>
                <w:rFonts w:ascii="Times New Roman" w:hAnsi="Times New Roman" w:cs="Times New Roman"/>
                <w:sz w:val="20"/>
                <w:szCs w:val="20"/>
              </w:rPr>
              <w:t>2.</w:t>
            </w:r>
            <w:r w:rsidR="00A13353" w:rsidRPr="00786988">
              <w:rPr>
                <w:rFonts w:ascii="Times New Roman" w:hAnsi="Times New Roman" w:cs="Times New Roman"/>
                <w:sz w:val="20"/>
                <w:szCs w:val="20"/>
              </w:rPr>
              <w:t>, 6.</w:t>
            </w:r>
            <w:r w:rsidRPr="00786988">
              <w:rPr>
                <w:rFonts w:ascii="Times New Roman" w:hAnsi="Times New Roman" w:cs="Times New Roman"/>
                <w:sz w:val="20"/>
                <w:szCs w:val="20"/>
              </w:rPr>
              <w:t xml:space="preserve"> </w:t>
            </w:r>
            <w:r w:rsidR="00A13353" w:rsidRPr="00786988">
              <w:rPr>
                <w:rFonts w:ascii="Times New Roman" w:hAnsi="Times New Roman" w:cs="Times New Roman"/>
                <w:sz w:val="20"/>
                <w:szCs w:val="20"/>
              </w:rPr>
              <w:t xml:space="preserve">Pasākumi sociālā darba speciālistu piesaistei ir plānoti, īstenojot Pamatnostādņu projekta </w:t>
            </w:r>
            <w:r w:rsidR="00BF1180">
              <w:rPr>
                <w:rFonts w:ascii="Times New Roman" w:hAnsi="Times New Roman" w:cs="Times New Roman"/>
                <w:sz w:val="20"/>
                <w:szCs w:val="20"/>
              </w:rPr>
              <w:t xml:space="preserve">2.rīcības </w:t>
            </w:r>
            <w:r w:rsidR="00BF1180" w:rsidRPr="00C439A6">
              <w:rPr>
                <w:rFonts w:ascii="Times New Roman" w:hAnsi="Times New Roman" w:cs="Times New Roman"/>
                <w:sz w:val="20"/>
                <w:szCs w:val="20"/>
              </w:rPr>
              <w:t xml:space="preserve">virziena </w:t>
            </w:r>
            <w:r w:rsidR="00942AB4" w:rsidRPr="00C439A6">
              <w:rPr>
                <w:rFonts w:ascii="Times New Roman" w:hAnsi="Times New Roman" w:cs="Times New Roman"/>
                <w:sz w:val="20"/>
                <w:szCs w:val="20"/>
              </w:rPr>
              <w:t>5., 6.</w:t>
            </w:r>
            <w:r w:rsidR="00114204" w:rsidRPr="00C439A6">
              <w:rPr>
                <w:rFonts w:ascii="Times New Roman" w:hAnsi="Times New Roman" w:cs="Times New Roman"/>
                <w:sz w:val="20"/>
                <w:szCs w:val="20"/>
              </w:rPr>
              <w:t xml:space="preserve"> un</w:t>
            </w:r>
            <w:r w:rsidR="00942AB4" w:rsidRPr="00C439A6">
              <w:rPr>
                <w:rFonts w:ascii="Times New Roman" w:hAnsi="Times New Roman" w:cs="Times New Roman"/>
                <w:sz w:val="20"/>
                <w:szCs w:val="20"/>
              </w:rPr>
              <w:t xml:space="preserve"> 7.</w:t>
            </w:r>
            <w:r w:rsidRPr="00C439A6">
              <w:rPr>
                <w:rFonts w:ascii="Times New Roman" w:hAnsi="Times New Roman" w:cs="Times New Roman"/>
                <w:sz w:val="20"/>
                <w:szCs w:val="20"/>
              </w:rPr>
              <w:t>uzdevumu</w:t>
            </w:r>
            <w:r w:rsidRPr="00786988">
              <w:rPr>
                <w:rFonts w:ascii="Times New Roman" w:hAnsi="Times New Roman" w:cs="Times New Roman"/>
                <w:sz w:val="20"/>
                <w:szCs w:val="20"/>
              </w:rPr>
              <w:t>.</w:t>
            </w:r>
            <w:r w:rsidR="00BF1180">
              <w:rPr>
                <w:rFonts w:ascii="Times New Roman" w:hAnsi="Times New Roman" w:cs="Times New Roman"/>
                <w:sz w:val="20"/>
                <w:szCs w:val="20"/>
              </w:rPr>
              <w:t xml:space="preserve"> Uzdevumi precizēti atbilstoši partneru ieteikumiem.</w:t>
            </w:r>
          </w:p>
          <w:p w14:paraId="1A57A917" w14:textId="6DAC537F" w:rsidR="00940A02" w:rsidRPr="00786988" w:rsidRDefault="00940A02" w:rsidP="00940A02">
            <w:pPr>
              <w:jc w:val="both"/>
              <w:rPr>
                <w:rFonts w:ascii="Times New Roman" w:hAnsi="Times New Roman" w:cs="Times New Roman"/>
                <w:sz w:val="20"/>
                <w:szCs w:val="20"/>
              </w:rPr>
            </w:pPr>
            <w:r w:rsidRPr="00786988">
              <w:rPr>
                <w:rFonts w:ascii="Times New Roman" w:hAnsi="Times New Roman" w:cs="Times New Roman"/>
                <w:sz w:val="20"/>
                <w:szCs w:val="20"/>
              </w:rPr>
              <w:t xml:space="preserve">3. LM ir iesniegusi priekšlikumus VK plānotajiem grozījumiem Amatu katalogā. </w:t>
            </w:r>
            <w:r w:rsidR="00786988" w:rsidRPr="00786988">
              <w:rPr>
                <w:rFonts w:ascii="Times New Roman" w:hAnsi="Times New Roman" w:cs="Times New Roman"/>
                <w:sz w:val="20"/>
                <w:szCs w:val="20"/>
              </w:rPr>
              <w:t xml:space="preserve">LM priekšlikumi grozījumiem Amatu katalogā tika diskutēti ar jomas profesionāļiem 2019.gadā, strādājot pie Sociālā darba profesijas standarta, tāpat jautājums tika skatīts arī  2019.gada 18.septembra Sociālā darba speciālistu sadarbības padome sēdē. </w:t>
            </w:r>
            <w:r w:rsidRPr="00786988">
              <w:rPr>
                <w:rFonts w:ascii="Times New Roman" w:hAnsi="Times New Roman" w:cs="Times New Roman"/>
                <w:sz w:val="20"/>
                <w:szCs w:val="20"/>
              </w:rPr>
              <w:t>Šobrīd Amatu kataloga un Atlīdzības likuma tālāka virzība ir apturēta. LM turpinās sarunas ar VK.</w:t>
            </w:r>
          </w:p>
          <w:p w14:paraId="2FFE9BEB" w14:textId="4EC1669F" w:rsidR="00940A02" w:rsidRPr="00786988" w:rsidRDefault="00940A02" w:rsidP="00940A02">
            <w:pPr>
              <w:jc w:val="both"/>
              <w:rPr>
                <w:rFonts w:ascii="Times New Roman" w:hAnsi="Times New Roman" w:cs="Times New Roman"/>
                <w:sz w:val="20"/>
                <w:szCs w:val="20"/>
              </w:rPr>
            </w:pPr>
            <w:r w:rsidRPr="00786988">
              <w:rPr>
                <w:rFonts w:ascii="Times New Roman" w:hAnsi="Times New Roman" w:cs="Times New Roman"/>
                <w:sz w:val="20"/>
                <w:szCs w:val="20"/>
              </w:rPr>
              <w:t xml:space="preserve">4.Saskaņā ar 20.11.2020. grozījumiem Ministru kabineta 2018.gada 11.septembra noteikumos Nr.569 "Noteikumi par pedagogiem nepieciešamo izglītību un profesionālo kvalifikāciju un pedagogu profesionālā kompetences pilnveides kārtību" sociālie pedagogi un personas ar “augstāko izglītību un sociālā darbinieka kvalifikāciju, ja studiju programmas ietvaros apgūta ar pedagoģiju saistīta studiju programmas daļa vismaz četru kredītpunktu jeb 160 stundu apjomā.” varēs strādāt izglītības iestādēs </w:t>
            </w:r>
            <w:r w:rsidRPr="006A0630">
              <w:rPr>
                <w:rFonts w:ascii="Times New Roman" w:hAnsi="Times New Roman" w:cs="Times New Roman"/>
                <w:sz w:val="20"/>
                <w:szCs w:val="20"/>
              </w:rPr>
              <w:lastRenderedPageBreak/>
              <w:t xml:space="preserve">sociālo pedagogu amatos. </w:t>
            </w:r>
            <w:r w:rsidR="004A56E3" w:rsidRPr="006A0630">
              <w:rPr>
                <w:rFonts w:ascii="Times New Roman" w:hAnsi="Times New Roman" w:cs="Times New Roman"/>
                <w:sz w:val="20"/>
                <w:szCs w:val="20"/>
              </w:rPr>
              <w:t xml:space="preserve">Pamatnostādņu projekta </w:t>
            </w:r>
            <w:r w:rsidRPr="006A0630">
              <w:rPr>
                <w:rFonts w:ascii="Times New Roman" w:hAnsi="Times New Roman" w:cs="Times New Roman"/>
                <w:sz w:val="20"/>
                <w:szCs w:val="20"/>
              </w:rPr>
              <w:t>2.pielikuma 8.4.5 sadaļ</w:t>
            </w:r>
            <w:r w:rsidR="004A56E3" w:rsidRPr="006A0630">
              <w:rPr>
                <w:rFonts w:ascii="Times New Roman" w:hAnsi="Times New Roman" w:cs="Times New Roman"/>
                <w:sz w:val="20"/>
                <w:szCs w:val="20"/>
              </w:rPr>
              <w:t>ā ir</w:t>
            </w:r>
            <w:r w:rsidR="004A56E3" w:rsidRPr="00786988">
              <w:rPr>
                <w:rFonts w:ascii="Times New Roman" w:hAnsi="Times New Roman" w:cs="Times New Roman"/>
                <w:sz w:val="20"/>
                <w:szCs w:val="20"/>
              </w:rPr>
              <w:t xml:space="preserve"> analizēts šis jautājums.</w:t>
            </w:r>
            <w:r w:rsidRPr="00786988">
              <w:rPr>
                <w:rFonts w:ascii="Times New Roman" w:hAnsi="Times New Roman" w:cs="Times New Roman"/>
                <w:sz w:val="20"/>
                <w:szCs w:val="20"/>
              </w:rPr>
              <w:t xml:space="preserve"> Diskusijas, lai rastu labākos risinājumus, tiks turpinātas.</w:t>
            </w:r>
          </w:p>
          <w:p w14:paraId="023C4AF4" w14:textId="739D0753" w:rsidR="001C6125" w:rsidRPr="00786988" w:rsidRDefault="004A56E3" w:rsidP="004A56E3">
            <w:pPr>
              <w:jc w:val="both"/>
              <w:rPr>
                <w:rFonts w:ascii="Times New Roman" w:hAnsi="Times New Roman" w:cs="Times New Roman"/>
                <w:sz w:val="20"/>
                <w:szCs w:val="20"/>
                <w:highlight w:val="yellow"/>
              </w:rPr>
            </w:pPr>
            <w:r w:rsidRPr="00786988">
              <w:rPr>
                <w:rFonts w:ascii="Times New Roman" w:hAnsi="Times New Roman" w:cs="Times New Roman"/>
                <w:sz w:val="20"/>
                <w:szCs w:val="20"/>
              </w:rPr>
              <w:t xml:space="preserve">5.Pamatnostādņu projekta 2. </w:t>
            </w:r>
            <w:r w:rsidRPr="006A0630">
              <w:rPr>
                <w:rFonts w:ascii="Times New Roman" w:hAnsi="Times New Roman" w:cs="Times New Roman"/>
                <w:sz w:val="20"/>
                <w:szCs w:val="20"/>
              </w:rPr>
              <w:t>pielikuma 8.5.sadaļā precizēts apraksts, kā alternatīvu sertifikācijai</w:t>
            </w:r>
            <w:r w:rsidRPr="00786988">
              <w:rPr>
                <w:rFonts w:ascii="Times New Roman" w:hAnsi="Times New Roman" w:cs="Times New Roman"/>
                <w:sz w:val="20"/>
                <w:szCs w:val="20"/>
              </w:rPr>
              <w:t xml:space="preserve"> vidējā termiņā paredzot sociālo darbinieku reģistrēšanos, bet ilgtermiņā turpinot diskusiju par sertificēšanos. Kā norādīts situācijas analīzē, s</w:t>
            </w:r>
            <w:r w:rsidR="00940A02" w:rsidRPr="00786988">
              <w:rPr>
                <w:rFonts w:ascii="Times New Roman" w:hAnsi="Times New Roman" w:cs="Times New Roman"/>
                <w:sz w:val="20"/>
                <w:szCs w:val="20"/>
              </w:rPr>
              <w:t xml:space="preserve">ociālo darbinieku sertifikācija šobrīd ir vēl konceptuāli izskatāms un diskutējams jautājums </w:t>
            </w:r>
            <w:r w:rsidRPr="00786988">
              <w:rPr>
                <w:rFonts w:ascii="Times New Roman" w:hAnsi="Times New Roman" w:cs="Times New Roman"/>
                <w:sz w:val="20"/>
                <w:szCs w:val="20"/>
              </w:rPr>
              <w:t>un lēmums šajā jautājumā nav pieņemts.</w:t>
            </w:r>
          </w:p>
        </w:tc>
      </w:tr>
      <w:tr w:rsidR="00603D95" w:rsidRPr="00786988" w14:paraId="1A3345E3" w14:textId="77777777" w:rsidTr="007F35E7">
        <w:tc>
          <w:tcPr>
            <w:tcW w:w="3126" w:type="dxa"/>
          </w:tcPr>
          <w:p w14:paraId="483D6518" w14:textId="490A750A" w:rsidR="00603D95" w:rsidRPr="00786988" w:rsidRDefault="007B62CA" w:rsidP="00086E9B">
            <w:pPr>
              <w:rPr>
                <w:rFonts w:ascii="Times New Roman" w:hAnsi="Times New Roman" w:cs="Times New Roman"/>
                <w:sz w:val="20"/>
                <w:szCs w:val="20"/>
              </w:rPr>
            </w:pPr>
            <w:r w:rsidRPr="00786988">
              <w:rPr>
                <w:rFonts w:ascii="Times New Roman" w:hAnsi="Times New Roman" w:cs="Times New Roman"/>
                <w:sz w:val="20"/>
                <w:szCs w:val="20"/>
              </w:rPr>
              <w:lastRenderedPageBreak/>
              <w:t>3.</w:t>
            </w:r>
            <w:r w:rsidR="001C0013" w:rsidRPr="00786988">
              <w:rPr>
                <w:rFonts w:ascii="Times New Roman" w:hAnsi="Times New Roman" w:cs="Times New Roman"/>
                <w:sz w:val="20"/>
                <w:szCs w:val="20"/>
              </w:rPr>
              <w:t>Vispārīgi</w:t>
            </w:r>
          </w:p>
        </w:tc>
        <w:tc>
          <w:tcPr>
            <w:tcW w:w="6752" w:type="dxa"/>
          </w:tcPr>
          <w:p w14:paraId="765C33E4" w14:textId="77777777" w:rsidR="00603D95" w:rsidRPr="00786988" w:rsidRDefault="001C0013" w:rsidP="00497D4A">
            <w:pPr>
              <w:jc w:val="center"/>
              <w:rPr>
                <w:rFonts w:ascii="Times New Roman" w:eastAsia="Times New Roman" w:hAnsi="Times New Roman" w:cs="Times New Roman"/>
                <w:b/>
                <w:sz w:val="20"/>
                <w:szCs w:val="20"/>
              </w:rPr>
            </w:pPr>
            <w:r w:rsidRPr="00786988">
              <w:rPr>
                <w:rFonts w:ascii="Times New Roman" w:eastAsia="Times New Roman" w:hAnsi="Times New Roman" w:cs="Times New Roman"/>
                <w:b/>
                <w:sz w:val="20"/>
                <w:szCs w:val="20"/>
              </w:rPr>
              <w:t>LBAS</w:t>
            </w:r>
          </w:p>
          <w:p w14:paraId="4A3F9A6D" w14:textId="6DC12417" w:rsidR="00603D95" w:rsidRPr="00786988" w:rsidRDefault="00603D95" w:rsidP="00375CE4">
            <w:pPr>
              <w:jc w:val="both"/>
              <w:rPr>
                <w:rFonts w:ascii="Times New Roman" w:eastAsia="Times New Roman" w:hAnsi="Times New Roman" w:cs="Times New Roman"/>
                <w:sz w:val="20"/>
                <w:szCs w:val="20"/>
              </w:rPr>
            </w:pPr>
            <w:r w:rsidRPr="00786988">
              <w:rPr>
                <w:rFonts w:ascii="Times New Roman" w:eastAsia="Times New Roman" w:hAnsi="Times New Roman" w:cs="Times New Roman"/>
                <w:sz w:val="20"/>
                <w:szCs w:val="20"/>
              </w:rPr>
              <w:t>Kau</w:t>
            </w:r>
            <w:r w:rsidR="00AA0D25" w:rsidRPr="00786988">
              <w:rPr>
                <w:rFonts w:ascii="Times New Roman" w:eastAsia="Times New Roman" w:hAnsi="Times New Roman" w:cs="Times New Roman"/>
                <w:sz w:val="20"/>
                <w:szCs w:val="20"/>
              </w:rPr>
              <w:t>t</w:t>
            </w:r>
            <w:r w:rsidRPr="00786988">
              <w:rPr>
                <w:rFonts w:ascii="Times New Roman" w:eastAsia="Times New Roman" w:hAnsi="Times New Roman" w:cs="Times New Roman"/>
                <w:sz w:val="20"/>
                <w:szCs w:val="20"/>
              </w:rPr>
              <w:t xml:space="preserve"> arī nabadzības riskam pakļauto iedzīvotāju īpatsvars (nabadzības riskam 2019.gadā bija pakļauti 16,8% iedzīvotāju vecuma grupā 76 - 64 gadi un 47,4% no iedzīvotājiem vecuma grupā 65 un vairāk gadu) ir ļoti augsts, pamatnostādņu projekts "Sociālās aizsardzības un darba tirgus politikas pamatnostādnes 2021.-2027. gadam" (turpmāk - pamatnostā</w:t>
            </w:r>
            <w:r w:rsidR="001C0013" w:rsidRPr="00786988">
              <w:rPr>
                <w:rFonts w:ascii="Times New Roman" w:eastAsia="Times New Roman" w:hAnsi="Times New Roman" w:cs="Times New Roman"/>
                <w:sz w:val="20"/>
                <w:szCs w:val="20"/>
              </w:rPr>
              <w:t>d</w:t>
            </w:r>
            <w:r w:rsidRPr="00786988">
              <w:rPr>
                <w:rFonts w:ascii="Times New Roman" w:eastAsia="Times New Roman" w:hAnsi="Times New Roman" w:cs="Times New Roman"/>
                <w:sz w:val="20"/>
                <w:szCs w:val="20"/>
              </w:rPr>
              <w:t xml:space="preserve">ņu projekts) lielākoties orientējas uz sociālu problēmu </w:t>
            </w:r>
            <w:r w:rsidR="001C0013" w:rsidRPr="00786988">
              <w:rPr>
                <w:rFonts w:ascii="Times New Roman" w:eastAsia="Times New Roman" w:hAnsi="Times New Roman" w:cs="Times New Roman"/>
                <w:sz w:val="20"/>
                <w:szCs w:val="20"/>
              </w:rPr>
              <w:t>risināšanu</w:t>
            </w:r>
            <w:r w:rsidRPr="00786988">
              <w:rPr>
                <w:rFonts w:ascii="Times New Roman" w:eastAsia="Times New Roman" w:hAnsi="Times New Roman" w:cs="Times New Roman"/>
                <w:sz w:val="20"/>
                <w:szCs w:val="20"/>
              </w:rPr>
              <w:t xml:space="preserve"> un kvalitat</w:t>
            </w:r>
            <w:r w:rsidR="001C0013" w:rsidRPr="00786988">
              <w:rPr>
                <w:rFonts w:ascii="Times New Roman" w:eastAsia="Times New Roman" w:hAnsi="Times New Roman" w:cs="Times New Roman"/>
                <w:sz w:val="20"/>
                <w:szCs w:val="20"/>
              </w:rPr>
              <w:t>ī</w:t>
            </w:r>
            <w:r w:rsidRPr="00786988">
              <w:rPr>
                <w:rFonts w:ascii="Times New Roman" w:eastAsia="Times New Roman" w:hAnsi="Times New Roman" w:cs="Times New Roman"/>
                <w:sz w:val="20"/>
                <w:szCs w:val="20"/>
              </w:rPr>
              <w:t>va darba tirgus un darba vietu rad</w:t>
            </w:r>
            <w:r w:rsidR="001C0013" w:rsidRPr="00786988">
              <w:rPr>
                <w:rFonts w:ascii="Times New Roman" w:eastAsia="Times New Roman" w:hAnsi="Times New Roman" w:cs="Times New Roman"/>
                <w:sz w:val="20"/>
                <w:szCs w:val="20"/>
              </w:rPr>
              <w:t>īš</w:t>
            </w:r>
            <w:r w:rsidRPr="00786988">
              <w:rPr>
                <w:rFonts w:ascii="Times New Roman" w:eastAsia="Times New Roman" w:hAnsi="Times New Roman" w:cs="Times New Roman"/>
                <w:sz w:val="20"/>
                <w:szCs w:val="20"/>
              </w:rPr>
              <w:t>anai un</w:t>
            </w:r>
            <w:r w:rsidR="001C0013" w:rsidRPr="00786988">
              <w:rPr>
                <w:rFonts w:ascii="Times New Roman" w:eastAsia="Times New Roman" w:hAnsi="Times New Roman" w:cs="Times New Roman"/>
                <w:sz w:val="20"/>
                <w:szCs w:val="20"/>
              </w:rPr>
              <w:t xml:space="preserve"> veicināšanai</w:t>
            </w:r>
            <w:r w:rsidRPr="00786988">
              <w:rPr>
                <w:rFonts w:ascii="Times New Roman" w:eastAsia="Times New Roman" w:hAnsi="Times New Roman" w:cs="Times New Roman"/>
                <w:sz w:val="20"/>
                <w:szCs w:val="20"/>
              </w:rPr>
              <w:t xml:space="preserve"> ir iedal</w:t>
            </w:r>
            <w:r w:rsidR="001C0013" w:rsidRPr="00786988">
              <w:rPr>
                <w:rFonts w:ascii="Times New Roman" w:eastAsia="Times New Roman" w:hAnsi="Times New Roman" w:cs="Times New Roman"/>
                <w:sz w:val="20"/>
                <w:szCs w:val="20"/>
              </w:rPr>
              <w:t>īt</w:t>
            </w:r>
            <w:r w:rsidRPr="00786988">
              <w:rPr>
                <w:rFonts w:ascii="Times New Roman" w:eastAsia="Times New Roman" w:hAnsi="Times New Roman" w:cs="Times New Roman"/>
                <w:sz w:val="20"/>
                <w:szCs w:val="20"/>
              </w:rPr>
              <w:t>a sekund</w:t>
            </w:r>
            <w:r w:rsidR="001C0013" w:rsidRPr="00786988">
              <w:rPr>
                <w:rFonts w:ascii="Times New Roman" w:eastAsia="Times New Roman" w:hAnsi="Times New Roman" w:cs="Times New Roman"/>
                <w:sz w:val="20"/>
                <w:szCs w:val="20"/>
              </w:rPr>
              <w:t>ā</w:t>
            </w:r>
            <w:r w:rsidRPr="00786988">
              <w:rPr>
                <w:rFonts w:ascii="Times New Roman" w:eastAsia="Times New Roman" w:hAnsi="Times New Roman" w:cs="Times New Roman"/>
                <w:sz w:val="20"/>
                <w:szCs w:val="20"/>
              </w:rPr>
              <w:t xml:space="preserve">ra loma. Nenoliedzot, ka </w:t>
            </w:r>
            <w:r w:rsidR="001C0013" w:rsidRPr="00786988">
              <w:rPr>
                <w:rFonts w:ascii="Times New Roman" w:eastAsia="Times New Roman" w:hAnsi="Times New Roman" w:cs="Times New Roman"/>
                <w:sz w:val="20"/>
                <w:szCs w:val="20"/>
              </w:rPr>
              <w:t>sociālās</w:t>
            </w:r>
            <w:r w:rsidRPr="00786988">
              <w:rPr>
                <w:rFonts w:ascii="Times New Roman" w:eastAsia="Times New Roman" w:hAnsi="Times New Roman" w:cs="Times New Roman"/>
                <w:sz w:val="20"/>
                <w:szCs w:val="20"/>
              </w:rPr>
              <w:t xml:space="preserve"> probl</w:t>
            </w:r>
            <w:r w:rsidR="001C0013" w:rsidRPr="00786988">
              <w:rPr>
                <w:rFonts w:ascii="Times New Roman" w:eastAsia="Times New Roman" w:hAnsi="Times New Roman" w:cs="Times New Roman"/>
                <w:sz w:val="20"/>
                <w:szCs w:val="20"/>
              </w:rPr>
              <w:t>ē</w:t>
            </w:r>
            <w:r w:rsidRPr="00786988">
              <w:rPr>
                <w:rFonts w:ascii="Times New Roman" w:eastAsia="Times New Roman" w:hAnsi="Times New Roman" w:cs="Times New Roman"/>
                <w:sz w:val="20"/>
                <w:szCs w:val="20"/>
              </w:rPr>
              <w:t xml:space="preserve">mas ir </w:t>
            </w:r>
            <w:r w:rsidR="001C0013" w:rsidRPr="00786988">
              <w:rPr>
                <w:rFonts w:ascii="Times New Roman" w:eastAsia="Times New Roman" w:hAnsi="Times New Roman" w:cs="Times New Roman"/>
                <w:sz w:val="20"/>
                <w:szCs w:val="20"/>
              </w:rPr>
              <w:t>jārisina</w:t>
            </w:r>
            <w:r w:rsidRPr="00786988">
              <w:rPr>
                <w:rFonts w:ascii="Times New Roman" w:eastAsia="Times New Roman" w:hAnsi="Times New Roman" w:cs="Times New Roman"/>
                <w:sz w:val="20"/>
                <w:szCs w:val="20"/>
              </w:rPr>
              <w:t xml:space="preserve"> pamatu</w:t>
            </w:r>
            <w:r w:rsidR="001C0013" w:rsidRPr="00786988">
              <w:rPr>
                <w:rFonts w:ascii="Times New Roman" w:eastAsia="Times New Roman" w:hAnsi="Times New Roman" w:cs="Times New Roman"/>
                <w:sz w:val="20"/>
                <w:szCs w:val="20"/>
              </w:rPr>
              <w:t xml:space="preserve"> </w:t>
            </w:r>
            <w:r w:rsidRPr="00786988">
              <w:rPr>
                <w:rFonts w:ascii="Times New Roman" w:eastAsia="Times New Roman" w:hAnsi="Times New Roman" w:cs="Times New Roman"/>
                <w:sz w:val="20"/>
                <w:szCs w:val="20"/>
              </w:rPr>
              <w:t>pamat</w:t>
            </w:r>
            <w:r w:rsidR="001C0013" w:rsidRPr="00786988">
              <w:rPr>
                <w:rFonts w:ascii="Times New Roman" w:eastAsia="Times New Roman" w:hAnsi="Times New Roman" w:cs="Times New Roman"/>
                <w:sz w:val="20"/>
                <w:szCs w:val="20"/>
              </w:rPr>
              <w:t>ā</w:t>
            </w:r>
            <w:r w:rsidRPr="00786988">
              <w:rPr>
                <w:rFonts w:ascii="Times New Roman" w:eastAsia="Times New Roman" w:hAnsi="Times New Roman" w:cs="Times New Roman"/>
                <w:sz w:val="20"/>
                <w:szCs w:val="20"/>
              </w:rPr>
              <w:t>, LBAS ieskat</w:t>
            </w:r>
            <w:r w:rsidR="001C0013" w:rsidRPr="00786988">
              <w:rPr>
                <w:rFonts w:ascii="Times New Roman" w:eastAsia="Times New Roman" w:hAnsi="Times New Roman" w:cs="Times New Roman"/>
                <w:sz w:val="20"/>
                <w:szCs w:val="20"/>
              </w:rPr>
              <w:t>ā</w:t>
            </w:r>
            <w:r w:rsidRPr="00786988">
              <w:rPr>
                <w:rFonts w:ascii="Times New Roman" w:eastAsia="Times New Roman" w:hAnsi="Times New Roman" w:cs="Times New Roman"/>
                <w:sz w:val="20"/>
                <w:szCs w:val="20"/>
              </w:rPr>
              <w:t xml:space="preserve"> </w:t>
            </w:r>
            <w:r w:rsidR="001C0013" w:rsidRPr="00786988">
              <w:rPr>
                <w:rFonts w:ascii="Times New Roman" w:eastAsia="Times New Roman" w:hAnsi="Times New Roman" w:cs="Times New Roman"/>
                <w:sz w:val="20"/>
                <w:szCs w:val="20"/>
              </w:rPr>
              <w:t>pamatnostādņu</w:t>
            </w:r>
            <w:r w:rsidRPr="00786988">
              <w:rPr>
                <w:rFonts w:ascii="Times New Roman" w:eastAsia="Times New Roman" w:hAnsi="Times New Roman" w:cs="Times New Roman"/>
                <w:sz w:val="20"/>
                <w:szCs w:val="20"/>
              </w:rPr>
              <w:t xml:space="preserve"> projektam </w:t>
            </w:r>
            <w:r w:rsidR="001C0013" w:rsidRPr="00786988">
              <w:rPr>
                <w:rFonts w:ascii="Times New Roman" w:eastAsia="Times New Roman" w:hAnsi="Times New Roman" w:cs="Times New Roman"/>
                <w:sz w:val="20"/>
                <w:szCs w:val="20"/>
              </w:rPr>
              <w:t xml:space="preserve">būtu jāpiedāvā ilgtermiņa skatījums kvalitatīva </w:t>
            </w:r>
            <w:r w:rsidRPr="00786988">
              <w:rPr>
                <w:rFonts w:ascii="Times New Roman" w:eastAsia="Times New Roman" w:hAnsi="Times New Roman" w:cs="Times New Roman"/>
                <w:sz w:val="20"/>
                <w:szCs w:val="20"/>
              </w:rPr>
              <w:t xml:space="preserve">darba tirgus izveidei, kur katram </w:t>
            </w:r>
            <w:r w:rsidR="001C0013" w:rsidRPr="00786988">
              <w:rPr>
                <w:rFonts w:ascii="Times New Roman" w:eastAsia="Times New Roman" w:hAnsi="Times New Roman" w:cs="Times New Roman"/>
                <w:sz w:val="20"/>
                <w:szCs w:val="20"/>
              </w:rPr>
              <w:t>strādājošajam</w:t>
            </w:r>
            <w:r w:rsidRPr="00786988">
              <w:rPr>
                <w:rFonts w:ascii="Times New Roman" w:eastAsia="Times New Roman" w:hAnsi="Times New Roman" w:cs="Times New Roman"/>
                <w:sz w:val="20"/>
                <w:szCs w:val="20"/>
              </w:rPr>
              <w:t xml:space="preserve"> ir iesp</w:t>
            </w:r>
            <w:r w:rsidR="001C0013" w:rsidRPr="00786988">
              <w:rPr>
                <w:rFonts w:ascii="Times New Roman" w:eastAsia="Times New Roman" w:hAnsi="Times New Roman" w:cs="Times New Roman"/>
                <w:sz w:val="20"/>
                <w:szCs w:val="20"/>
              </w:rPr>
              <w:t>ē</w:t>
            </w:r>
            <w:r w:rsidRPr="00786988">
              <w:rPr>
                <w:rFonts w:ascii="Times New Roman" w:eastAsia="Times New Roman" w:hAnsi="Times New Roman" w:cs="Times New Roman"/>
                <w:sz w:val="20"/>
                <w:szCs w:val="20"/>
              </w:rPr>
              <w:t>ja realiz</w:t>
            </w:r>
            <w:r w:rsidR="001C0013" w:rsidRPr="00786988">
              <w:rPr>
                <w:rFonts w:ascii="Times New Roman" w:eastAsia="Times New Roman" w:hAnsi="Times New Roman" w:cs="Times New Roman"/>
                <w:sz w:val="20"/>
                <w:szCs w:val="20"/>
              </w:rPr>
              <w:t>ē</w:t>
            </w:r>
            <w:r w:rsidRPr="00786988">
              <w:rPr>
                <w:rFonts w:ascii="Times New Roman" w:eastAsia="Times New Roman" w:hAnsi="Times New Roman" w:cs="Times New Roman"/>
                <w:sz w:val="20"/>
                <w:szCs w:val="20"/>
              </w:rPr>
              <w:t xml:space="preserve">t savu izaugsmes </w:t>
            </w:r>
            <w:r w:rsidR="001C0013" w:rsidRPr="00786988">
              <w:rPr>
                <w:rFonts w:ascii="Times New Roman" w:eastAsia="Times New Roman" w:hAnsi="Times New Roman" w:cs="Times New Roman"/>
                <w:sz w:val="20"/>
                <w:szCs w:val="20"/>
              </w:rPr>
              <w:t>potenciālu</w:t>
            </w:r>
            <w:r w:rsidRPr="00786988">
              <w:rPr>
                <w:rFonts w:ascii="Times New Roman" w:eastAsia="Times New Roman" w:hAnsi="Times New Roman" w:cs="Times New Roman"/>
                <w:sz w:val="20"/>
                <w:szCs w:val="20"/>
              </w:rPr>
              <w:t>.</w:t>
            </w:r>
            <w:r w:rsidR="001C0013" w:rsidRPr="00786988">
              <w:rPr>
                <w:rFonts w:ascii="Times New Roman" w:eastAsia="Times New Roman" w:hAnsi="Times New Roman" w:cs="Times New Roman"/>
                <w:sz w:val="20"/>
                <w:szCs w:val="20"/>
              </w:rPr>
              <w:t xml:space="preserve"> Kvalitatīvu</w:t>
            </w:r>
            <w:r w:rsidRPr="00786988">
              <w:rPr>
                <w:rFonts w:ascii="Times New Roman" w:eastAsia="Times New Roman" w:hAnsi="Times New Roman" w:cs="Times New Roman"/>
                <w:sz w:val="20"/>
                <w:szCs w:val="20"/>
              </w:rPr>
              <w:t xml:space="preserve"> darba vietu </w:t>
            </w:r>
            <w:r w:rsidR="001C0013" w:rsidRPr="00786988">
              <w:rPr>
                <w:rFonts w:ascii="Times New Roman" w:eastAsia="Times New Roman" w:hAnsi="Times New Roman" w:cs="Times New Roman"/>
                <w:sz w:val="20"/>
                <w:szCs w:val="20"/>
              </w:rPr>
              <w:t>nodrošināšana</w:t>
            </w:r>
            <w:r w:rsidRPr="00786988">
              <w:rPr>
                <w:rFonts w:ascii="Times New Roman" w:eastAsia="Times New Roman" w:hAnsi="Times New Roman" w:cs="Times New Roman"/>
                <w:sz w:val="20"/>
                <w:szCs w:val="20"/>
              </w:rPr>
              <w:t xml:space="preserve"> </w:t>
            </w:r>
            <w:r w:rsidR="001C0013" w:rsidRPr="00786988">
              <w:rPr>
                <w:rFonts w:ascii="Times New Roman" w:eastAsia="Times New Roman" w:hAnsi="Times New Roman" w:cs="Times New Roman"/>
                <w:sz w:val="20"/>
                <w:szCs w:val="20"/>
              </w:rPr>
              <w:t>balstās</w:t>
            </w:r>
            <w:r w:rsidRPr="00786988">
              <w:rPr>
                <w:rFonts w:ascii="Times New Roman" w:eastAsia="Times New Roman" w:hAnsi="Times New Roman" w:cs="Times New Roman"/>
                <w:sz w:val="20"/>
                <w:szCs w:val="20"/>
              </w:rPr>
              <w:t xml:space="preserve"> ar</w:t>
            </w:r>
            <w:r w:rsidR="00375CE4" w:rsidRPr="00786988">
              <w:rPr>
                <w:rFonts w:ascii="Times New Roman" w:eastAsia="Times New Roman" w:hAnsi="Times New Roman" w:cs="Times New Roman"/>
                <w:sz w:val="20"/>
                <w:szCs w:val="20"/>
              </w:rPr>
              <w:t>ī</w:t>
            </w:r>
            <w:r w:rsidRPr="00786988">
              <w:rPr>
                <w:rFonts w:ascii="Times New Roman" w:eastAsia="Times New Roman" w:hAnsi="Times New Roman" w:cs="Times New Roman"/>
                <w:sz w:val="20"/>
                <w:szCs w:val="20"/>
              </w:rPr>
              <w:t xml:space="preserve"> uz </w:t>
            </w:r>
            <w:r w:rsidR="001C0013" w:rsidRPr="00786988">
              <w:rPr>
                <w:rFonts w:ascii="Times New Roman" w:eastAsia="Times New Roman" w:hAnsi="Times New Roman" w:cs="Times New Roman"/>
                <w:sz w:val="20"/>
                <w:szCs w:val="20"/>
              </w:rPr>
              <w:t>sistēmisku</w:t>
            </w:r>
            <w:r w:rsidRPr="00786988">
              <w:rPr>
                <w:rFonts w:ascii="Times New Roman" w:eastAsia="Times New Roman" w:hAnsi="Times New Roman" w:cs="Times New Roman"/>
                <w:sz w:val="20"/>
                <w:szCs w:val="20"/>
              </w:rPr>
              <w:t xml:space="preserve"> un </w:t>
            </w:r>
            <w:r w:rsidR="001C0013" w:rsidRPr="00786988">
              <w:rPr>
                <w:rFonts w:ascii="Times New Roman" w:eastAsia="Times New Roman" w:hAnsi="Times New Roman" w:cs="Times New Roman"/>
                <w:sz w:val="20"/>
                <w:szCs w:val="20"/>
              </w:rPr>
              <w:t>jēgpilnu</w:t>
            </w:r>
            <w:r w:rsidRPr="00786988">
              <w:rPr>
                <w:rFonts w:ascii="Times New Roman" w:eastAsia="Times New Roman" w:hAnsi="Times New Roman" w:cs="Times New Roman"/>
                <w:sz w:val="20"/>
                <w:szCs w:val="20"/>
              </w:rPr>
              <w:t xml:space="preserve"> soci</w:t>
            </w:r>
            <w:r w:rsidR="001C0013" w:rsidRPr="00786988">
              <w:rPr>
                <w:rFonts w:ascii="Times New Roman" w:eastAsia="Times New Roman" w:hAnsi="Times New Roman" w:cs="Times New Roman"/>
                <w:sz w:val="20"/>
                <w:szCs w:val="20"/>
              </w:rPr>
              <w:t>āl</w:t>
            </w:r>
            <w:r w:rsidRPr="00786988">
              <w:rPr>
                <w:rFonts w:ascii="Times New Roman" w:eastAsia="Times New Roman" w:hAnsi="Times New Roman" w:cs="Times New Roman"/>
                <w:sz w:val="20"/>
                <w:szCs w:val="20"/>
              </w:rPr>
              <w:t>o partneru</w:t>
            </w:r>
            <w:r w:rsidR="001C0013" w:rsidRPr="00786988">
              <w:rPr>
                <w:rFonts w:ascii="Times New Roman" w:eastAsia="Times New Roman" w:hAnsi="Times New Roman" w:cs="Times New Roman"/>
                <w:sz w:val="20"/>
                <w:szCs w:val="20"/>
              </w:rPr>
              <w:t xml:space="preserve"> </w:t>
            </w:r>
            <w:r w:rsidRPr="00786988">
              <w:rPr>
                <w:rFonts w:ascii="Times New Roman" w:eastAsia="Times New Roman" w:hAnsi="Times New Roman" w:cs="Times New Roman"/>
                <w:sz w:val="20"/>
                <w:szCs w:val="20"/>
              </w:rPr>
              <w:t>iesaisti.</w:t>
            </w:r>
          </w:p>
        </w:tc>
        <w:tc>
          <w:tcPr>
            <w:tcW w:w="4495" w:type="dxa"/>
          </w:tcPr>
          <w:p w14:paraId="2925B61F" w14:textId="0227B9AB" w:rsidR="00D26A2B" w:rsidRPr="00786988" w:rsidRDefault="007B62CA" w:rsidP="00D26A2B">
            <w:pPr>
              <w:rPr>
                <w:rFonts w:ascii="Times New Roman" w:hAnsi="Times New Roman" w:cs="Times New Roman"/>
                <w:b/>
                <w:sz w:val="20"/>
                <w:szCs w:val="20"/>
              </w:rPr>
            </w:pPr>
            <w:r w:rsidRPr="00786988">
              <w:rPr>
                <w:rFonts w:ascii="Times New Roman" w:hAnsi="Times New Roman" w:cs="Times New Roman"/>
                <w:b/>
                <w:sz w:val="20"/>
                <w:szCs w:val="20"/>
              </w:rPr>
              <w:t>Ņemts vērā</w:t>
            </w:r>
          </w:p>
          <w:p w14:paraId="7F535D18" w14:textId="77777777" w:rsidR="00140B8F" w:rsidRPr="00786988" w:rsidRDefault="00D26A2B" w:rsidP="002F6EF9">
            <w:pPr>
              <w:jc w:val="both"/>
              <w:rPr>
                <w:rFonts w:ascii="Times New Roman" w:eastAsia="Times New Roman" w:hAnsi="Times New Roman" w:cs="Times New Roman"/>
                <w:bCs/>
                <w:sz w:val="20"/>
                <w:szCs w:val="20"/>
                <w:lang w:eastAsia="lv-LV"/>
              </w:rPr>
            </w:pPr>
            <w:r w:rsidRPr="00786988">
              <w:rPr>
                <w:rFonts w:ascii="Times New Roman" w:hAnsi="Times New Roman" w:cs="Times New Roman"/>
                <w:sz w:val="20"/>
                <w:szCs w:val="20"/>
              </w:rPr>
              <w:t xml:space="preserve">Pamatnostādņu projektā </w:t>
            </w:r>
            <w:bookmarkStart w:id="0" w:name="_Hlk48813043"/>
            <w:r w:rsidRPr="00786988">
              <w:rPr>
                <w:rFonts w:ascii="Times New Roman" w:hAnsi="Times New Roman" w:cs="Times New Roman"/>
                <w:sz w:val="20"/>
                <w:szCs w:val="20"/>
              </w:rPr>
              <w:t>rīcības virziens “</w:t>
            </w:r>
            <w:r w:rsidRPr="00786988">
              <w:rPr>
                <w:rFonts w:ascii="Times New Roman" w:eastAsia="Times New Roman" w:hAnsi="Times New Roman" w:cs="Times New Roman"/>
                <w:bCs/>
                <w:sz w:val="20"/>
                <w:szCs w:val="20"/>
                <w:lang w:eastAsia="lv-LV"/>
              </w:rPr>
              <w:t>Iekļaujošs darba tirgus ikvienam un kvalitatīvas darba vietas, atbalstot ilgtermiņa līdzdalību darba tirgū</w:t>
            </w:r>
            <w:bookmarkEnd w:id="0"/>
            <w:r w:rsidRPr="00786988">
              <w:rPr>
                <w:rFonts w:ascii="Times New Roman" w:eastAsia="Times New Roman" w:hAnsi="Times New Roman" w:cs="Times New Roman"/>
                <w:bCs/>
                <w:sz w:val="20"/>
                <w:szCs w:val="20"/>
                <w:lang w:eastAsia="lv-LV"/>
              </w:rPr>
              <w:t>” ir vienlīdz nozīmīgs mērķu sasniegšanā kā pārējie rīcības virzieni. Uzsverot darbspējas vecuma iedzīvotāju nodarbinātību kā labāko alternatīvu nabadzības un sociālās atstumtības mazināšanai (skat.2.pielikumā monetārās nabadzības rādītāju analīzi sociāli ekonomisko grupu griezumā), viens no uzstādījumiem atbalsta plānošanā rīcības virzienā “Ilgtspējīga, stabila un adekvāta sociālā aizsardzība, kas nodrošina pietiekamu ekonomisko neatkarību” ir tādas valsts un pašvaldību materiālā atbalsta sistēmas attīstība, kas nemazina motivāciju iekļauties darba tirgū.</w:t>
            </w:r>
            <w:r w:rsidR="002F6EF9" w:rsidRPr="00786988">
              <w:rPr>
                <w:rFonts w:ascii="Times New Roman" w:eastAsia="Times New Roman" w:hAnsi="Times New Roman" w:cs="Times New Roman"/>
                <w:bCs/>
                <w:sz w:val="20"/>
                <w:szCs w:val="20"/>
                <w:lang w:eastAsia="lv-LV"/>
              </w:rPr>
              <w:t xml:space="preserve"> Savukārt, sociālo pakalpojumu attīstības mērķis ir noteikts - saglabāt personas neatkarību un viņa aprūpē iesaistīto ģimenes locekļu nodarbinātību.</w:t>
            </w:r>
          </w:p>
          <w:p w14:paraId="157EDE92" w14:textId="3F836952" w:rsidR="00904275" w:rsidRDefault="00904275" w:rsidP="00E41968">
            <w:pPr>
              <w:jc w:val="both"/>
              <w:rPr>
                <w:rFonts w:ascii="Times New Roman" w:hAnsi="Times New Roman" w:cs="Times New Roman"/>
                <w:sz w:val="20"/>
                <w:szCs w:val="20"/>
              </w:rPr>
            </w:pPr>
            <w:r w:rsidRPr="00786988">
              <w:rPr>
                <w:rFonts w:ascii="Times New Roman" w:hAnsi="Times New Roman" w:cs="Times New Roman"/>
                <w:sz w:val="20"/>
                <w:szCs w:val="20"/>
              </w:rPr>
              <w:t>Kvalitatīvas darba vietas veido dažādi aspekti – gan darba tiesisko attiecību un drošības darbā regulējums, gan atalgojuma jautājumu un profesionālās pilnveides iespējas, sociālā drošība un darba un ģimenes dzīves saskaņošana, Pamatnostādnēs šie jautājumi ir ietverti kompleksi ar ilgtermiņa skatījumu.</w:t>
            </w:r>
          </w:p>
          <w:p w14:paraId="2F6C3945" w14:textId="365EF420" w:rsidR="00114204" w:rsidRPr="00E41968" w:rsidRDefault="00114204" w:rsidP="006A0630">
            <w:pPr>
              <w:pStyle w:val="NormalWeb"/>
              <w:shd w:val="clear" w:color="auto" w:fill="FFFFFF"/>
              <w:jc w:val="both"/>
              <w:rPr>
                <w:rFonts w:ascii="Times New Roman" w:hAnsi="Times New Roman" w:cs="Times New Roman"/>
                <w:sz w:val="20"/>
                <w:szCs w:val="20"/>
                <w:lang w:eastAsia="en-US"/>
              </w:rPr>
            </w:pPr>
            <w:r w:rsidRPr="00E41968">
              <w:rPr>
                <w:rFonts w:ascii="Times New Roman" w:hAnsi="Times New Roman" w:cs="Times New Roman"/>
                <w:sz w:val="20"/>
                <w:szCs w:val="20"/>
                <w:lang w:eastAsia="en-US"/>
              </w:rPr>
              <w:t xml:space="preserve">Līdztekus norādām, ka uzdevumi uzņēmējdarbības un ekonomiskās aktivitātes veicināšanai, darbaspēka kvalitātes pilnveidošanai ir plānoti arī citu atbilstošo </w:t>
            </w:r>
            <w:r w:rsidRPr="00E41968">
              <w:rPr>
                <w:rFonts w:ascii="Times New Roman" w:hAnsi="Times New Roman" w:cs="Times New Roman"/>
                <w:sz w:val="20"/>
                <w:szCs w:val="20"/>
                <w:lang w:eastAsia="en-US"/>
              </w:rPr>
              <w:lastRenderedPageBreak/>
              <w:t>nozaru p</w:t>
            </w:r>
            <w:r w:rsidR="0059392E" w:rsidRPr="00E41968">
              <w:rPr>
                <w:rFonts w:ascii="Times New Roman" w:hAnsi="Times New Roman" w:cs="Times New Roman"/>
                <w:sz w:val="20"/>
                <w:szCs w:val="20"/>
                <w:lang w:eastAsia="en-US"/>
              </w:rPr>
              <w:t>l</w:t>
            </w:r>
            <w:r w:rsidRPr="00E41968">
              <w:rPr>
                <w:rFonts w:ascii="Times New Roman" w:hAnsi="Times New Roman" w:cs="Times New Roman"/>
                <w:sz w:val="20"/>
                <w:szCs w:val="20"/>
                <w:lang w:eastAsia="en-US"/>
              </w:rPr>
              <w:t xml:space="preserve">ānošanas dokumentos. </w:t>
            </w:r>
            <w:r w:rsidR="0059392E" w:rsidRPr="00E41968">
              <w:rPr>
                <w:rFonts w:ascii="Times New Roman" w:hAnsi="Times New Roman" w:cs="Times New Roman"/>
                <w:sz w:val="20"/>
                <w:szCs w:val="20"/>
                <w:lang w:eastAsia="en-US"/>
              </w:rPr>
              <w:t>Piemēram, Nacionālās industriālās politikas pamatnostādnēs 2021.-2027.gadam (apstiprinātas ar MK 16.02.2021. rīkojumu Nr. 93) ir noteikti šādi rīcības virzieni: 1) </w:t>
            </w:r>
            <w:proofErr w:type="spellStart"/>
            <w:r w:rsidR="0059392E" w:rsidRPr="00E41968">
              <w:rPr>
                <w:rFonts w:ascii="Times New Roman" w:hAnsi="Times New Roman" w:cs="Times New Roman"/>
                <w:i/>
                <w:sz w:val="20"/>
                <w:szCs w:val="20"/>
                <w:lang w:eastAsia="en-US"/>
              </w:rPr>
              <w:t>Cilvēkkapitāla</w:t>
            </w:r>
            <w:proofErr w:type="spellEnd"/>
            <w:r w:rsidR="0059392E" w:rsidRPr="00E41968">
              <w:rPr>
                <w:rFonts w:ascii="Times New Roman" w:hAnsi="Times New Roman" w:cs="Times New Roman"/>
                <w:i/>
                <w:sz w:val="20"/>
                <w:szCs w:val="20"/>
                <w:lang w:eastAsia="en-US"/>
              </w:rPr>
              <w:t xml:space="preserve"> stiprināšana</w:t>
            </w:r>
            <w:r w:rsidR="0059392E" w:rsidRPr="00E41968">
              <w:rPr>
                <w:rFonts w:ascii="Times New Roman" w:hAnsi="Times New Roman" w:cs="Times New Roman"/>
                <w:sz w:val="20"/>
                <w:szCs w:val="20"/>
                <w:lang w:eastAsia="en-US"/>
              </w:rPr>
              <w:t>, cita starpā paredzot d</w:t>
            </w:r>
            <w:r w:rsidR="0059392E" w:rsidRPr="0059392E">
              <w:rPr>
                <w:rFonts w:ascii="Times New Roman" w:hAnsi="Times New Roman" w:cs="Times New Roman"/>
                <w:sz w:val="20"/>
                <w:szCs w:val="20"/>
                <w:lang w:eastAsia="en-US"/>
              </w:rPr>
              <w:t xml:space="preserve">arbaspēka piedāvājuma atbilstības tautsaimniecības pieprasījumam </w:t>
            </w:r>
            <w:r w:rsidR="0059392E" w:rsidRPr="00E41968">
              <w:rPr>
                <w:rFonts w:ascii="Times New Roman" w:hAnsi="Times New Roman" w:cs="Times New Roman"/>
                <w:sz w:val="20"/>
                <w:szCs w:val="20"/>
                <w:lang w:eastAsia="en-US"/>
              </w:rPr>
              <w:t xml:space="preserve">un </w:t>
            </w:r>
            <w:r w:rsidR="0059392E" w:rsidRPr="0059392E">
              <w:rPr>
                <w:rFonts w:ascii="Times New Roman" w:hAnsi="Times New Roman" w:cs="Times New Roman"/>
                <w:sz w:val="20"/>
                <w:szCs w:val="20"/>
                <w:lang w:eastAsia="en-US"/>
              </w:rPr>
              <w:t xml:space="preserve">ieguldījumu </w:t>
            </w:r>
            <w:proofErr w:type="spellStart"/>
            <w:r w:rsidR="0059392E" w:rsidRPr="0059392E">
              <w:rPr>
                <w:rFonts w:ascii="Times New Roman" w:hAnsi="Times New Roman" w:cs="Times New Roman"/>
                <w:sz w:val="20"/>
                <w:szCs w:val="20"/>
                <w:lang w:eastAsia="en-US"/>
              </w:rPr>
              <w:t>cilvēkkapitālā</w:t>
            </w:r>
            <w:proofErr w:type="spellEnd"/>
            <w:r w:rsidR="0059392E" w:rsidRPr="00E41968">
              <w:rPr>
                <w:rFonts w:ascii="Times New Roman" w:hAnsi="Times New Roman" w:cs="Times New Roman"/>
                <w:sz w:val="20"/>
                <w:szCs w:val="20"/>
                <w:lang w:eastAsia="en-US"/>
              </w:rPr>
              <w:t xml:space="preserve"> </w:t>
            </w:r>
            <w:r w:rsidR="0059392E" w:rsidRPr="0059392E">
              <w:rPr>
                <w:rFonts w:ascii="Times New Roman" w:hAnsi="Times New Roman" w:cs="Times New Roman"/>
                <w:sz w:val="20"/>
                <w:szCs w:val="20"/>
                <w:lang w:eastAsia="en-US"/>
              </w:rPr>
              <w:t>veicināšan</w:t>
            </w:r>
            <w:r w:rsidR="0059392E" w:rsidRPr="00E41968">
              <w:rPr>
                <w:rFonts w:ascii="Times New Roman" w:hAnsi="Times New Roman" w:cs="Times New Roman"/>
                <w:sz w:val="20"/>
                <w:szCs w:val="20"/>
                <w:lang w:eastAsia="en-US"/>
              </w:rPr>
              <w:t>u, a</w:t>
            </w:r>
            <w:r w:rsidR="0059392E" w:rsidRPr="0059392E">
              <w:rPr>
                <w:rFonts w:ascii="Times New Roman" w:hAnsi="Times New Roman" w:cs="Times New Roman"/>
                <w:sz w:val="20"/>
                <w:szCs w:val="20"/>
                <w:lang w:eastAsia="en-US"/>
              </w:rPr>
              <w:t>ugsti kvalificētu speciālistu sagatavošan</w:t>
            </w:r>
            <w:r w:rsidR="0059392E" w:rsidRPr="00E41968">
              <w:rPr>
                <w:rFonts w:ascii="Times New Roman" w:hAnsi="Times New Roman" w:cs="Times New Roman"/>
                <w:sz w:val="20"/>
                <w:szCs w:val="20"/>
                <w:lang w:eastAsia="en-US"/>
              </w:rPr>
              <w:t>u</w:t>
            </w:r>
            <w:r w:rsidR="0059392E" w:rsidRPr="0059392E">
              <w:rPr>
                <w:rFonts w:ascii="Times New Roman" w:hAnsi="Times New Roman" w:cs="Times New Roman"/>
                <w:sz w:val="20"/>
                <w:szCs w:val="20"/>
                <w:lang w:eastAsia="en-US"/>
              </w:rPr>
              <w:t>/piesaist</w:t>
            </w:r>
            <w:r w:rsidR="0059392E" w:rsidRPr="00E41968">
              <w:rPr>
                <w:rFonts w:ascii="Times New Roman" w:hAnsi="Times New Roman" w:cs="Times New Roman"/>
                <w:sz w:val="20"/>
                <w:szCs w:val="20"/>
                <w:lang w:eastAsia="en-US"/>
              </w:rPr>
              <w:t>i,</w:t>
            </w:r>
            <w:r w:rsidR="0059392E" w:rsidRPr="0059392E">
              <w:rPr>
                <w:rFonts w:ascii="Times New Roman" w:hAnsi="Times New Roman" w:cs="Times New Roman"/>
                <w:sz w:val="20"/>
                <w:szCs w:val="20"/>
                <w:lang w:eastAsia="en-US"/>
              </w:rPr>
              <w:t> </w:t>
            </w:r>
            <w:r w:rsidR="0059392E" w:rsidRPr="00E41968">
              <w:rPr>
                <w:rFonts w:ascii="Times New Roman" w:hAnsi="Times New Roman" w:cs="Times New Roman"/>
                <w:sz w:val="20"/>
                <w:szCs w:val="20"/>
                <w:lang w:eastAsia="en-US"/>
              </w:rPr>
              <w:t>ī</w:t>
            </w:r>
            <w:r w:rsidR="0059392E" w:rsidRPr="0059392E">
              <w:rPr>
                <w:rFonts w:ascii="Times New Roman" w:hAnsi="Times New Roman" w:cs="Times New Roman"/>
                <w:sz w:val="20"/>
                <w:szCs w:val="20"/>
                <w:lang w:eastAsia="en-US"/>
              </w:rPr>
              <w:t>stenot pasākumus darbaspēka apmācībām</w:t>
            </w:r>
            <w:r w:rsidR="00E41968" w:rsidRPr="00E41968">
              <w:rPr>
                <w:rFonts w:ascii="Times New Roman" w:hAnsi="Times New Roman" w:cs="Times New Roman"/>
                <w:sz w:val="20"/>
                <w:szCs w:val="20"/>
                <w:lang w:eastAsia="en-US"/>
              </w:rPr>
              <w:t>, a</w:t>
            </w:r>
            <w:r w:rsidR="0059392E" w:rsidRPr="0059392E">
              <w:rPr>
                <w:rFonts w:ascii="Times New Roman" w:hAnsi="Times New Roman" w:cs="Times New Roman"/>
                <w:sz w:val="20"/>
                <w:szCs w:val="20"/>
                <w:lang w:eastAsia="en-US"/>
              </w:rPr>
              <w:t>tbalst</w:t>
            </w:r>
            <w:r w:rsidR="00E41968" w:rsidRPr="00E41968">
              <w:rPr>
                <w:rFonts w:ascii="Times New Roman" w:hAnsi="Times New Roman" w:cs="Times New Roman"/>
                <w:sz w:val="20"/>
                <w:szCs w:val="20"/>
                <w:lang w:eastAsia="en-US"/>
              </w:rPr>
              <w:t>u</w:t>
            </w:r>
            <w:r w:rsidR="0059392E" w:rsidRPr="0059392E">
              <w:rPr>
                <w:rFonts w:ascii="Times New Roman" w:hAnsi="Times New Roman" w:cs="Times New Roman"/>
                <w:sz w:val="20"/>
                <w:szCs w:val="20"/>
                <w:lang w:eastAsia="en-US"/>
              </w:rPr>
              <w:t xml:space="preserve"> pirmspensijas vecuma iedzīvotāju nodarbinātībai</w:t>
            </w:r>
            <w:r w:rsidR="00E41968" w:rsidRPr="00E41968">
              <w:rPr>
                <w:rFonts w:ascii="Times New Roman" w:hAnsi="Times New Roman" w:cs="Times New Roman"/>
                <w:sz w:val="20"/>
                <w:szCs w:val="20"/>
                <w:lang w:eastAsia="en-US"/>
              </w:rPr>
              <w:t xml:space="preserve"> u.tml.; 2) </w:t>
            </w:r>
            <w:r w:rsidR="0059392E" w:rsidRPr="0059392E">
              <w:rPr>
                <w:rFonts w:ascii="Times New Roman" w:hAnsi="Times New Roman" w:cs="Times New Roman"/>
                <w:i/>
                <w:sz w:val="20"/>
                <w:szCs w:val="20"/>
                <w:lang w:eastAsia="en-US"/>
              </w:rPr>
              <w:t>Uzņēmējdarbības vides sakārtošana</w:t>
            </w:r>
            <w:r w:rsidR="0059392E" w:rsidRPr="0059392E">
              <w:rPr>
                <w:rFonts w:ascii="Times New Roman" w:hAnsi="Times New Roman" w:cs="Times New Roman"/>
                <w:sz w:val="20"/>
                <w:szCs w:val="20"/>
                <w:lang w:eastAsia="en-US"/>
              </w:rPr>
              <w:t>, lai radītu labāko vietu, kur uzsākt un īstenot uzņēmējdarbību, kā arī uzņēmumu eksportspējas pieauguma veicināšana, 3) </w:t>
            </w:r>
            <w:r w:rsidR="0059392E" w:rsidRPr="0059392E">
              <w:rPr>
                <w:rFonts w:ascii="Times New Roman" w:hAnsi="Times New Roman" w:cs="Times New Roman"/>
                <w:i/>
                <w:sz w:val="20"/>
                <w:szCs w:val="20"/>
                <w:lang w:eastAsia="en-US"/>
              </w:rPr>
              <w:t>Infrastruktūras veidošana, publiskās infrastruktūras efektīvāka pārvaldība un stiprināšana</w:t>
            </w:r>
            <w:r w:rsidR="00E41968" w:rsidRPr="00E41968">
              <w:rPr>
                <w:rFonts w:ascii="Times New Roman" w:hAnsi="Times New Roman" w:cs="Times New Roman"/>
                <w:sz w:val="20"/>
                <w:szCs w:val="20"/>
                <w:lang w:eastAsia="en-US"/>
              </w:rPr>
              <w:t xml:space="preserve"> u.c.</w:t>
            </w:r>
            <w:r w:rsidR="00E41968">
              <w:rPr>
                <w:rFonts w:ascii="Times New Roman" w:hAnsi="Times New Roman" w:cs="Times New Roman"/>
                <w:sz w:val="20"/>
                <w:szCs w:val="20"/>
                <w:lang w:eastAsia="en-US"/>
              </w:rPr>
              <w:t xml:space="preserve"> Savukārt </w:t>
            </w:r>
            <w:r w:rsidR="00E41968" w:rsidRPr="00E41968">
              <w:rPr>
                <w:rFonts w:ascii="Times New Roman" w:hAnsi="Times New Roman" w:cs="Times New Roman"/>
                <w:sz w:val="20"/>
                <w:szCs w:val="20"/>
              </w:rPr>
              <w:t>Reģionālās politikas pamatnostādn</w:t>
            </w:r>
            <w:r w:rsidR="00E41968">
              <w:rPr>
                <w:rFonts w:ascii="Times New Roman" w:hAnsi="Times New Roman" w:cs="Times New Roman"/>
                <w:sz w:val="20"/>
                <w:szCs w:val="20"/>
              </w:rPr>
              <w:t>es</w:t>
            </w:r>
            <w:r w:rsidR="00E41968" w:rsidRPr="00E41968">
              <w:rPr>
                <w:rFonts w:ascii="Times New Roman" w:hAnsi="Times New Roman" w:cs="Times New Roman"/>
                <w:sz w:val="20"/>
                <w:szCs w:val="20"/>
              </w:rPr>
              <w:t xml:space="preserve"> 2021.-2027. gadam</w:t>
            </w:r>
            <w:r w:rsidR="00E41968">
              <w:rPr>
                <w:rFonts w:ascii="Times New Roman" w:hAnsi="Times New Roman" w:cs="Times New Roman"/>
                <w:sz w:val="20"/>
                <w:szCs w:val="20"/>
              </w:rPr>
              <w:t xml:space="preserve"> (apstiprinātas ar MK 26.11.2019. </w:t>
            </w:r>
            <w:r w:rsidR="00E41968" w:rsidRPr="00E41968">
              <w:rPr>
                <w:rFonts w:ascii="Times New Roman" w:hAnsi="Times New Roman" w:cs="Times New Roman"/>
                <w:sz w:val="20"/>
                <w:szCs w:val="20"/>
                <w:lang w:eastAsia="en-US"/>
              </w:rPr>
              <w:t>rīkojum</w:t>
            </w:r>
            <w:r w:rsidR="00E41968">
              <w:rPr>
                <w:rFonts w:ascii="Times New Roman" w:hAnsi="Times New Roman" w:cs="Times New Roman"/>
                <w:sz w:val="20"/>
                <w:szCs w:val="20"/>
                <w:lang w:eastAsia="en-US"/>
              </w:rPr>
              <w:t>u</w:t>
            </w:r>
            <w:r w:rsidR="00E41968" w:rsidRPr="00E41968">
              <w:rPr>
                <w:rFonts w:ascii="Times New Roman" w:hAnsi="Times New Roman" w:cs="Times New Roman"/>
                <w:sz w:val="20"/>
                <w:szCs w:val="20"/>
                <w:lang w:eastAsia="en-US"/>
              </w:rPr>
              <w:t xml:space="preserve"> Nr. 587</w:t>
            </w:r>
            <w:r w:rsidR="00E41968">
              <w:rPr>
                <w:rFonts w:ascii="Times New Roman" w:hAnsi="Times New Roman" w:cs="Times New Roman"/>
                <w:sz w:val="20"/>
                <w:szCs w:val="20"/>
                <w:lang w:eastAsia="en-US"/>
              </w:rPr>
              <w:t>)</w:t>
            </w:r>
            <w:r w:rsidR="002E3A11">
              <w:rPr>
                <w:rFonts w:ascii="Times New Roman" w:hAnsi="Times New Roman" w:cs="Times New Roman"/>
                <w:sz w:val="20"/>
                <w:szCs w:val="20"/>
                <w:lang w:eastAsia="en-US"/>
              </w:rPr>
              <w:t xml:space="preserve"> paredz uzņēmējdarbības vides uzlabošanu reģionos, plānojot uzdevumus </w:t>
            </w:r>
            <w:proofErr w:type="spellStart"/>
            <w:r w:rsidR="002E3A11">
              <w:rPr>
                <w:rFonts w:ascii="Times New Roman" w:hAnsi="Times New Roman" w:cs="Times New Roman"/>
                <w:sz w:val="20"/>
                <w:szCs w:val="20"/>
                <w:lang w:eastAsia="en-US"/>
              </w:rPr>
              <w:t>cilvēkkapitāla</w:t>
            </w:r>
            <w:proofErr w:type="spellEnd"/>
            <w:r w:rsidR="002E3A11">
              <w:rPr>
                <w:rFonts w:ascii="Times New Roman" w:hAnsi="Times New Roman" w:cs="Times New Roman"/>
                <w:sz w:val="20"/>
                <w:szCs w:val="20"/>
                <w:lang w:eastAsia="en-US"/>
              </w:rPr>
              <w:t xml:space="preserve"> piesaistei reģionos, p</w:t>
            </w:r>
            <w:r w:rsidR="002E3A11" w:rsidRPr="003E46B0">
              <w:rPr>
                <w:rFonts w:ascii="Times New Roman" w:hAnsi="Times New Roman" w:cs="Times New Roman"/>
                <w:sz w:val="20"/>
                <w:szCs w:val="20"/>
                <w:lang w:eastAsia="en-US"/>
              </w:rPr>
              <w:t>ubliskās infrastruktūras attīstībai uzņēmējdarbības atbalstam</w:t>
            </w:r>
            <w:r w:rsidR="003E46B0" w:rsidRPr="003E46B0">
              <w:rPr>
                <w:rFonts w:ascii="Times New Roman" w:hAnsi="Times New Roman" w:cs="Times New Roman"/>
                <w:sz w:val="20"/>
                <w:szCs w:val="20"/>
                <w:lang w:eastAsia="en-US"/>
              </w:rPr>
              <w:t xml:space="preserve"> u.tml.</w:t>
            </w:r>
          </w:p>
          <w:p w14:paraId="739AF198" w14:textId="3B5195DD" w:rsidR="00904275" w:rsidRPr="00786988" w:rsidRDefault="00904275" w:rsidP="0059392E">
            <w:pPr>
              <w:jc w:val="both"/>
              <w:rPr>
                <w:rFonts w:ascii="Times New Roman" w:hAnsi="Times New Roman" w:cs="Times New Roman"/>
                <w:sz w:val="20"/>
                <w:szCs w:val="20"/>
              </w:rPr>
            </w:pPr>
            <w:r w:rsidRPr="00786988">
              <w:rPr>
                <w:rFonts w:ascii="Times New Roman" w:hAnsi="Times New Roman" w:cs="Times New Roman"/>
                <w:sz w:val="20"/>
                <w:szCs w:val="20"/>
              </w:rPr>
              <w:t xml:space="preserve">Sociālo partneru iesaiste arī līdz šim tikusi aktīvi veikta, gan strādājot pie normatīvo aktu pilnveides, gan īstenojot aktīvās darba tirgus politikas pasākumus. Sadarbība noteikti vērtējama kā jēgpilna, </w:t>
            </w:r>
            <w:r w:rsidR="00375CE4" w:rsidRPr="00786988">
              <w:rPr>
                <w:rFonts w:ascii="Times New Roman" w:hAnsi="Times New Roman" w:cs="Times New Roman"/>
                <w:sz w:val="20"/>
                <w:szCs w:val="20"/>
              </w:rPr>
              <w:t>sistemātiska un tiks turpināta (skat. 5.rīcības virziena papildināto sadaļu par starpinstitūciju sadarbību</w:t>
            </w:r>
            <w:r w:rsidR="006A0630">
              <w:rPr>
                <w:rFonts w:ascii="Times New Roman" w:hAnsi="Times New Roman" w:cs="Times New Roman"/>
                <w:sz w:val="20"/>
                <w:szCs w:val="20"/>
              </w:rPr>
              <w:t>, 8.un 9.uzdevums</w:t>
            </w:r>
            <w:r w:rsidR="00375CE4" w:rsidRPr="00786988">
              <w:rPr>
                <w:rFonts w:ascii="Times New Roman" w:hAnsi="Times New Roman" w:cs="Times New Roman"/>
                <w:sz w:val="20"/>
                <w:szCs w:val="20"/>
              </w:rPr>
              <w:t>).</w:t>
            </w:r>
          </w:p>
        </w:tc>
      </w:tr>
      <w:tr w:rsidR="00FC45D4" w:rsidRPr="00786988" w14:paraId="476A9082" w14:textId="77777777" w:rsidTr="007F35E7">
        <w:tc>
          <w:tcPr>
            <w:tcW w:w="3126" w:type="dxa"/>
          </w:tcPr>
          <w:p w14:paraId="3C0CDE12" w14:textId="3138E903" w:rsidR="00FC45D4" w:rsidRPr="00786988" w:rsidRDefault="007B62CA" w:rsidP="00086E9B">
            <w:pPr>
              <w:rPr>
                <w:rFonts w:ascii="Times New Roman" w:hAnsi="Times New Roman" w:cs="Times New Roman"/>
                <w:sz w:val="20"/>
                <w:szCs w:val="20"/>
              </w:rPr>
            </w:pPr>
            <w:r w:rsidRPr="00FF4EC0">
              <w:rPr>
                <w:rFonts w:ascii="Times New Roman" w:hAnsi="Times New Roman" w:cs="Times New Roman"/>
                <w:sz w:val="20"/>
                <w:szCs w:val="20"/>
              </w:rPr>
              <w:lastRenderedPageBreak/>
              <w:t>4.</w:t>
            </w:r>
            <w:r w:rsidR="00FC45D4" w:rsidRPr="00FF4EC0">
              <w:rPr>
                <w:rFonts w:ascii="Times New Roman" w:hAnsi="Times New Roman" w:cs="Times New Roman"/>
                <w:sz w:val="20"/>
                <w:szCs w:val="20"/>
              </w:rPr>
              <w:t>Vispārīgi</w:t>
            </w:r>
          </w:p>
        </w:tc>
        <w:tc>
          <w:tcPr>
            <w:tcW w:w="6752" w:type="dxa"/>
          </w:tcPr>
          <w:p w14:paraId="54B032C0" w14:textId="77777777" w:rsidR="00FC45D4" w:rsidRPr="00786988" w:rsidRDefault="00FC45D4" w:rsidP="00497D4A">
            <w:pPr>
              <w:jc w:val="center"/>
              <w:rPr>
                <w:rFonts w:ascii="Times New Roman" w:eastAsia="Times New Roman" w:hAnsi="Times New Roman" w:cs="Times New Roman"/>
                <w:b/>
                <w:sz w:val="20"/>
                <w:szCs w:val="20"/>
              </w:rPr>
            </w:pPr>
            <w:r w:rsidRPr="00786988">
              <w:rPr>
                <w:rFonts w:ascii="Times New Roman" w:eastAsia="Times New Roman" w:hAnsi="Times New Roman" w:cs="Times New Roman"/>
                <w:b/>
                <w:sz w:val="20"/>
                <w:szCs w:val="20"/>
              </w:rPr>
              <w:t>LSA</w:t>
            </w:r>
          </w:p>
          <w:p w14:paraId="0697E444" w14:textId="77777777" w:rsidR="00FC45D4" w:rsidRPr="00786988" w:rsidRDefault="00FC45D4" w:rsidP="00FC45D4">
            <w:pPr>
              <w:jc w:val="both"/>
              <w:rPr>
                <w:rFonts w:ascii="Times New Roman" w:eastAsia="Times New Roman" w:hAnsi="Times New Roman" w:cs="Times New Roman"/>
                <w:b/>
                <w:sz w:val="20"/>
                <w:szCs w:val="20"/>
              </w:rPr>
            </w:pPr>
            <w:r w:rsidRPr="00786988">
              <w:rPr>
                <w:rFonts w:ascii="Times New Roman" w:hAnsi="Times New Roman" w:cs="Times New Roman"/>
                <w:color w:val="000000"/>
                <w:sz w:val="20"/>
                <w:szCs w:val="20"/>
                <w:lang w:eastAsia="lv-LV" w:bidi="lv-LV"/>
              </w:rPr>
              <w:t xml:space="preserve">Diemžēl jākonstatē, ka Vēstījums ir vienpusējs, tas atspoguļo Ministrijas kā uzrauga un pakalpojumu sniedzēja viedokli, bet neidentificē vairākas būtiskās sociālās sistēmas pamatproblēmas, kuras netiek atpazītas un līdz ar to Vēstījums nepiedāvā to risinājumus. Piekrītu, ka atsevišķas problēmas ir iespējams atrasināt tikai pieņemot politiskus lēmumus, bet, ja politiķi par šīm problēmām paši nezin, tad, manuprāt, būtu vērtīgi sistēmas problēmas vismaz pieminēt politikas dokumentā kā identificētas problēmas, nevis gaidīt uz tādu politiķu ievēlēšanu, kuriem pašiem būs nepieciešamā kompetence. Atzinumā tiek analizēta </w:t>
            </w:r>
            <w:r w:rsidRPr="00786988">
              <w:rPr>
                <w:rFonts w:ascii="Times New Roman" w:hAnsi="Times New Roman" w:cs="Times New Roman"/>
                <w:color w:val="000000"/>
                <w:sz w:val="20"/>
                <w:szCs w:val="20"/>
                <w:lang w:eastAsia="lv-LV" w:bidi="lv-LV"/>
              </w:rPr>
              <w:lastRenderedPageBreak/>
              <w:t>galvenokārt sociālo pakalpojumu daļa, attiecībā uz sociālā aizsardzības, darba tirgus un juridiskā atbaksta sistēmām, atzinuma sniedzējam ir personisks viedoklis, kas netiks formulēts, jo un tā nav atzinuma veidotāja profesionālā darbības joma.</w:t>
            </w:r>
          </w:p>
        </w:tc>
        <w:tc>
          <w:tcPr>
            <w:tcW w:w="4495" w:type="dxa"/>
          </w:tcPr>
          <w:p w14:paraId="28576E1A" w14:textId="65B67742" w:rsidR="00274528" w:rsidRPr="00786988" w:rsidRDefault="00274528" w:rsidP="0090156C">
            <w:pPr>
              <w:jc w:val="both"/>
              <w:rPr>
                <w:rFonts w:ascii="Times New Roman" w:hAnsi="Times New Roman" w:cs="Times New Roman"/>
                <w:b/>
                <w:sz w:val="20"/>
                <w:szCs w:val="20"/>
                <w:lang w:eastAsia="lv-LV" w:bidi="lv-LV"/>
              </w:rPr>
            </w:pPr>
            <w:r w:rsidRPr="00786988">
              <w:rPr>
                <w:rFonts w:ascii="Times New Roman" w:hAnsi="Times New Roman" w:cs="Times New Roman"/>
                <w:b/>
                <w:sz w:val="20"/>
                <w:szCs w:val="20"/>
                <w:lang w:eastAsia="lv-LV" w:bidi="lv-LV"/>
              </w:rPr>
              <w:lastRenderedPageBreak/>
              <w:t>Ņemts vērā</w:t>
            </w:r>
          </w:p>
          <w:p w14:paraId="0C1CC97E" w14:textId="72D74305" w:rsidR="005170B7" w:rsidRPr="00786988" w:rsidRDefault="0090156C" w:rsidP="0090156C">
            <w:pPr>
              <w:jc w:val="both"/>
              <w:rPr>
                <w:rFonts w:ascii="Times New Roman" w:hAnsi="Times New Roman" w:cs="Times New Roman"/>
                <w:sz w:val="20"/>
                <w:szCs w:val="20"/>
              </w:rPr>
            </w:pPr>
            <w:r w:rsidRPr="00786988">
              <w:rPr>
                <w:rFonts w:ascii="Times New Roman" w:hAnsi="Times New Roman" w:cs="Times New Roman"/>
                <w:sz w:val="20"/>
                <w:szCs w:val="20"/>
                <w:lang w:eastAsia="lv-LV" w:bidi="lv-LV"/>
              </w:rPr>
              <w:t>Pamatnostādņu projekts un 2.pielikums ir papildināts</w:t>
            </w:r>
            <w:r w:rsidR="00FF4EC0">
              <w:rPr>
                <w:rFonts w:ascii="Times New Roman" w:hAnsi="Times New Roman" w:cs="Times New Roman"/>
                <w:sz w:val="20"/>
                <w:szCs w:val="20"/>
                <w:lang w:eastAsia="lv-LV" w:bidi="lv-LV"/>
              </w:rPr>
              <w:t xml:space="preserve"> ar papildu konstatētajiem izaicinājumiem</w:t>
            </w:r>
            <w:r w:rsidRPr="00786988">
              <w:rPr>
                <w:rFonts w:ascii="Times New Roman" w:hAnsi="Times New Roman" w:cs="Times New Roman"/>
                <w:sz w:val="20"/>
                <w:szCs w:val="20"/>
                <w:lang w:eastAsia="lv-LV" w:bidi="lv-LV"/>
              </w:rPr>
              <w:t xml:space="preserve"> atbilstoši sabiedriskajā apspriešanā sniegtajiem priekšlikumiem.</w:t>
            </w:r>
          </w:p>
        </w:tc>
      </w:tr>
      <w:tr w:rsidR="00E82B5E" w:rsidRPr="00786988" w14:paraId="5231CEF3" w14:textId="77777777" w:rsidTr="007F35E7">
        <w:tc>
          <w:tcPr>
            <w:tcW w:w="3126" w:type="dxa"/>
          </w:tcPr>
          <w:p w14:paraId="5E36ABBC" w14:textId="6F4FE38A" w:rsidR="00E82B5E" w:rsidRPr="00786988" w:rsidRDefault="007B62CA" w:rsidP="00086E9B">
            <w:pPr>
              <w:rPr>
                <w:rFonts w:ascii="Times New Roman" w:hAnsi="Times New Roman" w:cs="Times New Roman"/>
                <w:sz w:val="20"/>
                <w:szCs w:val="20"/>
              </w:rPr>
            </w:pPr>
            <w:r w:rsidRPr="00786988">
              <w:rPr>
                <w:rFonts w:ascii="Times New Roman" w:hAnsi="Times New Roman" w:cs="Times New Roman"/>
                <w:sz w:val="20"/>
                <w:szCs w:val="20"/>
              </w:rPr>
              <w:t>5.</w:t>
            </w:r>
            <w:r w:rsidR="00E82B5E" w:rsidRPr="00786988">
              <w:rPr>
                <w:rFonts w:ascii="Times New Roman" w:hAnsi="Times New Roman" w:cs="Times New Roman"/>
                <w:sz w:val="20"/>
                <w:szCs w:val="20"/>
              </w:rPr>
              <w:t>Vispārīgi</w:t>
            </w:r>
          </w:p>
        </w:tc>
        <w:tc>
          <w:tcPr>
            <w:tcW w:w="6752" w:type="dxa"/>
          </w:tcPr>
          <w:p w14:paraId="72672356" w14:textId="77777777" w:rsidR="00E82B5E" w:rsidRPr="00786988" w:rsidRDefault="00E82B5E" w:rsidP="00497D4A">
            <w:pPr>
              <w:jc w:val="center"/>
              <w:rPr>
                <w:rFonts w:ascii="Times New Roman" w:eastAsia="Times New Roman" w:hAnsi="Times New Roman" w:cs="Times New Roman"/>
                <w:b/>
                <w:sz w:val="20"/>
                <w:szCs w:val="20"/>
              </w:rPr>
            </w:pPr>
            <w:r w:rsidRPr="00786988">
              <w:rPr>
                <w:rFonts w:ascii="Times New Roman" w:eastAsia="Times New Roman" w:hAnsi="Times New Roman" w:cs="Times New Roman"/>
                <w:b/>
                <w:sz w:val="20"/>
                <w:szCs w:val="20"/>
              </w:rPr>
              <w:t>LSA</w:t>
            </w:r>
          </w:p>
          <w:p w14:paraId="79C3847D" w14:textId="77777777" w:rsidR="00E82B5E" w:rsidRPr="00786988" w:rsidRDefault="00E82B5E" w:rsidP="00E82B5E">
            <w:pPr>
              <w:pStyle w:val="Bodytext50"/>
              <w:numPr>
                <w:ilvl w:val="0"/>
                <w:numId w:val="23"/>
              </w:numPr>
              <w:shd w:val="clear" w:color="auto" w:fill="auto"/>
              <w:tabs>
                <w:tab w:val="left" w:pos="358"/>
              </w:tabs>
              <w:spacing w:before="0" w:after="0" w:line="240" w:lineRule="auto"/>
              <w:ind w:firstLine="67"/>
              <w:rPr>
                <w:rFonts w:ascii="Times New Roman" w:hAnsi="Times New Roman" w:cs="Times New Roman"/>
                <w:sz w:val="20"/>
                <w:szCs w:val="20"/>
              </w:rPr>
            </w:pPr>
            <w:r w:rsidRPr="00786988">
              <w:rPr>
                <w:rFonts w:ascii="Times New Roman" w:hAnsi="Times New Roman" w:cs="Times New Roman"/>
                <w:color w:val="000000"/>
                <w:sz w:val="20"/>
                <w:szCs w:val="20"/>
                <w:lang w:eastAsia="lv-LV" w:bidi="lv-LV"/>
              </w:rPr>
              <w:t>Visā tekstā būtu nepieciešams pārskatīt visus vārdu "sniegtie"; "sniedz"; "nodrošina"</w:t>
            </w:r>
          </w:p>
          <w:p w14:paraId="5CBE9F20" w14:textId="77777777" w:rsidR="00E82B5E" w:rsidRPr="00786988" w:rsidRDefault="00E82B5E" w:rsidP="00E82B5E">
            <w:pPr>
              <w:pStyle w:val="Bodytext20"/>
              <w:shd w:val="clear" w:color="auto" w:fill="auto"/>
              <w:spacing w:before="0" w:line="240" w:lineRule="auto"/>
              <w:ind w:firstLine="67"/>
              <w:jc w:val="both"/>
              <w:rPr>
                <w:rFonts w:ascii="Times New Roman" w:hAnsi="Times New Roman" w:cs="Times New Roman"/>
                <w:sz w:val="20"/>
                <w:szCs w:val="20"/>
              </w:rPr>
            </w:pPr>
            <w:r w:rsidRPr="00786988">
              <w:rPr>
                <w:rFonts w:ascii="Times New Roman" w:hAnsi="Times New Roman" w:cs="Times New Roman"/>
                <w:color w:val="000000"/>
                <w:sz w:val="20"/>
                <w:szCs w:val="20"/>
                <w:lang w:eastAsia="lv-LV" w:bidi="lv-LV"/>
              </w:rPr>
              <w:t xml:space="preserve">pielietojuma atbilstību konkrētajai satura vietai, jo, piemēram, ievada rindkopā (4.Ipp.),runājot par pamatnostādņu tvērumu, ir teksts "valsts un pašvaldību sniegtie sociāli pakalpojumi.../', kontekstā ir skaidrs, ka pamatnostādņu tvērums ir plašāks, t.i. tiek runāts par valsts un pašvaldību atbildību, pakalpojumu pieejamības nodrošināšanas kontekstā, nevis tikai par pakalpojumiem, ko sniedz valsts un pašvaldības kā pakalpojumu sniedzēji. Šī problēma ir daudzās vietās un visā tekstā. </w:t>
            </w:r>
          </w:p>
          <w:p w14:paraId="17EB883D" w14:textId="77777777" w:rsidR="00E82B5E" w:rsidRPr="00786988" w:rsidRDefault="00E82B5E" w:rsidP="00E82B5E">
            <w:pPr>
              <w:pStyle w:val="Bodytext20"/>
              <w:numPr>
                <w:ilvl w:val="0"/>
                <w:numId w:val="23"/>
              </w:numPr>
              <w:shd w:val="clear" w:color="auto" w:fill="auto"/>
              <w:tabs>
                <w:tab w:val="left" w:pos="306"/>
              </w:tabs>
              <w:spacing w:before="0" w:line="240" w:lineRule="auto"/>
              <w:ind w:firstLine="67"/>
              <w:jc w:val="both"/>
              <w:rPr>
                <w:rFonts w:ascii="Times New Roman" w:hAnsi="Times New Roman" w:cs="Times New Roman"/>
                <w:sz w:val="20"/>
                <w:szCs w:val="20"/>
              </w:rPr>
            </w:pPr>
            <w:r w:rsidRPr="00786988">
              <w:rPr>
                <w:rStyle w:val="Bodytext2Bold"/>
                <w:rFonts w:ascii="Times New Roman" w:hAnsi="Times New Roman" w:cs="Times New Roman"/>
                <w:sz w:val="20"/>
                <w:szCs w:val="20"/>
              </w:rPr>
              <w:t xml:space="preserve">Visā tekstā būtu jāpārskata vārda "finansē" un "apmaksā" </w:t>
            </w:r>
            <w:r w:rsidRPr="00786988">
              <w:rPr>
                <w:rFonts w:ascii="Times New Roman" w:hAnsi="Times New Roman" w:cs="Times New Roman"/>
                <w:color w:val="000000"/>
                <w:sz w:val="20"/>
                <w:szCs w:val="20"/>
                <w:lang w:eastAsia="lv-LV" w:bidi="lv-LV"/>
              </w:rPr>
              <w:t xml:space="preserve">pielietojums, jo pakalpojumus apmaksā, nevis finansē. Šī problēma ir daudzās vietās un visā tekstā. </w:t>
            </w:r>
          </w:p>
        </w:tc>
        <w:tc>
          <w:tcPr>
            <w:tcW w:w="4495" w:type="dxa"/>
          </w:tcPr>
          <w:p w14:paraId="0E48255E" w14:textId="3387A9B2" w:rsidR="00E82B5E" w:rsidRPr="00786988" w:rsidRDefault="00274528" w:rsidP="00086E9B">
            <w:pPr>
              <w:rPr>
                <w:rFonts w:ascii="Times New Roman" w:hAnsi="Times New Roman" w:cs="Times New Roman"/>
                <w:b/>
                <w:sz w:val="20"/>
                <w:szCs w:val="20"/>
              </w:rPr>
            </w:pPr>
            <w:r w:rsidRPr="00786988">
              <w:rPr>
                <w:rFonts w:ascii="Times New Roman" w:hAnsi="Times New Roman" w:cs="Times New Roman"/>
                <w:b/>
                <w:sz w:val="20"/>
                <w:szCs w:val="20"/>
              </w:rPr>
              <w:t>Ņemts vērā</w:t>
            </w:r>
          </w:p>
          <w:p w14:paraId="41D63811" w14:textId="44D6EF36" w:rsidR="00915FAF" w:rsidRPr="00786988" w:rsidRDefault="00915FAF" w:rsidP="00EF58C0">
            <w:pPr>
              <w:jc w:val="both"/>
              <w:rPr>
                <w:rFonts w:ascii="Times New Roman" w:hAnsi="Times New Roman" w:cs="Times New Roman"/>
                <w:sz w:val="20"/>
                <w:szCs w:val="20"/>
              </w:rPr>
            </w:pPr>
            <w:r w:rsidRPr="00786988">
              <w:rPr>
                <w:rFonts w:ascii="Times New Roman" w:hAnsi="Times New Roman" w:cs="Times New Roman"/>
                <w:sz w:val="20"/>
                <w:szCs w:val="20"/>
              </w:rPr>
              <w:t>Pārskatīts norādīto vārdu lietojums Pamatnostādņu kopsavilkumā.</w:t>
            </w:r>
          </w:p>
        </w:tc>
      </w:tr>
      <w:tr w:rsidR="003362C9" w:rsidRPr="00786988" w14:paraId="141C99DE" w14:textId="77777777" w:rsidTr="007F35E7">
        <w:tc>
          <w:tcPr>
            <w:tcW w:w="3126" w:type="dxa"/>
          </w:tcPr>
          <w:p w14:paraId="5BDD13E5" w14:textId="66D921F6" w:rsidR="003362C9" w:rsidRPr="00786988" w:rsidRDefault="007B62CA" w:rsidP="00086E9B">
            <w:pPr>
              <w:rPr>
                <w:rFonts w:ascii="Times New Roman" w:hAnsi="Times New Roman" w:cs="Times New Roman"/>
                <w:sz w:val="20"/>
                <w:szCs w:val="20"/>
              </w:rPr>
            </w:pPr>
            <w:r w:rsidRPr="00786988">
              <w:rPr>
                <w:rFonts w:ascii="Times New Roman" w:hAnsi="Times New Roman" w:cs="Times New Roman"/>
                <w:sz w:val="20"/>
                <w:szCs w:val="20"/>
              </w:rPr>
              <w:t>6.</w:t>
            </w:r>
            <w:r w:rsidR="003362C9" w:rsidRPr="00786988">
              <w:rPr>
                <w:rFonts w:ascii="Times New Roman" w:hAnsi="Times New Roman" w:cs="Times New Roman"/>
                <w:sz w:val="20"/>
                <w:szCs w:val="20"/>
              </w:rPr>
              <w:t>Vispārīgi</w:t>
            </w:r>
          </w:p>
        </w:tc>
        <w:tc>
          <w:tcPr>
            <w:tcW w:w="6752" w:type="dxa"/>
          </w:tcPr>
          <w:p w14:paraId="4B512D4E" w14:textId="77777777" w:rsidR="003362C9" w:rsidRPr="00786988" w:rsidRDefault="003362C9" w:rsidP="00497D4A">
            <w:pPr>
              <w:jc w:val="center"/>
              <w:rPr>
                <w:rFonts w:ascii="Times New Roman" w:eastAsia="Times New Roman" w:hAnsi="Times New Roman" w:cs="Times New Roman"/>
                <w:b/>
                <w:sz w:val="20"/>
                <w:szCs w:val="20"/>
              </w:rPr>
            </w:pPr>
            <w:r w:rsidRPr="00786988">
              <w:rPr>
                <w:rFonts w:ascii="Times New Roman" w:eastAsia="Times New Roman" w:hAnsi="Times New Roman" w:cs="Times New Roman"/>
                <w:b/>
                <w:sz w:val="20"/>
                <w:szCs w:val="20"/>
              </w:rPr>
              <w:t>PKC</w:t>
            </w:r>
          </w:p>
          <w:p w14:paraId="0443DF82" w14:textId="77777777" w:rsidR="003362C9" w:rsidRPr="00786988" w:rsidRDefault="003362C9" w:rsidP="003362C9">
            <w:pPr>
              <w:rPr>
                <w:rFonts w:ascii="Times New Roman" w:hAnsi="Times New Roman" w:cs="Times New Roman"/>
                <w:sz w:val="20"/>
                <w:szCs w:val="20"/>
              </w:rPr>
            </w:pPr>
            <w:r w:rsidRPr="00786988">
              <w:rPr>
                <w:rFonts w:ascii="Times New Roman" w:hAnsi="Times New Roman" w:cs="Times New Roman"/>
                <w:sz w:val="20"/>
                <w:szCs w:val="20"/>
                <w:shd w:val="clear" w:color="auto" w:fill="FFFFFF"/>
              </w:rPr>
              <w:t>Lai nodrošinātu pamatnostādņu projekta saskaņotību ar Latvijas Nacionālā attīstības plānā 2021.–2027.gadam (turpmāk – NAP2027) paredzēto, aicinām papildināt pamatnostādņu projektu ar vēl vienu pielikumu, norādot tajā uz katru pamatnostādņu uzdevumu attiecināmo konkrēto NAP2027 pasākumu (atbildīgo ministriju un pasākumu numuru) no NAP2027 investīciju tabulas, kā arī attiecināmo finansējuma apjomu</w:t>
            </w:r>
          </w:p>
          <w:p w14:paraId="3AE22D5B" w14:textId="77777777" w:rsidR="003362C9" w:rsidRPr="00786988" w:rsidRDefault="003362C9" w:rsidP="003362C9">
            <w:pPr>
              <w:rPr>
                <w:rFonts w:ascii="Times New Roman" w:hAnsi="Times New Roman" w:cs="Times New Roman"/>
                <w:sz w:val="20"/>
                <w:szCs w:val="20"/>
                <w:shd w:val="clear" w:color="auto" w:fill="FFFFFF"/>
              </w:rPr>
            </w:pPr>
            <w:r w:rsidRPr="00786988">
              <w:rPr>
                <w:rFonts w:ascii="Times New Roman" w:hAnsi="Times New Roman" w:cs="Times New Roman"/>
                <w:sz w:val="20"/>
                <w:szCs w:val="20"/>
                <w:shd w:val="clear" w:color="auto" w:fill="FFFFFF"/>
              </w:rPr>
              <w:t>Nr.</w:t>
            </w:r>
          </w:p>
          <w:p w14:paraId="11F2DF91" w14:textId="77777777" w:rsidR="003362C9" w:rsidRPr="00786988" w:rsidRDefault="003362C9" w:rsidP="003362C9">
            <w:pPr>
              <w:rPr>
                <w:rFonts w:ascii="Times New Roman" w:hAnsi="Times New Roman" w:cs="Times New Roman"/>
                <w:sz w:val="20"/>
                <w:szCs w:val="20"/>
                <w:shd w:val="clear" w:color="auto" w:fill="FFFFFF"/>
              </w:rPr>
            </w:pPr>
            <w:r w:rsidRPr="00786988">
              <w:rPr>
                <w:rFonts w:ascii="Times New Roman" w:hAnsi="Times New Roman" w:cs="Times New Roman"/>
                <w:sz w:val="20"/>
                <w:szCs w:val="20"/>
                <w:shd w:val="clear" w:color="auto" w:fill="FFFFFF"/>
              </w:rPr>
              <w:t>Pamatnostādņu uzdevums</w:t>
            </w:r>
          </w:p>
          <w:p w14:paraId="2D77798C" w14:textId="77777777" w:rsidR="003362C9" w:rsidRPr="00786988" w:rsidRDefault="003362C9" w:rsidP="003362C9">
            <w:pPr>
              <w:rPr>
                <w:rFonts w:ascii="Times New Roman" w:hAnsi="Times New Roman" w:cs="Times New Roman"/>
                <w:sz w:val="20"/>
                <w:szCs w:val="20"/>
                <w:shd w:val="clear" w:color="auto" w:fill="FFFFFF"/>
              </w:rPr>
            </w:pPr>
            <w:r w:rsidRPr="00786988">
              <w:rPr>
                <w:rFonts w:ascii="Times New Roman" w:hAnsi="Times New Roman" w:cs="Times New Roman"/>
                <w:sz w:val="20"/>
                <w:szCs w:val="20"/>
                <w:shd w:val="clear" w:color="auto" w:fill="FFFFFF"/>
              </w:rPr>
              <w:t>Pamatnostādņu uzdevuma finansējums</w:t>
            </w:r>
          </w:p>
          <w:p w14:paraId="5B7EA85B" w14:textId="77777777" w:rsidR="003362C9" w:rsidRPr="00786988" w:rsidRDefault="003362C9" w:rsidP="003362C9">
            <w:pPr>
              <w:rPr>
                <w:rFonts w:ascii="Times New Roman" w:hAnsi="Times New Roman" w:cs="Times New Roman"/>
                <w:sz w:val="20"/>
                <w:szCs w:val="20"/>
                <w:shd w:val="clear" w:color="auto" w:fill="FFFFFF"/>
              </w:rPr>
            </w:pPr>
            <w:r w:rsidRPr="00786988">
              <w:rPr>
                <w:rFonts w:ascii="Times New Roman" w:hAnsi="Times New Roman" w:cs="Times New Roman"/>
                <w:sz w:val="20"/>
                <w:szCs w:val="20"/>
                <w:shd w:val="clear" w:color="auto" w:fill="FFFFFF"/>
              </w:rPr>
              <w:t>NAP2027 pasākums[1]&gt;, kurš ietverts pamatnostādņu uzdevumā (ministrija, pasākuma nr.) piem. VM 317</w:t>
            </w:r>
          </w:p>
          <w:p w14:paraId="250D8340" w14:textId="77777777" w:rsidR="003362C9" w:rsidRPr="00786988" w:rsidRDefault="003362C9" w:rsidP="003362C9">
            <w:pPr>
              <w:jc w:val="both"/>
              <w:rPr>
                <w:rFonts w:ascii="Times New Roman" w:eastAsia="Times New Roman" w:hAnsi="Times New Roman" w:cs="Times New Roman"/>
                <w:sz w:val="20"/>
                <w:szCs w:val="20"/>
              </w:rPr>
            </w:pPr>
            <w:r w:rsidRPr="00786988">
              <w:rPr>
                <w:rFonts w:ascii="Times New Roman" w:hAnsi="Times New Roman" w:cs="Times New Roman"/>
                <w:sz w:val="20"/>
                <w:szCs w:val="20"/>
                <w:shd w:val="clear" w:color="auto" w:fill="FFFFFF"/>
              </w:rPr>
              <w:t>NAP2027 pasākuma finansējums, kas attiecināms uz attiecīgo uzdevumu</w:t>
            </w:r>
          </w:p>
        </w:tc>
        <w:tc>
          <w:tcPr>
            <w:tcW w:w="4495" w:type="dxa"/>
          </w:tcPr>
          <w:p w14:paraId="7193DB9D" w14:textId="06A0F7DB" w:rsidR="003362C9" w:rsidRPr="00786988" w:rsidRDefault="00274528" w:rsidP="00086E9B">
            <w:pPr>
              <w:rPr>
                <w:rFonts w:ascii="Times New Roman" w:hAnsi="Times New Roman" w:cs="Times New Roman"/>
                <w:b/>
                <w:sz w:val="20"/>
                <w:szCs w:val="20"/>
              </w:rPr>
            </w:pPr>
            <w:r w:rsidRPr="00786988">
              <w:rPr>
                <w:rFonts w:ascii="Times New Roman" w:hAnsi="Times New Roman" w:cs="Times New Roman"/>
                <w:b/>
                <w:sz w:val="20"/>
                <w:szCs w:val="20"/>
              </w:rPr>
              <w:t>Ņemts vērā</w:t>
            </w:r>
          </w:p>
          <w:p w14:paraId="12710013" w14:textId="1089B996" w:rsidR="005E64EE" w:rsidRPr="00786988" w:rsidRDefault="005E64EE" w:rsidP="00EF58C0">
            <w:pPr>
              <w:jc w:val="both"/>
              <w:rPr>
                <w:rFonts w:ascii="Times New Roman" w:hAnsi="Times New Roman" w:cs="Times New Roman"/>
                <w:sz w:val="20"/>
                <w:szCs w:val="20"/>
              </w:rPr>
            </w:pPr>
            <w:r w:rsidRPr="00786988">
              <w:rPr>
                <w:rFonts w:ascii="Times New Roman" w:hAnsi="Times New Roman" w:cs="Times New Roman"/>
                <w:sz w:val="20"/>
                <w:szCs w:val="20"/>
              </w:rPr>
              <w:t>Sasaiste ar NAP2027</w:t>
            </w:r>
            <w:r w:rsidR="00181F65" w:rsidRPr="00786988">
              <w:rPr>
                <w:rFonts w:ascii="Times New Roman" w:hAnsi="Times New Roman" w:cs="Times New Roman"/>
                <w:sz w:val="20"/>
                <w:szCs w:val="20"/>
              </w:rPr>
              <w:t xml:space="preserve"> uzdevumiem un</w:t>
            </w:r>
            <w:r w:rsidRPr="00786988">
              <w:rPr>
                <w:rFonts w:ascii="Times New Roman" w:hAnsi="Times New Roman" w:cs="Times New Roman"/>
                <w:sz w:val="20"/>
                <w:szCs w:val="20"/>
              </w:rPr>
              <w:t xml:space="preserve"> investīciju tabulu iekļauta Pamatnostādņu </w:t>
            </w:r>
            <w:r w:rsidR="00AE5E9B" w:rsidRPr="00786988">
              <w:rPr>
                <w:rFonts w:ascii="Times New Roman" w:hAnsi="Times New Roman" w:cs="Times New Roman"/>
                <w:sz w:val="20"/>
                <w:szCs w:val="20"/>
              </w:rPr>
              <w:t xml:space="preserve">projekta uzdevumu tabulās, </w:t>
            </w:r>
            <w:r w:rsidR="00274528" w:rsidRPr="00786988">
              <w:rPr>
                <w:rFonts w:ascii="Times New Roman" w:hAnsi="Times New Roman" w:cs="Times New Roman"/>
                <w:sz w:val="20"/>
                <w:szCs w:val="20"/>
              </w:rPr>
              <w:t xml:space="preserve">kā arī iekļauta </w:t>
            </w:r>
            <w:r w:rsidR="00FF4EC0">
              <w:rPr>
                <w:rFonts w:ascii="Times New Roman" w:hAnsi="Times New Roman" w:cs="Times New Roman"/>
                <w:sz w:val="20"/>
                <w:szCs w:val="20"/>
              </w:rPr>
              <w:t xml:space="preserve">Pamatnostādņu </w:t>
            </w:r>
            <w:r w:rsidR="00AE5E9B" w:rsidRPr="00786988">
              <w:rPr>
                <w:rFonts w:ascii="Times New Roman" w:hAnsi="Times New Roman" w:cs="Times New Roman"/>
                <w:sz w:val="20"/>
                <w:szCs w:val="20"/>
              </w:rPr>
              <w:t xml:space="preserve">6.sadaļā un </w:t>
            </w:r>
            <w:r w:rsidRPr="00786988">
              <w:rPr>
                <w:rFonts w:ascii="Times New Roman" w:hAnsi="Times New Roman" w:cs="Times New Roman"/>
                <w:sz w:val="20"/>
                <w:szCs w:val="20"/>
              </w:rPr>
              <w:t>5.pielikumā.</w:t>
            </w:r>
          </w:p>
        </w:tc>
      </w:tr>
      <w:tr w:rsidR="003362C9" w:rsidRPr="00786988" w14:paraId="65B631F6" w14:textId="77777777" w:rsidTr="007F35E7">
        <w:tc>
          <w:tcPr>
            <w:tcW w:w="3126" w:type="dxa"/>
          </w:tcPr>
          <w:p w14:paraId="28479FA2" w14:textId="32F8CBE2" w:rsidR="003362C9" w:rsidRPr="00786988" w:rsidRDefault="007B62CA" w:rsidP="00086E9B">
            <w:pPr>
              <w:rPr>
                <w:rFonts w:ascii="Times New Roman" w:hAnsi="Times New Roman" w:cs="Times New Roman"/>
                <w:sz w:val="20"/>
                <w:szCs w:val="20"/>
              </w:rPr>
            </w:pPr>
            <w:r w:rsidRPr="00786988">
              <w:rPr>
                <w:rFonts w:ascii="Times New Roman" w:hAnsi="Times New Roman" w:cs="Times New Roman"/>
                <w:sz w:val="20"/>
                <w:szCs w:val="20"/>
              </w:rPr>
              <w:t>7.</w:t>
            </w:r>
            <w:r w:rsidR="003362C9" w:rsidRPr="00786988">
              <w:rPr>
                <w:rFonts w:ascii="Times New Roman" w:hAnsi="Times New Roman" w:cs="Times New Roman"/>
                <w:sz w:val="20"/>
                <w:szCs w:val="20"/>
              </w:rPr>
              <w:t>Vispārīgi</w:t>
            </w:r>
          </w:p>
        </w:tc>
        <w:tc>
          <w:tcPr>
            <w:tcW w:w="6752" w:type="dxa"/>
          </w:tcPr>
          <w:p w14:paraId="5EC3D65A" w14:textId="77777777" w:rsidR="003362C9" w:rsidRPr="00786988" w:rsidRDefault="003362C9" w:rsidP="00497D4A">
            <w:pPr>
              <w:jc w:val="center"/>
              <w:rPr>
                <w:rFonts w:ascii="Times New Roman" w:eastAsia="Times New Roman" w:hAnsi="Times New Roman" w:cs="Times New Roman"/>
                <w:b/>
                <w:sz w:val="20"/>
                <w:szCs w:val="20"/>
              </w:rPr>
            </w:pPr>
            <w:r w:rsidRPr="00786988">
              <w:rPr>
                <w:rFonts w:ascii="Times New Roman" w:eastAsia="Times New Roman" w:hAnsi="Times New Roman" w:cs="Times New Roman"/>
                <w:b/>
                <w:sz w:val="20"/>
                <w:szCs w:val="20"/>
              </w:rPr>
              <w:t>PKC</w:t>
            </w:r>
          </w:p>
          <w:p w14:paraId="1A0325FF" w14:textId="77777777" w:rsidR="003362C9" w:rsidRPr="00786988" w:rsidRDefault="003362C9" w:rsidP="003362C9">
            <w:pPr>
              <w:jc w:val="both"/>
              <w:rPr>
                <w:rFonts w:ascii="Times New Roman" w:eastAsia="Times New Roman" w:hAnsi="Times New Roman" w:cs="Times New Roman"/>
                <w:sz w:val="20"/>
                <w:szCs w:val="20"/>
              </w:rPr>
            </w:pPr>
            <w:r w:rsidRPr="00786988">
              <w:rPr>
                <w:rFonts w:ascii="Times New Roman" w:hAnsi="Times New Roman" w:cs="Times New Roman"/>
                <w:sz w:val="20"/>
                <w:szCs w:val="20"/>
                <w:shd w:val="clear" w:color="auto" w:fill="FFFFFF"/>
              </w:rPr>
              <w:t xml:space="preserve">Ņemot vērā Sociālās aizsardzības un darba tirgus politikas pamatnostādņu 2021.-2027. gadam  (SADTPP2027) visaptverošo dabu un to, ka Bērnu, jaunatnes un ģimenes politikas attīstības pamatnostādnes  2021.-2027. gadam   (BJĢP2027) satur sociālās apdrošināšanas sistēmas, sociālo pakalpojumu un sociālā darba dimensijas, aicinām SADTPP2027 ar zvaigznīti vai citu marķieri atzīmēt tos 4.nodaļā atspoguļotos uzdevumus, kuru saturs tiks izvērsts BJĢP2027, bet savukārt BJĢP2027 finansējuma sadaļā (6.nodaļa) ar noteiktu marķieri vai atsauci </w:t>
            </w:r>
            <w:r w:rsidRPr="00786988">
              <w:rPr>
                <w:rFonts w:ascii="Times New Roman" w:hAnsi="Times New Roman" w:cs="Times New Roman"/>
                <w:sz w:val="20"/>
                <w:szCs w:val="20"/>
                <w:shd w:val="clear" w:color="auto" w:fill="FFFFFF"/>
              </w:rPr>
              <w:lastRenderedPageBreak/>
              <w:t>atzīmēt to uz BJĢP2027 attiecināmo finansējuma apjomu, kas programmēts caur SADTPP2027.</w:t>
            </w:r>
          </w:p>
        </w:tc>
        <w:tc>
          <w:tcPr>
            <w:tcW w:w="4495" w:type="dxa"/>
          </w:tcPr>
          <w:p w14:paraId="56247010" w14:textId="27B11FC3" w:rsidR="003362C9" w:rsidRPr="00786988" w:rsidRDefault="00FF4EC0" w:rsidP="00086E9B">
            <w:pPr>
              <w:rPr>
                <w:rFonts w:ascii="Times New Roman" w:hAnsi="Times New Roman" w:cs="Times New Roman"/>
                <w:b/>
                <w:sz w:val="20"/>
                <w:szCs w:val="20"/>
              </w:rPr>
            </w:pPr>
            <w:r>
              <w:rPr>
                <w:rFonts w:ascii="Times New Roman" w:hAnsi="Times New Roman" w:cs="Times New Roman"/>
                <w:b/>
                <w:sz w:val="20"/>
                <w:szCs w:val="20"/>
              </w:rPr>
              <w:lastRenderedPageBreak/>
              <w:t>Ņ</w:t>
            </w:r>
            <w:r w:rsidR="00274528" w:rsidRPr="00786988">
              <w:rPr>
                <w:rFonts w:ascii="Times New Roman" w:hAnsi="Times New Roman" w:cs="Times New Roman"/>
                <w:b/>
                <w:sz w:val="20"/>
                <w:szCs w:val="20"/>
              </w:rPr>
              <w:t>emts vērā</w:t>
            </w:r>
          </w:p>
          <w:p w14:paraId="76C08B6A" w14:textId="5EA80274" w:rsidR="00903D2B" w:rsidRPr="00786988" w:rsidRDefault="00FF4EC0" w:rsidP="00EF58C0">
            <w:pPr>
              <w:jc w:val="both"/>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 xml:space="preserve">Precizējot informāciju, Labklājības ministrija ņems vērā vispārējās nostādnes par pamatnostādņu saturu. </w:t>
            </w:r>
            <w:r w:rsidR="00903D2B" w:rsidRPr="00786988">
              <w:rPr>
                <w:rFonts w:ascii="Times New Roman" w:hAnsi="Times New Roman" w:cs="Times New Roman"/>
                <w:sz w:val="20"/>
                <w:szCs w:val="20"/>
                <w:shd w:val="clear" w:color="auto" w:fill="FFFFFF"/>
              </w:rPr>
              <w:t>Bērnu, jaunatnes un ģimenes attīstības pamatnostādņu  2021.-</w:t>
            </w:r>
            <w:r w:rsidR="00663A5E" w:rsidRPr="00786988">
              <w:rPr>
                <w:rFonts w:ascii="Times New Roman" w:hAnsi="Times New Roman" w:cs="Times New Roman"/>
                <w:sz w:val="20"/>
                <w:szCs w:val="20"/>
                <w:shd w:val="clear" w:color="auto" w:fill="FFFFFF"/>
              </w:rPr>
              <w:t>2027.</w:t>
            </w:r>
            <w:r w:rsidR="00903D2B" w:rsidRPr="00786988">
              <w:rPr>
                <w:rFonts w:ascii="Times New Roman" w:hAnsi="Times New Roman" w:cs="Times New Roman"/>
                <w:sz w:val="20"/>
                <w:szCs w:val="20"/>
                <w:shd w:val="clear" w:color="auto" w:fill="FFFFFF"/>
              </w:rPr>
              <w:t>gadam attiecīgajās sadaļās tiks sniegta norāde par sasaisti ar Sociālās aizsardzības un darba tirgus poli</w:t>
            </w:r>
            <w:r w:rsidR="00663A5E" w:rsidRPr="00786988">
              <w:rPr>
                <w:rFonts w:ascii="Times New Roman" w:hAnsi="Times New Roman" w:cs="Times New Roman"/>
                <w:sz w:val="20"/>
                <w:szCs w:val="20"/>
                <w:shd w:val="clear" w:color="auto" w:fill="FFFFFF"/>
              </w:rPr>
              <w:t>tikas pamatnostādņu 2021.-2027.</w:t>
            </w:r>
            <w:r w:rsidR="00903D2B" w:rsidRPr="00786988">
              <w:rPr>
                <w:rFonts w:ascii="Times New Roman" w:hAnsi="Times New Roman" w:cs="Times New Roman"/>
                <w:sz w:val="20"/>
                <w:szCs w:val="20"/>
                <w:shd w:val="clear" w:color="auto" w:fill="FFFFFF"/>
              </w:rPr>
              <w:t>gadam un konkrētajiem rīcības virzieniem un uzdevumiem.</w:t>
            </w:r>
            <w:r>
              <w:rPr>
                <w:rFonts w:ascii="Times New Roman" w:hAnsi="Times New Roman" w:cs="Times New Roman"/>
                <w:sz w:val="20"/>
                <w:szCs w:val="20"/>
                <w:shd w:val="clear" w:color="auto" w:fill="FFFFFF"/>
              </w:rPr>
              <w:t xml:space="preserve"> Labklājības ministrija </w:t>
            </w:r>
            <w:r>
              <w:rPr>
                <w:rFonts w:ascii="Times New Roman" w:hAnsi="Times New Roman" w:cs="Times New Roman"/>
                <w:sz w:val="20"/>
                <w:szCs w:val="20"/>
                <w:shd w:val="clear" w:color="auto" w:fill="FFFFFF"/>
              </w:rPr>
              <w:lastRenderedPageBreak/>
              <w:t>ievēros tos pašus sasaistes principus starp pamatnostādnēm, kā to ir veikušas pārējās ministrijas, kuru pamatnostādnes jau ir apstiprinātas.</w:t>
            </w:r>
          </w:p>
          <w:p w14:paraId="05D55F50" w14:textId="3E30C686" w:rsidR="0090156C" w:rsidRPr="00786988" w:rsidRDefault="0090156C" w:rsidP="0090156C">
            <w:pPr>
              <w:jc w:val="both"/>
              <w:rPr>
                <w:rFonts w:ascii="Times New Roman" w:hAnsi="Times New Roman" w:cs="Times New Roman"/>
                <w:sz w:val="20"/>
                <w:szCs w:val="20"/>
              </w:rPr>
            </w:pPr>
            <w:r w:rsidRPr="00786988">
              <w:rPr>
                <w:rFonts w:ascii="Times New Roman" w:hAnsi="Times New Roman" w:cs="Times New Roman"/>
                <w:sz w:val="20"/>
                <w:szCs w:val="20"/>
                <w:shd w:val="clear" w:color="auto" w:fill="FFFFFF"/>
              </w:rPr>
              <w:t>Informācija par Bērnu, jaunatnes un ģimenes attīstības pamatnostādņu  2021.-2027.gadam projektā plānotajiem pasākumiem ir sniegta kopsavilkumā.</w:t>
            </w:r>
          </w:p>
        </w:tc>
      </w:tr>
      <w:tr w:rsidR="00497D4A" w:rsidRPr="00786988" w14:paraId="764B86B9" w14:textId="77777777" w:rsidTr="007F35E7">
        <w:tc>
          <w:tcPr>
            <w:tcW w:w="3126" w:type="dxa"/>
          </w:tcPr>
          <w:p w14:paraId="19A7A986" w14:textId="0DB27E10" w:rsidR="00497D4A" w:rsidRPr="00786988" w:rsidRDefault="007B62CA" w:rsidP="00086E9B">
            <w:pPr>
              <w:rPr>
                <w:rFonts w:ascii="Times New Roman" w:hAnsi="Times New Roman" w:cs="Times New Roman"/>
                <w:sz w:val="20"/>
                <w:szCs w:val="20"/>
              </w:rPr>
            </w:pPr>
            <w:r w:rsidRPr="00786988">
              <w:rPr>
                <w:rFonts w:ascii="Times New Roman" w:hAnsi="Times New Roman" w:cs="Times New Roman"/>
                <w:sz w:val="20"/>
                <w:szCs w:val="20"/>
              </w:rPr>
              <w:lastRenderedPageBreak/>
              <w:t>8.</w:t>
            </w:r>
            <w:r w:rsidR="00497D4A" w:rsidRPr="00786988">
              <w:rPr>
                <w:rFonts w:ascii="Times New Roman" w:hAnsi="Times New Roman" w:cs="Times New Roman"/>
                <w:sz w:val="20"/>
                <w:szCs w:val="20"/>
              </w:rPr>
              <w:t>Pamatnostādņu projekts, lietotie saīsinājumi</w:t>
            </w:r>
          </w:p>
        </w:tc>
        <w:tc>
          <w:tcPr>
            <w:tcW w:w="6752" w:type="dxa"/>
          </w:tcPr>
          <w:p w14:paraId="501F3685" w14:textId="77777777" w:rsidR="00497D4A" w:rsidRPr="00786988" w:rsidRDefault="00497D4A" w:rsidP="00497D4A">
            <w:pPr>
              <w:jc w:val="center"/>
              <w:rPr>
                <w:rFonts w:ascii="Times New Roman" w:eastAsia="Times New Roman" w:hAnsi="Times New Roman" w:cs="Times New Roman"/>
                <w:b/>
                <w:sz w:val="20"/>
                <w:szCs w:val="20"/>
              </w:rPr>
            </w:pPr>
            <w:r w:rsidRPr="00786988">
              <w:rPr>
                <w:rFonts w:ascii="Times New Roman" w:eastAsia="Times New Roman" w:hAnsi="Times New Roman" w:cs="Times New Roman"/>
                <w:b/>
                <w:sz w:val="20"/>
                <w:szCs w:val="20"/>
              </w:rPr>
              <w:t>Ieva Ozola</w:t>
            </w:r>
          </w:p>
          <w:p w14:paraId="587B7909" w14:textId="77777777" w:rsidR="00497D4A" w:rsidRPr="00786988" w:rsidRDefault="00497D4A" w:rsidP="00497D4A">
            <w:pPr>
              <w:jc w:val="both"/>
              <w:rPr>
                <w:rFonts w:ascii="Times New Roman" w:eastAsia="Times New Roman" w:hAnsi="Times New Roman" w:cs="Times New Roman"/>
                <w:sz w:val="20"/>
                <w:szCs w:val="20"/>
              </w:rPr>
            </w:pPr>
            <w:r w:rsidRPr="00786988">
              <w:rPr>
                <w:rFonts w:ascii="Times New Roman" w:eastAsia="Times New Roman" w:hAnsi="Times New Roman" w:cs="Times New Roman"/>
                <w:sz w:val="20"/>
                <w:szCs w:val="20"/>
              </w:rPr>
              <w:t xml:space="preserve">3.lpp. Izmantotie saīsinājumi – </w:t>
            </w:r>
            <w:proofErr w:type="spellStart"/>
            <w:r w:rsidRPr="00786988">
              <w:rPr>
                <w:rFonts w:ascii="Times New Roman" w:eastAsia="Times New Roman" w:hAnsi="Times New Roman" w:cs="Times New Roman"/>
                <w:sz w:val="20"/>
                <w:szCs w:val="20"/>
              </w:rPr>
              <w:t>Sd</w:t>
            </w:r>
            <w:proofErr w:type="spellEnd"/>
            <w:r w:rsidRPr="00786988">
              <w:rPr>
                <w:rFonts w:ascii="Times New Roman" w:eastAsia="Times New Roman" w:hAnsi="Times New Roman" w:cs="Times New Roman"/>
                <w:sz w:val="20"/>
                <w:szCs w:val="20"/>
              </w:rPr>
              <w:t xml:space="preserve"> biedrība – Sociālo darbinieku biedrība; priekšlikums - LSDB – Latvijas sociālo darbinieku biedrība</w:t>
            </w:r>
          </w:p>
        </w:tc>
        <w:tc>
          <w:tcPr>
            <w:tcW w:w="4495" w:type="dxa"/>
          </w:tcPr>
          <w:p w14:paraId="13DF3D9E" w14:textId="511C3948" w:rsidR="00915FAF" w:rsidRPr="00786988" w:rsidRDefault="00915FAF" w:rsidP="00086E9B">
            <w:pPr>
              <w:rPr>
                <w:rFonts w:ascii="Times New Roman" w:hAnsi="Times New Roman" w:cs="Times New Roman"/>
                <w:b/>
                <w:sz w:val="20"/>
                <w:szCs w:val="20"/>
              </w:rPr>
            </w:pPr>
            <w:r w:rsidRPr="00786988">
              <w:rPr>
                <w:rFonts w:ascii="Times New Roman" w:hAnsi="Times New Roman" w:cs="Times New Roman"/>
                <w:b/>
                <w:sz w:val="20"/>
                <w:szCs w:val="20"/>
              </w:rPr>
              <w:t>Ņemts vērā</w:t>
            </w:r>
          </w:p>
        </w:tc>
      </w:tr>
      <w:tr w:rsidR="00497D4A" w:rsidRPr="00786988" w14:paraId="1F83C6CB" w14:textId="77777777" w:rsidTr="007F35E7">
        <w:tc>
          <w:tcPr>
            <w:tcW w:w="3126" w:type="dxa"/>
          </w:tcPr>
          <w:p w14:paraId="4A7C6D7A" w14:textId="139AE0F1" w:rsidR="00497D4A" w:rsidRPr="00786988" w:rsidRDefault="007B62CA" w:rsidP="00497D4A">
            <w:pPr>
              <w:rPr>
                <w:rFonts w:ascii="Times New Roman" w:hAnsi="Times New Roman" w:cs="Times New Roman"/>
                <w:sz w:val="20"/>
                <w:szCs w:val="20"/>
              </w:rPr>
            </w:pPr>
            <w:r w:rsidRPr="00786988">
              <w:rPr>
                <w:rFonts w:ascii="Times New Roman" w:hAnsi="Times New Roman" w:cs="Times New Roman"/>
                <w:sz w:val="20"/>
                <w:szCs w:val="20"/>
              </w:rPr>
              <w:t>9.</w:t>
            </w:r>
            <w:r w:rsidR="00497D4A" w:rsidRPr="00786988">
              <w:rPr>
                <w:rFonts w:ascii="Times New Roman" w:hAnsi="Times New Roman" w:cs="Times New Roman"/>
                <w:sz w:val="20"/>
                <w:szCs w:val="20"/>
              </w:rPr>
              <w:t>Pamatnostādņu projekts,</w:t>
            </w:r>
          </w:p>
          <w:p w14:paraId="2280CE58" w14:textId="77777777" w:rsidR="00497D4A" w:rsidRPr="00786988" w:rsidRDefault="00497D4A" w:rsidP="00497D4A">
            <w:pPr>
              <w:rPr>
                <w:rFonts w:ascii="Times New Roman" w:hAnsi="Times New Roman" w:cs="Times New Roman"/>
                <w:sz w:val="20"/>
                <w:szCs w:val="20"/>
              </w:rPr>
            </w:pPr>
            <w:r w:rsidRPr="00786988">
              <w:rPr>
                <w:rFonts w:ascii="Times New Roman" w:hAnsi="Times New Roman" w:cs="Times New Roman"/>
                <w:sz w:val="20"/>
                <w:szCs w:val="20"/>
              </w:rPr>
              <w:t>Kopsavilkums</w:t>
            </w:r>
          </w:p>
        </w:tc>
        <w:tc>
          <w:tcPr>
            <w:tcW w:w="6752" w:type="dxa"/>
          </w:tcPr>
          <w:p w14:paraId="4278C476" w14:textId="77777777" w:rsidR="00497D4A" w:rsidRPr="00786988" w:rsidRDefault="00497D4A" w:rsidP="00497D4A">
            <w:pPr>
              <w:jc w:val="center"/>
              <w:rPr>
                <w:rFonts w:ascii="Times New Roman" w:eastAsia="Times New Roman" w:hAnsi="Times New Roman" w:cs="Times New Roman"/>
                <w:b/>
                <w:sz w:val="20"/>
                <w:szCs w:val="20"/>
              </w:rPr>
            </w:pPr>
            <w:r w:rsidRPr="00786988">
              <w:rPr>
                <w:rFonts w:ascii="Times New Roman" w:eastAsia="Times New Roman" w:hAnsi="Times New Roman" w:cs="Times New Roman"/>
                <w:b/>
                <w:sz w:val="20"/>
                <w:szCs w:val="20"/>
              </w:rPr>
              <w:t>Ieva Ozola</w:t>
            </w:r>
          </w:p>
          <w:p w14:paraId="2E15A914" w14:textId="77777777" w:rsidR="00497D4A" w:rsidRPr="00786988" w:rsidRDefault="00497D4A" w:rsidP="00497D4A">
            <w:pPr>
              <w:jc w:val="both"/>
              <w:rPr>
                <w:rFonts w:ascii="Times New Roman" w:eastAsia="Times New Roman" w:hAnsi="Times New Roman" w:cs="Times New Roman"/>
                <w:sz w:val="20"/>
                <w:szCs w:val="20"/>
              </w:rPr>
            </w:pPr>
            <w:r w:rsidRPr="00786988">
              <w:rPr>
                <w:rFonts w:ascii="Times New Roman" w:eastAsia="Times New Roman" w:hAnsi="Times New Roman" w:cs="Times New Roman"/>
                <w:b/>
                <w:sz w:val="20"/>
                <w:szCs w:val="20"/>
              </w:rPr>
              <w:t>1.</w:t>
            </w:r>
            <w:r w:rsidRPr="00786988">
              <w:rPr>
                <w:rFonts w:ascii="Times New Roman" w:eastAsia="Times New Roman" w:hAnsi="Times New Roman" w:cs="Times New Roman"/>
                <w:b/>
                <w:sz w:val="20"/>
                <w:szCs w:val="20"/>
              </w:rPr>
              <w:tab/>
            </w:r>
            <w:r w:rsidRPr="00786988">
              <w:rPr>
                <w:rFonts w:ascii="Times New Roman" w:eastAsia="Times New Roman" w:hAnsi="Times New Roman" w:cs="Times New Roman"/>
                <w:sz w:val="20"/>
                <w:szCs w:val="20"/>
              </w:rPr>
              <w:t xml:space="preserve">Dokumentā netiek skaidri definēta sociālā aizsardzība šī dokumenta kontekstā. </w:t>
            </w:r>
          </w:p>
          <w:p w14:paraId="10041F50" w14:textId="77777777" w:rsidR="00497D4A" w:rsidRPr="00786988" w:rsidRDefault="00497D4A" w:rsidP="00497D4A">
            <w:pPr>
              <w:jc w:val="both"/>
              <w:rPr>
                <w:rFonts w:ascii="Times New Roman" w:eastAsia="Times New Roman" w:hAnsi="Times New Roman" w:cs="Times New Roman"/>
                <w:sz w:val="20"/>
                <w:szCs w:val="20"/>
              </w:rPr>
            </w:pPr>
            <w:r w:rsidRPr="00786988">
              <w:rPr>
                <w:rFonts w:ascii="Times New Roman" w:eastAsia="Times New Roman" w:hAnsi="Times New Roman" w:cs="Times New Roman"/>
                <w:sz w:val="20"/>
                <w:szCs w:val="20"/>
              </w:rPr>
              <w:t>2.</w:t>
            </w:r>
            <w:r w:rsidRPr="00786988">
              <w:rPr>
                <w:rFonts w:ascii="Times New Roman" w:eastAsia="Times New Roman" w:hAnsi="Times New Roman" w:cs="Times New Roman"/>
                <w:sz w:val="20"/>
                <w:szCs w:val="20"/>
              </w:rPr>
              <w:tab/>
              <w:t>Vai ir jāsaprot, ka arī šī dokumenta kontekstā “sociālā drošība” un “sociālā aizsardzība” jēdzieni ir jāuztver kā sinonīmi? Vai un kādēļ šī “starptautiskā prakse” ir attiecināma uz Latvijas praksi un šo dokumentu?</w:t>
            </w:r>
          </w:p>
          <w:p w14:paraId="0931F8A3" w14:textId="67819C2A" w:rsidR="00497D4A" w:rsidRPr="00786988" w:rsidRDefault="00497D4A" w:rsidP="00497D4A">
            <w:pPr>
              <w:jc w:val="both"/>
              <w:rPr>
                <w:rFonts w:ascii="Times New Roman" w:eastAsia="Times New Roman" w:hAnsi="Times New Roman" w:cs="Times New Roman"/>
                <w:b/>
                <w:sz w:val="20"/>
                <w:szCs w:val="20"/>
              </w:rPr>
            </w:pPr>
            <w:r w:rsidRPr="00786988">
              <w:rPr>
                <w:rFonts w:ascii="Times New Roman" w:eastAsia="Times New Roman" w:hAnsi="Times New Roman" w:cs="Times New Roman"/>
                <w:sz w:val="20"/>
                <w:szCs w:val="20"/>
              </w:rPr>
              <w:t>3.</w:t>
            </w:r>
            <w:r w:rsidRPr="00786988">
              <w:rPr>
                <w:rFonts w:ascii="Times New Roman" w:eastAsia="Times New Roman" w:hAnsi="Times New Roman" w:cs="Times New Roman"/>
                <w:sz w:val="20"/>
                <w:szCs w:val="20"/>
              </w:rPr>
              <w:tab/>
              <w:t>Izmantojot jēdzienu “pamatnostādņu tvērums” rodas neskaidrība vai tas ir šajā dokumentā izmantotais sociālās aizsardzības definējums, vai tikai iezīmē atsevišķus sociālās aizsardzības elementus, kā arī vai tas un cik lielā mērā ir saistīts ar iepriekš minēto tekstu, piem., vai ietver fo</w:t>
            </w:r>
            <w:r w:rsidR="0083510B" w:rsidRPr="00786988">
              <w:rPr>
                <w:rFonts w:ascii="Times New Roman" w:eastAsia="Times New Roman" w:hAnsi="Times New Roman" w:cs="Times New Roman"/>
                <w:sz w:val="20"/>
                <w:szCs w:val="20"/>
              </w:rPr>
              <w:t>r</w:t>
            </w:r>
            <w:r w:rsidRPr="00786988">
              <w:rPr>
                <w:rFonts w:ascii="Times New Roman" w:eastAsia="Times New Roman" w:hAnsi="Times New Roman" w:cs="Times New Roman"/>
                <w:sz w:val="20"/>
                <w:szCs w:val="20"/>
              </w:rPr>
              <w:t>mālo, neformālo atbalstu, ienākumu drošības garantēšanu, sociāli nozīmīgu pakalpojumu pieejamību u.c.</w:t>
            </w:r>
          </w:p>
        </w:tc>
        <w:tc>
          <w:tcPr>
            <w:tcW w:w="4495" w:type="dxa"/>
          </w:tcPr>
          <w:p w14:paraId="42CD5E18" w14:textId="7254F3C4" w:rsidR="00497D4A" w:rsidRPr="00786988" w:rsidRDefault="00274528" w:rsidP="00AE68DB">
            <w:pPr>
              <w:rPr>
                <w:rFonts w:ascii="Times New Roman" w:hAnsi="Times New Roman" w:cs="Times New Roman"/>
                <w:b/>
                <w:sz w:val="20"/>
                <w:szCs w:val="20"/>
              </w:rPr>
            </w:pPr>
            <w:r w:rsidRPr="00786988">
              <w:rPr>
                <w:rFonts w:ascii="Times New Roman" w:hAnsi="Times New Roman" w:cs="Times New Roman"/>
                <w:b/>
                <w:sz w:val="20"/>
                <w:szCs w:val="20"/>
              </w:rPr>
              <w:t>Nav ņemts vērā</w:t>
            </w:r>
          </w:p>
          <w:p w14:paraId="24D70334" w14:textId="24B877A9" w:rsidR="00A84B81" w:rsidRPr="00786988" w:rsidRDefault="00915FAF" w:rsidP="00AE68DB">
            <w:pPr>
              <w:shd w:val="clear" w:color="auto" w:fill="FFFFFF"/>
              <w:jc w:val="both"/>
              <w:rPr>
                <w:rFonts w:ascii="Times New Roman" w:hAnsi="Times New Roman" w:cs="Times New Roman"/>
                <w:sz w:val="20"/>
                <w:szCs w:val="20"/>
              </w:rPr>
            </w:pPr>
            <w:r w:rsidRPr="00786988">
              <w:rPr>
                <w:rFonts w:ascii="Times New Roman" w:hAnsi="Times New Roman" w:cs="Times New Roman"/>
                <w:sz w:val="20"/>
                <w:szCs w:val="20"/>
              </w:rPr>
              <w:t>Kā norādīts Pamatnostādņu kopsavilkumā, jēdzieni “sociālā aizsardzība” un “sociālā drošība” nav viennozīmīgi definēti. Atsauce uz starptautisko praksi norādīta tādēļ, ka Latvijai kā ES dalībvalstij un valstij, kas pievienojusies vairākiem starptautiskiem dokumentiem, ir saistošas šajos dokumentos iekļautās normas.</w:t>
            </w:r>
            <w:r w:rsidR="00A84B81" w:rsidRPr="00786988">
              <w:rPr>
                <w:rFonts w:ascii="Times New Roman" w:hAnsi="Times New Roman" w:cs="Times New Roman"/>
                <w:sz w:val="20"/>
                <w:szCs w:val="20"/>
              </w:rPr>
              <w:t xml:space="preserve"> Vairākos no šiem dokumentiem tiek izmantoti abi jēdzieni</w:t>
            </w:r>
            <w:r w:rsidR="00AE68DB" w:rsidRPr="00786988">
              <w:rPr>
                <w:rFonts w:ascii="Times New Roman" w:hAnsi="Times New Roman" w:cs="Times New Roman"/>
                <w:sz w:val="20"/>
                <w:szCs w:val="20"/>
              </w:rPr>
              <w:t xml:space="preserve"> </w:t>
            </w:r>
            <w:r w:rsidR="00A17D4B" w:rsidRPr="00786988">
              <w:rPr>
                <w:rFonts w:ascii="Times New Roman" w:hAnsi="Times New Roman" w:cs="Times New Roman"/>
                <w:sz w:val="20"/>
                <w:szCs w:val="20"/>
              </w:rPr>
              <w:t>- gan sociālā drošī</w:t>
            </w:r>
            <w:r w:rsidR="00A84B81" w:rsidRPr="00786988">
              <w:rPr>
                <w:rFonts w:ascii="Times New Roman" w:hAnsi="Times New Roman" w:cs="Times New Roman"/>
                <w:sz w:val="20"/>
                <w:szCs w:val="20"/>
              </w:rPr>
              <w:t>ba, gan sociālā aizsardzība. Piemēram, Latvijā ratificētajā Pārskatītajā Eiropas Sociālajā hartā tiek minēts jēdziens “sociālā drošība” (12.pants), neskaidrojot tā interpretāciju, un jēdziens “sociālā aizsardzība” (16., 17.pants), detalizētāk raksturojot tiesību uz sociālo aizsardzību tvērumu. Tāpat Eiropas Sociālo tiesību pīlāra principi ir sadalīti trīs kategorijās - vienādas iespējas un piekļuve darba tirgum, taisnīgi darba nosacījumi, sociālā aizsardzība un iekļaušana.</w:t>
            </w:r>
            <w:r w:rsidR="00AE68DB" w:rsidRPr="00786988">
              <w:rPr>
                <w:rFonts w:ascii="Times New Roman" w:hAnsi="Times New Roman" w:cs="Times New Roman"/>
                <w:sz w:val="20"/>
                <w:szCs w:val="20"/>
              </w:rPr>
              <w:t xml:space="preserve"> Šo jēdzienu tvērums ir interpretējams dokumenta ietvaros.</w:t>
            </w:r>
          </w:p>
          <w:p w14:paraId="5D1C3E02" w14:textId="53D347B7" w:rsidR="00915FAF" w:rsidRPr="00786988" w:rsidRDefault="00915FAF" w:rsidP="00AE68DB">
            <w:pPr>
              <w:jc w:val="both"/>
              <w:rPr>
                <w:rFonts w:ascii="Times New Roman" w:hAnsi="Times New Roman" w:cs="Times New Roman"/>
                <w:sz w:val="20"/>
                <w:szCs w:val="20"/>
              </w:rPr>
            </w:pPr>
            <w:r w:rsidRPr="00786988">
              <w:rPr>
                <w:rFonts w:ascii="Times New Roman" w:hAnsi="Times New Roman" w:cs="Times New Roman"/>
                <w:sz w:val="20"/>
                <w:szCs w:val="20"/>
              </w:rPr>
              <w:t xml:space="preserve">Jēdziens “sociālā aizsardzība” tiek definēts, nosakot Pamatnostādņu projekta tvērumu. </w:t>
            </w:r>
          </w:p>
        </w:tc>
      </w:tr>
      <w:tr w:rsidR="00141381" w:rsidRPr="00786988" w14:paraId="7BBE6575" w14:textId="77777777" w:rsidTr="007F35E7">
        <w:tc>
          <w:tcPr>
            <w:tcW w:w="3126" w:type="dxa"/>
          </w:tcPr>
          <w:p w14:paraId="1D6E1B16" w14:textId="37B428B6" w:rsidR="00141381" w:rsidRPr="00786988" w:rsidRDefault="007B62CA" w:rsidP="00141381">
            <w:pPr>
              <w:rPr>
                <w:rFonts w:ascii="Times New Roman" w:hAnsi="Times New Roman" w:cs="Times New Roman"/>
                <w:sz w:val="20"/>
                <w:szCs w:val="20"/>
              </w:rPr>
            </w:pPr>
            <w:r w:rsidRPr="00786988">
              <w:rPr>
                <w:rFonts w:ascii="Times New Roman" w:hAnsi="Times New Roman" w:cs="Times New Roman"/>
                <w:sz w:val="20"/>
                <w:szCs w:val="20"/>
              </w:rPr>
              <w:t>10.</w:t>
            </w:r>
            <w:r w:rsidR="00141381" w:rsidRPr="00786988">
              <w:rPr>
                <w:rFonts w:ascii="Times New Roman" w:hAnsi="Times New Roman" w:cs="Times New Roman"/>
                <w:sz w:val="20"/>
                <w:szCs w:val="20"/>
              </w:rPr>
              <w:t>Pamatnostādņu projekts,</w:t>
            </w:r>
          </w:p>
          <w:p w14:paraId="2411DD75" w14:textId="77777777" w:rsidR="00141381" w:rsidRPr="00786988" w:rsidRDefault="00141381" w:rsidP="00141381">
            <w:pPr>
              <w:rPr>
                <w:rFonts w:ascii="Times New Roman" w:hAnsi="Times New Roman" w:cs="Times New Roman"/>
                <w:sz w:val="20"/>
                <w:szCs w:val="20"/>
              </w:rPr>
            </w:pPr>
            <w:r w:rsidRPr="00786988">
              <w:rPr>
                <w:rFonts w:ascii="Times New Roman" w:hAnsi="Times New Roman" w:cs="Times New Roman"/>
                <w:sz w:val="20"/>
                <w:szCs w:val="20"/>
              </w:rPr>
              <w:t>Kopsavilkums</w:t>
            </w:r>
          </w:p>
        </w:tc>
        <w:tc>
          <w:tcPr>
            <w:tcW w:w="6752" w:type="dxa"/>
          </w:tcPr>
          <w:p w14:paraId="5C698966" w14:textId="77777777" w:rsidR="00141381" w:rsidRPr="00786988" w:rsidRDefault="00141381" w:rsidP="00141381">
            <w:pPr>
              <w:spacing w:line="276" w:lineRule="auto"/>
              <w:jc w:val="center"/>
              <w:rPr>
                <w:rFonts w:ascii="Times New Roman" w:hAnsi="Times New Roman" w:cs="Times New Roman"/>
                <w:b/>
                <w:sz w:val="20"/>
                <w:szCs w:val="20"/>
              </w:rPr>
            </w:pPr>
            <w:r w:rsidRPr="00786988">
              <w:rPr>
                <w:rFonts w:ascii="Times New Roman" w:hAnsi="Times New Roman" w:cs="Times New Roman"/>
                <w:b/>
                <w:sz w:val="20"/>
                <w:szCs w:val="20"/>
              </w:rPr>
              <w:t>Latvijas sociālo darbinieku biedrība</w:t>
            </w:r>
          </w:p>
          <w:p w14:paraId="57C8FB39" w14:textId="77777777" w:rsidR="00141381" w:rsidRPr="00786988" w:rsidRDefault="00141381" w:rsidP="00141381">
            <w:pPr>
              <w:pStyle w:val="CommentText"/>
              <w:jc w:val="both"/>
              <w:rPr>
                <w:rFonts w:ascii="Times New Roman" w:hAnsi="Times New Roman"/>
              </w:rPr>
            </w:pPr>
            <w:r w:rsidRPr="00786988">
              <w:rPr>
                <w:rFonts w:ascii="Times New Roman" w:hAnsi="Times New Roman"/>
              </w:rPr>
              <w:t>Latvijas normatīvajos aktos tiek lietoti divi jēdzieni – sociālā drošība (likums Par sociālo drošību) un sociālais nodrošinājums (LR Satversmes 109.pants). Nav saprotams, kāpēc LM ir izvēlējusies neizmantot jau lietotos terminus, bet gan lietot citu, normatīvajos aktos nelietotu terminu. Pie tam, pētījuma „Sākotnējās ietekmes (</w:t>
            </w:r>
            <w:proofErr w:type="spellStart"/>
            <w:r w:rsidRPr="00786988">
              <w:rPr>
                <w:rFonts w:ascii="Times New Roman" w:hAnsi="Times New Roman"/>
              </w:rPr>
              <w:t>Ex-ante</w:t>
            </w:r>
            <w:proofErr w:type="spellEnd"/>
            <w:r w:rsidRPr="00786988">
              <w:rPr>
                <w:rFonts w:ascii="Times New Roman" w:hAnsi="Times New Roman"/>
              </w:rPr>
              <w:t xml:space="preserve">) novērtējums par iecerētajām strukturālajām reformām sociālās palīdzības politikas jomā” starpziņojumā par sociālās palīdzības pabalstu sistēmas Latvijā tiesiskā regulējuma un palīdzības finansēšanas shēmu, un atbildības </w:t>
            </w:r>
            <w:r w:rsidRPr="00786988">
              <w:rPr>
                <w:rFonts w:ascii="Times New Roman" w:hAnsi="Times New Roman"/>
              </w:rPr>
              <w:lastRenderedPageBreak/>
              <w:t xml:space="preserve">sadalījuma, kā arī sociālā atbalsta sistēmas izvērtējumu 5.lpp tiek dots sociālās drošības jēdziena skaidrojums. </w:t>
            </w:r>
            <w:hyperlink r:id="rId8" w:history="1">
              <w:r w:rsidRPr="00786988">
                <w:rPr>
                  <w:rStyle w:val="Hyperlink"/>
                  <w:rFonts w:ascii="Times New Roman" w:hAnsi="Times New Roman"/>
                </w:rPr>
                <w:t>http://adm.lm.gov.lv/upload/petijumi/2_tiesiskais_regulejums.pdf</w:t>
              </w:r>
            </w:hyperlink>
            <w:r w:rsidRPr="00786988">
              <w:rPr>
                <w:rFonts w:ascii="Times New Roman" w:hAnsi="Times New Roman"/>
              </w:rPr>
              <w:t xml:space="preserve"> </w:t>
            </w:r>
          </w:p>
          <w:p w14:paraId="545AAC7F" w14:textId="77777777" w:rsidR="00141381" w:rsidRPr="00786988" w:rsidRDefault="00141381" w:rsidP="00141381">
            <w:pPr>
              <w:pStyle w:val="CommentText"/>
              <w:jc w:val="both"/>
              <w:rPr>
                <w:rFonts w:ascii="Times New Roman" w:hAnsi="Times New Roman"/>
              </w:rPr>
            </w:pPr>
            <w:r w:rsidRPr="00786988">
              <w:rPr>
                <w:rFonts w:ascii="Times New Roman" w:hAnsi="Times New Roman"/>
              </w:rPr>
              <w:t>Tur ir rakstīts: No vispārīgā sistēmiskā viedokļa sociālās drošības sistēmu varētu iedalīt sekojošos sistēmiskajos pamata virzienos: valsts sociālās apdrošināšanas sistēma; valsts sociālo pabalstu sistēma; sociālās palīdzības sistēma; sociālo pakalpojumu sistēma; citi atbalsta un sociālo garantiju veidi.</w:t>
            </w:r>
          </w:p>
          <w:p w14:paraId="35986877" w14:textId="77777777" w:rsidR="00141381" w:rsidRPr="00786988" w:rsidRDefault="00141381" w:rsidP="00141381">
            <w:pPr>
              <w:pStyle w:val="CommentText"/>
              <w:jc w:val="both"/>
              <w:rPr>
                <w:rFonts w:ascii="Times New Roman" w:hAnsi="Times New Roman"/>
              </w:rPr>
            </w:pPr>
            <w:r w:rsidRPr="00786988">
              <w:rPr>
                <w:rFonts w:ascii="Times New Roman" w:hAnsi="Times New Roman"/>
              </w:rPr>
              <w:t>Likuma “Par sociālo drošību” satura tvērums arī ir līdzīgs, bet papildus norāda arī uz citām būtiskām sociālajām vajadzībām (izglītības un nodarbinātības veicināšanas, veselības aprūpes minimums, invalīdu iesaistīšana sabiedrības dzīvē, palīdzība bērniem un jauniešiem u.c.), kuras ir saistāmas ar sociālās drošības jēdzienu. Tāpēc arī ir būtiski lietot sociālās drošības jēdzienu un Pamatnostādnes papildināt ar jaunu Rīcības virzienu Starpnozaru sadarbības jautājumi sociālās drošības veicināšanai, jo šāda starpnozaru rīcības virziena esamība pilnībā saskan arī ar likumā “Par sociālo drošību” norādīto sasaisti ar citām būtiskām sociālajām tiesībām, kas kopā veido sociālās drošības sistēmu.</w:t>
            </w:r>
          </w:p>
          <w:p w14:paraId="32EC7F63" w14:textId="77777777" w:rsidR="00141381" w:rsidRPr="00786988" w:rsidRDefault="00141381" w:rsidP="00141381">
            <w:pPr>
              <w:pStyle w:val="CommentText"/>
              <w:jc w:val="both"/>
              <w:rPr>
                <w:rFonts w:ascii="Times New Roman" w:hAnsi="Times New Roman"/>
              </w:rPr>
            </w:pPr>
          </w:p>
          <w:p w14:paraId="35DFD0DB" w14:textId="77777777" w:rsidR="00141381" w:rsidRPr="00786988" w:rsidRDefault="00141381" w:rsidP="00141381">
            <w:pPr>
              <w:pStyle w:val="CommentText"/>
              <w:jc w:val="both"/>
              <w:rPr>
                <w:rFonts w:ascii="Times New Roman" w:hAnsi="Times New Roman"/>
              </w:rPr>
            </w:pPr>
            <w:r w:rsidRPr="00786988">
              <w:rPr>
                <w:rFonts w:ascii="Times New Roman" w:hAnsi="Times New Roman"/>
                <w:b/>
                <w:bCs/>
                <w:u w:val="single"/>
              </w:rPr>
              <w:t>Priekšlikums</w:t>
            </w:r>
            <w:r w:rsidRPr="00786988">
              <w:rPr>
                <w:rFonts w:ascii="Times New Roman" w:hAnsi="Times New Roman"/>
              </w:rPr>
              <w:t xml:space="preserve">: visā dokumentā aizstāt jēdzienu “sociālā aizsardzība” ar “sociālā drošība”. </w:t>
            </w:r>
          </w:p>
        </w:tc>
        <w:tc>
          <w:tcPr>
            <w:tcW w:w="4495" w:type="dxa"/>
          </w:tcPr>
          <w:p w14:paraId="4774DC82" w14:textId="06C094DC" w:rsidR="00141381" w:rsidRPr="00786988" w:rsidRDefault="00274528" w:rsidP="00141381">
            <w:pPr>
              <w:rPr>
                <w:rFonts w:ascii="Times New Roman" w:hAnsi="Times New Roman" w:cs="Times New Roman"/>
                <w:b/>
                <w:sz w:val="20"/>
                <w:szCs w:val="20"/>
              </w:rPr>
            </w:pPr>
            <w:r w:rsidRPr="00786988">
              <w:rPr>
                <w:rFonts w:ascii="Times New Roman" w:hAnsi="Times New Roman" w:cs="Times New Roman"/>
                <w:b/>
                <w:sz w:val="20"/>
                <w:szCs w:val="20"/>
              </w:rPr>
              <w:lastRenderedPageBreak/>
              <w:t>Nav ņemts vērā</w:t>
            </w:r>
          </w:p>
          <w:p w14:paraId="693C2F75" w14:textId="59D341FB" w:rsidR="00AE68DB" w:rsidRPr="00786988" w:rsidRDefault="00AE68DB" w:rsidP="00AE68DB">
            <w:pPr>
              <w:shd w:val="clear" w:color="auto" w:fill="FFFFFF"/>
              <w:jc w:val="both"/>
              <w:rPr>
                <w:rFonts w:ascii="Times New Roman" w:hAnsi="Times New Roman" w:cs="Times New Roman"/>
                <w:sz w:val="20"/>
                <w:szCs w:val="20"/>
              </w:rPr>
            </w:pPr>
            <w:r w:rsidRPr="00786988">
              <w:rPr>
                <w:rFonts w:ascii="Times New Roman" w:hAnsi="Times New Roman" w:cs="Times New Roman"/>
                <w:sz w:val="20"/>
                <w:szCs w:val="20"/>
              </w:rPr>
              <w:t xml:space="preserve">Kā norādīts Pamatnostādņu kopsavilkumā, jēdzieni “sociālā aizsardzība” un “sociālā drošība” nav viennozīmīgi definēti. Kā likumā “Par sociālo drošību” izmantotais sociālās drošības jēdziens, tā Latvijas Republikas Satversmē izmantotais sociālā nodrošinājuma jēdziens netiek definēti, bet ir interpretējami katra konkrētā dokumenta ietvaros, </w:t>
            </w:r>
            <w:r w:rsidRPr="00786988">
              <w:rPr>
                <w:rFonts w:ascii="Times New Roman" w:hAnsi="Times New Roman" w:cs="Times New Roman"/>
                <w:sz w:val="20"/>
                <w:szCs w:val="20"/>
              </w:rPr>
              <w:lastRenderedPageBreak/>
              <w:t xml:space="preserve">balstoties uz detalizētāku tvēruma un normu aprakstu.  Vairākos Latvijai saistošos </w:t>
            </w:r>
            <w:r w:rsidR="008E33C0" w:rsidRPr="00786988">
              <w:rPr>
                <w:rFonts w:ascii="Times New Roman" w:hAnsi="Times New Roman" w:cs="Times New Roman"/>
                <w:sz w:val="20"/>
                <w:szCs w:val="20"/>
              </w:rPr>
              <w:t>starptautiskos</w:t>
            </w:r>
            <w:r w:rsidRPr="00786988">
              <w:rPr>
                <w:rFonts w:ascii="Times New Roman" w:hAnsi="Times New Roman" w:cs="Times New Roman"/>
                <w:sz w:val="20"/>
                <w:szCs w:val="20"/>
              </w:rPr>
              <w:t xml:space="preserve"> dokument</w:t>
            </w:r>
            <w:r w:rsidR="008E33C0">
              <w:rPr>
                <w:rFonts w:ascii="Times New Roman" w:hAnsi="Times New Roman" w:cs="Times New Roman"/>
                <w:sz w:val="20"/>
                <w:szCs w:val="20"/>
              </w:rPr>
              <w:t>os</w:t>
            </w:r>
            <w:r w:rsidRPr="00786988">
              <w:rPr>
                <w:rFonts w:ascii="Times New Roman" w:hAnsi="Times New Roman" w:cs="Times New Roman"/>
                <w:sz w:val="20"/>
                <w:szCs w:val="20"/>
              </w:rPr>
              <w:t xml:space="preserve"> tiek izmantoti abi jēdzieni - gan sociālā </w:t>
            </w:r>
            <w:r w:rsidR="008E33C0" w:rsidRPr="00786988">
              <w:rPr>
                <w:rFonts w:ascii="Times New Roman" w:hAnsi="Times New Roman" w:cs="Times New Roman"/>
                <w:sz w:val="20"/>
                <w:szCs w:val="20"/>
              </w:rPr>
              <w:t>drošība</w:t>
            </w:r>
            <w:r w:rsidRPr="00786988">
              <w:rPr>
                <w:rFonts w:ascii="Times New Roman" w:hAnsi="Times New Roman" w:cs="Times New Roman"/>
                <w:sz w:val="20"/>
                <w:szCs w:val="20"/>
              </w:rPr>
              <w:t>, gan sociālā aizsardzība. Piemēram, Latvijā ratificētajā Pārskatītajā Eiropas Sociālajā hartā tiek minēts jēdziens “sociālā drošība” (12.pants), neskaidrojot tā interpretāciju, un jēdziens “sociālā aizsardzība” (16., 17.pants), detalizētāk raksturojot tiesību uz sociālo aizsardzību tvērumu. Tāpat Eiropas Sociālo tiesību pīlāra principi ir sadalīti trīs kategorijās - vienādas iespējas un piekļuve darba tirgum, taisnīgi darba nosacījumi, sociālā aizsardzība un iekļaušana. Šo jēdzienu tvērums ir interpretējams dokumenta ietvaros.</w:t>
            </w:r>
          </w:p>
          <w:p w14:paraId="6681C4F2" w14:textId="6B730F98" w:rsidR="00AE68DB" w:rsidRPr="00786988" w:rsidRDefault="00AE68DB" w:rsidP="00AE68DB">
            <w:pPr>
              <w:rPr>
                <w:rFonts w:ascii="Times New Roman" w:hAnsi="Times New Roman" w:cs="Times New Roman"/>
                <w:sz w:val="20"/>
                <w:szCs w:val="20"/>
              </w:rPr>
            </w:pPr>
            <w:r w:rsidRPr="00786988">
              <w:rPr>
                <w:rFonts w:ascii="Times New Roman" w:hAnsi="Times New Roman" w:cs="Times New Roman"/>
                <w:sz w:val="20"/>
                <w:szCs w:val="20"/>
              </w:rPr>
              <w:t>Jēdziens “sociālā aizsardzība” tiek definēts, nosakot Pamatnostādņu projekta tvērumu.</w:t>
            </w:r>
          </w:p>
          <w:p w14:paraId="665C3DDE" w14:textId="224E3C0D" w:rsidR="00F66C1C" w:rsidRPr="00786988" w:rsidRDefault="00F66C1C" w:rsidP="003C6B50">
            <w:pPr>
              <w:jc w:val="both"/>
              <w:rPr>
                <w:rFonts w:ascii="Times New Roman" w:hAnsi="Times New Roman" w:cs="Times New Roman"/>
                <w:sz w:val="20"/>
                <w:szCs w:val="20"/>
              </w:rPr>
            </w:pPr>
            <w:r w:rsidRPr="00786988">
              <w:rPr>
                <w:rFonts w:ascii="Times New Roman" w:hAnsi="Times New Roman" w:cs="Times New Roman"/>
                <w:sz w:val="20"/>
                <w:szCs w:val="20"/>
              </w:rPr>
              <w:t xml:space="preserve">Līdztekus </w:t>
            </w:r>
            <w:r w:rsidR="003C6B50" w:rsidRPr="00786988">
              <w:rPr>
                <w:rFonts w:ascii="Times New Roman" w:hAnsi="Times New Roman" w:cs="Times New Roman"/>
                <w:sz w:val="20"/>
                <w:szCs w:val="20"/>
              </w:rPr>
              <w:t>skaidrojam, ka Pamatnostādņu projekts ir precizēts un starpnozaru sadarbības jautājumi ir iekļauti 5.rīcības virzienā “Sociālās aizsardzības un darba tirgus politikas pārvaldības stiprināšana”.</w:t>
            </w:r>
          </w:p>
        </w:tc>
      </w:tr>
      <w:tr w:rsidR="00AC34FE" w:rsidRPr="00786988" w14:paraId="791C7FF8" w14:textId="77777777" w:rsidTr="007F35E7">
        <w:tc>
          <w:tcPr>
            <w:tcW w:w="3126" w:type="dxa"/>
          </w:tcPr>
          <w:p w14:paraId="5247245A" w14:textId="158A9993" w:rsidR="00AC34FE" w:rsidRPr="00786988" w:rsidRDefault="007B62CA" w:rsidP="00AC34FE">
            <w:pPr>
              <w:rPr>
                <w:rFonts w:ascii="Times New Roman" w:hAnsi="Times New Roman" w:cs="Times New Roman"/>
                <w:sz w:val="20"/>
                <w:szCs w:val="20"/>
              </w:rPr>
            </w:pPr>
            <w:r w:rsidRPr="00786988">
              <w:rPr>
                <w:rFonts w:ascii="Times New Roman" w:hAnsi="Times New Roman" w:cs="Times New Roman"/>
                <w:sz w:val="20"/>
                <w:szCs w:val="20"/>
              </w:rPr>
              <w:lastRenderedPageBreak/>
              <w:t>11.</w:t>
            </w:r>
            <w:r w:rsidR="00AC34FE" w:rsidRPr="00786988">
              <w:rPr>
                <w:rFonts w:ascii="Times New Roman" w:hAnsi="Times New Roman" w:cs="Times New Roman"/>
                <w:sz w:val="20"/>
                <w:szCs w:val="20"/>
              </w:rPr>
              <w:t>Pamatnostādņu projekts,</w:t>
            </w:r>
          </w:p>
          <w:p w14:paraId="0E4A6B70" w14:textId="77777777" w:rsidR="00AC34FE" w:rsidRPr="00786988" w:rsidRDefault="00AC34FE" w:rsidP="00AC34FE">
            <w:pPr>
              <w:rPr>
                <w:rFonts w:ascii="Times New Roman" w:hAnsi="Times New Roman" w:cs="Times New Roman"/>
                <w:sz w:val="20"/>
                <w:szCs w:val="20"/>
              </w:rPr>
            </w:pPr>
            <w:r w:rsidRPr="00786988">
              <w:rPr>
                <w:rFonts w:ascii="Times New Roman" w:hAnsi="Times New Roman" w:cs="Times New Roman"/>
                <w:sz w:val="20"/>
                <w:szCs w:val="20"/>
              </w:rPr>
              <w:t>Kopsavilkums</w:t>
            </w:r>
          </w:p>
        </w:tc>
        <w:tc>
          <w:tcPr>
            <w:tcW w:w="6752" w:type="dxa"/>
          </w:tcPr>
          <w:p w14:paraId="580859E3" w14:textId="77777777" w:rsidR="00AC34FE" w:rsidRPr="00786988" w:rsidRDefault="00AC34FE" w:rsidP="00AC34FE">
            <w:pPr>
              <w:jc w:val="center"/>
              <w:rPr>
                <w:rFonts w:ascii="Times New Roman" w:hAnsi="Times New Roman" w:cs="Times New Roman"/>
                <w:b/>
                <w:sz w:val="20"/>
                <w:szCs w:val="20"/>
              </w:rPr>
            </w:pPr>
            <w:r w:rsidRPr="00786988">
              <w:rPr>
                <w:rFonts w:ascii="Times New Roman" w:hAnsi="Times New Roman" w:cs="Times New Roman"/>
                <w:b/>
                <w:sz w:val="20"/>
                <w:szCs w:val="20"/>
              </w:rPr>
              <w:t>Latvijas Lielo pilsētu asociācija</w:t>
            </w:r>
            <w:r w:rsidRPr="00786988">
              <w:rPr>
                <w:rFonts w:ascii="Times New Roman" w:hAnsi="Times New Roman" w:cs="Times New Roman"/>
                <w:bCs/>
                <w:sz w:val="20"/>
                <w:szCs w:val="20"/>
              </w:rPr>
              <w:t>.</w:t>
            </w:r>
          </w:p>
          <w:p w14:paraId="536D4E21" w14:textId="77777777" w:rsidR="00AC34FE" w:rsidRPr="00786988" w:rsidRDefault="00AC34FE" w:rsidP="00AC34FE">
            <w:pPr>
              <w:jc w:val="both"/>
              <w:rPr>
                <w:rFonts w:ascii="Times New Roman" w:hAnsi="Times New Roman" w:cs="Times New Roman"/>
                <w:sz w:val="20"/>
                <w:szCs w:val="20"/>
              </w:rPr>
            </w:pPr>
            <w:r w:rsidRPr="00786988">
              <w:rPr>
                <w:rFonts w:ascii="Times New Roman" w:hAnsi="Times New Roman" w:cs="Times New Roman"/>
                <w:bCs/>
                <w:sz w:val="20"/>
                <w:szCs w:val="20"/>
              </w:rPr>
              <w:t>No piedāvātās redakcijas tā arī nav skaidri saprotams, kas domāts ar sociālās aizsardzības jēdzienu. Pamatnostādnēs jāsniedz skaidri saprotama un nepārprotama definīcija jēdzienam “sociālā aizsardzība”. Lūdzam sniegt precīzu definīciju.</w:t>
            </w:r>
          </w:p>
        </w:tc>
        <w:tc>
          <w:tcPr>
            <w:tcW w:w="4495" w:type="dxa"/>
          </w:tcPr>
          <w:p w14:paraId="38F3F870" w14:textId="38748983" w:rsidR="00AC34FE" w:rsidRPr="00786988" w:rsidRDefault="00274528" w:rsidP="00141381">
            <w:pPr>
              <w:rPr>
                <w:rFonts w:ascii="Times New Roman" w:hAnsi="Times New Roman" w:cs="Times New Roman"/>
                <w:b/>
                <w:sz w:val="20"/>
                <w:szCs w:val="20"/>
              </w:rPr>
            </w:pPr>
            <w:r w:rsidRPr="00786988">
              <w:rPr>
                <w:rFonts w:ascii="Times New Roman" w:hAnsi="Times New Roman" w:cs="Times New Roman"/>
                <w:b/>
                <w:sz w:val="20"/>
                <w:szCs w:val="20"/>
              </w:rPr>
              <w:t>Nav ņemts vērā</w:t>
            </w:r>
          </w:p>
          <w:p w14:paraId="235B1AB6" w14:textId="7E50810B" w:rsidR="00F66C1C" w:rsidRPr="00786988" w:rsidRDefault="00F66C1C" w:rsidP="00F66C1C">
            <w:pPr>
              <w:jc w:val="both"/>
              <w:rPr>
                <w:rFonts w:ascii="Times New Roman" w:hAnsi="Times New Roman" w:cs="Times New Roman"/>
                <w:sz w:val="20"/>
                <w:szCs w:val="20"/>
              </w:rPr>
            </w:pPr>
            <w:r w:rsidRPr="00786988">
              <w:rPr>
                <w:rFonts w:ascii="Times New Roman" w:hAnsi="Times New Roman" w:cs="Times New Roman"/>
                <w:sz w:val="20"/>
                <w:szCs w:val="20"/>
              </w:rPr>
              <w:t>Kā norādīts Pamatnostādņu projektā “</w:t>
            </w:r>
            <w:r w:rsidR="00A17D4B" w:rsidRPr="00786988">
              <w:rPr>
                <w:rFonts w:ascii="Times New Roman" w:hAnsi="Times New Roman" w:cs="Times New Roman"/>
                <w:sz w:val="20"/>
                <w:szCs w:val="20"/>
              </w:rPr>
              <w:t>Šo pamatnostādņu tvērums skar tādus sociālās aizsardzības aspektus kā valsts sociālā apdrošināšana, valsts sociālie pabalsti, pašvaldību nodrošinātā sociālā palīdzība, valsts un pašvaldību nodrošinātie sociālie pakalpojumi, atbalsts nodarbinātības veicināšanai, droša un kvalitatīva darba vide</w:t>
            </w:r>
            <w:r w:rsidRPr="00786988">
              <w:rPr>
                <w:rFonts w:ascii="Times New Roman" w:hAnsi="Times New Roman" w:cs="Times New Roman"/>
                <w:sz w:val="20"/>
                <w:szCs w:val="20"/>
              </w:rPr>
              <w:t>.”</w:t>
            </w:r>
          </w:p>
        </w:tc>
      </w:tr>
      <w:tr w:rsidR="003362C9" w:rsidRPr="00786988" w14:paraId="704AE2D6" w14:textId="77777777" w:rsidTr="007F35E7">
        <w:tc>
          <w:tcPr>
            <w:tcW w:w="3126" w:type="dxa"/>
          </w:tcPr>
          <w:p w14:paraId="556654B7" w14:textId="01324C83" w:rsidR="003362C9" w:rsidRPr="00786988" w:rsidRDefault="007B62CA" w:rsidP="003362C9">
            <w:pPr>
              <w:rPr>
                <w:rFonts w:ascii="Times New Roman" w:hAnsi="Times New Roman" w:cs="Times New Roman"/>
                <w:sz w:val="20"/>
                <w:szCs w:val="20"/>
              </w:rPr>
            </w:pPr>
            <w:r w:rsidRPr="00786988">
              <w:rPr>
                <w:rFonts w:ascii="Times New Roman" w:hAnsi="Times New Roman" w:cs="Times New Roman"/>
                <w:sz w:val="20"/>
                <w:szCs w:val="20"/>
              </w:rPr>
              <w:t>12.</w:t>
            </w:r>
            <w:r w:rsidR="003362C9" w:rsidRPr="00786988">
              <w:rPr>
                <w:rFonts w:ascii="Times New Roman" w:hAnsi="Times New Roman" w:cs="Times New Roman"/>
                <w:sz w:val="20"/>
                <w:szCs w:val="20"/>
              </w:rPr>
              <w:t>Pamatnostādņu projekts,</w:t>
            </w:r>
          </w:p>
          <w:p w14:paraId="51CCC1A1" w14:textId="77777777" w:rsidR="003362C9" w:rsidRPr="00786988" w:rsidRDefault="003362C9" w:rsidP="003362C9">
            <w:pPr>
              <w:rPr>
                <w:rFonts w:ascii="Times New Roman" w:hAnsi="Times New Roman" w:cs="Times New Roman"/>
                <w:sz w:val="20"/>
                <w:szCs w:val="20"/>
              </w:rPr>
            </w:pPr>
            <w:r w:rsidRPr="00786988">
              <w:rPr>
                <w:rFonts w:ascii="Times New Roman" w:hAnsi="Times New Roman" w:cs="Times New Roman"/>
                <w:sz w:val="20"/>
                <w:szCs w:val="20"/>
              </w:rPr>
              <w:t>Kopsavilkums</w:t>
            </w:r>
          </w:p>
        </w:tc>
        <w:tc>
          <w:tcPr>
            <w:tcW w:w="6752" w:type="dxa"/>
          </w:tcPr>
          <w:p w14:paraId="372D0C77" w14:textId="77777777" w:rsidR="003362C9" w:rsidRPr="00786988" w:rsidRDefault="003362C9" w:rsidP="00AC34FE">
            <w:pPr>
              <w:jc w:val="center"/>
              <w:rPr>
                <w:rFonts w:ascii="Times New Roman" w:hAnsi="Times New Roman" w:cs="Times New Roman"/>
                <w:b/>
                <w:sz w:val="20"/>
                <w:szCs w:val="20"/>
              </w:rPr>
            </w:pPr>
            <w:r w:rsidRPr="00786988">
              <w:rPr>
                <w:rFonts w:ascii="Times New Roman" w:hAnsi="Times New Roman" w:cs="Times New Roman"/>
                <w:b/>
                <w:sz w:val="20"/>
                <w:szCs w:val="20"/>
              </w:rPr>
              <w:t>PKC</w:t>
            </w:r>
          </w:p>
          <w:p w14:paraId="5643F5F0" w14:textId="77777777" w:rsidR="003362C9" w:rsidRPr="00786988" w:rsidRDefault="003362C9" w:rsidP="003362C9">
            <w:pPr>
              <w:jc w:val="both"/>
              <w:rPr>
                <w:rFonts w:ascii="Times New Roman" w:hAnsi="Times New Roman" w:cs="Times New Roman"/>
                <w:sz w:val="20"/>
                <w:szCs w:val="20"/>
              </w:rPr>
            </w:pPr>
            <w:r w:rsidRPr="00786988">
              <w:rPr>
                <w:rFonts w:ascii="Times New Roman" w:hAnsi="Times New Roman" w:cs="Times New Roman"/>
                <w:sz w:val="20"/>
                <w:szCs w:val="20"/>
              </w:rPr>
              <w:t>Atzinīgi novērtē sociālās aizsardzības jēdziena definēšanu. Priekšlikums papildināt tekstu ar mazaizsargāto personu, sociālās iekļaušanas, kvalitatīvas darba vietas, modernas sociālo pakalpojumu sistēmas jēdzienu skaidrojumu</w:t>
            </w:r>
          </w:p>
        </w:tc>
        <w:tc>
          <w:tcPr>
            <w:tcW w:w="4495" w:type="dxa"/>
          </w:tcPr>
          <w:p w14:paraId="7304202D" w14:textId="1938F0AF" w:rsidR="003362C9" w:rsidRPr="00786988" w:rsidRDefault="00274528" w:rsidP="00141381">
            <w:pPr>
              <w:rPr>
                <w:rFonts w:ascii="Times New Roman" w:hAnsi="Times New Roman" w:cs="Times New Roman"/>
                <w:b/>
                <w:sz w:val="20"/>
                <w:szCs w:val="20"/>
              </w:rPr>
            </w:pPr>
            <w:r w:rsidRPr="00786988">
              <w:rPr>
                <w:rFonts w:ascii="Times New Roman" w:hAnsi="Times New Roman" w:cs="Times New Roman"/>
                <w:b/>
                <w:sz w:val="20"/>
                <w:szCs w:val="20"/>
              </w:rPr>
              <w:t>Ņemts vērā</w:t>
            </w:r>
          </w:p>
          <w:p w14:paraId="4002DE3A" w14:textId="77C6C6C8" w:rsidR="000F3B17" w:rsidRPr="00786988" w:rsidRDefault="000F3B17" w:rsidP="00375CE4">
            <w:pPr>
              <w:jc w:val="both"/>
              <w:rPr>
                <w:rFonts w:ascii="Times New Roman" w:hAnsi="Times New Roman" w:cs="Times New Roman"/>
                <w:sz w:val="20"/>
                <w:szCs w:val="20"/>
              </w:rPr>
            </w:pPr>
            <w:r w:rsidRPr="00786988">
              <w:rPr>
                <w:rFonts w:ascii="Times New Roman" w:hAnsi="Times New Roman" w:cs="Times New Roman"/>
                <w:sz w:val="20"/>
                <w:szCs w:val="20"/>
              </w:rPr>
              <w:t>Moderna sociālo pakalpojumu sistēmas skaidrojums ir sniegts Pamatnostādņu projekta 2.sadaļā attiecīgā rīcības virziena aprakstā.</w:t>
            </w:r>
            <w:r w:rsidR="008A16AA" w:rsidRPr="00786988">
              <w:rPr>
                <w:rFonts w:ascii="Times New Roman" w:hAnsi="Times New Roman" w:cs="Times New Roman"/>
                <w:sz w:val="20"/>
                <w:szCs w:val="20"/>
              </w:rPr>
              <w:t xml:space="preserve"> Kvalitatīvas darba vietas, sociālās iekļaušanas un </w:t>
            </w:r>
            <w:proofErr w:type="spellStart"/>
            <w:r w:rsidR="008A16AA" w:rsidRPr="00786988">
              <w:rPr>
                <w:rFonts w:ascii="Times New Roman" w:hAnsi="Times New Roman" w:cs="Times New Roman"/>
                <w:sz w:val="20"/>
                <w:szCs w:val="20"/>
              </w:rPr>
              <w:t>mazaizsargātas</w:t>
            </w:r>
            <w:proofErr w:type="spellEnd"/>
            <w:r w:rsidR="008A16AA" w:rsidRPr="00786988">
              <w:rPr>
                <w:rFonts w:ascii="Times New Roman" w:hAnsi="Times New Roman" w:cs="Times New Roman"/>
                <w:sz w:val="20"/>
                <w:szCs w:val="20"/>
              </w:rPr>
              <w:t xml:space="preserve"> personas jēdzienu skaidrojums sniegts Pamatnostādņu projekta 2.pielikumā.</w:t>
            </w:r>
          </w:p>
          <w:p w14:paraId="083EE7AF" w14:textId="77777777" w:rsidR="00A17D4B" w:rsidRPr="00786988" w:rsidRDefault="00A17D4B" w:rsidP="00141381">
            <w:pPr>
              <w:rPr>
                <w:rFonts w:ascii="Times New Roman" w:hAnsi="Times New Roman" w:cs="Times New Roman"/>
                <w:sz w:val="20"/>
                <w:szCs w:val="20"/>
              </w:rPr>
            </w:pPr>
          </w:p>
        </w:tc>
      </w:tr>
      <w:tr w:rsidR="001C0013" w:rsidRPr="00786988" w14:paraId="565B767E" w14:textId="77777777" w:rsidTr="007F35E7">
        <w:tc>
          <w:tcPr>
            <w:tcW w:w="3126" w:type="dxa"/>
          </w:tcPr>
          <w:p w14:paraId="03ED29C7" w14:textId="06CCC476" w:rsidR="00823702" w:rsidRPr="00786988" w:rsidRDefault="007B62CA" w:rsidP="00823702">
            <w:pPr>
              <w:rPr>
                <w:rFonts w:ascii="Times New Roman" w:hAnsi="Times New Roman" w:cs="Times New Roman"/>
                <w:sz w:val="20"/>
                <w:szCs w:val="20"/>
              </w:rPr>
            </w:pPr>
            <w:r w:rsidRPr="00786988">
              <w:rPr>
                <w:rFonts w:ascii="Times New Roman" w:hAnsi="Times New Roman" w:cs="Times New Roman"/>
                <w:sz w:val="20"/>
                <w:szCs w:val="20"/>
              </w:rPr>
              <w:t>13.</w:t>
            </w:r>
            <w:r w:rsidR="00823702" w:rsidRPr="00786988">
              <w:rPr>
                <w:rFonts w:ascii="Times New Roman" w:hAnsi="Times New Roman" w:cs="Times New Roman"/>
                <w:sz w:val="20"/>
                <w:szCs w:val="20"/>
              </w:rPr>
              <w:t>amatnostādņu projekts,</w:t>
            </w:r>
          </w:p>
          <w:p w14:paraId="3C68587D" w14:textId="77777777" w:rsidR="001C0013" w:rsidRPr="00786988" w:rsidRDefault="00823702" w:rsidP="00823702">
            <w:pPr>
              <w:rPr>
                <w:rFonts w:ascii="Times New Roman" w:hAnsi="Times New Roman" w:cs="Times New Roman"/>
                <w:sz w:val="20"/>
                <w:szCs w:val="20"/>
              </w:rPr>
            </w:pPr>
            <w:r w:rsidRPr="00786988">
              <w:rPr>
                <w:rFonts w:ascii="Times New Roman" w:hAnsi="Times New Roman" w:cs="Times New Roman"/>
                <w:sz w:val="20"/>
                <w:szCs w:val="20"/>
              </w:rPr>
              <w:t>Kopsavilkums</w:t>
            </w:r>
          </w:p>
        </w:tc>
        <w:tc>
          <w:tcPr>
            <w:tcW w:w="6752" w:type="dxa"/>
          </w:tcPr>
          <w:p w14:paraId="0A1778CC" w14:textId="77777777" w:rsidR="001C0013" w:rsidRPr="00786988" w:rsidRDefault="00823702" w:rsidP="00AC34FE">
            <w:pPr>
              <w:jc w:val="center"/>
              <w:rPr>
                <w:rFonts w:ascii="Times New Roman" w:hAnsi="Times New Roman" w:cs="Times New Roman"/>
                <w:b/>
                <w:sz w:val="20"/>
                <w:szCs w:val="20"/>
              </w:rPr>
            </w:pPr>
            <w:r w:rsidRPr="00786988">
              <w:rPr>
                <w:rFonts w:ascii="Times New Roman" w:hAnsi="Times New Roman" w:cs="Times New Roman"/>
                <w:b/>
                <w:sz w:val="20"/>
                <w:szCs w:val="20"/>
              </w:rPr>
              <w:t>LBAS</w:t>
            </w:r>
          </w:p>
          <w:p w14:paraId="4181E53A" w14:textId="77777777" w:rsidR="001C0013" w:rsidRPr="00786988" w:rsidRDefault="001C0013" w:rsidP="00A439DF">
            <w:pPr>
              <w:jc w:val="both"/>
              <w:rPr>
                <w:rFonts w:ascii="Times New Roman" w:hAnsi="Times New Roman" w:cs="Times New Roman"/>
                <w:sz w:val="20"/>
                <w:szCs w:val="20"/>
              </w:rPr>
            </w:pPr>
            <w:r w:rsidRPr="00786988">
              <w:rPr>
                <w:rFonts w:ascii="Times New Roman" w:hAnsi="Times New Roman" w:cs="Times New Roman"/>
                <w:sz w:val="20"/>
                <w:szCs w:val="20"/>
              </w:rPr>
              <w:t xml:space="preserve">Pamatnostādņu projekta 5.lpp. ir teikts: "Lai vēl vairāk nepasliktinātu sociālās atstumtības un nabadzības riskam pakļauto personu stāvokli, jo īpaši nepieciešams  </w:t>
            </w:r>
            <w:r w:rsidRPr="00786988">
              <w:rPr>
                <w:rFonts w:ascii="Times New Roman" w:hAnsi="Times New Roman" w:cs="Times New Roman"/>
                <w:sz w:val="20"/>
                <w:szCs w:val="20"/>
              </w:rPr>
              <w:lastRenderedPageBreak/>
              <w:t>nodrošināt savlaicī</w:t>
            </w:r>
            <w:r w:rsidR="00A439DF" w:rsidRPr="00786988">
              <w:rPr>
                <w:rFonts w:ascii="Times New Roman" w:hAnsi="Times New Roman" w:cs="Times New Roman"/>
                <w:sz w:val="20"/>
                <w:szCs w:val="20"/>
              </w:rPr>
              <w:t>g</w:t>
            </w:r>
            <w:r w:rsidRPr="00786988">
              <w:rPr>
                <w:rFonts w:ascii="Times New Roman" w:hAnsi="Times New Roman" w:cs="Times New Roman"/>
                <w:sz w:val="20"/>
                <w:szCs w:val="20"/>
              </w:rPr>
              <w:t>u pieeju</w:t>
            </w:r>
            <w:r w:rsidR="00A439DF" w:rsidRPr="00786988">
              <w:rPr>
                <w:rFonts w:ascii="Times New Roman" w:hAnsi="Times New Roman" w:cs="Times New Roman"/>
                <w:sz w:val="20"/>
                <w:szCs w:val="20"/>
              </w:rPr>
              <w:t xml:space="preserve"> </w:t>
            </w:r>
            <w:r w:rsidRPr="00786988">
              <w:rPr>
                <w:rFonts w:ascii="Times New Roman" w:hAnsi="Times New Roman" w:cs="Times New Roman"/>
                <w:sz w:val="20"/>
                <w:szCs w:val="20"/>
              </w:rPr>
              <w:t>tiesiskajiem instrumentiem vi</w:t>
            </w:r>
            <w:r w:rsidR="00A439DF" w:rsidRPr="00786988">
              <w:rPr>
                <w:rFonts w:ascii="Times New Roman" w:hAnsi="Times New Roman" w:cs="Times New Roman"/>
                <w:sz w:val="20"/>
                <w:szCs w:val="20"/>
              </w:rPr>
              <w:t>ņ</w:t>
            </w:r>
            <w:r w:rsidRPr="00786988">
              <w:rPr>
                <w:rFonts w:ascii="Times New Roman" w:hAnsi="Times New Roman" w:cs="Times New Roman"/>
                <w:sz w:val="20"/>
                <w:szCs w:val="20"/>
              </w:rPr>
              <w:t>u ties</w:t>
            </w:r>
            <w:r w:rsidR="00A439DF" w:rsidRPr="00786988">
              <w:rPr>
                <w:rFonts w:ascii="Times New Roman" w:hAnsi="Times New Roman" w:cs="Times New Roman"/>
                <w:sz w:val="20"/>
                <w:szCs w:val="20"/>
              </w:rPr>
              <w:t>ī</w:t>
            </w:r>
            <w:r w:rsidRPr="00786988">
              <w:rPr>
                <w:rFonts w:ascii="Times New Roman" w:hAnsi="Times New Roman" w:cs="Times New Roman"/>
                <w:sz w:val="20"/>
                <w:szCs w:val="20"/>
              </w:rPr>
              <w:t>bu un pien</w:t>
            </w:r>
            <w:r w:rsidR="00A439DF" w:rsidRPr="00786988">
              <w:rPr>
                <w:rFonts w:ascii="Times New Roman" w:hAnsi="Times New Roman" w:cs="Times New Roman"/>
                <w:sz w:val="20"/>
                <w:szCs w:val="20"/>
              </w:rPr>
              <w:t>ā</w:t>
            </w:r>
            <w:r w:rsidRPr="00786988">
              <w:rPr>
                <w:rFonts w:ascii="Times New Roman" w:hAnsi="Times New Roman" w:cs="Times New Roman"/>
                <w:sz w:val="20"/>
                <w:szCs w:val="20"/>
              </w:rPr>
              <w:t>kumu realiz</w:t>
            </w:r>
            <w:r w:rsidR="00A439DF" w:rsidRPr="00786988">
              <w:rPr>
                <w:rFonts w:ascii="Times New Roman" w:hAnsi="Times New Roman" w:cs="Times New Roman"/>
                <w:sz w:val="20"/>
                <w:szCs w:val="20"/>
              </w:rPr>
              <w:t>ā</w:t>
            </w:r>
            <w:r w:rsidRPr="00786988">
              <w:rPr>
                <w:rFonts w:ascii="Times New Roman" w:hAnsi="Times New Roman" w:cs="Times New Roman"/>
                <w:sz w:val="20"/>
                <w:szCs w:val="20"/>
              </w:rPr>
              <w:t xml:space="preserve">cijai un </w:t>
            </w:r>
            <w:r w:rsidR="00A439DF" w:rsidRPr="00786988">
              <w:rPr>
                <w:rFonts w:ascii="Times New Roman" w:hAnsi="Times New Roman" w:cs="Times New Roman"/>
                <w:sz w:val="20"/>
                <w:szCs w:val="20"/>
              </w:rPr>
              <w:t>aizstāvībai</w:t>
            </w:r>
            <w:r w:rsidRPr="00786988">
              <w:rPr>
                <w:rFonts w:ascii="Times New Roman" w:hAnsi="Times New Roman" w:cs="Times New Roman"/>
                <w:sz w:val="20"/>
                <w:szCs w:val="20"/>
              </w:rPr>
              <w:t xml:space="preserve">, </w:t>
            </w:r>
            <w:r w:rsidR="00A439DF" w:rsidRPr="00786988">
              <w:rPr>
                <w:rFonts w:ascii="Times New Roman" w:hAnsi="Times New Roman" w:cs="Times New Roman"/>
                <w:sz w:val="20"/>
                <w:szCs w:val="20"/>
              </w:rPr>
              <w:t>tādejādi</w:t>
            </w:r>
            <w:r w:rsidRPr="00786988">
              <w:rPr>
                <w:rFonts w:ascii="Times New Roman" w:hAnsi="Times New Roman" w:cs="Times New Roman"/>
                <w:sz w:val="20"/>
                <w:szCs w:val="20"/>
              </w:rPr>
              <w:t xml:space="preserve"> jau</w:t>
            </w:r>
            <w:r w:rsidR="00A439DF" w:rsidRPr="00786988">
              <w:rPr>
                <w:rFonts w:ascii="Times New Roman" w:hAnsi="Times New Roman" w:cs="Times New Roman"/>
                <w:sz w:val="20"/>
                <w:szCs w:val="20"/>
              </w:rPr>
              <w:t xml:space="preserve"> </w:t>
            </w:r>
            <w:r w:rsidRPr="00786988">
              <w:rPr>
                <w:rFonts w:ascii="Times New Roman" w:hAnsi="Times New Roman" w:cs="Times New Roman"/>
                <w:sz w:val="20"/>
                <w:szCs w:val="20"/>
              </w:rPr>
              <w:t>prevent</w:t>
            </w:r>
            <w:r w:rsidR="00A439DF" w:rsidRPr="00786988">
              <w:rPr>
                <w:rFonts w:ascii="Times New Roman" w:hAnsi="Times New Roman" w:cs="Times New Roman"/>
                <w:sz w:val="20"/>
                <w:szCs w:val="20"/>
              </w:rPr>
              <w:t>ī</w:t>
            </w:r>
            <w:r w:rsidRPr="00786988">
              <w:rPr>
                <w:rFonts w:ascii="Times New Roman" w:hAnsi="Times New Roman" w:cs="Times New Roman"/>
                <w:sz w:val="20"/>
                <w:szCs w:val="20"/>
              </w:rPr>
              <w:t xml:space="preserve">vi un </w:t>
            </w:r>
            <w:r w:rsidR="00A439DF" w:rsidRPr="00786988">
              <w:rPr>
                <w:rFonts w:ascii="Times New Roman" w:hAnsi="Times New Roman" w:cs="Times New Roman"/>
                <w:sz w:val="20"/>
                <w:szCs w:val="20"/>
              </w:rPr>
              <w:t>nekavējoši</w:t>
            </w:r>
            <w:r w:rsidRPr="00786988">
              <w:rPr>
                <w:rFonts w:ascii="Times New Roman" w:hAnsi="Times New Roman" w:cs="Times New Roman"/>
                <w:sz w:val="20"/>
                <w:szCs w:val="20"/>
              </w:rPr>
              <w:t xml:space="preserve"> iedarbojoties uz </w:t>
            </w:r>
            <w:proofErr w:type="spellStart"/>
            <w:r w:rsidR="00A439DF" w:rsidRPr="00786988">
              <w:rPr>
                <w:rFonts w:ascii="Times New Roman" w:hAnsi="Times New Roman" w:cs="Times New Roman"/>
                <w:sz w:val="20"/>
                <w:szCs w:val="20"/>
              </w:rPr>
              <w:t>mazaizsargātas</w:t>
            </w:r>
            <w:proofErr w:type="spellEnd"/>
            <w:r w:rsidRPr="00786988">
              <w:rPr>
                <w:rFonts w:ascii="Times New Roman" w:hAnsi="Times New Roman" w:cs="Times New Roman"/>
                <w:sz w:val="20"/>
                <w:szCs w:val="20"/>
              </w:rPr>
              <w:t xml:space="preserve"> personu </w:t>
            </w:r>
            <w:r w:rsidR="00A439DF" w:rsidRPr="00786988">
              <w:rPr>
                <w:rFonts w:ascii="Times New Roman" w:hAnsi="Times New Roman" w:cs="Times New Roman"/>
                <w:sz w:val="20"/>
                <w:szCs w:val="20"/>
              </w:rPr>
              <w:t>g</w:t>
            </w:r>
            <w:r w:rsidRPr="00786988">
              <w:rPr>
                <w:rFonts w:ascii="Times New Roman" w:hAnsi="Times New Roman" w:cs="Times New Roman"/>
                <w:sz w:val="20"/>
                <w:szCs w:val="20"/>
              </w:rPr>
              <w:t>rupas aizsardz</w:t>
            </w:r>
            <w:r w:rsidR="00A439DF" w:rsidRPr="00786988">
              <w:rPr>
                <w:rFonts w:ascii="Times New Roman" w:hAnsi="Times New Roman" w:cs="Times New Roman"/>
                <w:sz w:val="20"/>
                <w:szCs w:val="20"/>
              </w:rPr>
              <w:t>ī</w:t>
            </w:r>
            <w:r w:rsidRPr="00786988">
              <w:rPr>
                <w:rFonts w:ascii="Times New Roman" w:hAnsi="Times New Roman" w:cs="Times New Roman"/>
                <w:sz w:val="20"/>
                <w:szCs w:val="20"/>
              </w:rPr>
              <w:t>bu un atbalstu."</w:t>
            </w:r>
            <w:r w:rsidR="00A439DF" w:rsidRPr="00786988">
              <w:rPr>
                <w:rFonts w:ascii="Times New Roman" w:hAnsi="Times New Roman" w:cs="Times New Roman"/>
                <w:sz w:val="20"/>
                <w:szCs w:val="20"/>
              </w:rPr>
              <w:t xml:space="preserve"> </w:t>
            </w:r>
            <w:r w:rsidRPr="00786988">
              <w:rPr>
                <w:rFonts w:ascii="Times New Roman" w:hAnsi="Times New Roman" w:cs="Times New Roman"/>
                <w:sz w:val="20"/>
                <w:szCs w:val="20"/>
              </w:rPr>
              <w:t>LBAS ieskat</w:t>
            </w:r>
            <w:r w:rsidR="00A439DF" w:rsidRPr="00786988">
              <w:rPr>
                <w:rFonts w:ascii="Times New Roman" w:hAnsi="Times New Roman" w:cs="Times New Roman"/>
                <w:sz w:val="20"/>
                <w:szCs w:val="20"/>
              </w:rPr>
              <w:t>ā</w:t>
            </w:r>
            <w:r w:rsidRPr="00786988">
              <w:rPr>
                <w:rFonts w:ascii="Times New Roman" w:hAnsi="Times New Roman" w:cs="Times New Roman"/>
                <w:sz w:val="20"/>
                <w:szCs w:val="20"/>
              </w:rPr>
              <w:t xml:space="preserve"> b</w:t>
            </w:r>
            <w:r w:rsidR="00A439DF" w:rsidRPr="00786988">
              <w:rPr>
                <w:rFonts w:ascii="Times New Roman" w:hAnsi="Times New Roman" w:cs="Times New Roman"/>
                <w:sz w:val="20"/>
                <w:szCs w:val="20"/>
              </w:rPr>
              <w:t>ū</w:t>
            </w:r>
            <w:r w:rsidRPr="00786988">
              <w:rPr>
                <w:rFonts w:ascii="Times New Roman" w:hAnsi="Times New Roman" w:cs="Times New Roman"/>
                <w:sz w:val="20"/>
                <w:szCs w:val="20"/>
              </w:rPr>
              <w:t>tu nepiecie</w:t>
            </w:r>
            <w:r w:rsidR="00A439DF" w:rsidRPr="00786988">
              <w:rPr>
                <w:rFonts w:ascii="Times New Roman" w:hAnsi="Times New Roman" w:cs="Times New Roman"/>
                <w:sz w:val="20"/>
                <w:szCs w:val="20"/>
              </w:rPr>
              <w:t>š</w:t>
            </w:r>
            <w:r w:rsidRPr="00786988">
              <w:rPr>
                <w:rFonts w:ascii="Times New Roman" w:hAnsi="Times New Roman" w:cs="Times New Roman"/>
                <w:sz w:val="20"/>
                <w:szCs w:val="20"/>
              </w:rPr>
              <w:t>ams uzlabot soci</w:t>
            </w:r>
            <w:r w:rsidR="00A439DF" w:rsidRPr="00786988">
              <w:rPr>
                <w:rFonts w:ascii="Times New Roman" w:hAnsi="Times New Roman" w:cs="Times New Roman"/>
                <w:sz w:val="20"/>
                <w:szCs w:val="20"/>
              </w:rPr>
              <w:t>ālā</w:t>
            </w:r>
            <w:r w:rsidRPr="00786988">
              <w:rPr>
                <w:rFonts w:ascii="Times New Roman" w:hAnsi="Times New Roman" w:cs="Times New Roman"/>
                <w:sz w:val="20"/>
                <w:szCs w:val="20"/>
              </w:rPr>
              <w:t>s atstumt</w:t>
            </w:r>
            <w:r w:rsidR="00A439DF" w:rsidRPr="00786988">
              <w:rPr>
                <w:rFonts w:ascii="Times New Roman" w:hAnsi="Times New Roman" w:cs="Times New Roman"/>
                <w:sz w:val="20"/>
                <w:szCs w:val="20"/>
              </w:rPr>
              <w:t>ī</w:t>
            </w:r>
            <w:r w:rsidRPr="00786988">
              <w:rPr>
                <w:rFonts w:ascii="Times New Roman" w:hAnsi="Times New Roman" w:cs="Times New Roman"/>
                <w:sz w:val="20"/>
                <w:szCs w:val="20"/>
              </w:rPr>
              <w:t>bas un nabadz</w:t>
            </w:r>
            <w:r w:rsidR="00A439DF" w:rsidRPr="00786988">
              <w:rPr>
                <w:rFonts w:ascii="Times New Roman" w:hAnsi="Times New Roman" w:cs="Times New Roman"/>
                <w:sz w:val="20"/>
                <w:szCs w:val="20"/>
              </w:rPr>
              <w:t>ī</w:t>
            </w:r>
            <w:r w:rsidRPr="00786988">
              <w:rPr>
                <w:rFonts w:ascii="Times New Roman" w:hAnsi="Times New Roman" w:cs="Times New Roman"/>
                <w:sz w:val="20"/>
                <w:szCs w:val="20"/>
              </w:rPr>
              <w:t>bas r</w:t>
            </w:r>
            <w:r w:rsidR="00A439DF" w:rsidRPr="00786988">
              <w:rPr>
                <w:rFonts w:ascii="Times New Roman" w:hAnsi="Times New Roman" w:cs="Times New Roman"/>
                <w:sz w:val="20"/>
                <w:szCs w:val="20"/>
              </w:rPr>
              <w:t>i</w:t>
            </w:r>
            <w:r w:rsidRPr="00786988">
              <w:rPr>
                <w:rFonts w:ascii="Times New Roman" w:hAnsi="Times New Roman" w:cs="Times New Roman"/>
                <w:sz w:val="20"/>
                <w:szCs w:val="20"/>
              </w:rPr>
              <w:t>skam pak</w:t>
            </w:r>
            <w:r w:rsidR="00A439DF" w:rsidRPr="00786988">
              <w:rPr>
                <w:rFonts w:ascii="Times New Roman" w:hAnsi="Times New Roman" w:cs="Times New Roman"/>
                <w:sz w:val="20"/>
                <w:szCs w:val="20"/>
              </w:rPr>
              <w:t>ļ</w:t>
            </w:r>
            <w:r w:rsidRPr="00786988">
              <w:rPr>
                <w:rFonts w:ascii="Times New Roman" w:hAnsi="Times New Roman" w:cs="Times New Roman"/>
                <w:sz w:val="20"/>
                <w:szCs w:val="20"/>
              </w:rPr>
              <w:t>auto</w:t>
            </w:r>
            <w:r w:rsidR="00A439DF" w:rsidRPr="00786988">
              <w:rPr>
                <w:rFonts w:ascii="Times New Roman" w:hAnsi="Times New Roman" w:cs="Times New Roman"/>
                <w:sz w:val="20"/>
                <w:szCs w:val="20"/>
              </w:rPr>
              <w:t xml:space="preserve"> </w:t>
            </w:r>
            <w:r w:rsidRPr="00786988">
              <w:rPr>
                <w:rFonts w:ascii="Times New Roman" w:hAnsi="Times New Roman" w:cs="Times New Roman"/>
                <w:sz w:val="20"/>
                <w:szCs w:val="20"/>
              </w:rPr>
              <w:t>personu inform</w:t>
            </w:r>
            <w:r w:rsidR="00A439DF" w:rsidRPr="00786988">
              <w:rPr>
                <w:rFonts w:ascii="Times New Roman" w:hAnsi="Times New Roman" w:cs="Times New Roman"/>
                <w:sz w:val="20"/>
                <w:szCs w:val="20"/>
              </w:rPr>
              <w:t>ē</w:t>
            </w:r>
            <w:r w:rsidRPr="00786988">
              <w:rPr>
                <w:rFonts w:ascii="Times New Roman" w:hAnsi="Times New Roman" w:cs="Times New Roman"/>
                <w:sz w:val="20"/>
                <w:szCs w:val="20"/>
              </w:rPr>
              <w:t>t</w:t>
            </w:r>
            <w:r w:rsidR="00A439DF" w:rsidRPr="00786988">
              <w:rPr>
                <w:rFonts w:ascii="Times New Roman" w:hAnsi="Times New Roman" w:cs="Times New Roman"/>
                <w:sz w:val="20"/>
                <w:szCs w:val="20"/>
              </w:rPr>
              <w:t>ī</w:t>
            </w:r>
            <w:r w:rsidRPr="00786988">
              <w:rPr>
                <w:rFonts w:ascii="Times New Roman" w:hAnsi="Times New Roman" w:cs="Times New Roman"/>
                <w:sz w:val="20"/>
                <w:szCs w:val="20"/>
              </w:rPr>
              <w:t>bu un izpratni par sav</w:t>
            </w:r>
            <w:r w:rsidR="00A439DF" w:rsidRPr="00786988">
              <w:rPr>
                <w:rFonts w:ascii="Times New Roman" w:hAnsi="Times New Roman" w:cs="Times New Roman"/>
                <w:sz w:val="20"/>
                <w:szCs w:val="20"/>
              </w:rPr>
              <w:t>ā</w:t>
            </w:r>
            <w:r w:rsidRPr="00786988">
              <w:rPr>
                <w:rFonts w:ascii="Times New Roman" w:hAnsi="Times New Roman" w:cs="Times New Roman"/>
                <w:sz w:val="20"/>
                <w:szCs w:val="20"/>
              </w:rPr>
              <w:t>m ties</w:t>
            </w:r>
            <w:r w:rsidR="00A439DF" w:rsidRPr="00786988">
              <w:rPr>
                <w:rFonts w:ascii="Times New Roman" w:hAnsi="Times New Roman" w:cs="Times New Roman"/>
                <w:sz w:val="20"/>
                <w:szCs w:val="20"/>
              </w:rPr>
              <w:t>ī</w:t>
            </w:r>
            <w:r w:rsidRPr="00786988">
              <w:rPr>
                <w:rFonts w:ascii="Times New Roman" w:hAnsi="Times New Roman" w:cs="Times New Roman"/>
                <w:sz w:val="20"/>
                <w:szCs w:val="20"/>
              </w:rPr>
              <w:t>b</w:t>
            </w:r>
            <w:r w:rsidR="00A439DF" w:rsidRPr="00786988">
              <w:rPr>
                <w:rFonts w:ascii="Times New Roman" w:hAnsi="Times New Roman" w:cs="Times New Roman"/>
                <w:sz w:val="20"/>
                <w:szCs w:val="20"/>
              </w:rPr>
              <w:t>ā</w:t>
            </w:r>
            <w:r w:rsidRPr="00786988">
              <w:rPr>
                <w:rFonts w:ascii="Times New Roman" w:hAnsi="Times New Roman" w:cs="Times New Roman"/>
                <w:sz w:val="20"/>
                <w:szCs w:val="20"/>
              </w:rPr>
              <w:t>m un pien</w:t>
            </w:r>
            <w:r w:rsidR="00A439DF" w:rsidRPr="00786988">
              <w:rPr>
                <w:rFonts w:ascii="Times New Roman" w:hAnsi="Times New Roman" w:cs="Times New Roman"/>
                <w:sz w:val="20"/>
                <w:szCs w:val="20"/>
              </w:rPr>
              <w:t>ā</w:t>
            </w:r>
            <w:r w:rsidRPr="00786988">
              <w:rPr>
                <w:rFonts w:ascii="Times New Roman" w:hAnsi="Times New Roman" w:cs="Times New Roman"/>
                <w:sz w:val="20"/>
                <w:szCs w:val="20"/>
              </w:rPr>
              <w:t>kumiem. Saska</w:t>
            </w:r>
            <w:r w:rsidR="00A439DF" w:rsidRPr="00786988">
              <w:rPr>
                <w:rFonts w:ascii="Times New Roman" w:hAnsi="Times New Roman" w:cs="Times New Roman"/>
                <w:sz w:val="20"/>
                <w:szCs w:val="20"/>
              </w:rPr>
              <w:t>ņā</w:t>
            </w:r>
            <w:r w:rsidRPr="00786988">
              <w:rPr>
                <w:rFonts w:ascii="Times New Roman" w:hAnsi="Times New Roman" w:cs="Times New Roman"/>
                <w:sz w:val="20"/>
                <w:szCs w:val="20"/>
              </w:rPr>
              <w:t xml:space="preserve"> ar SKDS veikt</w:t>
            </w:r>
            <w:r w:rsidR="00A439DF" w:rsidRPr="00786988">
              <w:rPr>
                <w:rFonts w:ascii="Times New Roman" w:hAnsi="Times New Roman" w:cs="Times New Roman"/>
                <w:sz w:val="20"/>
                <w:szCs w:val="20"/>
              </w:rPr>
              <w:t>ā</w:t>
            </w:r>
            <w:r w:rsidRPr="00786988">
              <w:rPr>
                <w:rFonts w:ascii="Times New Roman" w:hAnsi="Times New Roman" w:cs="Times New Roman"/>
                <w:sz w:val="20"/>
                <w:szCs w:val="20"/>
              </w:rPr>
              <w:t>s</w:t>
            </w:r>
            <w:r w:rsidR="00A439DF" w:rsidRPr="00786988">
              <w:rPr>
                <w:rFonts w:ascii="Times New Roman" w:hAnsi="Times New Roman" w:cs="Times New Roman"/>
                <w:sz w:val="20"/>
                <w:szCs w:val="20"/>
              </w:rPr>
              <w:t xml:space="preserve"> </w:t>
            </w:r>
            <w:r w:rsidRPr="00786988">
              <w:rPr>
                <w:rFonts w:ascii="Times New Roman" w:hAnsi="Times New Roman" w:cs="Times New Roman"/>
                <w:sz w:val="20"/>
                <w:szCs w:val="20"/>
              </w:rPr>
              <w:t>aptaujas rezult</w:t>
            </w:r>
            <w:r w:rsidR="00A439DF" w:rsidRPr="00786988">
              <w:rPr>
                <w:rFonts w:ascii="Times New Roman" w:hAnsi="Times New Roman" w:cs="Times New Roman"/>
                <w:sz w:val="20"/>
                <w:szCs w:val="20"/>
              </w:rPr>
              <w:t>ā</w:t>
            </w:r>
            <w:r w:rsidRPr="00786988">
              <w:rPr>
                <w:rFonts w:ascii="Times New Roman" w:hAnsi="Times New Roman" w:cs="Times New Roman"/>
                <w:sz w:val="20"/>
                <w:szCs w:val="20"/>
              </w:rPr>
              <w:t>tiem (veikta p</w:t>
            </w:r>
            <w:r w:rsidR="00A439DF" w:rsidRPr="00786988">
              <w:rPr>
                <w:rFonts w:ascii="Times New Roman" w:hAnsi="Times New Roman" w:cs="Times New Roman"/>
                <w:sz w:val="20"/>
                <w:szCs w:val="20"/>
              </w:rPr>
              <w:t>ē</w:t>
            </w:r>
            <w:r w:rsidRPr="00786988">
              <w:rPr>
                <w:rFonts w:ascii="Times New Roman" w:hAnsi="Times New Roman" w:cs="Times New Roman"/>
                <w:sz w:val="20"/>
                <w:szCs w:val="20"/>
              </w:rPr>
              <w:t xml:space="preserve">c LBAS </w:t>
            </w:r>
            <w:r w:rsidR="00A439DF" w:rsidRPr="00786988">
              <w:rPr>
                <w:rFonts w:ascii="Times New Roman" w:hAnsi="Times New Roman" w:cs="Times New Roman"/>
                <w:sz w:val="20"/>
                <w:szCs w:val="20"/>
              </w:rPr>
              <w:t>pasūtījuma</w:t>
            </w:r>
            <w:r w:rsidRPr="00786988">
              <w:rPr>
                <w:rFonts w:ascii="Times New Roman" w:hAnsi="Times New Roman" w:cs="Times New Roman"/>
                <w:sz w:val="20"/>
                <w:szCs w:val="20"/>
              </w:rPr>
              <w:t xml:space="preserve"> 202</w:t>
            </w:r>
            <w:r w:rsidR="00A439DF" w:rsidRPr="00786988">
              <w:rPr>
                <w:rFonts w:ascii="Times New Roman" w:hAnsi="Times New Roman" w:cs="Times New Roman"/>
                <w:sz w:val="20"/>
                <w:szCs w:val="20"/>
              </w:rPr>
              <w:t>0</w:t>
            </w:r>
            <w:r w:rsidRPr="00786988">
              <w:rPr>
                <w:rFonts w:ascii="Times New Roman" w:hAnsi="Times New Roman" w:cs="Times New Roman"/>
                <w:sz w:val="20"/>
                <w:szCs w:val="20"/>
              </w:rPr>
              <w:t>.gada septembri) 38,1% gad</w:t>
            </w:r>
            <w:r w:rsidR="00A439DF" w:rsidRPr="00786988">
              <w:rPr>
                <w:rFonts w:ascii="Times New Roman" w:hAnsi="Times New Roman" w:cs="Times New Roman"/>
                <w:sz w:val="20"/>
                <w:szCs w:val="20"/>
              </w:rPr>
              <w:t>ī</w:t>
            </w:r>
            <w:r w:rsidRPr="00786988">
              <w:rPr>
                <w:rFonts w:ascii="Times New Roman" w:hAnsi="Times New Roman" w:cs="Times New Roman"/>
                <w:sz w:val="20"/>
                <w:szCs w:val="20"/>
              </w:rPr>
              <w:t>jumu</w:t>
            </w:r>
            <w:r w:rsidR="00A439DF" w:rsidRPr="00786988">
              <w:rPr>
                <w:rFonts w:ascii="Times New Roman" w:hAnsi="Times New Roman" w:cs="Times New Roman"/>
                <w:sz w:val="20"/>
                <w:szCs w:val="20"/>
              </w:rPr>
              <w:t xml:space="preserve"> </w:t>
            </w:r>
            <w:r w:rsidRPr="00786988">
              <w:rPr>
                <w:rFonts w:ascii="Times New Roman" w:hAnsi="Times New Roman" w:cs="Times New Roman"/>
                <w:sz w:val="20"/>
                <w:szCs w:val="20"/>
              </w:rPr>
              <w:t>cilv</w:t>
            </w:r>
            <w:r w:rsidR="00A439DF" w:rsidRPr="00786988">
              <w:rPr>
                <w:rFonts w:ascii="Times New Roman" w:hAnsi="Times New Roman" w:cs="Times New Roman"/>
                <w:sz w:val="20"/>
                <w:szCs w:val="20"/>
              </w:rPr>
              <w:t>ē</w:t>
            </w:r>
            <w:r w:rsidRPr="00786988">
              <w:rPr>
                <w:rFonts w:ascii="Times New Roman" w:hAnsi="Times New Roman" w:cs="Times New Roman"/>
                <w:sz w:val="20"/>
                <w:szCs w:val="20"/>
              </w:rPr>
              <w:t>kiem par piln</w:t>
            </w:r>
            <w:r w:rsidR="00A439DF" w:rsidRPr="00786988">
              <w:rPr>
                <w:rFonts w:ascii="Times New Roman" w:hAnsi="Times New Roman" w:cs="Times New Roman"/>
                <w:sz w:val="20"/>
                <w:szCs w:val="20"/>
              </w:rPr>
              <w:t>ī</w:t>
            </w:r>
            <w:r w:rsidRPr="00786988">
              <w:rPr>
                <w:rFonts w:ascii="Times New Roman" w:hAnsi="Times New Roman" w:cs="Times New Roman"/>
                <w:sz w:val="20"/>
                <w:szCs w:val="20"/>
              </w:rPr>
              <w:t>gu vai da</w:t>
            </w:r>
            <w:r w:rsidR="00A439DF" w:rsidRPr="00786988">
              <w:rPr>
                <w:rFonts w:ascii="Times New Roman" w:hAnsi="Times New Roman" w:cs="Times New Roman"/>
                <w:sz w:val="20"/>
                <w:szCs w:val="20"/>
              </w:rPr>
              <w:t>ļēj</w:t>
            </w:r>
            <w:r w:rsidRPr="00786988">
              <w:rPr>
                <w:rFonts w:ascii="Times New Roman" w:hAnsi="Times New Roman" w:cs="Times New Roman"/>
                <w:sz w:val="20"/>
                <w:szCs w:val="20"/>
              </w:rPr>
              <w:t xml:space="preserve">u algas </w:t>
            </w:r>
            <w:r w:rsidR="00A439DF" w:rsidRPr="00786988">
              <w:rPr>
                <w:rFonts w:ascii="Times New Roman" w:hAnsi="Times New Roman" w:cs="Times New Roman"/>
                <w:sz w:val="20"/>
                <w:szCs w:val="20"/>
              </w:rPr>
              <w:t>saņemšanu</w:t>
            </w:r>
            <w:r w:rsidRPr="00786988">
              <w:rPr>
                <w:rFonts w:ascii="Times New Roman" w:hAnsi="Times New Roman" w:cs="Times New Roman"/>
                <w:sz w:val="20"/>
                <w:szCs w:val="20"/>
              </w:rPr>
              <w:t xml:space="preserve"> "aploksn</w:t>
            </w:r>
            <w:r w:rsidR="00A439DF" w:rsidRPr="00786988">
              <w:rPr>
                <w:rFonts w:ascii="Times New Roman" w:hAnsi="Times New Roman" w:cs="Times New Roman"/>
                <w:sz w:val="20"/>
                <w:szCs w:val="20"/>
              </w:rPr>
              <w:t>ē</w:t>
            </w:r>
            <w:r w:rsidRPr="00786988">
              <w:rPr>
                <w:rFonts w:ascii="Times New Roman" w:hAnsi="Times New Roman" w:cs="Times New Roman"/>
                <w:sz w:val="20"/>
                <w:szCs w:val="20"/>
              </w:rPr>
              <w:t>" liek iz</w:t>
            </w:r>
            <w:r w:rsidR="00A439DF" w:rsidRPr="00786988">
              <w:rPr>
                <w:rFonts w:ascii="Times New Roman" w:hAnsi="Times New Roman" w:cs="Times New Roman"/>
                <w:sz w:val="20"/>
                <w:szCs w:val="20"/>
              </w:rPr>
              <w:t>šķ</w:t>
            </w:r>
            <w:r w:rsidRPr="00786988">
              <w:rPr>
                <w:rFonts w:ascii="Times New Roman" w:hAnsi="Times New Roman" w:cs="Times New Roman"/>
                <w:sz w:val="20"/>
                <w:szCs w:val="20"/>
              </w:rPr>
              <w:t xml:space="preserve">irties fakts, ka nav </w:t>
            </w:r>
            <w:r w:rsidR="00A439DF" w:rsidRPr="00786988">
              <w:rPr>
                <w:rFonts w:ascii="Times New Roman" w:hAnsi="Times New Roman" w:cs="Times New Roman"/>
                <w:sz w:val="20"/>
                <w:szCs w:val="20"/>
              </w:rPr>
              <w:t>ticības sociālās</w:t>
            </w:r>
            <w:r w:rsidRPr="00786988">
              <w:rPr>
                <w:rFonts w:ascii="Times New Roman" w:hAnsi="Times New Roman" w:cs="Times New Roman"/>
                <w:sz w:val="20"/>
                <w:szCs w:val="20"/>
              </w:rPr>
              <w:t xml:space="preserve"> </w:t>
            </w:r>
            <w:r w:rsidR="00A439DF" w:rsidRPr="00786988">
              <w:rPr>
                <w:rFonts w:ascii="Times New Roman" w:hAnsi="Times New Roman" w:cs="Times New Roman"/>
                <w:sz w:val="20"/>
                <w:szCs w:val="20"/>
              </w:rPr>
              <w:t>apdrošināšanas sistēmai</w:t>
            </w:r>
            <w:r w:rsidRPr="00786988">
              <w:rPr>
                <w:rFonts w:ascii="Times New Roman" w:hAnsi="Times New Roman" w:cs="Times New Roman"/>
                <w:sz w:val="20"/>
                <w:szCs w:val="20"/>
              </w:rPr>
              <w:t xml:space="preserve"> (pensija, pabalsti utt.). Lai skaidrotu un stiprin</w:t>
            </w:r>
            <w:r w:rsidR="00A439DF" w:rsidRPr="00786988">
              <w:rPr>
                <w:rFonts w:ascii="Times New Roman" w:hAnsi="Times New Roman" w:cs="Times New Roman"/>
                <w:sz w:val="20"/>
                <w:szCs w:val="20"/>
              </w:rPr>
              <w:t>ā</w:t>
            </w:r>
            <w:r w:rsidRPr="00786988">
              <w:rPr>
                <w:rFonts w:ascii="Times New Roman" w:hAnsi="Times New Roman" w:cs="Times New Roman"/>
                <w:sz w:val="20"/>
                <w:szCs w:val="20"/>
              </w:rPr>
              <w:t>tu str</w:t>
            </w:r>
            <w:r w:rsidR="00A439DF" w:rsidRPr="00786988">
              <w:rPr>
                <w:rFonts w:ascii="Times New Roman" w:hAnsi="Times New Roman" w:cs="Times New Roman"/>
                <w:sz w:val="20"/>
                <w:szCs w:val="20"/>
              </w:rPr>
              <w:t>ā</w:t>
            </w:r>
            <w:r w:rsidRPr="00786988">
              <w:rPr>
                <w:rFonts w:ascii="Times New Roman" w:hAnsi="Times New Roman" w:cs="Times New Roman"/>
                <w:sz w:val="20"/>
                <w:szCs w:val="20"/>
              </w:rPr>
              <w:t>d</w:t>
            </w:r>
            <w:r w:rsidR="00A439DF" w:rsidRPr="00786988">
              <w:rPr>
                <w:rFonts w:ascii="Times New Roman" w:hAnsi="Times New Roman" w:cs="Times New Roman"/>
                <w:sz w:val="20"/>
                <w:szCs w:val="20"/>
              </w:rPr>
              <w:t>ā</w:t>
            </w:r>
            <w:r w:rsidRPr="00786988">
              <w:rPr>
                <w:rFonts w:ascii="Times New Roman" w:hAnsi="Times New Roman" w:cs="Times New Roman"/>
                <w:sz w:val="20"/>
                <w:szCs w:val="20"/>
              </w:rPr>
              <w:t>jo</w:t>
            </w:r>
            <w:r w:rsidR="00A439DF" w:rsidRPr="00786988">
              <w:rPr>
                <w:rFonts w:ascii="Times New Roman" w:hAnsi="Times New Roman" w:cs="Times New Roman"/>
                <w:sz w:val="20"/>
                <w:szCs w:val="20"/>
              </w:rPr>
              <w:t xml:space="preserve">šo </w:t>
            </w:r>
            <w:r w:rsidRPr="00786988">
              <w:rPr>
                <w:rFonts w:ascii="Times New Roman" w:hAnsi="Times New Roman" w:cs="Times New Roman"/>
                <w:sz w:val="20"/>
                <w:szCs w:val="20"/>
              </w:rPr>
              <w:t>tic</w:t>
            </w:r>
            <w:r w:rsidR="00A439DF" w:rsidRPr="00786988">
              <w:rPr>
                <w:rFonts w:ascii="Times New Roman" w:hAnsi="Times New Roman" w:cs="Times New Roman"/>
                <w:sz w:val="20"/>
                <w:szCs w:val="20"/>
              </w:rPr>
              <w:t>ī</w:t>
            </w:r>
            <w:r w:rsidRPr="00786988">
              <w:rPr>
                <w:rFonts w:ascii="Times New Roman" w:hAnsi="Times New Roman" w:cs="Times New Roman"/>
                <w:sz w:val="20"/>
                <w:szCs w:val="20"/>
              </w:rPr>
              <w:t>bu soci</w:t>
            </w:r>
            <w:r w:rsidR="00A439DF" w:rsidRPr="00786988">
              <w:rPr>
                <w:rFonts w:ascii="Times New Roman" w:hAnsi="Times New Roman" w:cs="Times New Roman"/>
                <w:sz w:val="20"/>
                <w:szCs w:val="20"/>
              </w:rPr>
              <w:t>ā</w:t>
            </w:r>
            <w:r w:rsidRPr="00786988">
              <w:rPr>
                <w:rFonts w:ascii="Times New Roman" w:hAnsi="Times New Roman" w:cs="Times New Roman"/>
                <w:sz w:val="20"/>
                <w:szCs w:val="20"/>
              </w:rPr>
              <w:t xml:space="preserve">las </w:t>
            </w:r>
            <w:r w:rsidR="00A439DF" w:rsidRPr="00786988">
              <w:rPr>
                <w:rFonts w:ascii="Times New Roman" w:hAnsi="Times New Roman" w:cs="Times New Roman"/>
                <w:sz w:val="20"/>
                <w:szCs w:val="20"/>
              </w:rPr>
              <w:t>drošības sistēmai</w:t>
            </w:r>
            <w:r w:rsidRPr="00786988">
              <w:rPr>
                <w:rFonts w:ascii="Times New Roman" w:hAnsi="Times New Roman" w:cs="Times New Roman"/>
                <w:sz w:val="20"/>
                <w:szCs w:val="20"/>
              </w:rPr>
              <w:t>, inform</w:t>
            </w:r>
            <w:r w:rsidR="00A439DF" w:rsidRPr="00786988">
              <w:rPr>
                <w:rFonts w:ascii="Times New Roman" w:hAnsi="Times New Roman" w:cs="Times New Roman"/>
                <w:sz w:val="20"/>
                <w:szCs w:val="20"/>
              </w:rPr>
              <w:t>ēš</w:t>
            </w:r>
            <w:r w:rsidRPr="00786988">
              <w:rPr>
                <w:rFonts w:ascii="Times New Roman" w:hAnsi="Times New Roman" w:cs="Times New Roman"/>
                <w:sz w:val="20"/>
                <w:szCs w:val="20"/>
              </w:rPr>
              <w:t xml:space="preserve">anas </w:t>
            </w:r>
            <w:r w:rsidR="00A439DF" w:rsidRPr="00786988">
              <w:rPr>
                <w:rFonts w:ascii="Times New Roman" w:hAnsi="Times New Roman" w:cs="Times New Roman"/>
                <w:sz w:val="20"/>
                <w:szCs w:val="20"/>
              </w:rPr>
              <w:t>procesā vairāk būtu</w:t>
            </w:r>
            <w:r w:rsidRPr="00786988">
              <w:rPr>
                <w:rFonts w:ascii="Times New Roman" w:hAnsi="Times New Roman" w:cs="Times New Roman"/>
                <w:sz w:val="20"/>
                <w:szCs w:val="20"/>
              </w:rPr>
              <w:t xml:space="preserve"> j</w:t>
            </w:r>
            <w:r w:rsidR="00A439DF" w:rsidRPr="00786988">
              <w:rPr>
                <w:rFonts w:ascii="Times New Roman" w:hAnsi="Times New Roman" w:cs="Times New Roman"/>
                <w:sz w:val="20"/>
                <w:szCs w:val="20"/>
              </w:rPr>
              <w:t>ā</w:t>
            </w:r>
            <w:r w:rsidRPr="00786988">
              <w:rPr>
                <w:rFonts w:ascii="Times New Roman" w:hAnsi="Times New Roman" w:cs="Times New Roman"/>
                <w:sz w:val="20"/>
                <w:szCs w:val="20"/>
              </w:rPr>
              <w:t xml:space="preserve">iesaista </w:t>
            </w:r>
            <w:r w:rsidR="00A439DF" w:rsidRPr="00786988">
              <w:rPr>
                <w:rFonts w:ascii="Times New Roman" w:hAnsi="Times New Roman" w:cs="Times New Roman"/>
                <w:sz w:val="20"/>
                <w:szCs w:val="20"/>
              </w:rPr>
              <w:t>tieši</w:t>
            </w:r>
            <w:r w:rsidRPr="00786988">
              <w:rPr>
                <w:rFonts w:ascii="Times New Roman" w:hAnsi="Times New Roman" w:cs="Times New Roman"/>
                <w:sz w:val="20"/>
                <w:szCs w:val="20"/>
              </w:rPr>
              <w:t xml:space="preserve"> arodbiedr</w:t>
            </w:r>
            <w:r w:rsidR="00A439DF" w:rsidRPr="00786988">
              <w:rPr>
                <w:rFonts w:ascii="Times New Roman" w:hAnsi="Times New Roman" w:cs="Times New Roman"/>
                <w:sz w:val="20"/>
                <w:szCs w:val="20"/>
              </w:rPr>
              <w:t>īb</w:t>
            </w:r>
            <w:r w:rsidRPr="00786988">
              <w:rPr>
                <w:rFonts w:ascii="Times New Roman" w:hAnsi="Times New Roman" w:cs="Times New Roman"/>
                <w:sz w:val="20"/>
                <w:szCs w:val="20"/>
              </w:rPr>
              <w:t>as.</w:t>
            </w:r>
          </w:p>
        </w:tc>
        <w:tc>
          <w:tcPr>
            <w:tcW w:w="4495" w:type="dxa"/>
          </w:tcPr>
          <w:p w14:paraId="2733F9D6" w14:textId="1425627F" w:rsidR="001C0013" w:rsidRPr="00786988" w:rsidRDefault="00274528" w:rsidP="00141381">
            <w:pPr>
              <w:rPr>
                <w:rFonts w:ascii="Times New Roman" w:hAnsi="Times New Roman" w:cs="Times New Roman"/>
                <w:b/>
                <w:sz w:val="20"/>
                <w:szCs w:val="20"/>
              </w:rPr>
            </w:pPr>
            <w:r w:rsidRPr="00786988">
              <w:rPr>
                <w:rFonts w:ascii="Times New Roman" w:hAnsi="Times New Roman" w:cs="Times New Roman"/>
                <w:b/>
                <w:sz w:val="20"/>
                <w:szCs w:val="20"/>
              </w:rPr>
              <w:lastRenderedPageBreak/>
              <w:t>Ņemts vērā</w:t>
            </w:r>
          </w:p>
          <w:p w14:paraId="2F43C7F9" w14:textId="129CF7C9" w:rsidR="00F66C1C" w:rsidRPr="00786988" w:rsidRDefault="00F66C1C" w:rsidP="00FC45EE">
            <w:pPr>
              <w:jc w:val="both"/>
              <w:rPr>
                <w:rFonts w:ascii="Times New Roman" w:hAnsi="Times New Roman" w:cs="Times New Roman"/>
                <w:sz w:val="20"/>
                <w:szCs w:val="20"/>
              </w:rPr>
            </w:pPr>
            <w:r w:rsidRPr="00786988">
              <w:rPr>
                <w:rFonts w:ascii="Times New Roman" w:hAnsi="Times New Roman" w:cs="Times New Roman"/>
                <w:sz w:val="20"/>
                <w:szCs w:val="20"/>
              </w:rPr>
              <w:t>Labklājības ministrija piekrīt, ka iedzīvotāju informēša</w:t>
            </w:r>
            <w:r w:rsidR="00EF58C0" w:rsidRPr="00786988">
              <w:rPr>
                <w:rFonts w:ascii="Times New Roman" w:hAnsi="Times New Roman" w:cs="Times New Roman"/>
                <w:sz w:val="20"/>
                <w:szCs w:val="20"/>
              </w:rPr>
              <w:t>na un informētība par savām tiesī</w:t>
            </w:r>
            <w:r w:rsidRPr="00786988">
              <w:rPr>
                <w:rFonts w:ascii="Times New Roman" w:hAnsi="Times New Roman" w:cs="Times New Roman"/>
                <w:sz w:val="20"/>
                <w:szCs w:val="20"/>
              </w:rPr>
              <w:t xml:space="preserve">bām un </w:t>
            </w:r>
            <w:r w:rsidRPr="00786988">
              <w:rPr>
                <w:rFonts w:ascii="Times New Roman" w:hAnsi="Times New Roman" w:cs="Times New Roman"/>
                <w:sz w:val="20"/>
                <w:szCs w:val="20"/>
              </w:rPr>
              <w:lastRenderedPageBreak/>
              <w:t xml:space="preserve">pienākumiem </w:t>
            </w:r>
            <w:r w:rsidR="00FF4EC0">
              <w:rPr>
                <w:rFonts w:ascii="Times New Roman" w:hAnsi="Times New Roman" w:cs="Times New Roman"/>
                <w:sz w:val="20"/>
                <w:szCs w:val="20"/>
              </w:rPr>
              <w:t>ir</w:t>
            </w:r>
            <w:r w:rsidRPr="00786988">
              <w:rPr>
                <w:rFonts w:ascii="Times New Roman" w:hAnsi="Times New Roman" w:cs="Times New Roman"/>
                <w:sz w:val="20"/>
                <w:szCs w:val="20"/>
              </w:rPr>
              <w:t xml:space="preserve"> nozīmīga Pamatnostādņu projektā noteikto mērķu sa</w:t>
            </w:r>
            <w:r w:rsidR="00FF4EC0">
              <w:rPr>
                <w:rFonts w:ascii="Times New Roman" w:hAnsi="Times New Roman" w:cs="Times New Roman"/>
                <w:sz w:val="20"/>
                <w:szCs w:val="20"/>
              </w:rPr>
              <w:t>s</w:t>
            </w:r>
            <w:r w:rsidRPr="00786988">
              <w:rPr>
                <w:rFonts w:ascii="Times New Roman" w:hAnsi="Times New Roman" w:cs="Times New Roman"/>
                <w:sz w:val="20"/>
                <w:szCs w:val="20"/>
              </w:rPr>
              <w:t>niegšanā. Tādēļ gan 4.rīcības virziena “Attīstīta valsts nodrošinātā juridiskā atbalsta sistēma, paplašinot mazāk aizsargāto personu piekļuvi tiesu sistēmai”, gan 5.rīcības virziena “Sociālās aizsardzības un darba tirgus politikas pārvaldības stiprināšana” ietvaros ir plānoti iedzīvotāju informēšanas pasākumi.</w:t>
            </w:r>
            <w:r w:rsidR="00FC45EE" w:rsidRPr="00786988">
              <w:rPr>
                <w:rFonts w:ascii="Times New Roman" w:hAnsi="Times New Roman" w:cs="Times New Roman"/>
                <w:sz w:val="20"/>
                <w:szCs w:val="20"/>
              </w:rPr>
              <w:t xml:space="preserve"> 5.rīcības virziena uzdevumos par sabiedrības informēšanu papildināts līdzatbildīgo institūciju uzskaitījums ar LBAS un LDDK. </w:t>
            </w:r>
          </w:p>
        </w:tc>
      </w:tr>
      <w:tr w:rsidR="00141381" w:rsidRPr="00786988" w14:paraId="1BDA1F03" w14:textId="77777777" w:rsidTr="007F35E7">
        <w:tc>
          <w:tcPr>
            <w:tcW w:w="3126" w:type="dxa"/>
          </w:tcPr>
          <w:p w14:paraId="0DDDB437" w14:textId="7899855E" w:rsidR="00141381" w:rsidRPr="00786988" w:rsidRDefault="007B62CA" w:rsidP="00141381">
            <w:pPr>
              <w:rPr>
                <w:rFonts w:ascii="Times New Roman" w:hAnsi="Times New Roman" w:cs="Times New Roman"/>
                <w:sz w:val="20"/>
                <w:szCs w:val="20"/>
              </w:rPr>
            </w:pPr>
            <w:r w:rsidRPr="00786988">
              <w:rPr>
                <w:rFonts w:ascii="Times New Roman" w:hAnsi="Times New Roman" w:cs="Times New Roman"/>
                <w:sz w:val="20"/>
                <w:szCs w:val="20"/>
              </w:rPr>
              <w:lastRenderedPageBreak/>
              <w:t>14.</w:t>
            </w:r>
            <w:r w:rsidR="00141381" w:rsidRPr="00786988">
              <w:rPr>
                <w:rFonts w:ascii="Times New Roman" w:hAnsi="Times New Roman" w:cs="Times New Roman"/>
                <w:sz w:val="20"/>
                <w:szCs w:val="20"/>
              </w:rPr>
              <w:t>Pamatnostādņu projekts,</w:t>
            </w:r>
          </w:p>
          <w:p w14:paraId="0D575FCD" w14:textId="77777777" w:rsidR="00141381" w:rsidRPr="00786988" w:rsidRDefault="00141381" w:rsidP="00141381">
            <w:pPr>
              <w:rPr>
                <w:rFonts w:ascii="Times New Roman" w:hAnsi="Times New Roman" w:cs="Times New Roman"/>
                <w:sz w:val="20"/>
                <w:szCs w:val="20"/>
              </w:rPr>
            </w:pPr>
            <w:r w:rsidRPr="00786988">
              <w:rPr>
                <w:rFonts w:ascii="Times New Roman" w:hAnsi="Times New Roman" w:cs="Times New Roman"/>
                <w:sz w:val="20"/>
                <w:szCs w:val="20"/>
              </w:rPr>
              <w:t>Kopsavilkums</w:t>
            </w:r>
          </w:p>
        </w:tc>
        <w:tc>
          <w:tcPr>
            <w:tcW w:w="6752" w:type="dxa"/>
          </w:tcPr>
          <w:p w14:paraId="6C02E954" w14:textId="5C6AF378" w:rsidR="00141381" w:rsidRPr="00786988" w:rsidRDefault="00141381" w:rsidP="00141381">
            <w:pPr>
              <w:jc w:val="center"/>
              <w:rPr>
                <w:rFonts w:ascii="Times New Roman" w:hAnsi="Times New Roman" w:cs="Times New Roman"/>
                <w:b/>
                <w:sz w:val="20"/>
                <w:szCs w:val="20"/>
              </w:rPr>
            </w:pPr>
            <w:r w:rsidRPr="00786988">
              <w:rPr>
                <w:rFonts w:ascii="Times New Roman" w:hAnsi="Times New Roman" w:cs="Times New Roman"/>
                <w:b/>
                <w:sz w:val="20"/>
                <w:szCs w:val="20"/>
              </w:rPr>
              <w:t xml:space="preserve">Latvijas </w:t>
            </w:r>
            <w:r w:rsidR="00F83444">
              <w:rPr>
                <w:rFonts w:ascii="Times New Roman" w:hAnsi="Times New Roman" w:cs="Times New Roman"/>
                <w:b/>
                <w:sz w:val="20"/>
                <w:szCs w:val="20"/>
              </w:rPr>
              <w:t>s</w:t>
            </w:r>
            <w:r w:rsidRPr="00786988">
              <w:rPr>
                <w:rFonts w:ascii="Times New Roman" w:hAnsi="Times New Roman" w:cs="Times New Roman"/>
                <w:b/>
                <w:sz w:val="20"/>
                <w:szCs w:val="20"/>
              </w:rPr>
              <w:t>ociālo darbinieku biedrība</w:t>
            </w:r>
          </w:p>
          <w:p w14:paraId="46BE1BA6" w14:textId="77777777" w:rsidR="00141381" w:rsidRPr="00786988" w:rsidRDefault="00141381" w:rsidP="00141381">
            <w:pPr>
              <w:jc w:val="both"/>
              <w:rPr>
                <w:rFonts w:ascii="Times New Roman" w:hAnsi="Times New Roman" w:cs="Times New Roman"/>
                <w:b/>
                <w:sz w:val="20"/>
                <w:szCs w:val="20"/>
              </w:rPr>
            </w:pPr>
            <w:r w:rsidRPr="00786988">
              <w:rPr>
                <w:rFonts w:ascii="Times New Roman" w:hAnsi="Times New Roman" w:cs="Times New Roman"/>
                <w:sz w:val="20"/>
                <w:szCs w:val="20"/>
              </w:rPr>
              <w:t xml:space="preserve">Šobrīd Pamatnostādnēs ir vērojama LM norobežošanās no to sociālo pakalpojumu attīstības plānošanas, par kuriem atbild pašvaldības autonomās funkcijas ietvaros. Tomēr ir jāuzsver, ka Latvijā ir vienota sociālā politika un cilvēku </w:t>
            </w:r>
            <w:proofErr w:type="spellStart"/>
            <w:r w:rsidRPr="00786988">
              <w:rPr>
                <w:rFonts w:ascii="Times New Roman" w:hAnsi="Times New Roman" w:cs="Times New Roman"/>
                <w:sz w:val="20"/>
                <w:szCs w:val="20"/>
              </w:rPr>
              <w:t>pamattiesības</w:t>
            </w:r>
            <w:proofErr w:type="spellEnd"/>
            <w:r w:rsidRPr="00786988">
              <w:rPr>
                <w:rFonts w:ascii="Times New Roman" w:hAnsi="Times New Roman" w:cs="Times New Roman"/>
                <w:sz w:val="20"/>
                <w:szCs w:val="20"/>
              </w:rPr>
              <w:t xml:space="preserve"> ir jānodrošina neatkarīgi no pašvaldības. Tāpēc politikas plānošanas dokumentos ir jānosaka attiecīgi uzdevumi un arī atbildīgās tiešās valsts pārvaldes iestādes (LM, VARAM), ja šī politika, par ko atbild pašvaldības, netiek īstenota dzīvē.</w:t>
            </w:r>
          </w:p>
        </w:tc>
        <w:tc>
          <w:tcPr>
            <w:tcW w:w="4495" w:type="dxa"/>
          </w:tcPr>
          <w:p w14:paraId="2A51D888" w14:textId="02FDC08B" w:rsidR="00141381" w:rsidRPr="00786988" w:rsidRDefault="00274528" w:rsidP="00141381">
            <w:pPr>
              <w:rPr>
                <w:rFonts w:ascii="Times New Roman" w:hAnsi="Times New Roman" w:cs="Times New Roman"/>
                <w:b/>
                <w:sz w:val="20"/>
                <w:szCs w:val="20"/>
              </w:rPr>
            </w:pPr>
            <w:r w:rsidRPr="00786988">
              <w:rPr>
                <w:rFonts w:ascii="Times New Roman" w:hAnsi="Times New Roman" w:cs="Times New Roman"/>
                <w:b/>
                <w:sz w:val="20"/>
                <w:szCs w:val="20"/>
              </w:rPr>
              <w:t>Ņemts vērā</w:t>
            </w:r>
          </w:p>
          <w:p w14:paraId="06378AF2" w14:textId="1C0CF10C" w:rsidR="001535AB" w:rsidRPr="00786988" w:rsidRDefault="001535AB" w:rsidP="001535AB">
            <w:pPr>
              <w:jc w:val="both"/>
              <w:rPr>
                <w:rFonts w:ascii="Times New Roman" w:hAnsi="Times New Roman" w:cs="Times New Roman"/>
                <w:sz w:val="20"/>
                <w:szCs w:val="20"/>
              </w:rPr>
            </w:pPr>
            <w:r w:rsidRPr="00786988">
              <w:rPr>
                <w:rFonts w:ascii="Times New Roman" w:hAnsi="Times New Roman" w:cs="Times New Roman"/>
                <w:sz w:val="20"/>
                <w:szCs w:val="20"/>
              </w:rPr>
              <w:t>Pamatnostādnēs plānotie attīstības virzieni un uzdevumi aptver kā valsts, tā pašvaldību atbildības jautājumus. Lai precīzāk raksturotu pašvaldību iesaisti, ir papildināti 2.rīcības virziena ietvaros plānotie uzdevumi un precizēts atbildīgo pušu uzskaitījums.</w:t>
            </w:r>
          </w:p>
        </w:tc>
      </w:tr>
      <w:tr w:rsidR="00183A7D" w:rsidRPr="00786988" w14:paraId="770F787C" w14:textId="77777777" w:rsidTr="007F35E7">
        <w:tc>
          <w:tcPr>
            <w:tcW w:w="3126" w:type="dxa"/>
          </w:tcPr>
          <w:p w14:paraId="19E4794E" w14:textId="349E55F1" w:rsidR="00183A7D" w:rsidRPr="00786988" w:rsidRDefault="007B62CA" w:rsidP="00141381">
            <w:pPr>
              <w:rPr>
                <w:rFonts w:ascii="Times New Roman" w:hAnsi="Times New Roman" w:cs="Times New Roman"/>
                <w:sz w:val="20"/>
                <w:szCs w:val="20"/>
              </w:rPr>
            </w:pPr>
            <w:r w:rsidRPr="00786988">
              <w:rPr>
                <w:rFonts w:ascii="Times New Roman" w:hAnsi="Times New Roman" w:cs="Times New Roman"/>
                <w:sz w:val="20"/>
                <w:szCs w:val="20"/>
              </w:rPr>
              <w:t>15.</w:t>
            </w:r>
            <w:r w:rsidR="00183A7D" w:rsidRPr="00786988">
              <w:rPr>
                <w:rFonts w:ascii="Times New Roman" w:hAnsi="Times New Roman" w:cs="Times New Roman"/>
                <w:sz w:val="20"/>
                <w:szCs w:val="20"/>
              </w:rPr>
              <w:t>Pamatnostādņu projekts</w:t>
            </w:r>
          </w:p>
        </w:tc>
        <w:tc>
          <w:tcPr>
            <w:tcW w:w="6752" w:type="dxa"/>
          </w:tcPr>
          <w:p w14:paraId="6D0E5630" w14:textId="77777777" w:rsidR="00183A7D" w:rsidRPr="00786988" w:rsidRDefault="00183A7D" w:rsidP="00183A7D">
            <w:pPr>
              <w:jc w:val="center"/>
              <w:rPr>
                <w:rFonts w:ascii="Times New Roman" w:hAnsi="Times New Roman" w:cs="Times New Roman"/>
                <w:b/>
                <w:sz w:val="20"/>
                <w:szCs w:val="20"/>
              </w:rPr>
            </w:pPr>
            <w:r w:rsidRPr="00786988">
              <w:rPr>
                <w:rFonts w:ascii="Times New Roman" w:hAnsi="Times New Roman" w:cs="Times New Roman"/>
                <w:b/>
                <w:sz w:val="20"/>
                <w:szCs w:val="20"/>
              </w:rPr>
              <w:t>Latvijas Lielo pilsētu asociācija</w:t>
            </w:r>
          </w:p>
          <w:p w14:paraId="5A0D59C2" w14:textId="77777777" w:rsidR="00183A7D" w:rsidRPr="00786988" w:rsidRDefault="00183A7D" w:rsidP="00183A7D">
            <w:pPr>
              <w:jc w:val="both"/>
              <w:rPr>
                <w:rFonts w:ascii="Times New Roman" w:hAnsi="Times New Roman" w:cs="Times New Roman"/>
                <w:b/>
                <w:sz w:val="20"/>
                <w:szCs w:val="20"/>
              </w:rPr>
            </w:pPr>
            <w:r w:rsidRPr="00786988">
              <w:rPr>
                <w:rFonts w:ascii="Times New Roman" w:hAnsi="Times New Roman" w:cs="Times New Roman"/>
                <w:sz w:val="20"/>
                <w:szCs w:val="20"/>
              </w:rPr>
              <w:t xml:space="preserve">Nav saprotama argumentācija Pamatnostādnēs iekļaut Tieslietu ministrijas kompetencē esošu problemātiku. Pašvaldību sociālo dienestu klientu sociālā portreta analīze liecina, ka, lai vēl vairāk nepasliktinātu sociālās atstumtības un nabadzības riskam pakļauto personu stāvokli, jo īpaši ir nepieciešams nodrošināt nevis savlaicīgu pieeju tiesiskajiem instrumentiem, bet gan ir nepieciešams paredzēt un nodrošināt sociālo un veselības aprūpes pakalpojumu integrāciju. Savukārt, Pamatnostādnes šādu pakalpojumu integrācijas dimensiju neaplūko vispār (izņemot dažu uzdevumu līmenī), bet veselības aprūpes pakalpojumi tiek uzskatīti par </w:t>
            </w:r>
            <w:r w:rsidRPr="00786988">
              <w:rPr>
                <w:rStyle w:val="normaltextrun"/>
                <w:rFonts w:ascii="Times New Roman" w:hAnsi="Times New Roman" w:cs="Times New Roman"/>
                <w:sz w:val="20"/>
                <w:szCs w:val="20"/>
              </w:rPr>
              <w:t>ārējiem ekonomiskiem un sociāliem faktoriem (6.lpp).</w:t>
            </w:r>
            <w:r w:rsidRPr="00786988">
              <w:rPr>
                <w:rFonts w:ascii="Times New Roman" w:hAnsi="Times New Roman" w:cs="Times New Roman"/>
                <w:sz w:val="20"/>
                <w:szCs w:val="20"/>
              </w:rPr>
              <w:t xml:space="preserve"> Lūdzam skaidrot vai pārstrādāt.</w:t>
            </w:r>
          </w:p>
        </w:tc>
        <w:tc>
          <w:tcPr>
            <w:tcW w:w="4495" w:type="dxa"/>
          </w:tcPr>
          <w:p w14:paraId="37882BA2" w14:textId="012178C4" w:rsidR="00183A7D" w:rsidRPr="00786988" w:rsidRDefault="00274528" w:rsidP="001535AB">
            <w:pPr>
              <w:rPr>
                <w:rFonts w:ascii="Times New Roman" w:hAnsi="Times New Roman" w:cs="Times New Roman"/>
                <w:b/>
                <w:sz w:val="20"/>
                <w:szCs w:val="20"/>
              </w:rPr>
            </w:pPr>
            <w:r w:rsidRPr="00786988">
              <w:rPr>
                <w:rFonts w:ascii="Times New Roman" w:hAnsi="Times New Roman" w:cs="Times New Roman"/>
                <w:b/>
                <w:sz w:val="20"/>
                <w:szCs w:val="20"/>
              </w:rPr>
              <w:t>Daļēji ņemts vērā</w:t>
            </w:r>
          </w:p>
          <w:p w14:paraId="0B311CA1" w14:textId="61742701" w:rsidR="001535AB" w:rsidRPr="00786988" w:rsidRDefault="001535AB" w:rsidP="007A6117">
            <w:pPr>
              <w:pStyle w:val="liknoteik"/>
              <w:shd w:val="clear" w:color="auto" w:fill="FFFFFF"/>
              <w:spacing w:before="0" w:beforeAutospacing="0" w:after="0" w:afterAutospacing="0"/>
              <w:jc w:val="both"/>
              <w:rPr>
                <w:sz w:val="20"/>
                <w:szCs w:val="20"/>
              </w:rPr>
            </w:pPr>
            <w:r w:rsidRPr="00786988">
              <w:rPr>
                <w:sz w:val="20"/>
                <w:szCs w:val="20"/>
              </w:rPr>
              <w:t xml:space="preserve">Pamatnostādņu projekta </w:t>
            </w:r>
            <w:r w:rsidR="007A6117" w:rsidRPr="00786988">
              <w:rPr>
                <w:sz w:val="20"/>
                <w:szCs w:val="20"/>
              </w:rPr>
              <w:t xml:space="preserve">tvērumu </w:t>
            </w:r>
            <w:r w:rsidRPr="00786988">
              <w:rPr>
                <w:sz w:val="20"/>
                <w:szCs w:val="20"/>
              </w:rPr>
              <w:t xml:space="preserve">nosaka Ministru kabineta 2020.gada 4.marta </w:t>
            </w:r>
            <w:r w:rsidR="007A6117" w:rsidRPr="00786988">
              <w:rPr>
                <w:sz w:val="20"/>
                <w:szCs w:val="20"/>
              </w:rPr>
              <w:t>rīkojums Nr.</w:t>
            </w:r>
            <w:r w:rsidRPr="00786988">
              <w:rPr>
                <w:sz w:val="20"/>
                <w:szCs w:val="20"/>
              </w:rPr>
              <w:t>95 “Par nozaru politiku pamatn</w:t>
            </w:r>
            <w:r w:rsidR="007A6117" w:rsidRPr="00786988">
              <w:rPr>
                <w:sz w:val="20"/>
                <w:szCs w:val="20"/>
              </w:rPr>
              <w:t>ostādnēm 2021. - 2027.</w:t>
            </w:r>
            <w:r w:rsidRPr="00786988">
              <w:rPr>
                <w:sz w:val="20"/>
                <w:szCs w:val="20"/>
              </w:rPr>
              <w:t>gada plānošanas periodam</w:t>
            </w:r>
            <w:r w:rsidR="007A6117" w:rsidRPr="00786988">
              <w:rPr>
                <w:sz w:val="20"/>
                <w:szCs w:val="20"/>
              </w:rPr>
              <w:t>” (pieejams:</w:t>
            </w:r>
          </w:p>
          <w:p w14:paraId="379DB644" w14:textId="434C39A6" w:rsidR="001535AB" w:rsidRPr="00786988" w:rsidRDefault="00C439A6" w:rsidP="00C50DB8">
            <w:pPr>
              <w:jc w:val="both"/>
              <w:rPr>
                <w:rFonts w:ascii="Times New Roman" w:eastAsia="Times New Roman" w:hAnsi="Times New Roman" w:cs="Times New Roman"/>
                <w:sz w:val="20"/>
                <w:szCs w:val="20"/>
                <w:lang w:eastAsia="lv-LV"/>
              </w:rPr>
            </w:pPr>
            <w:hyperlink r:id="rId9" w:history="1">
              <w:r w:rsidR="007A6117" w:rsidRPr="00786988">
                <w:rPr>
                  <w:rStyle w:val="Hyperlink"/>
                  <w:rFonts w:ascii="Times New Roman" w:eastAsia="Times New Roman" w:hAnsi="Times New Roman" w:cs="Times New Roman"/>
                  <w:sz w:val="20"/>
                  <w:szCs w:val="20"/>
                  <w:lang w:eastAsia="lv-LV"/>
                </w:rPr>
                <w:t>https://likumi.lv/ta/id/313037-par-nozaru-politiku-pamatnostadnem-2021-2027-gada-planosanas-periodam</w:t>
              </w:r>
            </w:hyperlink>
            <w:r w:rsidR="007A6117" w:rsidRPr="00786988">
              <w:rPr>
                <w:rFonts w:ascii="Times New Roman" w:eastAsia="Times New Roman" w:hAnsi="Times New Roman" w:cs="Times New Roman"/>
                <w:sz w:val="20"/>
                <w:szCs w:val="20"/>
                <w:lang w:eastAsia="lv-LV"/>
              </w:rPr>
              <w:t xml:space="preserve">). </w:t>
            </w:r>
          </w:p>
          <w:p w14:paraId="306938BD" w14:textId="340EBE99" w:rsidR="00083B5E" w:rsidRPr="00786988" w:rsidRDefault="00083B5E" w:rsidP="00C50DB8">
            <w:pPr>
              <w:jc w:val="both"/>
              <w:rPr>
                <w:rFonts w:ascii="Times New Roman" w:eastAsia="Times New Roman" w:hAnsi="Times New Roman" w:cs="Times New Roman"/>
                <w:sz w:val="20"/>
                <w:szCs w:val="20"/>
                <w:lang w:eastAsia="lv-LV"/>
              </w:rPr>
            </w:pPr>
            <w:r w:rsidRPr="00786988">
              <w:rPr>
                <w:rFonts w:ascii="Times New Roman" w:hAnsi="Times New Roman" w:cs="Times New Roman"/>
                <w:sz w:val="20"/>
                <w:szCs w:val="20"/>
              </w:rPr>
              <w:t xml:space="preserve">Juridiskās palīdzības nodrošināšanas jautājums “Sociālās aizsardzības un darba tirgus politikas attīstības pamatnostādnes 2021.-2027.gadam” tiek iekļauts šajās pamatnostādnēs, jo vienlīdzīgas pieejas tiesiskumam neesamība, juridisko problēmu savlaicīga nerisināšana būtiski palielina sociālās atstumtības un nabadzības risku, ietekmē personas materiālo un fizisko stāvokli. Tas var atstāt ietekmi uz veselību, nodarbinātību, produktivitāti, ģimenes stabilitāti, izglītības iespējām bērniem, paaugstinot vardarbības riskus. Līdz ar to visām sociāli mazsaizsargātajām grupām ir būtiski nodrošināt savlaicīgu pieeju tiesiskajiem instrumentiem savu </w:t>
            </w:r>
            <w:r w:rsidRPr="00786988">
              <w:rPr>
                <w:rFonts w:ascii="Times New Roman" w:hAnsi="Times New Roman" w:cs="Times New Roman"/>
                <w:sz w:val="20"/>
                <w:szCs w:val="20"/>
              </w:rPr>
              <w:lastRenderedPageBreak/>
              <w:t>tiesību un pienākumu realizācijai un aizstāvībai.</w:t>
            </w:r>
            <w:r w:rsidRPr="00786988">
              <w:rPr>
                <w:rFonts w:ascii="Times New Roman" w:eastAsia="Times New Roman" w:hAnsi="Times New Roman" w:cs="Times New Roman"/>
                <w:sz w:val="20"/>
                <w:szCs w:val="20"/>
                <w:lang w:eastAsia="lv-LV"/>
              </w:rPr>
              <w:t xml:space="preserve"> Skaidrojums par juridiskā atbalsta sistēmas pilnveidošanas nepieciešamību un ietekmi uz nabadzības un/ vai sociālās atstumtības riskam pakļautajām iedzīvotāju grupām ir sniegts Pamatnostādņu projekta 2.pielikuma 9.sadaļā.</w:t>
            </w:r>
          </w:p>
          <w:p w14:paraId="2CDB6070" w14:textId="5B3E593D" w:rsidR="00C50DB8" w:rsidRPr="00786988" w:rsidRDefault="00C50DB8" w:rsidP="0090156C">
            <w:pPr>
              <w:jc w:val="both"/>
              <w:rPr>
                <w:rFonts w:ascii="Times New Roman" w:hAnsi="Times New Roman" w:cs="Times New Roman"/>
                <w:sz w:val="20"/>
                <w:szCs w:val="20"/>
              </w:rPr>
            </w:pPr>
            <w:r w:rsidRPr="00786988">
              <w:rPr>
                <w:rFonts w:ascii="Times New Roman" w:eastAsia="Times New Roman" w:hAnsi="Times New Roman" w:cs="Times New Roman"/>
                <w:sz w:val="20"/>
                <w:szCs w:val="20"/>
                <w:lang w:eastAsia="lv-LV"/>
              </w:rPr>
              <w:t xml:space="preserve">Sociālo un veselības pakalpojumu savstarpējā sasaiste ir analizēta gan Pamatnostādņu projekta 2.pielikumā, gan </w:t>
            </w:r>
            <w:r w:rsidR="006A0630">
              <w:rPr>
                <w:rFonts w:ascii="Times New Roman" w:eastAsia="Times New Roman" w:hAnsi="Times New Roman" w:cs="Times New Roman"/>
                <w:sz w:val="20"/>
                <w:szCs w:val="20"/>
                <w:lang w:eastAsia="lv-LV"/>
              </w:rPr>
              <w:t xml:space="preserve">iekļauta </w:t>
            </w:r>
            <w:r w:rsidRPr="00786988">
              <w:rPr>
                <w:rFonts w:ascii="Times New Roman" w:eastAsia="Times New Roman" w:hAnsi="Times New Roman" w:cs="Times New Roman"/>
                <w:sz w:val="20"/>
                <w:szCs w:val="20"/>
                <w:lang w:eastAsia="lv-LV"/>
              </w:rPr>
              <w:t xml:space="preserve">no </w:t>
            </w:r>
            <w:r w:rsidRPr="006A0630">
              <w:rPr>
                <w:rFonts w:ascii="Times New Roman" w:eastAsia="Times New Roman" w:hAnsi="Times New Roman" w:cs="Times New Roman"/>
                <w:sz w:val="20"/>
                <w:szCs w:val="20"/>
                <w:lang w:eastAsia="lv-LV"/>
              </w:rPr>
              <w:t>analīzes izrietošajos 2.rīcības virziena uzdevumos nr.</w:t>
            </w:r>
            <w:r w:rsidR="0090156C" w:rsidRPr="006A0630">
              <w:rPr>
                <w:rFonts w:ascii="Times New Roman" w:eastAsia="Times New Roman" w:hAnsi="Times New Roman" w:cs="Times New Roman"/>
                <w:sz w:val="20"/>
                <w:szCs w:val="20"/>
                <w:lang w:eastAsia="lv-LV"/>
              </w:rPr>
              <w:t xml:space="preserve">1.2., 1.3., 1.4., kā arī 5.rīcības virziena </w:t>
            </w:r>
            <w:r w:rsidR="00CC6F2B" w:rsidRPr="006A0630">
              <w:rPr>
                <w:rFonts w:ascii="Times New Roman" w:eastAsia="Times New Roman" w:hAnsi="Times New Roman" w:cs="Times New Roman"/>
                <w:sz w:val="20"/>
                <w:szCs w:val="20"/>
                <w:lang w:eastAsia="lv-LV"/>
              </w:rPr>
              <w:t>sadaļā “Starpinstitūciju sadarbības stiprināšana”.</w:t>
            </w:r>
          </w:p>
        </w:tc>
      </w:tr>
      <w:tr w:rsidR="00141381" w:rsidRPr="00786988" w14:paraId="3CE37947" w14:textId="77777777" w:rsidTr="007F35E7">
        <w:tc>
          <w:tcPr>
            <w:tcW w:w="3126" w:type="dxa"/>
          </w:tcPr>
          <w:p w14:paraId="278E180C" w14:textId="3953C38F" w:rsidR="00141381" w:rsidRPr="00786988" w:rsidRDefault="007B62CA" w:rsidP="00141381">
            <w:pPr>
              <w:rPr>
                <w:rFonts w:ascii="Times New Roman" w:hAnsi="Times New Roman" w:cs="Times New Roman"/>
                <w:sz w:val="20"/>
                <w:szCs w:val="20"/>
              </w:rPr>
            </w:pPr>
            <w:r w:rsidRPr="00786988">
              <w:rPr>
                <w:rFonts w:ascii="Times New Roman" w:hAnsi="Times New Roman" w:cs="Times New Roman"/>
                <w:sz w:val="20"/>
                <w:szCs w:val="20"/>
              </w:rPr>
              <w:lastRenderedPageBreak/>
              <w:t>16.</w:t>
            </w:r>
            <w:r w:rsidR="00141381" w:rsidRPr="00786988">
              <w:rPr>
                <w:rFonts w:ascii="Times New Roman" w:hAnsi="Times New Roman" w:cs="Times New Roman"/>
                <w:sz w:val="20"/>
                <w:szCs w:val="20"/>
              </w:rPr>
              <w:t>Pamatnostādņu projekts</w:t>
            </w:r>
          </w:p>
          <w:p w14:paraId="113D4686" w14:textId="77777777" w:rsidR="00141381" w:rsidRPr="00786988" w:rsidRDefault="00141381" w:rsidP="00141381">
            <w:pPr>
              <w:rPr>
                <w:rFonts w:ascii="Times New Roman" w:hAnsi="Times New Roman" w:cs="Times New Roman"/>
                <w:sz w:val="20"/>
                <w:szCs w:val="20"/>
              </w:rPr>
            </w:pPr>
          </w:p>
        </w:tc>
        <w:tc>
          <w:tcPr>
            <w:tcW w:w="6752" w:type="dxa"/>
          </w:tcPr>
          <w:p w14:paraId="76C74510" w14:textId="77777777" w:rsidR="00141381" w:rsidRPr="00786988" w:rsidRDefault="00141381" w:rsidP="00141381">
            <w:pPr>
              <w:jc w:val="center"/>
              <w:rPr>
                <w:rFonts w:ascii="Times New Roman" w:hAnsi="Times New Roman" w:cs="Times New Roman"/>
                <w:b/>
                <w:sz w:val="20"/>
                <w:szCs w:val="20"/>
              </w:rPr>
            </w:pPr>
            <w:r w:rsidRPr="00786988">
              <w:rPr>
                <w:rFonts w:ascii="Times New Roman" w:hAnsi="Times New Roman" w:cs="Times New Roman"/>
                <w:b/>
                <w:sz w:val="20"/>
                <w:szCs w:val="20"/>
              </w:rPr>
              <w:t>Latvijas sociālo darbinieku biedrība</w:t>
            </w:r>
          </w:p>
          <w:p w14:paraId="55B17477" w14:textId="77777777" w:rsidR="00141381" w:rsidRPr="00786988" w:rsidRDefault="00141381" w:rsidP="00141381">
            <w:pPr>
              <w:pStyle w:val="CommentText"/>
              <w:jc w:val="both"/>
              <w:rPr>
                <w:rFonts w:ascii="Times New Roman" w:hAnsi="Times New Roman"/>
                <w:bCs/>
                <w:iCs/>
              </w:rPr>
            </w:pPr>
            <w:r w:rsidRPr="00786988">
              <w:rPr>
                <w:rFonts w:ascii="Times New Roman" w:hAnsi="Times New Roman"/>
                <w:bCs/>
                <w:iCs/>
              </w:rPr>
              <w:t>Pašreizējā redakcijā ir konstatējamas vairākas nepilnības un neloģiskums pamatnostādņu struktūrā.</w:t>
            </w:r>
          </w:p>
          <w:p w14:paraId="13CDEA9A" w14:textId="77777777" w:rsidR="00141381" w:rsidRPr="00786988" w:rsidRDefault="00141381" w:rsidP="00141381">
            <w:pPr>
              <w:pStyle w:val="CommentText"/>
              <w:numPr>
                <w:ilvl w:val="0"/>
                <w:numId w:val="15"/>
              </w:numPr>
              <w:ind w:left="0" w:firstLine="0"/>
              <w:jc w:val="both"/>
              <w:rPr>
                <w:rFonts w:ascii="Times New Roman" w:hAnsi="Times New Roman"/>
                <w:bCs/>
                <w:iCs/>
              </w:rPr>
            </w:pPr>
            <w:r w:rsidRPr="00786988">
              <w:rPr>
                <w:rFonts w:ascii="Times New Roman" w:hAnsi="Times New Roman"/>
                <w:bCs/>
                <w:iCs/>
              </w:rPr>
              <w:t xml:space="preserve">Nav izsekojama vai arī nepastāv izaicinājumu un uzdevumu savstarpējā saistība. </w:t>
            </w:r>
          </w:p>
          <w:p w14:paraId="5DADC29A" w14:textId="77777777" w:rsidR="00141381" w:rsidRPr="00786988" w:rsidRDefault="00141381" w:rsidP="00141381">
            <w:pPr>
              <w:pStyle w:val="CommentText"/>
              <w:numPr>
                <w:ilvl w:val="0"/>
                <w:numId w:val="15"/>
              </w:numPr>
              <w:ind w:left="0" w:firstLine="0"/>
              <w:jc w:val="both"/>
              <w:rPr>
                <w:rFonts w:ascii="Times New Roman" w:hAnsi="Times New Roman"/>
                <w:bCs/>
                <w:iCs/>
              </w:rPr>
            </w:pPr>
            <w:r w:rsidRPr="00786988">
              <w:rPr>
                <w:rFonts w:ascii="Times New Roman" w:hAnsi="Times New Roman"/>
                <w:bCs/>
                <w:iCs/>
              </w:rPr>
              <w:t>Var konstatēt, ka atsevišķu uzdevumu formulējumi ir ļoti sašaurināti satura ziņā, attiecinot tos tikai uz LM pārziņā esošo jautājumu loku, bet ne uz visu Latvijas sociālās drošības sistēmu kopumā, kaut arī izaicinājumi ir attiecināmi uz visu sociālās drošības sistēmu (piemēram, starpnozaru sadarbība sociālo pakalpojumu jomā, cilvēkresursu problēmu risinājumi).</w:t>
            </w:r>
          </w:p>
          <w:p w14:paraId="6E0F71AC" w14:textId="77777777" w:rsidR="00141381" w:rsidRPr="00786988" w:rsidRDefault="00141381" w:rsidP="00141381">
            <w:pPr>
              <w:pStyle w:val="CommentText"/>
              <w:numPr>
                <w:ilvl w:val="0"/>
                <w:numId w:val="15"/>
              </w:numPr>
              <w:ind w:left="0" w:firstLine="0"/>
              <w:jc w:val="both"/>
              <w:rPr>
                <w:rFonts w:ascii="Times New Roman" w:hAnsi="Times New Roman"/>
                <w:bCs/>
                <w:iCs/>
              </w:rPr>
            </w:pPr>
            <w:r w:rsidRPr="00786988">
              <w:rPr>
                <w:rFonts w:ascii="Times New Roman" w:hAnsi="Times New Roman"/>
                <w:bCs/>
                <w:iCs/>
              </w:rPr>
              <w:t>Nav saprotams, kāpēc kā atsevišķs Rīcības virziens tiek izdalīts salīdzinoši šaurs jautājums par juridiskās palīdzības nodrošināšanu mazāk aizsargātajiem iedzīvotājiem.</w:t>
            </w:r>
          </w:p>
          <w:p w14:paraId="6188CA9E" w14:textId="77777777" w:rsidR="00141381" w:rsidRPr="00786988" w:rsidRDefault="00141381" w:rsidP="00141381">
            <w:pPr>
              <w:pStyle w:val="CommentText"/>
              <w:numPr>
                <w:ilvl w:val="0"/>
                <w:numId w:val="15"/>
              </w:numPr>
              <w:ind w:left="0" w:firstLine="0"/>
              <w:jc w:val="both"/>
              <w:rPr>
                <w:rFonts w:ascii="Times New Roman" w:hAnsi="Times New Roman"/>
                <w:bCs/>
                <w:iCs/>
              </w:rPr>
            </w:pPr>
            <w:r w:rsidRPr="00786988">
              <w:rPr>
                <w:rFonts w:ascii="Times New Roman" w:hAnsi="Times New Roman"/>
                <w:bCs/>
                <w:iCs/>
              </w:rPr>
              <w:t xml:space="preserve">Pamatnostādnēs vispār neparādās uzdevumu veidā tās vajadzības un pat formulēti uzdevumi, kādi tie ir Esošās situācijas raksturojuma tekstā. </w:t>
            </w:r>
          </w:p>
          <w:p w14:paraId="57D20868" w14:textId="77777777" w:rsidR="00141381" w:rsidRPr="00786988" w:rsidRDefault="00141381" w:rsidP="00141381">
            <w:pPr>
              <w:pStyle w:val="CommentText"/>
              <w:numPr>
                <w:ilvl w:val="0"/>
                <w:numId w:val="15"/>
              </w:numPr>
              <w:ind w:left="0" w:firstLine="0"/>
              <w:jc w:val="both"/>
              <w:rPr>
                <w:rFonts w:ascii="Times New Roman" w:hAnsi="Times New Roman"/>
                <w:bCs/>
                <w:iCs/>
              </w:rPr>
            </w:pPr>
            <w:r w:rsidRPr="00786988">
              <w:rPr>
                <w:rFonts w:ascii="Times New Roman" w:hAnsi="Times New Roman"/>
                <w:bCs/>
                <w:iCs/>
              </w:rPr>
              <w:t xml:space="preserve">Pamatnostādnēs netiek izdalīts tāds nozīmīgs Rīcības virziens kā Starpnozaru sadarbības jautājumi sociālās drošības veicināšanai. </w:t>
            </w:r>
          </w:p>
          <w:p w14:paraId="2F996509" w14:textId="77777777" w:rsidR="00141381" w:rsidRPr="00786988" w:rsidRDefault="00141381" w:rsidP="00141381">
            <w:pPr>
              <w:pStyle w:val="CommentText"/>
              <w:jc w:val="both"/>
              <w:rPr>
                <w:rFonts w:ascii="Times New Roman" w:hAnsi="Times New Roman"/>
                <w:bCs/>
                <w:iCs/>
              </w:rPr>
            </w:pPr>
          </w:p>
          <w:p w14:paraId="2AC5C949" w14:textId="77777777" w:rsidR="00141381" w:rsidRPr="00786988" w:rsidRDefault="00141381" w:rsidP="00141381">
            <w:pPr>
              <w:pStyle w:val="CommentText"/>
              <w:jc w:val="both"/>
              <w:rPr>
                <w:rFonts w:ascii="Times New Roman" w:hAnsi="Times New Roman"/>
                <w:bCs/>
                <w:iCs/>
              </w:rPr>
            </w:pPr>
            <w:r w:rsidRPr="00786988">
              <w:rPr>
                <w:rFonts w:ascii="Times New Roman" w:hAnsi="Times New Roman"/>
                <w:b/>
                <w:iCs/>
                <w:u w:val="single"/>
              </w:rPr>
              <w:t>Priekšlikumi</w:t>
            </w:r>
            <w:r w:rsidRPr="00786988">
              <w:rPr>
                <w:rFonts w:ascii="Times New Roman" w:hAnsi="Times New Roman"/>
                <w:bCs/>
                <w:iCs/>
              </w:rPr>
              <w:t>:</w:t>
            </w:r>
          </w:p>
          <w:p w14:paraId="00C7C626" w14:textId="77777777" w:rsidR="00141381" w:rsidRPr="00786988" w:rsidRDefault="00141381" w:rsidP="00141381">
            <w:pPr>
              <w:pStyle w:val="CommentText"/>
              <w:numPr>
                <w:ilvl w:val="0"/>
                <w:numId w:val="16"/>
              </w:numPr>
              <w:ind w:left="0" w:firstLine="0"/>
              <w:jc w:val="both"/>
              <w:rPr>
                <w:rFonts w:ascii="Times New Roman" w:hAnsi="Times New Roman"/>
                <w:bCs/>
                <w:iCs/>
              </w:rPr>
            </w:pPr>
            <w:r w:rsidRPr="00786988">
              <w:rPr>
                <w:rFonts w:ascii="Times New Roman" w:hAnsi="Times New Roman"/>
                <w:bCs/>
                <w:iCs/>
              </w:rPr>
              <w:t>Numurēt izaicinājumus un to risināšanai formulētos uzdevumus (tas nodrošinātu izsekojamību un sasaistes parādīšanu).</w:t>
            </w:r>
          </w:p>
          <w:p w14:paraId="0B093E01" w14:textId="77777777" w:rsidR="00141381" w:rsidRPr="00786988" w:rsidRDefault="00141381" w:rsidP="00141381">
            <w:pPr>
              <w:pStyle w:val="CommentText"/>
              <w:numPr>
                <w:ilvl w:val="0"/>
                <w:numId w:val="16"/>
              </w:numPr>
              <w:ind w:left="0" w:firstLine="0"/>
              <w:jc w:val="both"/>
              <w:rPr>
                <w:rFonts w:ascii="Times New Roman" w:hAnsi="Times New Roman"/>
                <w:bCs/>
                <w:iCs/>
              </w:rPr>
            </w:pPr>
            <w:r w:rsidRPr="00786988">
              <w:rPr>
                <w:rFonts w:ascii="Times New Roman" w:hAnsi="Times New Roman"/>
                <w:bCs/>
                <w:iCs/>
              </w:rPr>
              <w:t>Attiecībā uz izaicinājumiem, kas atbilst visai sociālās drošības sistēmai (piemēram, aprūpes vajadzību pieaugums, starpnozaru un dažādu jomu speciālistu sadarbības problēmas, cilvēkresursu nodrošinājums u.c.), definēt uzdevumus, kas risina šīs problēmas visā sociālās drošības sistēmā, ne tikai LM padotībā esošajās iestādēs un tiešajā pārziņā esošajās funkcijās.</w:t>
            </w:r>
          </w:p>
          <w:p w14:paraId="7C9C678E" w14:textId="77777777" w:rsidR="00141381" w:rsidRPr="00786988" w:rsidRDefault="00141381" w:rsidP="00141381">
            <w:pPr>
              <w:pStyle w:val="CommentText"/>
              <w:numPr>
                <w:ilvl w:val="0"/>
                <w:numId w:val="16"/>
              </w:numPr>
              <w:ind w:left="0" w:firstLine="0"/>
              <w:jc w:val="both"/>
              <w:rPr>
                <w:rFonts w:ascii="Times New Roman" w:hAnsi="Times New Roman"/>
                <w:iCs/>
              </w:rPr>
            </w:pPr>
            <w:r w:rsidRPr="00786988">
              <w:rPr>
                <w:rFonts w:ascii="Times New Roman" w:hAnsi="Times New Roman"/>
                <w:iCs/>
              </w:rPr>
              <w:t xml:space="preserve">Iekļaut Rīcības virzienos uzdevumus, kas jau ir noformulēti Esošās situācijas raksturojuma (ESR) tekstā. </w:t>
            </w:r>
          </w:p>
          <w:p w14:paraId="173DAAF6" w14:textId="77777777" w:rsidR="00141381" w:rsidRPr="00786988" w:rsidRDefault="00141381" w:rsidP="00141381">
            <w:pPr>
              <w:pStyle w:val="CommentText"/>
              <w:numPr>
                <w:ilvl w:val="0"/>
                <w:numId w:val="16"/>
              </w:numPr>
              <w:ind w:left="0" w:firstLine="0"/>
              <w:jc w:val="both"/>
              <w:rPr>
                <w:rFonts w:ascii="Times New Roman" w:hAnsi="Times New Roman"/>
                <w:iCs/>
              </w:rPr>
            </w:pPr>
            <w:r w:rsidRPr="00786988">
              <w:rPr>
                <w:rFonts w:ascii="Times New Roman" w:hAnsi="Times New Roman"/>
                <w:iCs/>
              </w:rPr>
              <w:lastRenderedPageBreak/>
              <w:t xml:space="preserve">Izveidot jaunu Rīcības virzienu </w:t>
            </w:r>
            <w:r w:rsidRPr="00786988">
              <w:rPr>
                <w:rFonts w:ascii="Times New Roman" w:hAnsi="Times New Roman"/>
              </w:rPr>
              <w:t>Starpnozaru sadarbības jautājumi sociālās drošības veicināšanai, iekļaujot tajā arī citu nozaru sadarbības problemātiku, kā arī paplašinot jautājumu loku sadarbībai ar Tieslietu ministriju, kurā tikti ietverti vismaz šādi 2020.gadā un iepriekš aktualitāti pierādījušie jautājumi:</w:t>
            </w:r>
          </w:p>
          <w:p w14:paraId="33D45EAF" w14:textId="77777777" w:rsidR="00141381" w:rsidRPr="00786988" w:rsidRDefault="00141381" w:rsidP="00141381">
            <w:pPr>
              <w:numPr>
                <w:ilvl w:val="0"/>
                <w:numId w:val="17"/>
              </w:numPr>
              <w:tabs>
                <w:tab w:val="clear" w:pos="720"/>
                <w:tab w:val="num" w:pos="987"/>
              </w:tabs>
              <w:ind w:left="0" w:firstLine="703"/>
              <w:textAlignment w:val="center"/>
              <w:rPr>
                <w:rFonts w:ascii="Times New Roman" w:hAnsi="Times New Roman" w:cs="Times New Roman"/>
                <w:sz w:val="20"/>
                <w:szCs w:val="20"/>
                <w:lang w:eastAsia="lv-LV"/>
              </w:rPr>
            </w:pPr>
            <w:r w:rsidRPr="00786988">
              <w:rPr>
                <w:rFonts w:ascii="Times New Roman" w:hAnsi="Times New Roman" w:cs="Times New Roman"/>
                <w:sz w:val="20"/>
                <w:szCs w:val="20"/>
              </w:rPr>
              <w:t xml:space="preserve">Kopējais - </w:t>
            </w:r>
          </w:p>
          <w:p w14:paraId="754125B4" w14:textId="77777777" w:rsidR="00141381" w:rsidRPr="00786988" w:rsidRDefault="00141381" w:rsidP="00141381">
            <w:pPr>
              <w:numPr>
                <w:ilvl w:val="1"/>
                <w:numId w:val="17"/>
              </w:numPr>
              <w:tabs>
                <w:tab w:val="num" w:pos="987"/>
              </w:tabs>
              <w:ind w:left="0" w:firstLine="703"/>
              <w:textAlignment w:val="center"/>
              <w:rPr>
                <w:rFonts w:ascii="Times New Roman" w:hAnsi="Times New Roman" w:cs="Times New Roman"/>
                <w:sz w:val="20"/>
                <w:szCs w:val="20"/>
              </w:rPr>
            </w:pPr>
            <w:r w:rsidRPr="00786988">
              <w:rPr>
                <w:rFonts w:ascii="Times New Roman" w:hAnsi="Times New Roman" w:cs="Times New Roman"/>
                <w:sz w:val="20"/>
                <w:szCs w:val="20"/>
              </w:rPr>
              <w:t>Sociālā darbinieka statusa nodefinēšana citās nozarēs. ESR 100.lpp.</w:t>
            </w:r>
            <w:r w:rsidRPr="00786988">
              <w:rPr>
                <w:rStyle w:val="FootnoteReference"/>
                <w:rFonts w:ascii="Times New Roman" w:hAnsi="Times New Roman" w:cs="Times New Roman"/>
                <w:sz w:val="20"/>
                <w:szCs w:val="20"/>
              </w:rPr>
              <w:t xml:space="preserve"> </w:t>
            </w:r>
            <w:r w:rsidRPr="00786988">
              <w:rPr>
                <w:rStyle w:val="FootnoteReference"/>
                <w:rFonts w:ascii="Times New Roman" w:hAnsi="Times New Roman" w:cs="Times New Roman"/>
                <w:sz w:val="20"/>
                <w:szCs w:val="20"/>
              </w:rPr>
              <w:footnoteReference w:id="1"/>
            </w:r>
          </w:p>
          <w:p w14:paraId="5F506B31" w14:textId="77777777" w:rsidR="00141381" w:rsidRPr="00786988" w:rsidRDefault="00141381" w:rsidP="00141381">
            <w:pPr>
              <w:pStyle w:val="NormalWeb"/>
              <w:tabs>
                <w:tab w:val="num" w:pos="987"/>
              </w:tabs>
              <w:ind w:firstLine="703"/>
              <w:rPr>
                <w:rFonts w:ascii="Times New Roman" w:hAnsi="Times New Roman" w:cs="Times New Roman"/>
                <w:sz w:val="20"/>
                <w:szCs w:val="20"/>
              </w:rPr>
            </w:pPr>
            <w:r w:rsidRPr="00786988">
              <w:rPr>
                <w:rFonts w:ascii="Times New Roman" w:hAnsi="Times New Roman" w:cs="Times New Roman"/>
                <w:sz w:val="20"/>
                <w:szCs w:val="20"/>
              </w:rPr>
              <w:t> </w:t>
            </w:r>
          </w:p>
          <w:p w14:paraId="2B2D19EF" w14:textId="77777777" w:rsidR="00141381" w:rsidRPr="00786988" w:rsidRDefault="00141381" w:rsidP="00141381">
            <w:pPr>
              <w:numPr>
                <w:ilvl w:val="0"/>
                <w:numId w:val="18"/>
              </w:numPr>
              <w:tabs>
                <w:tab w:val="num" w:pos="987"/>
              </w:tabs>
              <w:ind w:firstLine="703"/>
              <w:textAlignment w:val="center"/>
              <w:rPr>
                <w:rFonts w:ascii="Times New Roman" w:hAnsi="Times New Roman" w:cs="Times New Roman"/>
                <w:sz w:val="20"/>
                <w:szCs w:val="20"/>
              </w:rPr>
            </w:pPr>
            <w:r w:rsidRPr="00786988">
              <w:rPr>
                <w:rFonts w:ascii="Times New Roman" w:hAnsi="Times New Roman" w:cs="Times New Roman"/>
                <w:b/>
                <w:bCs/>
                <w:sz w:val="20"/>
                <w:szCs w:val="20"/>
              </w:rPr>
              <w:t>Sadarbības jautājumi LM un TM pārziņā esošo jautājumu starpnozaru jomā</w:t>
            </w:r>
            <w:r w:rsidRPr="00786988">
              <w:rPr>
                <w:rFonts w:ascii="Times New Roman" w:hAnsi="Times New Roman" w:cs="Times New Roman"/>
                <w:sz w:val="20"/>
                <w:szCs w:val="20"/>
              </w:rPr>
              <w:t>:</w:t>
            </w:r>
          </w:p>
          <w:p w14:paraId="7C48A536" w14:textId="77777777" w:rsidR="00141381" w:rsidRPr="00786988" w:rsidRDefault="00141381" w:rsidP="00141381">
            <w:pPr>
              <w:numPr>
                <w:ilvl w:val="1"/>
                <w:numId w:val="18"/>
              </w:numPr>
              <w:tabs>
                <w:tab w:val="clear" w:pos="720"/>
                <w:tab w:val="num" w:pos="987"/>
              </w:tabs>
              <w:ind w:left="0" w:firstLine="703"/>
              <w:textAlignment w:val="center"/>
              <w:rPr>
                <w:rFonts w:ascii="Times New Roman" w:hAnsi="Times New Roman" w:cs="Times New Roman"/>
                <w:sz w:val="20"/>
                <w:szCs w:val="20"/>
              </w:rPr>
            </w:pPr>
            <w:r w:rsidRPr="00786988">
              <w:rPr>
                <w:rFonts w:ascii="Times New Roman" w:hAnsi="Times New Roman" w:cs="Times New Roman"/>
                <w:sz w:val="20"/>
                <w:szCs w:val="20"/>
              </w:rPr>
              <w:t>JPA – mazāk aizsargāto, t.sk. trūcīgo un maznodrošināto nodrošināšana ar juridisko palīdzību;</w:t>
            </w:r>
          </w:p>
          <w:p w14:paraId="09F6FC16" w14:textId="77777777" w:rsidR="00141381" w:rsidRPr="00786988" w:rsidRDefault="00141381" w:rsidP="00141381">
            <w:pPr>
              <w:numPr>
                <w:ilvl w:val="1"/>
                <w:numId w:val="18"/>
              </w:numPr>
              <w:tabs>
                <w:tab w:val="clear" w:pos="720"/>
                <w:tab w:val="num" w:pos="987"/>
              </w:tabs>
              <w:ind w:left="0" w:firstLine="703"/>
              <w:textAlignment w:val="center"/>
              <w:rPr>
                <w:rFonts w:ascii="Times New Roman" w:hAnsi="Times New Roman" w:cs="Times New Roman"/>
                <w:sz w:val="20"/>
                <w:szCs w:val="20"/>
              </w:rPr>
            </w:pPr>
            <w:r w:rsidRPr="00786988">
              <w:rPr>
                <w:rFonts w:ascii="Times New Roman" w:hAnsi="Times New Roman" w:cs="Times New Roman"/>
                <w:sz w:val="20"/>
                <w:szCs w:val="20"/>
              </w:rPr>
              <w:t>Bērnu antisociālās uzvedības preventīvie pasākumi (2020.gadā šī parādījās kā akūta problēma, tāpēc noteikti jāiekļauj nākošā plānošanas perioda dokumentā).</w:t>
            </w:r>
          </w:p>
          <w:p w14:paraId="63318805" w14:textId="77777777" w:rsidR="00141381" w:rsidRPr="00786988" w:rsidRDefault="00141381" w:rsidP="00141381">
            <w:pPr>
              <w:numPr>
                <w:ilvl w:val="1"/>
                <w:numId w:val="18"/>
              </w:numPr>
              <w:tabs>
                <w:tab w:val="clear" w:pos="720"/>
                <w:tab w:val="num" w:pos="987"/>
              </w:tabs>
              <w:ind w:left="0" w:firstLine="703"/>
              <w:textAlignment w:val="center"/>
              <w:rPr>
                <w:rFonts w:ascii="Times New Roman" w:hAnsi="Times New Roman" w:cs="Times New Roman"/>
                <w:sz w:val="20"/>
                <w:szCs w:val="20"/>
              </w:rPr>
            </w:pPr>
            <w:r w:rsidRPr="00786988">
              <w:rPr>
                <w:rFonts w:ascii="Times New Roman" w:hAnsi="Times New Roman" w:cs="Times New Roman"/>
                <w:sz w:val="20"/>
                <w:szCs w:val="20"/>
              </w:rPr>
              <w:t>Bērnu tiesību aizsardzības sistēmas problemātika (vardarbības jēdziens; vienotas terminoloģijas izstrāde un lietošana abās jomās; bērna attīstībai labvēlīgas vides standarta izstrāde u.c.)</w:t>
            </w:r>
          </w:p>
          <w:p w14:paraId="7E3C1236" w14:textId="77777777" w:rsidR="00141381" w:rsidRPr="00786988" w:rsidRDefault="00141381" w:rsidP="00141381">
            <w:pPr>
              <w:numPr>
                <w:ilvl w:val="0"/>
                <w:numId w:val="18"/>
              </w:numPr>
              <w:tabs>
                <w:tab w:val="num" w:pos="987"/>
              </w:tabs>
              <w:ind w:firstLine="703"/>
              <w:textAlignment w:val="center"/>
              <w:rPr>
                <w:rFonts w:ascii="Times New Roman" w:hAnsi="Times New Roman" w:cs="Times New Roman"/>
                <w:sz w:val="20"/>
                <w:szCs w:val="20"/>
              </w:rPr>
            </w:pPr>
            <w:r w:rsidRPr="00786988">
              <w:rPr>
                <w:rFonts w:ascii="Times New Roman" w:hAnsi="Times New Roman" w:cs="Times New Roman"/>
                <w:b/>
                <w:bCs/>
                <w:sz w:val="20"/>
                <w:szCs w:val="20"/>
              </w:rPr>
              <w:t>Sadarbības jautājumi LM un VM pārziņā esošo jautājumu starpnozaru jomā</w:t>
            </w:r>
            <w:r w:rsidRPr="00786988">
              <w:rPr>
                <w:rFonts w:ascii="Times New Roman" w:hAnsi="Times New Roman" w:cs="Times New Roman"/>
                <w:sz w:val="20"/>
                <w:szCs w:val="20"/>
              </w:rPr>
              <w:t>:</w:t>
            </w:r>
          </w:p>
          <w:p w14:paraId="61939F1F" w14:textId="77777777" w:rsidR="00141381" w:rsidRPr="00786988" w:rsidRDefault="00141381" w:rsidP="00141381">
            <w:pPr>
              <w:numPr>
                <w:ilvl w:val="1"/>
                <w:numId w:val="18"/>
              </w:numPr>
              <w:tabs>
                <w:tab w:val="clear" w:pos="720"/>
                <w:tab w:val="num" w:pos="987"/>
              </w:tabs>
              <w:ind w:left="0" w:firstLine="703"/>
              <w:textAlignment w:val="center"/>
              <w:rPr>
                <w:rFonts w:ascii="Times New Roman" w:hAnsi="Times New Roman" w:cs="Times New Roman"/>
                <w:sz w:val="20"/>
                <w:szCs w:val="20"/>
              </w:rPr>
            </w:pPr>
            <w:r w:rsidRPr="00786988">
              <w:rPr>
                <w:rFonts w:ascii="Times New Roman" w:hAnsi="Times New Roman" w:cs="Times New Roman"/>
                <w:sz w:val="20"/>
                <w:szCs w:val="20"/>
              </w:rPr>
              <w:t>Mazāk aizsargāto, t.sk. trūcīgo nodrošināšana ar veselības aprūpi.</w:t>
            </w:r>
          </w:p>
          <w:p w14:paraId="774C4BB0" w14:textId="77777777" w:rsidR="00141381" w:rsidRPr="00786988" w:rsidRDefault="00141381" w:rsidP="00141381">
            <w:pPr>
              <w:numPr>
                <w:ilvl w:val="1"/>
                <w:numId w:val="18"/>
              </w:numPr>
              <w:tabs>
                <w:tab w:val="clear" w:pos="720"/>
                <w:tab w:val="num" w:pos="987"/>
              </w:tabs>
              <w:ind w:left="0" w:firstLine="703"/>
              <w:jc w:val="both"/>
              <w:textAlignment w:val="center"/>
              <w:rPr>
                <w:rFonts w:ascii="Times New Roman" w:hAnsi="Times New Roman" w:cs="Times New Roman"/>
                <w:sz w:val="20"/>
                <w:szCs w:val="20"/>
              </w:rPr>
            </w:pPr>
            <w:r w:rsidRPr="00786988">
              <w:rPr>
                <w:rFonts w:ascii="Times New Roman" w:hAnsi="Times New Roman" w:cs="Times New Roman"/>
                <w:sz w:val="20"/>
                <w:szCs w:val="20"/>
              </w:rPr>
              <w:t xml:space="preserve">Sociālo pakalpojumu un veselības aprūpes integrācija (sociālā darba ārstniecības iestādēs statusa noteikšana; veselības aprūpes finansējuma nodrošināšana ārstniecības personām sociālajos pakalpojumos; informācijas apmaiņas problemātika (74.lpp) u.c.). Sociālās aprūpes pakalpojumu sniegšanā ārstniecības personas tiek iesaistītas minimāli, kas ir problēma. (72.lpp) Saskaņā ar Veselības inspekcijas pārbaužu atzinumu, tādā veidā varētu samazināt </w:t>
            </w:r>
            <w:proofErr w:type="spellStart"/>
            <w:r w:rsidRPr="00786988">
              <w:rPr>
                <w:rFonts w:ascii="Times New Roman" w:hAnsi="Times New Roman" w:cs="Times New Roman"/>
                <w:sz w:val="20"/>
                <w:szCs w:val="20"/>
              </w:rPr>
              <w:t>stacionēšanas</w:t>
            </w:r>
            <w:proofErr w:type="spellEnd"/>
            <w:r w:rsidRPr="00786988">
              <w:rPr>
                <w:rFonts w:ascii="Times New Roman" w:hAnsi="Times New Roman" w:cs="Times New Roman"/>
                <w:sz w:val="20"/>
                <w:szCs w:val="20"/>
              </w:rPr>
              <w:t xml:space="preserve"> gadījumus, tādējādi efektīvāk lietojot esošos līdzekļus.</w:t>
            </w:r>
          </w:p>
          <w:p w14:paraId="4500A090" w14:textId="77777777" w:rsidR="00141381" w:rsidRPr="00786988" w:rsidRDefault="00141381" w:rsidP="00141381">
            <w:pPr>
              <w:numPr>
                <w:ilvl w:val="1"/>
                <w:numId w:val="18"/>
              </w:numPr>
              <w:tabs>
                <w:tab w:val="clear" w:pos="720"/>
                <w:tab w:val="num" w:pos="987"/>
              </w:tabs>
              <w:ind w:left="0" w:firstLine="703"/>
              <w:jc w:val="both"/>
              <w:textAlignment w:val="center"/>
              <w:rPr>
                <w:rFonts w:ascii="Times New Roman" w:hAnsi="Times New Roman" w:cs="Times New Roman"/>
                <w:sz w:val="20"/>
                <w:szCs w:val="20"/>
              </w:rPr>
            </w:pPr>
            <w:r w:rsidRPr="00786988">
              <w:rPr>
                <w:rFonts w:ascii="Times New Roman" w:hAnsi="Times New Roman" w:cs="Times New Roman"/>
                <w:sz w:val="20"/>
                <w:szCs w:val="20"/>
              </w:rPr>
              <w:t xml:space="preserve">Paliatīvās aprūpes pakalpojuma attīstība, integrējot abas nozares finansējumu (valsts LM, valsts VM, pašvaldības, klients un tuvinieki). SAC netiek atsevišķi uzskaitīti paliatīvās aprūpes klienti - to vajadzētu uzsākt darīt pēc vienotas metodoloģijas. (74.lpp) </w:t>
            </w:r>
          </w:p>
          <w:p w14:paraId="441C9771" w14:textId="77777777" w:rsidR="00141381" w:rsidRPr="00786988" w:rsidRDefault="00141381" w:rsidP="00141381">
            <w:pPr>
              <w:numPr>
                <w:ilvl w:val="1"/>
                <w:numId w:val="18"/>
              </w:numPr>
              <w:tabs>
                <w:tab w:val="clear" w:pos="720"/>
                <w:tab w:val="num" w:pos="987"/>
              </w:tabs>
              <w:ind w:left="0" w:firstLine="703"/>
              <w:jc w:val="both"/>
              <w:textAlignment w:val="center"/>
              <w:rPr>
                <w:rFonts w:ascii="Times New Roman" w:hAnsi="Times New Roman" w:cs="Times New Roman"/>
                <w:sz w:val="20"/>
                <w:szCs w:val="20"/>
              </w:rPr>
            </w:pPr>
            <w:r w:rsidRPr="00786988">
              <w:rPr>
                <w:rFonts w:ascii="Times New Roman" w:hAnsi="Times New Roman" w:cs="Times New Roman"/>
                <w:sz w:val="20"/>
                <w:szCs w:val="20"/>
              </w:rPr>
              <w:t xml:space="preserve">Komplekss atbalsts ģimenēm, kurās ir bērni ar funkcionāliem traucējumiem (informatīvs atbalsts, </w:t>
            </w:r>
            <w:proofErr w:type="spellStart"/>
            <w:r w:rsidRPr="00786988">
              <w:rPr>
                <w:rFonts w:ascii="Times New Roman" w:hAnsi="Times New Roman" w:cs="Times New Roman"/>
                <w:sz w:val="20"/>
                <w:szCs w:val="20"/>
              </w:rPr>
              <w:t>multiprofesionāļu</w:t>
            </w:r>
            <w:proofErr w:type="spellEnd"/>
            <w:r w:rsidRPr="00786988">
              <w:rPr>
                <w:rFonts w:ascii="Times New Roman" w:hAnsi="Times New Roman" w:cs="Times New Roman"/>
                <w:sz w:val="20"/>
                <w:szCs w:val="20"/>
              </w:rPr>
              <w:t xml:space="preserve"> komandas izveide atbalsta sniegšanai pēc bērna piedzimšanas, traucējumu diagnosticēšanas u.c.)</w:t>
            </w:r>
          </w:p>
          <w:p w14:paraId="17EAAFCE" w14:textId="77777777" w:rsidR="00141381" w:rsidRPr="00786988" w:rsidRDefault="00141381" w:rsidP="00141381">
            <w:pPr>
              <w:numPr>
                <w:ilvl w:val="0"/>
                <w:numId w:val="18"/>
              </w:numPr>
              <w:tabs>
                <w:tab w:val="num" w:pos="987"/>
              </w:tabs>
              <w:ind w:firstLine="703"/>
              <w:textAlignment w:val="center"/>
              <w:rPr>
                <w:rFonts w:ascii="Times New Roman" w:hAnsi="Times New Roman" w:cs="Times New Roman"/>
                <w:sz w:val="20"/>
                <w:szCs w:val="20"/>
              </w:rPr>
            </w:pPr>
            <w:r w:rsidRPr="00786988">
              <w:rPr>
                <w:rFonts w:ascii="Times New Roman" w:hAnsi="Times New Roman" w:cs="Times New Roman"/>
                <w:b/>
                <w:bCs/>
                <w:sz w:val="20"/>
                <w:szCs w:val="20"/>
              </w:rPr>
              <w:lastRenderedPageBreak/>
              <w:t>Sadarbības jautājumi LM un IZM pārziņā esošo jautājumu starpnozaru jomā</w:t>
            </w:r>
            <w:r w:rsidRPr="00786988">
              <w:rPr>
                <w:rFonts w:ascii="Times New Roman" w:hAnsi="Times New Roman" w:cs="Times New Roman"/>
                <w:sz w:val="20"/>
                <w:szCs w:val="20"/>
              </w:rPr>
              <w:t>:</w:t>
            </w:r>
          </w:p>
          <w:p w14:paraId="21673EF0" w14:textId="77777777" w:rsidR="00141381" w:rsidRPr="00786988" w:rsidRDefault="00141381" w:rsidP="00141381">
            <w:pPr>
              <w:numPr>
                <w:ilvl w:val="1"/>
                <w:numId w:val="18"/>
              </w:numPr>
              <w:tabs>
                <w:tab w:val="clear" w:pos="720"/>
                <w:tab w:val="num" w:pos="987"/>
              </w:tabs>
              <w:ind w:left="0" w:firstLine="703"/>
              <w:textAlignment w:val="center"/>
              <w:rPr>
                <w:rFonts w:ascii="Times New Roman" w:hAnsi="Times New Roman" w:cs="Times New Roman"/>
                <w:sz w:val="20"/>
                <w:szCs w:val="20"/>
              </w:rPr>
            </w:pPr>
            <w:r w:rsidRPr="00786988">
              <w:rPr>
                <w:rFonts w:ascii="Times New Roman" w:hAnsi="Times New Roman" w:cs="Times New Roman"/>
                <w:sz w:val="20"/>
                <w:szCs w:val="20"/>
              </w:rPr>
              <w:t xml:space="preserve">Agrīnā intervence un uzvedības traucējumu </w:t>
            </w:r>
            <w:proofErr w:type="spellStart"/>
            <w:r w:rsidRPr="00786988">
              <w:rPr>
                <w:rFonts w:ascii="Times New Roman" w:hAnsi="Times New Roman" w:cs="Times New Roman"/>
                <w:sz w:val="20"/>
                <w:szCs w:val="20"/>
              </w:rPr>
              <w:t>prevence</w:t>
            </w:r>
            <w:proofErr w:type="spellEnd"/>
            <w:r w:rsidRPr="00786988">
              <w:rPr>
                <w:rFonts w:ascii="Times New Roman" w:hAnsi="Times New Roman" w:cs="Times New Roman"/>
                <w:sz w:val="20"/>
                <w:szCs w:val="20"/>
              </w:rPr>
              <w:t xml:space="preserve"> pirmsskolas un izglītības iestādēs. (Ir finansējums pilotprojektam STOP 4-7, kura izveide balstās PKC ziņojumā un kura ilgtspēja ir jānodrošina)</w:t>
            </w:r>
          </w:p>
          <w:p w14:paraId="10E65382" w14:textId="77777777" w:rsidR="00141381" w:rsidRPr="00786988" w:rsidRDefault="00141381" w:rsidP="00141381">
            <w:pPr>
              <w:numPr>
                <w:ilvl w:val="1"/>
                <w:numId w:val="18"/>
              </w:numPr>
              <w:tabs>
                <w:tab w:val="clear" w:pos="720"/>
                <w:tab w:val="num" w:pos="987"/>
              </w:tabs>
              <w:ind w:left="0" w:firstLine="703"/>
              <w:jc w:val="both"/>
              <w:textAlignment w:val="center"/>
              <w:rPr>
                <w:rFonts w:ascii="Times New Roman" w:hAnsi="Times New Roman" w:cs="Times New Roman"/>
                <w:sz w:val="20"/>
                <w:szCs w:val="20"/>
              </w:rPr>
            </w:pPr>
            <w:r w:rsidRPr="00786988">
              <w:rPr>
                <w:rFonts w:ascii="Times New Roman" w:hAnsi="Times New Roman" w:cs="Times New Roman"/>
                <w:sz w:val="20"/>
                <w:szCs w:val="20"/>
              </w:rPr>
              <w:t>Sociālā pedagoga profesionālo pienākumu veikšana skolās.</w:t>
            </w:r>
            <w:r w:rsidRPr="00786988">
              <w:rPr>
                <w:rFonts w:ascii="Times New Roman" w:hAnsi="Times New Roman" w:cs="Times New Roman"/>
                <w:color w:val="000000"/>
                <w:sz w:val="20"/>
                <w:szCs w:val="20"/>
              </w:rPr>
              <w:t xml:space="preserve"> Nepieciešama skaidra atbildības noteikšana un reglamentēšanu sociālajam darbiniekam, kas strādā izglītības iestādē, pārejas periods esošo sociālo pedagogu darbībai, risinājuma izstrāde to kompetences pilnveidei un darbības abu jomu sadarbības stiprināšanai. 106.lpp.</w:t>
            </w:r>
          </w:p>
          <w:p w14:paraId="6F1E5F4A" w14:textId="77777777" w:rsidR="00141381" w:rsidRPr="00786988" w:rsidRDefault="00141381" w:rsidP="00141381">
            <w:pPr>
              <w:numPr>
                <w:ilvl w:val="1"/>
                <w:numId w:val="18"/>
              </w:numPr>
              <w:tabs>
                <w:tab w:val="clear" w:pos="720"/>
                <w:tab w:val="num" w:pos="987"/>
              </w:tabs>
              <w:ind w:left="0" w:firstLine="703"/>
              <w:jc w:val="both"/>
              <w:textAlignment w:val="center"/>
              <w:rPr>
                <w:rFonts w:ascii="Times New Roman" w:hAnsi="Times New Roman" w:cs="Times New Roman"/>
                <w:sz w:val="20"/>
                <w:szCs w:val="20"/>
              </w:rPr>
            </w:pPr>
            <w:r w:rsidRPr="00786988">
              <w:rPr>
                <w:rFonts w:ascii="Times New Roman" w:hAnsi="Times New Roman" w:cs="Times New Roman"/>
                <w:sz w:val="20"/>
                <w:szCs w:val="20"/>
              </w:rPr>
              <w:t>Iekļaujošā izglītība kā starpnozaru atbildība (tagad ir kā neliels termins 2.rīcības virziena nosaukumā).</w:t>
            </w:r>
          </w:p>
          <w:p w14:paraId="7B3A9B81" w14:textId="77777777" w:rsidR="00141381" w:rsidRPr="00786988" w:rsidRDefault="00141381" w:rsidP="00141381">
            <w:pPr>
              <w:pStyle w:val="CommentText"/>
              <w:jc w:val="both"/>
              <w:rPr>
                <w:rFonts w:ascii="Times New Roman" w:hAnsi="Times New Roman"/>
                <w:bCs/>
                <w:iCs/>
              </w:rPr>
            </w:pPr>
          </w:p>
          <w:p w14:paraId="126CAD5C" w14:textId="77777777" w:rsidR="00141381" w:rsidRPr="00786988" w:rsidRDefault="00141381" w:rsidP="00141381">
            <w:pPr>
              <w:pStyle w:val="CommentText"/>
              <w:jc w:val="both"/>
              <w:rPr>
                <w:rFonts w:ascii="Times New Roman" w:hAnsi="Times New Roman"/>
                <w:bCs/>
                <w:iCs/>
              </w:rPr>
            </w:pPr>
            <w:r w:rsidRPr="00786988">
              <w:rPr>
                <w:rFonts w:ascii="Times New Roman" w:hAnsi="Times New Roman"/>
                <w:bCs/>
                <w:iCs/>
              </w:rPr>
              <w:t>Pēc tam, ja tiks konceptuāli izveidots šāds jauns Rīcības virziens, tad tas būtu jādod pārskatīšanai sadarbības partneriem vēlreiz, izvērtējot izaicinājumu, mērķu un uzdevumu saistību.</w:t>
            </w:r>
          </w:p>
        </w:tc>
        <w:tc>
          <w:tcPr>
            <w:tcW w:w="4495" w:type="dxa"/>
          </w:tcPr>
          <w:p w14:paraId="2A0F1589" w14:textId="08D805F5" w:rsidR="00141381" w:rsidRPr="00786988" w:rsidRDefault="00340B97" w:rsidP="00141381">
            <w:pPr>
              <w:rPr>
                <w:rFonts w:ascii="Times New Roman" w:hAnsi="Times New Roman" w:cs="Times New Roman"/>
                <w:b/>
                <w:sz w:val="20"/>
                <w:szCs w:val="20"/>
              </w:rPr>
            </w:pPr>
            <w:r w:rsidRPr="00786988">
              <w:rPr>
                <w:rFonts w:ascii="Times New Roman" w:hAnsi="Times New Roman" w:cs="Times New Roman"/>
                <w:b/>
                <w:sz w:val="20"/>
                <w:szCs w:val="20"/>
              </w:rPr>
              <w:lastRenderedPageBreak/>
              <w:t>Daļēji ņemts vērā</w:t>
            </w:r>
          </w:p>
          <w:p w14:paraId="748FF67B" w14:textId="749A0BED" w:rsidR="00C50DB8" w:rsidRPr="00786988" w:rsidRDefault="00C50DB8" w:rsidP="00C50DB8">
            <w:pPr>
              <w:pStyle w:val="liknoteik"/>
              <w:shd w:val="clear" w:color="auto" w:fill="FFFFFF"/>
              <w:spacing w:before="0" w:beforeAutospacing="0" w:after="0" w:afterAutospacing="0"/>
              <w:jc w:val="both"/>
              <w:rPr>
                <w:sz w:val="20"/>
                <w:szCs w:val="20"/>
              </w:rPr>
            </w:pPr>
            <w:r w:rsidRPr="00786988">
              <w:rPr>
                <w:sz w:val="20"/>
                <w:szCs w:val="20"/>
              </w:rPr>
              <w:t>Pamatnostādņu projekta tvērumu nosaka Ministru kabineta 2020.gada 4.marta rīkojums Nr.95 “Par nozaru politiku pamatnostādnēm 2021. - 2027.gada plānošanas periodam” (pieejams:</w:t>
            </w:r>
          </w:p>
          <w:p w14:paraId="51EFC5EB" w14:textId="34B2CE2C" w:rsidR="00C50DB8" w:rsidRPr="00786988" w:rsidRDefault="00C439A6" w:rsidP="00C50DB8">
            <w:pPr>
              <w:jc w:val="both"/>
              <w:rPr>
                <w:rFonts w:ascii="Times New Roman" w:eastAsia="Times New Roman" w:hAnsi="Times New Roman" w:cs="Times New Roman"/>
                <w:sz w:val="20"/>
                <w:szCs w:val="20"/>
                <w:lang w:eastAsia="lv-LV"/>
              </w:rPr>
            </w:pPr>
            <w:hyperlink r:id="rId10" w:history="1">
              <w:r w:rsidR="00C50DB8" w:rsidRPr="00786988">
                <w:rPr>
                  <w:rStyle w:val="Hyperlink"/>
                  <w:rFonts w:ascii="Times New Roman" w:eastAsia="Times New Roman" w:hAnsi="Times New Roman" w:cs="Times New Roman"/>
                  <w:sz w:val="20"/>
                  <w:szCs w:val="20"/>
                  <w:lang w:eastAsia="lv-LV"/>
                </w:rPr>
                <w:t>https://likumi.lv/ta/id/313037-par-nozaru-politiku-pamatnostadnem-2021-2027-gada-planosanas-periodam</w:t>
              </w:r>
            </w:hyperlink>
            <w:r w:rsidR="00C50DB8" w:rsidRPr="00786988">
              <w:rPr>
                <w:rFonts w:ascii="Times New Roman" w:eastAsia="Times New Roman" w:hAnsi="Times New Roman" w:cs="Times New Roman"/>
                <w:sz w:val="20"/>
                <w:szCs w:val="20"/>
                <w:lang w:eastAsia="lv-LV"/>
              </w:rPr>
              <w:t xml:space="preserve">). </w:t>
            </w:r>
            <w:r w:rsidR="00083B5E" w:rsidRPr="00786988">
              <w:rPr>
                <w:rFonts w:ascii="Times New Roman" w:hAnsi="Times New Roman" w:cs="Times New Roman"/>
                <w:sz w:val="20"/>
                <w:szCs w:val="20"/>
              </w:rPr>
              <w:t xml:space="preserve">Juridiskās palīdzības nodrošināšanas jautājums “Sociālās aizsardzības un darba tirgus politikas attīstības pamatnostādnes 2021.-2027.gadam” tiek iekļauts šajās pamatnostādnēs, jo vienlīdzīgas pieejas tiesiskumam neesamība, juridisko problēmu savlaicīga nerisināšana būtiski palielina sociālās atstumtības un nabadzības risku, ietekmē personas materiālo un fizisko stāvokli. Tas var atstāt ietekmi uz veselību, nodarbinātību, produktivitāti, ģimenes stabilitāti, izglītības iespējām bērniem, paaugstinot vardarbības riskus. Līdz ar to visām sociāli mazsaizsargātajām grupām ir būtiski nodrošināt savlaicīgu pieeju tiesiskajiem instrumentiem savu tiesību un pienākumu realizācijai un aizstāvībai. </w:t>
            </w:r>
            <w:r w:rsidR="00C50DB8" w:rsidRPr="00786988">
              <w:rPr>
                <w:rFonts w:ascii="Times New Roman" w:eastAsia="Times New Roman" w:hAnsi="Times New Roman" w:cs="Times New Roman"/>
                <w:sz w:val="20"/>
                <w:szCs w:val="20"/>
                <w:lang w:eastAsia="lv-LV"/>
              </w:rPr>
              <w:t>Skaidrojums par juridiskā atbalsta sistēmas pilnveidošanas nepieciešamību un ietekmi uz nabadzības un/ vai sociālās atstumtības riskam pakļautajām iedzīvotāju grupām ir sniegts Pamatnostādņu projekta 2.pielikuma 9.sadaļā.</w:t>
            </w:r>
          </w:p>
          <w:p w14:paraId="48C8B446" w14:textId="77777777" w:rsidR="006A0630" w:rsidRDefault="00C50DB8" w:rsidP="00305F1B">
            <w:pPr>
              <w:pStyle w:val="ListParagraph"/>
              <w:ind w:left="0"/>
              <w:jc w:val="both"/>
              <w:rPr>
                <w:sz w:val="20"/>
                <w:szCs w:val="20"/>
                <w:lang w:eastAsia="lv-LV"/>
              </w:rPr>
            </w:pPr>
            <w:r w:rsidRPr="00786988">
              <w:rPr>
                <w:sz w:val="20"/>
                <w:szCs w:val="20"/>
                <w:lang w:eastAsia="lv-LV"/>
              </w:rPr>
              <w:t xml:space="preserve">Pamatnostādņu projekts ir precizēts un 5.rīcības virzienā ir iekļauti uzdevumi starpinstitūciju </w:t>
            </w:r>
            <w:r w:rsidRPr="00786988">
              <w:rPr>
                <w:sz w:val="20"/>
                <w:szCs w:val="20"/>
                <w:lang w:eastAsia="lv-LV"/>
              </w:rPr>
              <w:lastRenderedPageBreak/>
              <w:t>sadarbības stiprināšanai, precizējot arī rīcības virziena nosaukumu. Tāpat ir papildināti 2.rīcības virziena uzdevumi, skaidrāk izceļot cilvēkresursu nodrošinājuma jautājumus</w:t>
            </w:r>
            <w:r w:rsidR="00B92CA0" w:rsidRPr="00786988">
              <w:rPr>
                <w:sz w:val="20"/>
                <w:szCs w:val="20"/>
                <w:lang w:eastAsia="lv-LV"/>
              </w:rPr>
              <w:t xml:space="preserve"> sociālo pakalpojumu un sociālā darba jomās.</w:t>
            </w:r>
            <w:r w:rsidR="006D0232" w:rsidRPr="00786988">
              <w:rPr>
                <w:sz w:val="20"/>
                <w:szCs w:val="20"/>
                <w:lang w:eastAsia="lv-LV"/>
              </w:rPr>
              <w:t xml:space="preserve"> </w:t>
            </w:r>
          </w:p>
          <w:p w14:paraId="65ACAB41" w14:textId="66A6695E" w:rsidR="006A0630" w:rsidRDefault="006A0630" w:rsidP="00305F1B">
            <w:pPr>
              <w:pStyle w:val="ListParagraph"/>
              <w:ind w:left="0"/>
              <w:jc w:val="both"/>
              <w:rPr>
                <w:sz w:val="20"/>
                <w:szCs w:val="20"/>
                <w:lang w:eastAsia="lv-LV"/>
              </w:rPr>
            </w:pPr>
            <w:r>
              <w:rPr>
                <w:sz w:val="20"/>
                <w:szCs w:val="20"/>
                <w:lang w:eastAsia="lv-LV"/>
              </w:rPr>
              <w:t>V</w:t>
            </w:r>
            <w:r w:rsidR="002759CA" w:rsidRPr="00786988">
              <w:rPr>
                <w:sz w:val="20"/>
                <w:szCs w:val="20"/>
                <w:lang w:eastAsia="lv-LV"/>
              </w:rPr>
              <w:t>irkne identificēto sadarbības ar VM jautājumu</w:t>
            </w:r>
            <w:r w:rsidR="006D0232" w:rsidRPr="00786988">
              <w:rPr>
                <w:sz w:val="20"/>
                <w:szCs w:val="20"/>
                <w:lang w:eastAsia="lv-LV"/>
              </w:rPr>
              <w:t xml:space="preserve"> </w:t>
            </w:r>
            <w:r w:rsidR="002759CA" w:rsidRPr="00786988">
              <w:rPr>
                <w:sz w:val="20"/>
                <w:szCs w:val="20"/>
                <w:lang w:eastAsia="lv-LV"/>
              </w:rPr>
              <w:t>ir iekļauti</w:t>
            </w:r>
            <w:r w:rsidR="006D0232" w:rsidRPr="00786988">
              <w:rPr>
                <w:sz w:val="20"/>
                <w:szCs w:val="20"/>
                <w:lang w:eastAsia="lv-LV"/>
              </w:rPr>
              <w:t xml:space="preserve"> Sabiedrības veselības pamatnostādņu 2021.-2027.gadam projektā (piemēram,</w:t>
            </w:r>
            <w:r w:rsidR="00006373" w:rsidRPr="00786988">
              <w:rPr>
                <w:sz w:val="20"/>
                <w:szCs w:val="20"/>
                <w:lang w:eastAsia="lv-LV"/>
              </w:rPr>
              <w:t xml:space="preserve"> </w:t>
            </w:r>
            <w:r w:rsidR="008D1130" w:rsidRPr="00786988">
              <w:rPr>
                <w:sz w:val="20"/>
                <w:szCs w:val="20"/>
                <w:lang w:eastAsia="lv-LV"/>
              </w:rPr>
              <w:t>palielināt ambulatoro veselības aprūpes un rehabilitācijas pakalpojumu apjomu un klāstu, valsts apmaksāto zobārstniecības pakalpojumu pieejamību, plānveida stacionāro pakalpojumu apjomu un klāstu</w:t>
            </w:r>
            <w:r w:rsidR="00305F1B" w:rsidRPr="00786988">
              <w:rPr>
                <w:sz w:val="20"/>
                <w:szCs w:val="20"/>
                <w:lang w:eastAsia="lv-LV"/>
              </w:rPr>
              <w:t xml:space="preserve">, veidot specializētas programmas personām ar psihiskās un uzvedības traucējumiem, kurās iesaistīta </w:t>
            </w:r>
            <w:proofErr w:type="spellStart"/>
            <w:r w:rsidR="00305F1B" w:rsidRPr="00786988">
              <w:rPr>
                <w:sz w:val="20"/>
                <w:szCs w:val="20"/>
                <w:lang w:eastAsia="lv-LV"/>
              </w:rPr>
              <w:t>multiprofesionāla</w:t>
            </w:r>
            <w:proofErr w:type="spellEnd"/>
            <w:r w:rsidR="00305F1B" w:rsidRPr="00786988">
              <w:rPr>
                <w:sz w:val="20"/>
                <w:szCs w:val="20"/>
                <w:lang w:eastAsia="lv-LV"/>
              </w:rPr>
              <w:t xml:space="preserve"> komanda (psihiatri, psihologi, pedagogi, sociālie darbinieki, </w:t>
            </w:r>
            <w:proofErr w:type="spellStart"/>
            <w:r w:rsidR="00305F1B" w:rsidRPr="00786988">
              <w:rPr>
                <w:sz w:val="20"/>
                <w:szCs w:val="20"/>
                <w:lang w:eastAsia="lv-LV"/>
              </w:rPr>
              <w:t>mentori</w:t>
            </w:r>
            <w:proofErr w:type="spellEnd"/>
            <w:r w:rsidR="00305F1B" w:rsidRPr="00786988">
              <w:rPr>
                <w:sz w:val="20"/>
                <w:szCs w:val="20"/>
                <w:lang w:eastAsia="lv-LV"/>
              </w:rPr>
              <w:t xml:space="preserve"> u.c.), sadarbības stiprināšana hroniski slimo pacientu aprūpē u.tml.</w:t>
            </w:r>
            <w:r w:rsidR="00C457B5" w:rsidRPr="00786988">
              <w:rPr>
                <w:sz w:val="20"/>
                <w:szCs w:val="20"/>
                <w:lang w:eastAsia="lv-LV"/>
              </w:rPr>
              <w:t>)</w:t>
            </w:r>
            <w:r w:rsidR="006D0232" w:rsidRPr="00786988">
              <w:rPr>
                <w:sz w:val="20"/>
                <w:szCs w:val="20"/>
                <w:lang w:eastAsia="lv-LV"/>
              </w:rPr>
              <w:t xml:space="preserve">, tāpēc tie netiks dublēti abos plānošanas dokumentos. </w:t>
            </w:r>
            <w:r>
              <w:rPr>
                <w:sz w:val="20"/>
                <w:szCs w:val="20"/>
                <w:lang w:eastAsia="lv-LV"/>
              </w:rPr>
              <w:t xml:space="preserve">LM Pamatnostādņu projekta 5.rīcības virzienā ir iekļauti uzdevumi sadarbības uzlabošanai ar veselības nozares institūcijām (2., 4., 7.uzdevums). </w:t>
            </w:r>
            <w:r w:rsidRPr="00786988">
              <w:rPr>
                <w:sz w:val="20"/>
                <w:szCs w:val="20"/>
              </w:rPr>
              <w:t xml:space="preserve">Starpdisciplināra sadarbība paliatīvās aprūpes pakalpojuma </w:t>
            </w:r>
            <w:r w:rsidRPr="006A0630">
              <w:rPr>
                <w:sz w:val="20"/>
                <w:szCs w:val="20"/>
              </w:rPr>
              <w:t>sniegšanā ir paredzēta 2.rīcības virziena 1.2.uzdevumā.</w:t>
            </w:r>
          </w:p>
          <w:p w14:paraId="437CC7B7" w14:textId="1DF0C4F1" w:rsidR="006A0630" w:rsidRDefault="006D0232" w:rsidP="00305F1B">
            <w:pPr>
              <w:pStyle w:val="ListParagraph"/>
              <w:ind w:left="0"/>
              <w:jc w:val="both"/>
              <w:rPr>
                <w:sz w:val="20"/>
                <w:szCs w:val="20"/>
                <w:lang w:eastAsia="lv-LV"/>
              </w:rPr>
            </w:pPr>
            <w:r w:rsidRPr="00786988">
              <w:rPr>
                <w:sz w:val="20"/>
                <w:szCs w:val="20"/>
                <w:lang w:eastAsia="lv-LV"/>
              </w:rPr>
              <w:t>Savukārt</w:t>
            </w:r>
            <w:r w:rsidR="00C457B5" w:rsidRPr="00786988">
              <w:rPr>
                <w:sz w:val="20"/>
                <w:szCs w:val="20"/>
                <w:lang w:eastAsia="lv-LV"/>
              </w:rPr>
              <w:t>,</w:t>
            </w:r>
            <w:r w:rsidRPr="00786988">
              <w:rPr>
                <w:sz w:val="20"/>
                <w:szCs w:val="20"/>
                <w:lang w:eastAsia="lv-LV"/>
              </w:rPr>
              <w:t xml:space="preserve"> Bērnu, jaunatnes un ģimenes </w:t>
            </w:r>
            <w:r w:rsidR="00340B97" w:rsidRPr="00786988">
              <w:rPr>
                <w:sz w:val="20"/>
                <w:szCs w:val="20"/>
                <w:lang w:eastAsia="lv-LV"/>
              </w:rPr>
              <w:t xml:space="preserve">attīstības </w:t>
            </w:r>
            <w:r w:rsidRPr="00786988">
              <w:rPr>
                <w:sz w:val="20"/>
                <w:szCs w:val="20"/>
                <w:lang w:eastAsia="lv-LV"/>
              </w:rPr>
              <w:t>pamatnostādņu 2021.-2027.gadam projektā kā atsevišķs uzdevums tiks paredzēts “</w:t>
            </w:r>
            <w:r w:rsidR="00C457B5" w:rsidRPr="00786988">
              <w:rPr>
                <w:sz w:val="20"/>
                <w:szCs w:val="20"/>
                <w:lang w:eastAsia="lv-LV"/>
              </w:rPr>
              <w:t>Bērnu tiesību aizsardzības sistēmas un starpinstitūciju sadarbības pilnveide</w:t>
            </w:r>
            <w:r w:rsidRPr="00786988">
              <w:rPr>
                <w:sz w:val="20"/>
                <w:szCs w:val="20"/>
                <w:lang w:eastAsia="lv-LV"/>
              </w:rPr>
              <w:t>”</w:t>
            </w:r>
            <w:r w:rsidR="002759CA" w:rsidRPr="00786988">
              <w:rPr>
                <w:sz w:val="20"/>
                <w:szCs w:val="20"/>
                <w:lang w:eastAsia="lv-LV"/>
              </w:rPr>
              <w:t xml:space="preserve">, kā arī iekļauti rīcības virzieni agrīnās </w:t>
            </w:r>
            <w:proofErr w:type="spellStart"/>
            <w:r w:rsidR="002759CA" w:rsidRPr="00786988">
              <w:rPr>
                <w:sz w:val="20"/>
                <w:szCs w:val="20"/>
                <w:lang w:eastAsia="lv-LV"/>
              </w:rPr>
              <w:t>prevencijas</w:t>
            </w:r>
            <w:proofErr w:type="spellEnd"/>
            <w:r w:rsidR="002759CA" w:rsidRPr="00786988">
              <w:rPr>
                <w:sz w:val="20"/>
                <w:szCs w:val="20"/>
                <w:lang w:eastAsia="lv-LV"/>
              </w:rPr>
              <w:t xml:space="preserve"> nodrošināšanai un visa veida vardarbības izskaušanai</w:t>
            </w:r>
            <w:r w:rsidRPr="00786988">
              <w:rPr>
                <w:sz w:val="20"/>
                <w:szCs w:val="20"/>
                <w:lang w:eastAsia="lv-LV"/>
              </w:rPr>
              <w:t>.</w:t>
            </w:r>
            <w:r w:rsidR="002759CA" w:rsidRPr="00786988">
              <w:rPr>
                <w:sz w:val="20"/>
                <w:szCs w:val="20"/>
                <w:lang w:eastAsia="lv-LV"/>
              </w:rPr>
              <w:t xml:space="preserve"> </w:t>
            </w:r>
            <w:r w:rsidR="006A0630">
              <w:rPr>
                <w:sz w:val="20"/>
                <w:szCs w:val="20"/>
                <w:lang w:eastAsia="lv-LV"/>
              </w:rPr>
              <w:t xml:space="preserve">Šo Pamatnostādņu projekta </w:t>
            </w:r>
            <w:r w:rsidR="006A0630">
              <w:rPr>
                <w:sz w:val="20"/>
                <w:szCs w:val="20"/>
                <w:lang w:eastAsia="lv-LV"/>
              </w:rPr>
              <w:t>5.rīcības virzienā ir iekļaut</w:t>
            </w:r>
            <w:r w:rsidR="006A0630">
              <w:rPr>
                <w:sz w:val="20"/>
                <w:szCs w:val="20"/>
                <w:lang w:eastAsia="lv-LV"/>
              </w:rPr>
              <w:t>s</w:t>
            </w:r>
            <w:r w:rsidR="006A0630">
              <w:rPr>
                <w:sz w:val="20"/>
                <w:szCs w:val="20"/>
                <w:lang w:eastAsia="lv-LV"/>
              </w:rPr>
              <w:t xml:space="preserve"> uzdevum</w:t>
            </w:r>
            <w:r w:rsidR="006A0630">
              <w:rPr>
                <w:sz w:val="20"/>
                <w:szCs w:val="20"/>
                <w:lang w:eastAsia="lv-LV"/>
              </w:rPr>
              <w:t>s</w:t>
            </w:r>
            <w:r w:rsidR="006A0630">
              <w:rPr>
                <w:sz w:val="20"/>
                <w:szCs w:val="20"/>
                <w:lang w:eastAsia="lv-LV"/>
              </w:rPr>
              <w:t xml:space="preserve"> sadarbības uzlabošanai</w:t>
            </w:r>
            <w:r w:rsidR="006A0630">
              <w:rPr>
                <w:sz w:val="20"/>
                <w:szCs w:val="20"/>
                <w:lang w:eastAsia="lv-LV"/>
              </w:rPr>
              <w:t xml:space="preserve"> starp veselības, tieslietu, iekšlietu un labklājības nozarēm.</w:t>
            </w:r>
          </w:p>
          <w:p w14:paraId="7380A403" w14:textId="77777777" w:rsidR="002955C5" w:rsidRDefault="002759CA" w:rsidP="00305F1B">
            <w:pPr>
              <w:pStyle w:val="ListParagraph"/>
              <w:ind w:left="0"/>
              <w:jc w:val="both"/>
              <w:rPr>
                <w:sz w:val="20"/>
                <w:szCs w:val="20"/>
              </w:rPr>
            </w:pPr>
            <w:r w:rsidRPr="00786988">
              <w:rPr>
                <w:sz w:val="20"/>
                <w:szCs w:val="20"/>
                <w:lang w:eastAsia="lv-LV"/>
              </w:rPr>
              <w:t>Priekšlikumā minētais jautājums “</w:t>
            </w:r>
            <w:r w:rsidRPr="00786988">
              <w:rPr>
                <w:sz w:val="20"/>
                <w:szCs w:val="20"/>
              </w:rPr>
              <w:t xml:space="preserve">JPA – mazāk aizsargāto, t.sk. trūcīgo un maznodrošināto </w:t>
            </w:r>
            <w:r w:rsidRPr="00786988">
              <w:rPr>
                <w:sz w:val="20"/>
                <w:szCs w:val="20"/>
              </w:rPr>
              <w:lastRenderedPageBreak/>
              <w:t>nodrošināšana ar juridisko palīdzību” tiek skatīts šo Pamatnostādņu projekta 4.rīcības virzienā.</w:t>
            </w:r>
            <w:r w:rsidR="00305F1B" w:rsidRPr="00786988">
              <w:rPr>
                <w:sz w:val="20"/>
                <w:szCs w:val="20"/>
              </w:rPr>
              <w:t xml:space="preserve"> </w:t>
            </w:r>
          </w:p>
          <w:p w14:paraId="3EA97D36" w14:textId="531FADA0" w:rsidR="00C50DB8" w:rsidRPr="00786988" w:rsidRDefault="00305F1B" w:rsidP="00305F1B">
            <w:pPr>
              <w:pStyle w:val="ListParagraph"/>
              <w:ind w:left="0"/>
              <w:jc w:val="both"/>
              <w:rPr>
                <w:sz w:val="20"/>
                <w:szCs w:val="20"/>
              </w:rPr>
            </w:pPr>
            <w:r w:rsidRPr="00786988">
              <w:rPr>
                <w:sz w:val="20"/>
                <w:szCs w:val="20"/>
              </w:rPr>
              <w:t>Uzdevumi par iekļaujošas izglītības nodrošināšanu ir paredzēti pamatnostādņu projektā “Izglītības attīstības pamatnostādnes 2021.-2027.gadam “Nākotnes prasmes nākotnes sabiedrībai””.</w:t>
            </w:r>
            <w:r w:rsidR="002955C5">
              <w:rPr>
                <w:sz w:val="20"/>
                <w:szCs w:val="20"/>
              </w:rPr>
              <w:t xml:space="preserve"> Savukārt sadarbības pilnveidošana ir paredzēta 5.rīcības virziena 3.uzdevumā.</w:t>
            </w:r>
          </w:p>
          <w:p w14:paraId="1FB9FB1E" w14:textId="0305B40B" w:rsidR="00C50DB8" w:rsidRPr="00786988" w:rsidRDefault="00B92CA0" w:rsidP="00764655">
            <w:pPr>
              <w:jc w:val="both"/>
              <w:rPr>
                <w:rFonts w:ascii="Times New Roman" w:eastAsia="Times New Roman" w:hAnsi="Times New Roman" w:cs="Times New Roman"/>
                <w:sz w:val="20"/>
                <w:szCs w:val="20"/>
                <w:lang w:eastAsia="lv-LV"/>
              </w:rPr>
            </w:pPr>
            <w:r w:rsidRPr="00786988">
              <w:rPr>
                <w:rFonts w:ascii="Times New Roman" w:eastAsia="Times New Roman" w:hAnsi="Times New Roman" w:cs="Times New Roman"/>
                <w:sz w:val="20"/>
                <w:szCs w:val="20"/>
                <w:lang w:eastAsia="lv-LV"/>
              </w:rPr>
              <w:t>Skaidrojam,</w:t>
            </w:r>
            <w:r w:rsidR="00764655" w:rsidRPr="00786988">
              <w:rPr>
                <w:rFonts w:ascii="Times New Roman" w:eastAsia="Times New Roman" w:hAnsi="Times New Roman" w:cs="Times New Roman"/>
                <w:sz w:val="20"/>
                <w:szCs w:val="20"/>
                <w:lang w:eastAsia="lv-LV"/>
              </w:rPr>
              <w:t xml:space="preserve"> ka nav lietderīga</w:t>
            </w:r>
            <w:r w:rsidRPr="00786988">
              <w:rPr>
                <w:rFonts w:ascii="Times New Roman" w:eastAsia="Times New Roman" w:hAnsi="Times New Roman" w:cs="Times New Roman"/>
                <w:sz w:val="20"/>
                <w:szCs w:val="20"/>
                <w:lang w:eastAsia="lv-LV"/>
              </w:rPr>
              <w:t xml:space="preserve"> izaicinājumu un to risināšanai paredzēto uzdevumu numurēšana un sas</w:t>
            </w:r>
            <w:r w:rsidR="00F54BCC" w:rsidRPr="00786988">
              <w:rPr>
                <w:rFonts w:ascii="Times New Roman" w:eastAsia="Times New Roman" w:hAnsi="Times New Roman" w:cs="Times New Roman"/>
                <w:sz w:val="20"/>
                <w:szCs w:val="20"/>
                <w:lang w:eastAsia="lv-LV"/>
              </w:rPr>
              <w:t>aiste vairāku iemeslu dēļ, ko primāri nosaka</w:t>
            </w:r>
            <w:r w:rsidRPr="00786988">
              <w:rPr>
                <w:rFonts w:ascii="Times New Roman" w:eastAsia="Times New Roman" w:hAnsi="Times New Roman" w:cs="Times New Roman"/>
                <w:sz w:val="20"/>
                <w:szCs w:val="20"/>
                <w:lang w:eastAsia="lv-LV"/>
              </w:rPr>
              <w:t xml:space="preserve"> </w:t>
            </w:r>
            <w:r w:rsidR="0016601E" w:rsidRPr="00786988">
              <w:rPr>
                <w:rFonts w:ascii="Times New Roman" w:eastAsia="Times New Roman" w:hAnsi="Times New Roman" w:cs="Times New Roman"/>
                <w:sz w:val="20"/>
                <w:szCs w:val="20"/>
                <w:lang w:eastAsia="lv-LV"/>
              </w:rPr>
              <w:t>sociālo problēmu kompleksais rakstu</w:t>
            </w:r>
            <w:r w:rsidR="00F54BCC" w:rsidRPr="00786988">
              <w:rPr>
                <w:rFonts w:ascii="Times New Roman" w:eastAsia="Times New Roman" w:hAnsi="Times New Roman" w:cs="Times New Roman"/>
                <w:sz w:val="20"/>
                <w:szCs w:val="20"/>
                <w:lang w:eastAsia="lv-LV"/>
              </w:rPr>
              <w:t xml:space="preserve">rs. </w:t>
            </w:r>
            <w:r w:rsidRPr="00786988">
              <w:rPr>
                <w:rFonts w:ascii="Times New Roman" w:eastAsia="Times New Roman" w:hAnsi="Times New Roman" w:cs="Times New Roman"/>
                <w:sz w:val="20"/>
                <w:szCs w:val="20"/>
                <w:lang w:eastAsia="lv-LV"/>
              </w:rPr>
              <w:t>Pirmkārt, viena rīcības virziena ietvaros definētais izaicinājums var būt/ ir aktuāls arī citos rīcības virzienos. Piemēram, 1.rīcības virzienā identificētais izaicinājums “Sabiedrības novecošanās” tikpat lielā mērā saistošs arī 2. un 3.rīcības virzienā</w:t>
            </w:r>
            <w:r w:rsidR="0016601E" w:rsidRPr="00786988">
              <w:rPr>
                <w:rFonts w:ascii="Times New Roman" w:eastAsia="Times New Roman" w:hAnsi="Times New Roman" w:cs="Times New Roman"/>
                <w:sz w:val="20"/>
                <w:szCs w:val="20"/>
                <w:lang w:eastAsia="lv-LV"/>
              </w:rPr>
              <w:t xml:space="preserve"> un tajos plānotie uzdevumi var sniegt ieguldījumu šī izaicinājuma risināšanā</w:t>
            </w:r>
            <w:r w:rsidRPr="00786988">
              <w:rPr>
                <w:rFonts w:ascii="Times New Roman" w:eastAsia="Times New Roman" w:hAnsi="Times New Roman" w:cs="Times New Roman"/>
                <w:sz w:val="20"/>
                <w:szCs w:val="20"/>
                <w:lang w:eastAsia="lv-LV"/>
              </w:rPr>
              <w:t xml:space="preserve">. Tādēļ </w:t>
            </w:r>
            <w:r w:rsidR="0016601E" w:rsidRPr="00786988">
              <w:rPr>
                <w:rFonts w:ascii="Times New Roman" w:eastAsia="Times New Roman" w:hAnsi="Times New Roman" w:cs="Times New Roman"/>
                <w:sz w:val="20"/>
                <w:szCs w:val="20"/>
                <w:lang w:eastAsia="lv-LV"/>
              </w:rPr>
              <w:t>šo rīcības virzienu</w:t>
            </w:r>
            <w:r w:rsidRPr="00786988">
              <w:rPr>
                <w:rFonts w:ascii="Times New Roman" w:eastAsia="Times New Roman" w:hAnsi="Times New Roman" w:cs="Times New Roman"/>
                <w:sz w:val="20"/>
                <w:szCs w:val="20"/>
                <w:lang w:eastAsia="lv-LV"/>
              </w:rPr>
              <w:t xml:space="preserve"> ietvaros tiek izceltas tādas mērķa grupas</w:t>
            </w:r>
            <w:r w:rsidR="00264C65">
              <w:rPr>
                <w:rFonts w:ascii="Times New Roman" w:eastAsia="Times New Roman" w:hAnsi="Times New Roman" w:cs="Times New Roman"/>
                <w:sz w:val="20"/>
                <w:szCs w:val="20"/>
                <w:lang w:eastAsia="lv-LV"/>
              </w:rPr>
              <w:t>,</w:t>
            </w:r>
            <w:r w:rsidRPr="00786988">
              <w:rPr>
                <w:rFonts w:ascii="Times New Roman" w:eastAsia="Times New Roman" w:hAnsi="Times New Roman" w:cs="Times New Roman"/>
                <w:sz w:val="20"/>
                <w:szCs w:val="20"/>
                <w:lang w:eastAsia="lv-LV"/>
              </w:rPr>
              <w:t xml:space="preserve"> kā vecāka gada gājuma cilvēki</w:t>
            </w:r>
            <w:r w:rsidR="0016601E" w:rsidRPr="00786988">
              <w:rPr>
                <w:rFonts w:ascii="Times New Roman" w:eastAsia="Times New Roman" w:hAnsi="Times New Roman" w:cs="Times New Roman"/>
                <w:sz w:val="20"/>
                <w:szCs w:val="20"/>
                <w:lang w:eastAsia="lv-LV"/>
              </w:rPr>
              <w:t>, t.sk. cilvēki</w:t>
            </w:r>
            <w:r w:rsidRPr="00786988">
              <w:rPr>
                <w:rFonts w:ascii="Times New Roman" w:eastAsia="Times New Roman" w:hAnsi="Times New Roman" w:cs="Times New Roman"/>
                <w:sz w:val="20"/>
                <w:szCs w:val="20"/>
                <w:lang w:eastAsia="lv-LV"/>
              </w:rPr>
              <w:t xml:space="preserve"> ar demenci, plānojot tiem atbilstošu sociālo pakalpojumu attīstību, vai arī </w:t>
            </w:r>
            <w:r w:rsidR="0016601E" w:rsidRPr="00786988">
              <w:rPr>
                <w:rFonts w:ascii="Times New Roman" w:eastAsia="Times New Roman" w:hAnsi="Times New Roman" w:cs="Times New Roman"/>
                <w:sz w:val="20"/>
                <w:szCs w:val="20"/>
                <w:lang w:eastAsia="lv-LV"/>
              </w:rPr>
              <w:t xml:space="preserve">pirmspensijas vecumā esošas personas, </w:t>
            </w:r>
            <w:r w:rsidRPr="00786988">
              <w:rPr>
                <w:rFonts w:ascii="Times New Roman" w:eastAsia="Times New Roman" w:hAnsi="Times New Roman" w:cs="Times New Roman"/>
                <w:sz w:val="20"/>
                <w:szCs w:val="20"/>
                <w:lang w:eastAsia="lv-LV"/>
              </w:rPr>
              <w:t xml:space="preserve">paredzot </w:t>
            </w:r>
            <w:r w:rsidR="0016601E" w:rsidRPr="00786988">
              <w:rPr>
                <w:rFonts w:ascii="Times New Roman" w:eastAsia="Times New Roman" w:hAnsi="Times New Roman" w:cs="Times New Roman"/>
                <w:sz w:val="20"/>
                <w:szCs w:val="20"/>
                <w:lang w:eastAsia="lv-LV"/>
              </w:rPr>
              <w:t>atbilstošu atbalstu to iekļaušanai darba tirgū. Tāpat 3.rīcības virziena ietvaros plānotie pasākumi nodarbinātības veicināšanai sekmē nabadzības riska mazināšanos, kas minēts kā izaicinājums 1.rīcības virzienā. Otrkārt, viena izaicinājuma risināšanai ir paredzēti vairāki uzdevumi gan konkrētajā rīcības virzienā, gan citos rīcības virzienos.</w:t>
            </w:r>
          </w:p>
        </w:tc>
      </w:tr>
      <w:tr w:rsidR="00886834" w:rsidRPr="00786988" w14:paraId="45811922" w14:textId="77777777" w:rsidTr="007F35E7">
        <w:tc>
          <w:tcPr>
            <w:tcW w:w="3126" w:type="dxa"/>
          </w:tcPr>
          <w:p w14:paraId="7DB0684A" w14:textId="5D8229F3" w:rsidR="00886834" w:rsidRPr="00786988" w:rsidRDefault="007B62CA" w:rsidP="00886834">
            <w:pPr>
              <w:rPr>
                <w:rFonts w:ascii="Times New Roman" w:hAnsi="Times New Roman" w:cs="Times New Roman"/>
                <w:sz w:val="20"/>
                <w:szCs w:val="20"/>
              </w:rPr>
            </w:pPr>
            <w:r w:rsidRPr="00786988">
              <w:rPr>
                <w:rFonts w:ascii="Times New Roman" w:hAnsi="Times New Roman" w:cs="Times New Roman"/>
                <w:sz w:val="20"/>
                <w:szCs w:val="20"/>
              </w:rPr>
              <w:lastRenderedPageBreak/>
              <w:t>17.</w:t>
            </w:r>
            <w:r w:rsidR="00886834" w:rsidRPr="00786988">
              <w:rPr>
                <w:rFonts w:ascii="Times New Roman" w:hAnsi="Times New Roman" w:cs="Times New Roman"/>
                <w:sz w:val="20"/>
                <w:szCs w:val="20"/>
              </w:rPr>
              <w:t>Pamatnostādņu projekts</w:t>
            </w:r>
          </w:p>
          <w:p w14:paraId="739DD45E" w14:textId="77777777" w:rsidR="00886834" w:rsidRPr="00786988" w:rsidRDefault="00886834" w:rsidP="00886834">
            <w:pPr>
              <w:rPr>
                <w:rFonts w:ascii="Times New Roman" w:hAnsi="Times New Roman" w:cs="Times New Roman"/>
                <w:sz w:val="20"/>
                <w:szCs w:val="20"/>
              </w:rPr>
            </w:pPr>
          </w:p>
        </w:tc>
        <w:tc>
          <w:tcPr>
            <w:tcW w:w="6752" w:type="dxa"/>
          </w:tcPr>
          <w:p w14:paraId="08E91329" w14:textId="77777777" w:rsidR="00886834" w:rsidRPr="00786988" w:rsidRDefault="00886834" w:rsidP="00886834">
            <w:pPr>
              <w:pStyle w:val="CommentText"/>
              <w:ind w:left="285"/>
              <w:jc w:val="center"/>
              <w:rPr>
                <w:rFonts w:ascii="Times New Roman" w:hAnsi="Times New Roman"/>
                <w:b/>
              </w:rPr>
            </w:pPr>
            <w:r w:rsidRPr="00786988">
              <w:rPr>
                <w:rFonts w:ascii="Times New Roman" w:hAnsi="Times New Roman"/>
                <w:b/>
              </w:rPr>
              <w:t>Latvijas Lielo pilsētu asociācija</w:t>
            </w:r>
          </w:p>
          <w:p w14:paraId="7090CCDB" w14:textId="77777777" w:rsidR="00886834" w:rsidRPr="00786988" w:rsidRDefault="00886834" w:rsidP="00886834">
            <w:pPr>
              <w:pStyle w:val="CommentText"/>
              <w:numPr>
                <w:ilvl w:val="0"/>
                <w:numId w:val="21"/>
              </w:numPr>
              <w:ind w:left="285"/>
              <w:jc w:val="both"/>
              <w:rPr>
                <w:rFonts w:ascii="Times New Roman" w:hAnsi="Times New Roman"/>
              </w:rPr>
            </w:pPr>
            <w:r w:rsidRPr="00786988">
              <w:rPr>
                <w:rFonts w:ascii="Times New Roman" w:hAnsi="Times New Roman"/>
              </w:rPr>
              <w:t>Ne vienmēr ir skaidri saskatāma saistība starp 2. pielikumā iekļautajiem izaicinājumiem un tālāk Pamatnostādnēs sekojošajiem uzdevumiem. Lūdzam nodrošināt saistību un pēctecību vai sniegt skaidrojumu, kāpēc tikai daļa no 2. pielikumā aprakstītajām problēmām paredzēts iekļaut Pamatnostādnēs.</w:t>
            </w:r>
          </w:p>
          <w:p w14:paraId="7E0FD9E7" w14:textId="77777777" w:rsidR="00886834" w:rsidRPr="00786988" w:rsidRDefault="00886834" w:rsidP="00886834">
            <w:pPr>
              <w:pStyle w:val="CommentText"/>
              <w:numPr>
                <w:ilvl w:val="0"/>
                <w:numId w:val="21"/>
              </w:numPr>
              <w:ind w:left="285"/>
              <w:jc w:val="both"/>
              <w:rPr>
                <w:rFonts w:ascii="Times New Roman" w:hAnsi="Times New Roman"/>
              </w:rPr>
            </w:pPr>
            <w:r w:rsidRPr="00786988">
              <w:rPr>
                <w:rFonts w:ascii="Times New Roman" w:hAnsi="Times New Roman"/>
              </w:rPr>
              <w:t xml:space="preserve">Vairums uzdevumu ir formulēti tik vispārīgi, ka nav iespējams saprast, kādas aktivitātes tajos ietilpst (piemēram, par sociālā darba augstāko izglītību), bet daži uzdevumi, turpretim, tiek formulēti diezgan precīzi (piemēram, veidot integrētus pakalpojumus hroniski un nedziedināmi slimiem cilvēkiem un viņu </w:t>
            </w:r>
            <w:r w:rsidRPr="00786988">
              <w:rPr>
                <w:rFonts w:ascii="Times New Roman" w:hAnsi="Times New Roman"/>
              </w:rPr>
              <w:lastRenderedPageBreak/>
              <w:t>ģimenes locekļiem un tuviniekiem). Lūdzam nodrošināt vienu pieeju, formulējot uzdevumus pēc iespējas precīzāk.</w:t>
            </w:r>
          </w:p>
          <w:p w14:paraId="412765EF" w14:textId="77777777" w:rsidR="00886834" w:rsidRPr="00786988" w:rsidRDefault="00886834" w:rsidP="00886834">
            <w:pPr>
              <w:pStyle w:val="CommentText"/>
              <w:numPr>
                <w:ilvl w:val="0"/>
                <w:numId w:val="21"/>
              </w:numPr>
              <w:ind w:left="285"/>
              <w:jc w:val="both"/>
              <w:rPr>
                <w:rFonts w:ascii="Times New Roman" w:hAnsi="Times New Roman"/>
              </w:rPr>
            </w:pPr>
            <w:r w:rsidRPr="00786988">
              <w:rPr>
                <w:rFonts w:ascii="Times New Roman" w:hAnsi="Times New Roman"/>
              </w:rPr>
              <w:t>Pamatnostādnes neparedz investīcijas sociālās aprūpes pakalpojumos - infrastruktūrā. Rezultatīvais rādītājs par SAC esošo skaitu paliek nemainīgs līdz 2027. gadam.</w:t>
            </w:r>
          </w:p>
          <w:p w14:paraId="1F7E54C6" w14:textId="77777777" w:rsidR="00886834" w:rsidRPr="00786988" w:rsidRDefault="00886834" w:rsidP="00886834">
            <w:pPr>
              <w:pStyle w:val="CommentText"/>
              <w:numPr>
                <w:ilvl w:val="0"/>
                <w:numId w:val="21"/>
              </w:numPr>
              <w:ind w:left="285"/>
              <w:jc w:val="both"/>
              <w:rPr>
                <w:rFonts w:ascii="Times New Roman" w:hAnsi="Times New Roman"/>
              </w:rPr>
            </w:pPr>
            <w:r w:rsidRPr="00786988">
              <w:rPr>
                <w:rFonts w:ascii="Times New Roman" w:hAnsi="Times New Roman"/>
              </w:rPr>
              <w:t>Par maz risinājumu sociālās aprūpes vajadzību pieaugumam un neatbilstoši mazs attiecīgu pakalpojumu piedāvājums attīstībai.</w:t>
            </w:r>
          </w:p>
          <w:p w14:paraId="4C86E654" w14:textId="77777777" w:rsidR="00886834" w:rsidRPr="00786988" w:rsidRDefault="00886834" w:rsidP="00886834">
            <w:pPr>
              <w:pStyle w:val="CommentText"/>
              <w:numPr>
                <w:ilvl w:val="0"/>
                <w:numId w:val="21"/>
              </w:numPr>
              <w:ind w:left="285"/>
              <w:jc w:val="both"/>
              <w:rPr>
                <w:rFonts w:ascii="Times New Roman" w:hAnsi="Times New Roman"/>
              </w:rPr>
            </w:pPr>
            <w:r w:rsidRPr="00786988">
              <w:rPr>
                <w:rFonts w:ascii="Times New Roman" w:hAnsi="Times New Roman"/>
              </w:rPr>
              <w:t xml:space="preserve">Pamatnostādnes neparedz veselības aprūpes sistēmas integrāciju sociālās aprūpes pakalpojumu nodrošināšanā. Nav iekļauti preventīvi risinājumi bērniem un jauniešiem </w:t>
            </w:r>
            <w:proofErr w:type="spellStart"/>
            <w:r w:rsidRPr="00786988">
              <w:rPr>
                <w:rFonts w:ascii="Times New Roman" w:hAnsi="Times New Roman"/>
              </w:rPr>
              <w:t>deviantas</w:t>
            </w:r>
            <w:proofErr w:type="spellEnd"/>
            <w:r w:rsidRPr="00786988">
              <w:rPr>
                <w:rFonts w:ascii="Times New Roman" w:hAnsi="Times New Roman"/>
              </w:rPr>
              <w:t xml:space="preserve"> uzvedības novēršanas jomā. Starpnozaru sadarbības jautājumiem būtu jābūt atsevišķam Rīcības virzienam.</w:t>
            </w:r>
          </w:p>
          <w:p w14:paraId="6E3EF968" w14:textId="77777777" w:rsidR="00886834" w:rsidRPr="00786988" w:rsidRDefault="00886834" w:rsidP="00886834">
            <w:pPr>
              <w:pStyle w:val="CommentText"/>
              <w:numPr>
                <w:ilvl w:val="0"/>
                <w:numId w:val="21"/>
              </w:numPr>
              <w:ind w:left="285"/>
              <w:jc w:val="both"/>
              <w:rPr>
                <w:rFonts w:ascii="Times New Roman" w:hAnsi="Times New Roman"/>
              </w:rPr>
            </w:pPr>
            <w:r w:rsidRPr="00786988">
              <w:rPr>
                <w:rFonts w:ascii="Times New Roman" w:hAnsi="Times New Roman"/>
              </w:rPr>
              <w:t>Pamatnostādnes neadresē cilvēkresursu attīstību pašvaldībās un neparedz risinājumus nepietiekama sociālo darbinieku skaita problēmas mazināšanai.</w:t>
            </w:r>
          </w:p>
          <w:p w14:paraId="00F30345" w14:textId="77777777" w:rsidR="00886834" w:rsidRPr="00786988" w:rsidRDefault="00886834" w:rsidP="00886834">
            <w:pPr>
              <w:pStyle w:val="CommentText"/>
              <w:numPr>
                <w:ilvl w:val="0"/>
                <w:numId w:val="21"/>
              </w:numPr>
              <w:ind w:left="285"/>
              <w:jc w:val="both"/>
              <w:rPr>
                <w:rFonts w:ascii="Times New Roman" w:hAnsi="Times New Roman"/>
              </w:rPr>
            </w:pPr>
            <w:r w:rsidRPr="00786988">
              <w:rPr>
                <w:rFonts w:ascii="Times New Roman" w:hAnsi="Times New Roman"/>
              </w:rPr>
              <w:t>Pamatnostādnēs nav paredzēts atbalsts ģimenēm demogrāfiskās situācijas uzlabošanai.</w:t>
            </w:r>
          </w:p>
          <w:p w14:paraId="05D1248B" w14:textId="77777777" w:rsidR="00886834" w:rsidRPr="00786988" w:rsidRDefault="00886834" w:rsidP="00886834">
            <w:pPr>
              <w:pStyle w:val="CommentText"/>
              <w:numPr>
                <w:ilvl w:val="0"/>
                <w:numId w:val="21"/>
              </w:numPr>
              <w:ind w:left="285"/>
              <w:jc w:val="both"/>
              <w:rPr>
                <w:rFonts w:ascii="Times New Roman" w:hAnsi="Times New Roman"/>
              </w:rPr>
            </w:pPr>
            <w:r w:rsidRPr="00786988">
              <w:rPr>
                <w:rFonts w:ascii="Times New Roman" w:hAnsi="Times New Roman"/>
              </w:rPr>
              <w:t>Rīcības virzienā “Iekļaujošs darba tirgus ikvienam un kvalitatīvas darba vietas, atbalstot ilgtermiņa līdzdalību darba tirgū” nav paredzēts adekvāts aktivitāšu apjoms cilvēku ar invaliditāti kā vienas no Pamatnostādņu prioritārās mērķa grupas nodarbinātības veicināšanai (piemēram, atbalstītā darba pakalpojums). Tāpat rīcības virziens paredz darba un privātās dzīves saskaņošanas veicināšanu, bet neparedz nekādus pasākumus darba un ģimenes līdzsvara nodrošināšanā.</w:t>
            </w:r>
          </w:p>
        </w:tc>
        <w:tc>
          <w:tcPr>
            <w:tcW w:w="4495" w:type="dxa"/>
          </w:tcPr>
          <w:p w14:paraId="63EA574B" w14:textId="679E8835" w:rsidR="00886834" w:rsidRPr="00786988" w:rsidRDefault="00F04EEC" w:rsidP="00886834">
            <w:pPr>
              <w:rPr>
                <w:rFonts w:ascii="Times New Roman" w:hAnsi="Times New Roman" w:cs="Times New Roman"/>
                <w:b/>
                <w:sz w:val="20"/>
                <w:szCs w:val="20"/>
              </w:rPr>
            </w:pPr>
            <w:r>
              <w:rPr>
                <w:rFonts w:ascii="Times New Roman" w:hAnsi="Times New Roman" w:cs="Times New Roman"/>
                <w:b/>
                <w:sz w:val="20"/>
                <w:szCs w:val="20"/>
              </w:rPr>
              <w:lastRenderedPageBreak/>
              <w:t>Ņ</w:t>
            </w:r>
            <w:r w:rsidR="00841AEB" w:rsidRPr="00786988">
              <w:rPr>
                <w:rFonts w:ascii="Times New Roman" w:hAnsi="Times New Roman" w:cs="Times New Roman"/>
                <w:b/>
                <w:sz w:val="20"/>
                <w:szCs w:val="20"/>
              </w:rPr>
              <w:t>emts vērā</w:t>
            </w:r>
          </w:p>
          <w:p w14:paraId="20EB37E5" w14:textId="0DAF7167" w:rsidR="00305F1B" w:rsidRPr="00786988" w:rsidRDefault="00305F1B" w:rsidP="00305F1B">
            <w:pPr>
              <w:jc w:val="both"/>
              <w:rPr>
                <w:rFonts w:ascii="Times New Roman" w:hAnsi="Times New Roman" w:cs="Times New Roman"/>
                <w:sz w:val="20"/>
                <w:szCs w:val="20"/>
              </w:rPr>
            </w:pPr>
            <w:r w:rsidRPr="00786988">
              <w:rPr>
                <w:rFonts w:ascii="Times New Roman" w:hAnsi="Times New Roman" w:cs="Times New Roman"/>
                <w:sz w:val="20"/>
                <w:szCs w:val="20"/>
              </w:rPr>
              <w:t>1.</w:t>
            </w:r>
            <w:r w:rsidR="007C59AE">
              <w:rPr>
                <w:rFonts w:ascii="Times New Roman" w:hAnsi="Times New Roman" w:cs="Times New Roman"/>
                <w:sz w:val="20"/>
                <w:szCs w:val="20"/>
              </w:rPr>
              <w:t xml:space="preserve"> </w:t>
            </w:r>
            <w:r w:rsidR="007C59AE" w:rsidRPr="00786988">
              <w:rPr>
                <w:rFonts w:ascii="Times New Roman" w:hAnsi="Times New Roman" w:cs="Times New Roman"/>
                <w:sz w:val="20"/>
                <w:szCs w:val="20"/>
                <w:lang w:eastAsia="lv-LV" w:bidi="lv-LV"/>
              </w:rPr>
              <w:t>Pamatnostādņu projekts un 2.pielikums ir papildināts</w:t>
            </w:r>
            <w:r w:rsidR="007C59AE">
              <w:rPr>
                <w:rFonts w:ascii="Times New Roman" w:hAnsi="Times New Roman" w:cs="Times New Roman"/>
                <w:sz w:val="20"/>
                <w:szCs w:val="20"/>
                <w:lang w:eastAsia="lv-LV" w:bidi="lv-LV"/>
              </w:rPr>
              <w:t xml:space="preserve"> ar papildu konstatētajiem izaicinājumiem</w:t>
            </w:r>
            <w:r w:rsidR="007C59AE" w:rsidRPr="00786988">
              <w:rPr>
                <w:rFonts w:ascii="Times New Roman" w:hAnsi="Times New Roman" w:cs="Times New Roman"/>
                <w:sz w:val="20"/>
                <w:szCs w:val="20"/>
                <w:lang w:eastAsia="lv-LV" w:bidi="lv-LV"/>
              </w:rPr>
              <w:t xml:space="preserve"> atbilstoši sabiedriskajā apspriešanā sniegtajiem priekšlikumiem</w:t>
            </w:r>
            <w:r w:rsidR="00F04EEC">
              <w:rPr>
                <w:rFonts w:ascii="Times New Roman" w:hAnsi="Times New Roman" w:cs="Times New Roman"/>
                <w:sz w:val="20"/>
                <w:szCs w:val="20"/>
                <w:lang w:eastAsia="lv-LV" w:bidi="lv-LV"/>
              </w:rPr>
              <w:t>, kā arī ir papildināts 2.rīcības virziens (kā arī citi rīcības virzieni) ar papildu uzdevumiem, kuri risina identificētos izaicinājumus.</w:t>
            </w:r>
          </w:p>
          <w:p w14:paraId="20280197" w14:textId="77777777" w:rsidR="00305F1B" w:rsidRPr="00786988" w:rsidRDefault="00305F1B" w:rsidP="00275A1D">
            <w:pPr>
              <w:jc w:val="both"/>
              <w:rPr>
                <w:rFonts w:ascii="Times New Roman" w:hAnsi="Times New Roman" w:cs="Times New Roman"/>
                <w:sz w:val="20"/>
                <w:szCs w:val="20"/>
              </w:rPr>
            </w:pPr>
            <w:r w:rsidRPr="00786988">
              <w:rPr>
                <w:rFonts w:ascii="Times New Roman" w:hAnsi="Times New Roman" w:cs="Times New Roman"/>
                <w:sz w:val="20"/>
                <w:szCs w:val="20"/>
              </w:rPr>
              <w:t>2.</w:t>
            </w:r>
            <w:r w:rsidR="00275A1D" w:rsidRPr="00786988">
              <w:rPr>
                <w:rFonts w:ascii="Times New Roman" w:hAnsi="Times New Roman" w:cs="Times New Roman"/>
                <w:sz w:val="20"/>
                <w:szCs w:val="20"/>
              </w:rPr>
              <w:t>Pamatnostādņu projektā precizēti uzdevumu formulējumi.</w:t>
            </w:r>
          </w:p>
          <w:p w14:paraId="23228466" w14:textId="3F83E1D7" w:rsidR="00275A1D" w:rsidRPr="00786988" w:rsidRDefault="00275A1D" w:rsidP="00275A1D">
            <w:pPr>
              <w:jc w:val="both"/>
              <w:rPr>
                <w:rFonts w:ascii="Times New Roman" w:hAnsi="Times New Roman" w:cs="Times New Roman"/>
                <w:sz w:val="20"/>
                <w:szCs w:val="20"/>
              </w:rPr>
            </w:pPr>
            <w:r w:rsidRPr="00786988">
              <w:rPr>
                <w:rFonts w:ascii="Times New Roman" w:hAnsi="Times New Roman" w:cs="Times New Roman"/>
                <w:sz w:val="20"/>
                <w:szCs w:val="20"/>
              </w:rPr>
              <w:lastRenderedPageBreak/>
              <w:t>3.Pamatnostādņu projektā ieguldījumi sociālās aprūpes infrastruktūrā ir paredzēti, lai nodrošinātu to pārveidi ģimeniskai videi pietuvinātā pakalpojumā un pielāgotu pakalpojumu sniegšanu epidemioloģiskā apdraudējuma situācijai.</w:t>
            </w:r>
          </w:p>
          <w:p w14:paraId="63260EF4" w14:textId="49817374" w:rsidR="00275A1D" w:rsidRPr="00786988" w:rsidRDefault="00275A1D" w:rsidP="00275A1D">
            <w:pPr>
              <w:jc w:val="both"/>
              <w:rPr>
                <w:rFonts w:ascii="Times New Roman" w:hAnsi="Times New Roman" w:cs="Times New Roman"/>
                <w:sz w:val="20"/>
                <w:szCs w:val="20"/>
              </w:rPr>
            </w:pPr>
            <w:r w:rsidRPr="00786988">
              <w:rPr>
                <w:rFonts w:ascii="Times New Roman" w:hAnsi="Times New Roman" w:cs="Times New Roman"/>
                <w:sz w:val="20"/>
                <w:szCs w:val="20"/>
              </w:rPr>
              <w:t>4.</w:t>
            </w:r>
            <w:r w:rsidR="00841AEB" w:rsidRPr="00786988">
              <w:rPr>
                <w:rFonts w:ascii="Times New Roman" w:hAnsi="Times New Roman" w:cs="Times New Roman"/>
                <w:sz w:val="20"/>
                <w:szCs w:val="20"/>
              </w:rPr>
              <w:t>Atbalsts a</w:t>
            </w:r>
            <w:r w:rsidR="00764655" w:rsidRPr="00786988">
              <w:rPr>
                <w:rFonts w:ascii="Times New Roman" w:hAnsi="Times New Roman" w:cs="Times New Roman"/>
                <w:sz w:val="20"/>
                <w:szCs w:val="20"/>
              </w:rPr>
              <w:t xml:space="preserve">prūpes </w:t>
            </w:r>
            <w:r w:rsidR="00841AEB" w:rsidRPr="00786988">
              <w:rPr>
                <w:rFonts w:ascii="Times New Roman" w:hAnsi="Times New Roman" w:cs="Times New Roman"/>
                <w:sz w:val="20"/>
                <w:szCs w:val="20"/>
              </w:rPr>
              <w:t xml:space="preserve">pienākumu veikšanai ir plānots gan Pamatnostādņu </w:t>
            </w:r>
            <w:r w:rsidR="00841AEB" w:rsidRPr="000E5C23">
              <w:rPr>
                <w:rFonts w:ascii="Times New Roman" w:hAnsi="Times New Roman" w:cs="Times New Roman"/>
                <w:sz w:val="20"/>
                <w:szCs w:val="20"/>
              </w:rPr>
              <w:t>projekta 1.rīcības virziena 2.2.uzdevuma, gan 2.rīcības virziena 1., 3., 4.uzdevuma, gan 3.rīcības virziena 1., 2.uzdevuma ietvaros.</w:t>
            </w:r>
          </w:p>
          <w:p w14:paraId="42DE5930" w14:textId="69CACD26" w:rsidR="00275A1D" w:rsidRPr="00786988" w:rsidRDefault="00275A1D" w:rsidP="00275A1D">
            <w:pPr>
              <w:pStyle w:val="ListParagraph"/>
              <w:ind w:left="0"/>
              <w:jc w:val="both"/>
              <w:rPr>
                <w:sz w:val="20"/>
                <w:szCs w:val="20"/>
                <w:lang w:eastAsia="lv-LV"/>
              </w:rPr>
            </w:pPr>
            <w:r w:rsidRPr="00786988">
              <w:rPr>
                <w:sz w:val="20"/>
                <w:szCs w:val="20"/>
              </w:rPr>
              <w:t>5.</w:t>
            </w:r>
            <w:r w:rsidRPr="00786988">
              <w:rPr>
                <w:sz w:val="20"/>
                <w:szCs w:val="20"/>
                <w:lang w:eastAsia="lv-LV"/>
              </w:rPr>
              <w:t xml:space="preserve"> </w:t>
            </w:r>
            <w:r w:rsidR="0049534F" w:rsidRPr="00786988">
              <w:rPr>
                <w:sz w:val="20"/>
                <w:szCs w:val="20"/>
                <w:lang w:eastAsia="lv-LV"/>
              </w:rPr>
              <w:t>-7</w:t>
            </w:r>
            <w:r w:rsidRPr="00786988">
              <w:rPr>
                <w:sz w:val="20"/>
                <w:szCs w:val="20"/>
                <w:lang w:eastAsia="lv-LV"/>
              </w:rPr>
              <w:t xml:space="preserve">. Pamatnostādņu projekts ir precizēts un 5.rīcības virzienā ir iekļauti uzdevumi starpinstitūciju sadarbības stiprināšanai, precizējot arī rīcības virziena nosaukumu. Tāpat ir papildināti 2.rīcības virziena uzdevumi, skaidrāk izceļot cilvēkresursu nodrošinājuma jautājumus sociālo pakalpojumu un sociālā darba jomās. Papildus informējam, ka virkne identificēto sadarbības ar VM jautājumu ir iekļauti Sabiedrības veselības pamatnostādņu 2021.-2027.gadam projektā, tāpēc tie netiks dublēti abos plānošanas dokumentos. Savukārt, Bērnu, jaunatnes un ģimenes </w:t>
            </w:r>
            <w:r w:rsidR="00841AEB" w:rsidRPr="00786988">
              <w:rPr>
                <w:sz w:val="20"/>
                <w:szCs w:val="20"/>
                <w:lang w:eastAsia="lv-LV"/>
              </w:rPr>
              <w:t xml:space="preserve">attīstības </w:t>
            </w:r>
            <w:r w:rsidRPr="00786988">
              <w:rPr>
                <w:sz w:val="20"/>
                <w:szCs w:val="20"/>
                <w:lang w:eastAsia="lv-LV"/>
              </w:rPr>
              <w:t xml:space="preserve">pamatnostādņu 2021.-2027.gadam projektā iekļauti rīcības virzieni agrīnās </w:t>
            </w:r>
            <w:proofErr w:type="spellStart"/>
            <w:r w:rsidRPr="00786988">
              <w:rPr>
                <w:sz w:val="20"/>
                <w:szCs w:val="20"/>
                <w:lang w:eastAsia="lv-LV"/>
              </w:rPr>
              <w:t>prevencijas</w:t>
            </w:r>
            <w:proofErr w:type="spellEnd"/>
            <w:r w:rsidRPr="00786988">
              <w:rPr>
                <w:sz w:val="20"/>
                <w:szCs w:val="20"/>
                <w:lang w:eastAsia="lv-LV"/>
              </w:rPr>
              <w:t xml:space="preserve"> nodrošināšanai un visa veida vardarbības izskaušanai, </w:t>
            </w:r>
            <w:r w:rsidR="0049534F" w:rsidRPr="00786988">
              <w:rPr>
                <w:sz w:val="20"/>
                <w:szCs w:val="20"/>
                <w:lang w:eastAsia="lv-LV"/>
              </w:rPr>
              <w:t>tautas ataudzes veicināšanai</w:t>
            </w:r>
            <w:r w:rsidRPr="00786988">
              <w:rPr>
                <w:sz w:val="20"/>
                <w:szCs w:val="20"/>
                <w:lang w:eastAsia="lv-LV"/>
              </w:rPr>
              <w:t xml:space="preserve">. </w:t>
            </w:r>
          </w:p>
          <w:p w14:paraId="77DE4340" w14:textId="40BE045E" w:rsidR="0049534F" w:rsidRPr="00786988" w:rsidRDefault="0049534F" w:rsidP="00275A1D">
            <w:pPr>
              <w:pStyle w:val="ListParagraph"/>
              <w:ind w:left="0"/>
              <w:jc w:val="both"/>
              <w:rPr>
                <w:sz w:val="20"/>
                <w:szCs w:val="20"/>
              </w:rPr>
            </w:pPr>
            <w:r w:rsidRPr="00786988">
              <w:rPr>
                <w:sz w:val="20"/>
                <w:szCs w:val="20"/>
                <w:lang w:eastAsia="lv-LV"/>
              </w:rPr>
              <w:t>8</w:t>
            </w:r>
            <w:r w:rsidR="005219E0" w:rsidRPr="00786988">
              <w:rPr>
                <w:sz w:val="20"/>
                <w:szCs w:val="20"/>
                <w:lang w:eastAsia="lv-LV"/>
              </w:rPr>
              <w:t>.Pamatnostādņu projekts papildināts ar uzdevumu personu ar invaliditāti nodarbinātības veicināšanai (3.rīcības virziena 1.8.uzdevumu).</w:t>
            </w:r>
          </w:p>
          <w:p w14:paraId="43739DFF" w14:textId="413B8322" w:rsidR="00275A1D" w:rsidRPr="00786988" w:rsidRDefault="00275A1D" w:rsidP="00275A1D">
            <w:pPr>
              <w:jc w:val="both"/>
              <w:rPr>
                <w:rFonts w:ascii="Times New Roman" w:hAnsi="Times New Roman" w:cs="Times New Roman"/>
                <w:sz w:val="20"/>
                <w:szCs w:val="20"/>
              </w:rPr>
            </w:pPr>
          </w:p>
        </w:tc>
      </w:tr>
      <w:tr w:rsidR="00886834" w:rsidRPr="00786988" w14:paraId="2362E181" w14:textId="77777777" w:rsidTr="007F35E7">
        <w:tc>
          <w:tcPr>
            <w:tcW w:w="3126" w:type="dxa"/>
          </w:tcPr>
          <w:p w14:paraId="04AE119C" w14:textId="659049C8" w:rsidR="00886834" w:rsidRPr="00786988" w:rsidRDefault="007B62CA" w:rsidP="00886834">
            <w:pPr>
              <w:rPr>
                <w:rFonts w:ascii="Times New Roman" w:hAnsi="Times New Roman" w:cs="Times New Roman"/>
                <w:sz w:val="20"/>
                <w:szCs w:val="20"/>
              </w:rPr>
            </w:pPr>
            <w:r w:rsidRPr="00786988">
              <w:rPr>
                <w:rFonts w:ascii="Times New Roman" w:hAnsi="Times New Roman" w:cs="Times New Roman"/>
                <w:sz w:val="20"/>
                <w:szCs w:val="20"/>
              </w:rPr>
              <w:lastRenderedPageBreak/>
              <w:t>18.</w:t>
            </w:r>
            <w:r w:rsidR="00886834" w:rsidRPr="00786988">
              <w:rPr>
                <w:rFonts w:ascii="Times New Roman" w:hAnsi="Times New Roman" w:cs="Times New Roman"/>
                <w:sz w:val="20"/>
                <w:szCs w:val="20"/>
              </w:rPr>
              <w:t>Pamatnostādņu projekts,</w:t>
            </w:r>
          </w:p>
          <w:p w14:paraId="24E64280" w14:textId="77777777" w:rsidR="00886834" w:rsidRPr="00786988" w:rsidRDefault="00886834" w:rsidP="00886834">
            <w:pPr>
              <w:rPr>
                <w:rFonts w:ascii="Times New Roman" w:hAnsi="Times New Roman" w:cs="Times New Roman"/>
                <w:sz w:val="20"/>
                <w:szCs w:val="20"/>
              </w:rPr>
            </w:pPr>
            <w:r w:rsidRPr="00786988">
              <w:rPr>
                <w:rFonts w:ascii="Times New Roman" w:hAnsi="Times New Roman" w:cs="Times New Roman"/>
                <w:sz w:val="20"/>
                <w:szCs w:val="20"/>
              </w:rPr>
              <w:t>Kopsavilkums</w:t>
            </w:r>
          </w:p>
        </w:tc>
        <w:tc>
          <w:tcPr>
            <w:tcW w:w="6752" w:type="dxa"/>
          </w:tcPr>
          <w:p w14:paraId="3091DE26" w14:textId="77777777" w:rsidR="00886834" w:rsidRPr="00786988" w:rsidRDefault="00886834" w:rsidP="00886834">
            <w:pPr>
              <w:jc w:val="center"/>
              <w:rPr>
                <w:rFonts w:ascii="Times New Roman" w:eastAsia="Times New Roman" w:hAnsi="Times New Roman" w:cs="Times New Roman"/>
                <w:b/>
                <w:sz w:val="20"/>
                <w:szCs w:val="20"/>
              </w:rPr>
            </w:pPr>
            <w:r w:rsidRPr="00786988">
              <w:rPr>
                <w:rFonts w:ascii="Times New Roman" w:eastAsia="Times New Roman" w:hAnsi="Times New Roman" w:cs="Times New Roman"/>
                <w:b/>
                <w:sz w:val="20"/>
                <w:szCs w:val="20"/>
              </w:rPr>
              <w:t>SIF</w:t>
            </w:r>
          </w:p>
          <w:p w14:paraId="670433BD" w14:textId="77777777" w:rsidR="00886834" w:rsidRPr="00786988" w:rsidRDefault="00886834" w:rsidP="00886834">
            <w:pPr>
              <w:jc w:val="both"/>
              <w:rPr>
                <w:rFonts w:ascii="Times New Roman" w:hAnsi="Times New Roman" w:cs="Times New Roman"/>
                <w:b/>
                <w:sz w:val="20"/>
                <w:szCs w:val="20"/>
              </w:rPr>
            </w:pPr>
            <w:r w:rsidRPr="00786988">
              <w:rPr>
                <w:rFonts w:ascii="Times New Roman" w:eastAsia="Times New Roman" w:hAnsi="Times New Roman" w:cs="Times New Roman"/>
                <w:sz w:val="20"/>
                <w:szCs w:val="20"/>
              </w:rPr>
              <w:t xml:space="preserve">SIF ieskatā pamatnostādņu projektā vairakkārt, tostarp vispārinājumu veidā uzsvērts, ka iedzīvotāju labklājības nodrošināšana nav valsts atbildība. Piemēram, sadaļas Nr. 1 “Pamatnostādņu kopsavilkums” </w:t>
            </w:r>
            <w:proofErr w:type="spellStart"/>
            <w:r w:rsidRPr="00786988">
              <w:rPr>
                <w:rFonts w:ascii="Times New Roman" w:eastAsia="Times New Roman" w:hAnsi="Times New Roman" w:cs="Times New Roman"/>
                <w:sz w:val="20"/>
                <w:szCs w:val="20"/>
              </w:rPr>
              <w:t>apakšsadaļā</w:t>
            </w:r>
            <w:proofErr w:type="spellEnd"/>
            <w:r w:rsidRPr="00786988">
              <w:rPr>
                <w:rFonts w:ascii="Times New Roman" w:eastAsia="Times New Roman" w:hAnsi="Times New Roman" w:cs="Times New Roman"/>
                <w:sz w:val="20"/>
                <w:szCs w:val="20"/>
              </w:rPr>
              <w:t>, kas nosaka pamatnostādņu pamatprincipus, ir minēts pamatprincips Nr. 2 “</w:t>
            </w:r>
            <w:r w:rsidRPr="00786988">
              <w:rPr>
                <w:rFonts w:ascii="Times New Roman" w:hAnsi="Times New Roman" w:cs="Times New Roman"/>
                <w:bCs/>
                <w:sz w:val="20"/>
                <w:szCs w:val="20"/>
              </w:rPr>
              <w:t>Efektīva un mērķēta publisko resursu izmantošana” (6. lpp.), aprakstot sociālo drošību un aizsardzību un norādot, ka “</w:t>
            </w:r>
            <w:r w:rsidRPr="00786988">
              <w:rPr>
                <w:rFonts w:ascii="Times New Roman" w:eastAsia="Times New Roman" w:hAnsi="Times New Roman" w:cs="Times New Roman"/>
                <w:bCs/>
                <w:sz w:val="20"/>
                <w:szCs w:val="20"/>
                <w:lang w:eastAsia="lv-LV"/>
              </w:rPr>
              <w:t xml:space="preserve">kā primārais ienākumu avots darbspējīgiem iedzīvotājiem tiek uzskatīti ienākumi no algota darba un tos neaizstāj ar līdzvērtīgu valsts un pašvaldību materiālo atbalstu”. </w:t>
            </w:r>
            <w:r w:rsidRPr="00786988">
              <w:rPr>
                <w:rFonts w:ascii="Times New Roman" w:eastAsia="Times New Roman" w:hAnsi="Times New Roman" w:cs="Times New Roman"/>
                <w:sz w:val="20"/>
                <w:szCs w:val="20"/>
              </w:rPr>
              <w:t xml:space="preserve">Šī pamatprincipa kontekstā jāpiemin, ka lielai sabiedrības daļai primārais ienākumu avots ir pensija (vecuma vai </w:t>
            </w:r>
            <w:r w:rsidRPr="00786988">
              <w:rPr>
                <w:rFonts w:ascii="Times New Roman" w:eastAsia="Times New Roman" w:hAnsi="Times New Roman" w:cs="Times New Roman"/>
                <w:sz w:val="20"/>
                <w:szCs w:val="20"/>
              </w:rPr>
              <w:lastRenderedPageBreak/>
              <w:t>invaliditātes). Ierosinām pārskatīt iepriekšminēto apgalvojumu un pamatnostādņu projektā ietvertos apgalvojumus izvirzīt saistībā ar valsts pienākumu nodrošināt iedzīvotāju labklājību.</w:t>
            </w:r>
          </w:p>
        </w:tc>
        <w:tc>
          <w:tcPr>
            <w:tcW w:w="4495" w:type="dxa"/>
          </w:tcPr>
          <w:p w14:paraId="1EC1560A" w14:textId="365FE629" w:rsidR="00656C0B" w:rsidRPr="00786988" w:rsidRDefault="0039588C" w:rsidP="00886834">
            <w:pPr>
              <w:rPr>
                <w:rFonts w:ascii="Times New Roman" w:hAnsi="Times New Roman" w:cs="Times New Roman"/>
                <w:b/>
                <w:sz w:val="20"/>
                <w:szCs w:val="20"/>
              </w:rPr>
            </w:pPr>
            <w:r>
              <w:rPr>
                <w:rFonts w:ascii="Times New Roman" w:hAnsi="Times New Roman" w:cs="Times New Roman"/>
                <w:b/>
                <w:sz w:val="20"/>
                <w:szCs w:val="20"/>
              </w:rPr>
              <w:lastRenderedPageBreak/>
              <w:t>Ņ</w:t>
            </w:r>
            <w:r w:rsidR="00841AEB" w:rsidRPr="00786988">
              <w:rPr>
                <w:rFonts w:ascii="Times New Roman" w:hAnsi="Times New Roman" w:cs="Times New Roman"/>
                <w:b/>
                <w:sz w:val="20"/>
                <w:szCs w:val="20"/>
              </w:rPr>
              <w:t>emts vērā</w:t>
            </w:r>
          </w:p>
          <w:p w14:paraId="321F1410" w14:textId="05944FA2" w:rsidR="00656C0B" w:rsidRPr="00786988" w:rsidRDefault="00656C0B" w:rsidP="00656C0B">
            <w:pPr>
              <w:jc w:val="both"/>
              <w:rPr>
                <w:rFonts w:ascii="Times New Roman" w:hAnsi="Times New Roman" w:cs="Times New Roman"/>
                <w:sz w:val="20"/>
                <w:szCs w:val="20"/>
              </w:rPr>
            </w:pPr>
            <w:r w:rsidRPr="00786988">
              <w:rPr>
                <w:rFonts w:ascii="Times New Roman" w:hAnsi="Times New Roman" w:cs="Times New Roman"/>
                <w:sz w:val="20"/>
                <w:szCs w:val="20"/>
              </w:rPr>
              <w:t xml:space="preserve">Pamatnostādņu projektā definētie principi balstās uz LR Satversmes preambulā skaidroto valsts un iedzīvotāja atbildības dalījumu, kā arī vairākos LR </w:t>
            </w:r>
            <w:r w:rsidR="0039588C" w:rsidRPr="00786988">
              <w:rPr>
                <w:rFonts w:ascii="Times New Roman" w:hAnsi="Times New Roman" w:cs="Times New Roman"/>
                <w:sz w:val="20"/>
                <w:szCs w:val="20"/>
              </w:rPr>
              <w:t>Satversmes</w:t>
            </w:r>
            <w:r w:rsidRPr="00786988">
              <w:rPr>
                <w:rFonts w:ascii="Times New Roman" w:hAnsi="Times New Roman" w:cs="Times New Roman"/>
                <w:sz w:val="20"/>
                <w:szCs w:val="20"/>
              </w:rPr>
              <w:t xml:space="preserve"> tiesas spriedumos pausto atziņu, </w:t>
            </w:r>
            <w:r w:rsidR="00784B43" w:rsidRPr="00786988">
              <w:rPr>
                <w:rFonts w:ascii="Times New Roman" w:hAnsi="Times New Roman" w:cs="Times New Roman"/>
                <w:sz w:val="20"/>
                <w:szCs w:val="20"/>
              </w:rPr>
              <w:t>ka valsts nevar pilnībā uzņemties rūpes par personas sociālajām un ekonomiskajām vajadzībām,</w:t>
            </w:r>
            <w:r w:rsidR="00874D1B" w:rsidRPr="00786988">
              <w:rPr>
                <w:rFonts w:ascii="Times New Roman" w:hAnsi="Times New Roman" w:cs="Times New Roman"/>
                <w:sz w:val="20"/>
                <w:szCs w:val="20"/>
              </w:rPr>
              <w:t xml:space="preserve"> primāri tā ir pašas personas atbildība rūpēties par sevi,</w:t>
            </w:r>
            <w:r w:rsidR="00784B43" w:rsidRPr="00786988">
              <w:rPr>
                <w:rFonts w:ascii="Times New Roman" w:hAnsi="Times New Roman" w:cs="Times New Roman"/>
                <w:sz w:val="20"/>
                <w:szCs w:val="20"/>
              </w:rPr>
              <w:t xml:space="preserve"> bet </w:t>
            </w:r>
            <w:r w:rsidR="00874D1B" w:rsidRPr="00786988">
              <w:rPr>
                <w:rFonts w:ascii="Times New Roman" w:hAnsi="Times New Roman" w:cs="Times New Roman"/>
                <w:sz w:val="20"/>
                <w:szCs w:val="20"/>
              </w:rPr>
              <w:t>valsts</w:t>
            </w:r>
            <w:r w:rsidR="00784B43" w:rsidRPr="00786988">
              <w:rPr>
                <w:rFonts w:ascii="Times New Roman" w:hAnsi="Times New Roman" w:cs="Times New Roman"/>
                <w:sz w:val="20"/>
                <w:szCs w:val="20"/>
              </w:rPr>
              <w:t xml:space="preserve"> pienākums ir izveidot atbilstošu sociālo nodrošinājumu un veikt pasākumus, lai persona </w:t>
            </w:r>
            <w:r w:rsidR="00784B43" w:rsidRPr="00786988">
              <w:rPr>
                <w:rFonts w:ascii="Times New Roman" w:hAnsi="Times New Roman" w:cs="Times New Roman"/>
                <w:sz w:val="20"/>
                <w:szCs w:val="20"/>
              </w:rPr>
              <w:lastRenderedPageBreak/>
              <w:t>varētu īstenot tiesības uz sociālo nodrošinājumu un dzīvot tādu dzīvi, kas atbilst cilvēka cieņai</w:t>
            </w:r>
            <w:r w:rsidRPr="00786988">
              <w:rPr>
                <w:rFonts w:ascii="Times New Roman" w:hAnsi="Times New Roman" w:cs="Times New Roman"/>
                <w:sz w:val="20"/>
                <w:szCs w:val="20"/>
              </w:rPr>
              <w:t xml:space="preserve"> </w:t>
            </w:r>
            <w:r w:rsidR="008A0C2D" w:rsidRPr="00786988">
              <w:rPr>
                <w:rFonts w:ascii="Times New Roman" w:hAnsi="Times New Roman" w:cs="Times New Roman"/>
                <w:sz w:val="20"/>
                <w:szCs w:val="20"/>
              </w:rPr>
              <w:t>(spriedums lietā Nr.2</w:t>
            </w:r>
            <w:r w:rsidR="00784B43" w:rsidRPr="00786988">
              <w:rPr>
                <w:rFonts w:ascii="Times New Roman" w:hAnsi="Times New Roman" w:cs="Times New Roman"/>
                <w:sz w:val="20"/>
                <w:szCs w:val="20"/>
              </w:rPr>
              <w:t xml:space="preserve">019-24-03, </w:t>
            </w:r>
            <w:r w:rsidR="00874D1B" w:rsidRPr="00786988">
              <w:rPr>
                <w:rFonts w:ascii="Times New Roman" w:hAnsi="Times New Roman" w:cs="Times New Roman"/>
                <w:sz w:val="20"/>
                <w:szCs w:val="20"/>
              </w:rPr>
              <w:t xml:space="preserve">spriedums lietā Nr.2019-25-03, </w:t>
            </w:r>
            <w:r w:rsidR="00784B43" w:rsidRPr="00786988">
              <w:rPr>
                <w:rFonts w:ascii="Times New Roman" w:hAnsi="Times New Roman" w:cs="Times New Roman"/>
                <w:sz w:val="20"/>
                <w:szCs w:val="20"/>
              </w:rPr>
              <w:t>spriedums lietā Nr.2006-10-03</w:t>
            </w:r>
            <w:r w:rsidR="00874D1B" w:rsidRPr="00786988">
              <w:rPr>
                <w:rFonts w:ascii="Times New Roman" w:hAnsi="Times New Roman" w:cs="Times New Roman"/>
                <w:sz w:val="20"/>
                <w:szCs w:val="20"/>
              </w:rPr>
              <w:t xml:space="preserve"> u.c.</w:t>
            </w:r>
            <w:r w:rsidR="008A0C2D" w:rsidRPr="00786988">
              <w:rPr>
                <w:rFonts w:ascii="Times New Roman" w:hAnsi="Times New Roman" w:cs="Times New Roman"/>
                <w:sz w:val="20"/>
                <w:szCs w:val="20"/>
              </w:rPr>
              <w:t>)</w:t>
            </w:r>
            <w:r w:rsidR="00874D1B" w:rsidRPr="00786988">
              <w:rPr>
                <w:rFonts w:ascii="Times New Roman" w:hAnsi="Times New Roman" w:cs="Times New Roman"/>
                <w:sz w:val="20"/>
                <w:szCs w:val="20"/>
              </w:rPr>
              <w:t>.</w:t>
            </w:r>
          </w:p>
          <w:p w14:paraId="1A403E6B" w14:textId="77777777" w:rsidR="000978BD" w:rsidRPr="00786988" w:rsidRDefault="000978BD" w:rsidP="000978BD">
            <w:pPr>
              <w:jc w:val="both"/>
              <w:rPr>
                <w:rFonts w:ascii="Times New Roman" w:hAnsi="Times New Roman" w:cs="Times New Roman"/>
                <w:sz w:val="20"/>
                <w:szCs w:val="20"/>
              </w:rPr>
            </w:pPr>
            <w:r w:rsidRPr="00786988">
              <w:rPr>
                <w:rFonts w:ascii="Times New Roman" w:hAnsi="Times New Roman" w:cs="Times New Roman"/>
                <w:sz w:val="20"/>
                <w:szCs w:val="20"/>
              </w:rPr>
              <w:t xml:space="preserve">Saskaņā ar Eiropas Sociālo hartu valsts pienākums ir izveidot un uzturēt sociālās drošības sistēmu, kuras ietvaros personām tiek sniegtas tiesības nodrošināt sev nepieciešamos resursus. Savukārt gadījumos, kad personai trūkst attiecīgu līdzekļu un tā nespēj nodrošināt sev nepieciešamos resursus pašas spēkiem vai no sociālās drošības sistēmas pabalstiem vai pensijām, tiek sniegta atbilstoša palīdzība. </w:t>
            </w:r>
          </w:p>
          <w:p w14:paraId="05A336C2" w14:textId="02D3952F" w:rsidR="000978BD" w:rsidRPr="00786988" w:rsidRDefault="000978BD" w:rsidP="000978BD">
            <w:pPr>
              <w:jc w:val="both"/>
              <w:rPr>
                <w:rFonts w:ascii="Times New Roman" w:hAnsi="Times New Roman" w:cs="Times New Roman"/>
                <w:sz w:val="20"/>
                <w:szCs w:val="20"/>
              </w:rPr>
            </w:pPr>
            <w:r w:rsidRPr="00786988">
              <w:rPr>
                <w:rFonts w:ascii="Times New Roman" w:hAnsi="Times New Roman" w:cs="Times New Roman"/>
                <w:sz w:val="20"/>
                <w:szCs w:val="20"/>
              </w:rPr>
              <w:t>Valsts pienākums ir sekmēt iedzīvotāju labklājību, nevis to nodrošināt, t.i., valstij jāīsteno pasākumi, lai iedzīvotāju spējas sevi nodrošināt attīstītos, taču valsts pienākums nevar būt nodrošināt ikvienam labklājību. Kā norādīts Pamatnostādņu projekta 2.pielikuma 3.2.sadaļā, tieši ekonomiskā aktivitāte pozitīvi ietekmē nabadzības riska samazināšanos un vismazāk nabadzības riskam pakļauto ir strādājošo iedzīvotāju vidū. Tādēļ iekļaušana darba tirgū ir vērtējama kā viena no efektīvākajām nabadzības riska mazināšanas stratēģijām.</w:t>
            </w:r>
          </w:p>
          <w:p w14:paraId="4FDC31F5" w14:textId="3AAB9704" w:rsidR="00C06C49" w:rsidRPr="00786988" w:rsidRDefault="00656C0B" w:rsidP="00C06C49">
            <w:pPr>
              <w:jc w:val="both"/>
              <w:rPr>
                <w:rFonts w:ascii="Times New Roman" w:hAnsi="Times New Roman" w:cs="Times New Roman"/>
                <w:sz w:val="20"/>
                <w:szCs w:val="20"/>
              </w:rPr>
            </w:pPr>
            <w:r w:rsidRPr="00786988">
              <w:rPr>
                <w:rFonts w:ascii="Times New Roman" w:hAnsi="Times New Roman" w:cs="Times New Roman"/>
                <w:sz w:val="20"/>
                <w:szCs w:val="20"/>
              </w:rPr>
              <w:t>Papildus skaidrojam, ka Pamatnostādņu projektā ir skaidri nošķirtas nostājas par atbalsta sniegšanu gadījumos</w:t>
            </w:r>
            <w:r w:rsidR="00C06C49" w:rsidRPr="00786988">
              <w:rPr>
                <w:rFonts w:ascii="Times New Roman" w:hAnsi="Times New Roman" w:cs="Times New Roman"/>
                <w:sz w:val="20"/>
                <w:szCs w:val="20"/>
              </w:rPr>
              <w:t>, kad darbspējīgai personai nav ierobežojumu gūt ienākumus no algota darba un kad darbspējas vecuma personai vai personai virs darbspējas vecuma objektīvu iemeslu dēļ galvenais ienākumu avots ir sociālie transferti. Skat. tekstu kopsavilkumā (6.lpp.): “</w:t>
            </w:r>
            <w:r w:rsidRPr="00786988">
              <w:rPr>
                <w:rFonts w:ascii="Times New Roman" w:hAnsi="Times New Roman" w:cs="Times New Roman"/>
                <w:i/>
                <w:sz w:val="20"/>
                <w:szCs w:val="20"/>
              </w:rPr>
              <w:t xml:space="preserve">Iedzīvotājiem, kuri objektīvu iemeslu dēļ (piemēram, pārejošs vai nepārejošs darbspēju zudums, vecums, bērna kopšana), nevar pilnvērtīgi iekļauties darba tirgū un gūt ienākumus no algota darba, jāsniedz adekvāts materiālais atbalsts, vienlaikus nemazinot iedzīvotāju motivāciju strādāt. Savukārt tiem iedzīvotājiem, kuriem sociālie transferti objektīvu iemeslu dēļ ir vienīgais ienākumu avots ilgtermiņa vai īslaicīgā ienākumu no algota </w:t>
            </w:r>
            <w:r w:rsidRPr="00786988">
              <w:rPr>
                <w:rFonts w:ascii="Times New Roman" w:hAnsi="Times New Roman" w:cs="Times New Roman"/>
                <w:i/>
                <w:sz w:val="20"/>
                <w:szCs w:val="20"/>
              </w:rPr>
              <w:lastRenderedPageBreak/>
              <w:t>darba zaudēšanas periodā (piemēram, vecums, invaliditāte), jānodrošina gan uz sociālās apdrošināšanas iemaksām balstītā ienākumu atvietojuma adekvātums, gan valsts un pašvaldību minimālā atbalsta līmeņa adekvātums</w:t>
            </w:r>
            <w:r w:rsidRPr="00786988">
              <w:rPr>
                <w:rFonts w:ascii="Times New Roman" w:hAnsi="Times New Roman" w:cs="Times New Roman"/>
                <w:sz w:val="20"/>
                <w:szCs w:val="20"/>
              </w:rPr>
              <w:t>.</w:t>
            </w:r>
            <w:r w:rsidR="00C06C49" w:rsidRPr="00786988">
              <w:rPr>
                <w:rFonts w:ascii="Times New Roman" w:hAnsi="Times New Roman" w:cs="Times New Roman"/>
                <w:sz w:val="20"/>
                <w:szCs w:val="20"/>
              </w:rPr>
              <w:t>”</w:t>
            </w:r>
          </w:p>
          <w:p w14:paraId="3E353FAE" w14:textId="3EE40A11" w:rsidR="00764655" w:rsidRPr="00786988" w:rsidRDefault="00764655" w:rsidP="00C06C49">
            <w:pPr>
              <w:jc w:val="both"/>
              <w:rPr>
                <w:rFonts w:ascii="Times New Roman" w:hAnsi="Times New Roman" w:cs="Times New Roman"/>
                <w:sz w:val="20"/>
                <w:szCs w:val="20"/>
              </w:rPr>
            </w:pPr>
            <w:r w:rsidRPr="00786988">
              <w:rPr>
                <w:rFonts w:ascii="Times New Roman" w:hAnsi="Times New Roman" w:cs="Times New Roman"/>
                <w:sz w:val="20"/>
                <w:szCs w:val="20"/>
              </w:rPr>
              <w:t>Precizēts Pamatnostādņu projekta kopsavilkums, skaidrāk iezīmējot atbildības sadalījumu.</w:t>
            </w:r>
          </w:p>
          <w:p w14:paraId="2394ED5E" w14:textId="2D96A578" w:rsidR="00886834" w:rsidRPr="00786988" w:rsidRDefault="00886834" w:rsidP="00874D1B">
            <w:pPr>
              <w:jc w:val="both"/>
              <w:rPr>
                <w:rFonts w:ascii="Times New Roman" w:hAnsi="Times New Roman" w:cs="Times New Roman"/>
                <w:sz w:val="20"/>
                <w:szCs w:val="20"/>
              </w:rPr>
            </w:pPr>
          </w:p>
        </w:tc>
      </w:tr>
      <w:tr w:rsidR="00886834" w:rsidRPr="00786988" w14:paraId="4F1102AF" w14:textId="77777777" w:rsidTr="007F35E7">
        <w:tc>
          <w:tcPr>
            <w:tcW w:w="3126" w:type="dxa"/>
          </w:tcPr>
          <w:p w14:paraId="2371C7BD" w14:textId="6B6B7D2F" w:rsidR="00886834" w:rsidRPr="00786988" w:rsidRDefault="007B62CA" w:rsidP="00886834">
            <w:pPr>
              <w:rPr>
                <w:rFonts w:ascii="Times New Roman" w:hAnsi="Times New Roman" w:cs="Times New Roman"/>
                <w:sz w:val="20"/>
                <w:szCs w:val="20"/>
              </w:rPr>
            </w:pPr>
            <w:r w:rsidRPr="00786988">
              <w:rPr>
                <w:rFonts w:ascii="Times New Roman" w:hAnsi="Times New Roman" w:cs="Times New Roman"/>
                <w:sz w:val="20"/>
                <w:szCs w:val="20"/>
              </w:rPr>
              <w:lastRenderedPageBreak/>
              <w:t>19.</w:t>
            </w:r>
            <w:r w:rsidR="00886834" w:rsidRPr="00786988">
              <w:rPr>
                <w:rFonts w:ascii="Times New Roman" w:hAnsi="Times New Roman" w:cs="Times New Roman"/>
                <w:sz w:val="20"/>
                <w:szCs w:val="20"/>
              </w:rPr>
              <w:t>Pamatnostādņu projekts,</w:t>
            </w:r>
          </w:p>
          <w:p w14:paraId="5F086823" w14:textId="77777777" w:rsidR="00886834" w:rsidRPr="00786988" w:rsidRDefault="00886834" w:rsidP="00886834">
            <w:pPr>
              <w:rPr>
                <w:rFonts w:ascii="Times New Roman" w:hAnsi="Times New Roman" w:cs="Times New Roman"/>
                <w:sz w:val="20"/>
                <w:szCs w:val="20"/>
              </w:rPr>
            </w:pPr>
            <w:r w:rsidRPr="00786988">
              <w:rPr>
                <w:rFonts w:ascii="Times New Roman" w:hAnsi="Times New Roman" w:cs="Times New Roman"/>
                <w:sz w:val="20"/>
                <w:szCs w:val="20"/>
              </w:rPr>
              <w:t>Kopsavilkums</w:t>
            </w:r>
          </w:p>
        </w:tc>
        <w:tc>
          <w:tcPr>
            <w:tcW w:w="6752" w:type="dxa"/>
          </w:tcPr>
          <w:p w14:paraId="608FF5AF" w14:textId="77777777" w:rsidR="00886834" w:rsidRPr="00786988" w:rsidRDefault="00886834" w:rsidP="00886834">
            <w:pPr>
              <w:jc w:val="center"/>
              <w:rPr>
                <w:rFonts w:ascii="Times New Roman" w:hAnsi="Times New Roman" w:cs="Times New Roman"/>
                <w:b/>
                <w:sz w:val="20"/>
                <w:szCs w:val="20"/>
              </w:rPr>
            </w:pPr>
            <w:r w:rsidRPr="00786988">
              <w:rPr>
                <w:rFonts w:ascii="Times New Roman" w:hAnsi="Times New Roman" w:cs="Times New Roman"/>
                <w:b/>
                <w:sz w:val="20"/>
                <w:szCs w:val="20"/>
              </w:rPr>
              <w:t>Latvijas Lielo pilsētu asociācija</w:t>
            </w:r>
          </w:p>
          <w:p w14:paraId="0DD114CB" w14:textId="77777777" w:rsidR="00886834" w:rsidRPr="00786988" w:rsidRDefault="00886834" w:rsidP="00886834">
            <w:pPr>
              <w:jc w:val="both"/>
              <w:rPr>
                <w:rFonts w:ascii="Times New Roman" w:hAnsi="Times New Roman" w:cs="Times New Roman"/>
                <w:i/>
                <w:sz w:val="20"/>
                <w:szCs w:val="20"/>
              </w:rPr>
            </w:pPr>
            <w:r w:rsidRPr="00786988">
              <w:rPr>
                <w:rFonts w:ascii="Times New Roman" w:hAnsi="Times New Roman" w:cs="Times New Roman"/>
                <w:i/>
                <w:sz w:val="20"/>
                <w:szCs w:val="20"/>
              </w:rPr>
              <w:t>“Tādēļ valsts un pašvaldību materiālā atbalsta sistēmas attīstība tiek plānota tā, lai sociālie transferti būtu gan adekvāti, gan finansiāli ilgtspējīgi, gan nemazinātu motivāciju iekļauties darba tirgū.”</w:t>
            </w:r>
          </w:p>
          <w:p w14:paraId="29175789" w14:textId="77777777" w:rsidR="00886834" w:rsidRPr="00786988" w:rsidRDefault="00886834" w:rsidP="00886834">
            <w:pPr>
              <w:jc w:val="both"/>
              <w:rPr>
                <w:rFonts w:ascii="Times New Roman" w:eastAsia="Times New Roman" w:hAnsi="Times New Roman" w:cs="Times New Roman"/>
                <w:b/>
                <w:sz w:val="20"/>
                <w:szCs w:val="20"/>
              </w:rPr>
            </w:pPr>
            <w:r w:rsidRPr="00786988">
              <w:rPr>
                <w:rFonts w:ascii="Times New Roman" w:hAnsi="Times New Roman" w:cs="Times New Roman"/>
                <w:sz w:val="20"/>
                <w:szCs w:val="20"/>
              </w:rPr>
              <w:t>Kā šāds uzstādījums Pamatnostādnēs iet kopā ar Labklājības ministrijas virzītajām izmaiņām pabalstu sistēmā 2021. gadā, kad liela daļa līdzšinējo sociālo pabalstu saņēmēju vairs nesaņems neko, bet sabiedrības daļa, kura jau šobrīd saņem atbalstu, saņems to vēl lielākā apjomā, tādejādi tiks motivēta neiekļauties darba tirgū, lai nezaudētu šo atbalstu.</w:t>
            </w:r>
          </w:p>
        </w:tc>
        <w:tc>
          <w:tcPr>
            <w:tcW w:w="4495" w:type="dxa"/>
          </w:tcPr>
          <w:p w14:paraId="014C92B2" w14:textId="1EB9B92F" w:rsidR="00886834" w:rsidRPr="00786988" w:rsidRDefault="00841AEB" w:rsidP="00886834">
            <w:pPr>
              <w:rPr>
                <w:rFonts w:ascii="Times New Roman" w:hAnsi="Times New Roman" w:cs="Times New Roman"/>
                <w:b/>
                <w:sz w:val="20"/>
                <w:szCs w:val="20"/>
              </w:rPr>
            </w:pPr>
            <w:r w:rsidRPr="00786988">
              <w:rPr>
                <w:rFonts w:ascii="Times New Roman" w:hAnsi="Times New Roman" w:cs="Times New Roman"/>
                <w:b/>
                <w:sz w:val="20"/>
                <w:szCs w:val="20"/>
              </w:rPr>
              <w:t>Nav ņemts vērā</w:t>
            </w:r>
          </w:p>
          <w:p w14:paraId="04EAC068" w14:textId="77777777" w:rsidR="006D7947" w:rsidRPr="00786988" w:rsidRDefault="006D7947" w:rsidP="006D7947">
            <w:pPr>
              <w:shd w:val="clear" w:color="auto" w:fill="FFFFFF"/>
              <w:jc w:val="both"/>
              <w:rPr>
                <w:rFonts w:ascii="Times New Roman" w:hAnsi="Times New Roman" w:cs="Times New Roman"/>
                <w:sz w:val="20"/>
                <w:szCs w:val="20"/>
              </w:rPr>
            </w:pPr>
            <w:r w:rsidRPr="00786988">
              <w:rPr>
                <w:rFonts w:ascii="Times New Roman" w:hAnsi="Times New Roman" w:cs="Times New Roman"/>
                <w:sz w:val="20"/>
                <w:szCs w:val="20"/>
              </w:rPr>
              <w:t>Ministrija ir veikusi vairākus grozījumus normatīvajos aktos par sociālo palīdzību, ar kuriem ir izpildīts Satversmes tiesas spriedumos noteiktais, ka minimālo ienākumu sliekšņi (turpmāk – MIL) jānosaka pēc vienotas un pamatotas metodes, kas ir atbilstoša reālajai sociālekonomiskajai situācijai valstī un nodrošinot saprātīgu līdzsvaru starp visiem sabiedrības locekļiem. Turklāt izvēlētā MIL noteikšanas metode sniedz iespēju nodrošināt, ka cilvēki, kuri atrodas vienādos apstākļos, saņem līdzvērtīgu atbalstu, izslēdzot iespēju, ka sniegtās sociālās palīdzības apmērs ir atkarīgs no pašvaldības, kurā cilvēks dzīvo.</w:t>
            </w:r>
          </w:p>
          <w:p w14:paraId="3CE40151" w14:textId="77777777" w:rsidR="006D7947" w:rsidRPr="00786988" w:rsidRDefault="006D7947" w:rsidP="006D7947">
            <w:pPr>
              <w:shd w:val="clear" w:color="auto" w:fill="FFFFFF"/>
              <w:jc w:val="both"/>
              <w:rPr>
                <w:rFonts w:ascii="Times New Roman" w:hAnsi="Times New Roman" w:cs="Times New Roman"/>
                <w:sz w:val="20"/>
                <w:szCs w:val="20"/>
              </w:rPr>
            </w:pPr>
            <w:r w:rsidRPr="00786988">
              <w:rPr>
                <w:rFonts w:ascii="Times New Roman" w:hAnsi="Times New Roman" w:cs="Times New Roman"/>
                <w:sz w:val="20"/>
                <w:szCs w:val="20"/>
              </w:rPr>
              <w:t>Tāpat kā līdz šim, pašvaldībām ir dotas tiesības savos saistošajos noteikumos noteikt papildu atbalsta veidus noteiktām sabiedrības grupām, tostarp personām ar invaliditāti, tādējādi savas pašvaldības ietvaros sniedzot papildu atbalstu brīvo iniciatīvu formā.</w:t>
            </w:r>
          </w:p>
          <w:p w14:paraId="7F85E78D" w14:textId="4713C659" w:rsidR="006D7947" w:rsidRPr="00786988" w:rsidRDefault="006D7947" w:rsidP="006D7947">
            <w:pPr>
              <w:shd w:val="clear" w:color="auto" w:fill="FFFFFF"/>
              <w:jc w:val="both"/>
              <w:rPr>
                <w:rFonts w:ascii="Times New Roman" w:hAnsi="Times New Roman" w:cs="Times New Roman"/>
                <w:sz w:val="20"/>
                <w:szCs w:val="20"/>
              </w:rPr>
            </w:pPr>
            <w:r w:rsidRPr="00786988">
              <w:rPr>
                <w:rFonts w:ascii="Times New Roman" w:hAnsi="Times New Roman" w:cs="Times New Roman"/>
                <w:sz w:val="20"/>
                <w:szCs w:val="20"/>
              </w:rPr>
              <w:t xml:space="preserve">Minimālo ienākumu sliekšņu paaugstināšana sniedz iespēju plašākai </w:t>
            </w:r>
            <w:r w:rsidR="0039588C">
              <w:rPr>
                <w:rFonts w:ascii="Times New Roman" w:hAnsi="Times New Roman" w:cs="Times New Roman"/>
                <w:sz w:val="20"/>
                <w:szCs w:val="20"/>
              </w:rPr>
              <w:t xml:space="preserve">(nevis šaurākai, kā norādīts viedoklī) </w:t>
            </w:r>
            <w:r w:rsidRPr="00786988">
              <w:rPr>
                <w:rFonts w:ascii="Times New Roman" w:hAnsi="Times New Roman" w:cs="Times New Roman"/>
                <w:sz w:val="20"/>
                <w:szCs w:val="20"/>
              </w:rPr>
              <w:t>sabiedrības daļai ar zemiem un ļoti zemiem ienākumiem saņemt sociālo palīdzību, tādējādi mazinot nabadzību un sociālo atstumtību risku valstī. Līdz ar to izmaiņas sociālās palīdzības sistēmā 2021. gadā ir saskaņā ar pamatnostādnēs noteikto.</w:t>
            </w:r>
          </w:p>
        </w:tc>
      </w:tr>
      <w:tr w:rsidR="0096151B" w:rsidRPr="00786988" w14:paraId="21CAC580" w14:textId="77777777" w:rsidTr="007F35E7">
        <w:tc>
          <w:tcPr>
            <w:tcW w:w="3126" w:type="dxa"/>
          </w:tcPr>
          <w:p w14:paraId="5AA0D428" w14:textId="15AE53C3" w:rsidR="00555AF0" w:rsidRPr="00786988" w:rsidRDefault="007B62CA" w:rsidP="00555AF0">
            <w:pPr>
              <w:rPr>
                <w:rFonts w:ascii="Times New Roman" w:hAnsi="Times New Roman" w:cs="Times New Roman"/>
                <w:sz w:val="20"/>
                <w:szCs w:val="20"/>
              </w:rPr>
            </w:pPr>
            <w:r w:rsidRPr="00786988">
              <w:rPr>
                <w:rFonts w:ascii="Times New Roman" w:hAnsi="Times New Roman" w:cs="Times New Roman"/>
                <w:sz w:val="20"/>
                <w:szCs w:val="20"/>
              </w:rPr>
              <w:t>20.</w:t>
            </w:r>
            <w:r w:rsidR="00555AF0" w:rsidRPr="00786988">
              <w:rPr>
                <w:rFonts w:ascii="Times New Roman" w:hAnsi="Times New Roman" w:cs="Times New Roman"/>
                <w:sz w:val="20"/>
                <w:szCs w:val="20"/>
              </w:rPr>
              <w:t>Pamatnostādņu projekts,</w:t>
            </w:r>
          </w:p>
          <w:p w14:paraId="66F7E18A" w14:textId="77777777" w:rsidR="0096151B" w:rsidRPr="00786988" w:rsidRDefault="00555AF0" w:rsidP="00555AF0">
            <w:pPr>
              <w:rPr>
                <w:rFonts w:ascii="Times New Roman" w:hAnsi="Times New Roman" w:cs="Times New Roman"/>
                <w:sz w:val="20"/>
                <w:szCs w:val="20"/>
              </w:rPr>
            </w:pPr>
            <w:r w:rsidRPr="00786988">
              <w:rPr>
                <w:rFonts w:ascii="Times New Roman" w:hAnsi="Times New Roman" w:cs="Times New Roman"/>
                <w:sz w:val="20"/>
                <w:szCs w:val="20"/>
              </w:rPr>
              <w:t>Kopsavilkums</w:t>
            </w:r>
          </w:p>
        </w:tc>
        <w:tc>
          <w:tcPr>
            <w:tcW w:w="6752" w:type="dxa"/>
          </w:tcPr>
          <w:p w14:paraId="4E945142" w14:textId="77777777" w:rsidR="0096151B" w:rsidRPr="00786988" w:rsidRDefault="00555AF0" w:rsidP="00555AF0">
            <w:pPr>
              <w:jc w:val="center"/>
              <w:rPr>
                <w:rFonts w:ascii="Times New Roman" w:hAnsi="Times New Roman" w:cs="Times New Roman"/>
                <w:b/>
                <w:sz w:val="20"/>
                <w:szCs w:val="20"/>
              </w:rPr>
            </w:pPr>
            <w:r w:rsidRPr="00786988">
              <w:rPr>
                <w:rFonts w:ascii="Times New Roman" w:hAnsi="Times New Roman" w:cs="Times New Roman"/>
                <w:b/>
                <w:sz w:val="20"/>
                <w:szCs w:val="20"/>
              </w:rPr>
              <w:t>LDDK</w:t>
            </w:r>
          </w:p>
          <w:p w14:paraId="2AFE40EC" w14:textId="77777777" w:rsidR="00555AF0" w:rsidRPr="00786988" w:rsidRDefault="00555AF0" w:rsidP="00555AF0">
            <w:pPr>
              <w:autoSpaceDE w:val="0"/>
              <w:autoSpaceDN w:val="0"/>
              <w:adjustRightInd w:val="0"/>
              <w:jc w:val="both"/>
              <w:rPr>
                <w:rFonts w:ascii="Times New Roman" w:eastAsia="Times New Roman" w:hAnsi="Times New Roman" w:cs="Times New Roman"/>
                <w:bCs/>
                <w:sz w:val="20"/>
                <w:szCs w:val="20"/>
                <w:lang w:eastAsia="lv-LV"/>
              </w:rPr>
            </w:pPr>
            <w:r w:rsidRPr="00786988">
              <w:rPr>
                <w:rFonts w:ascii="Times New Roman" w:eastAsia="Times New Roman" w:hAnsi="Times New Roman" w:cs="Times New Roman"/>
                <w:bCs/>
                <w:i/>
                <w:sz w:val="20"/>
                <w:szCs w:val="20"/>
                <w:lang w:eastAsia="lv-LV"/>
              </w:rPr>
              <w:t>“Sociālo pakalpojumu attīstības mērķis ir saglabāt personas neatkarību un viņa aprūpē iesaistīto ģimenes locekļu nodarbinātību</w:t>
            </w:r>
            <w:r w:rsidRPr="00786988">
              <w:rPr>
                <w:rFonts w:ascii="Times New Roman" w:eastAsia="Times New Roman" w:hAnsi="Times New Roman" w:cs="Times New Roman"/>
                <w:bCs/>
                <w:sz w:val="20"/>
                <w:szCs w:val="20"/>
                <w:lang w:eastAsia="lv-LV"/>
              </w:rPr>
              <w:t>.”</w:t>
            </w:r>
          </w:p>
          <w:p w14:paraId="770D5F72" w14:textId="77777777" w:rsidR="00555AF0" w:rsidRPr="00786988" w:rsidRDefault="00555AF0" w:rsidP="00555AF0">
            <w:pPr>
              <w:rPr>
                <w:rFonts w:ascii="Times New Roman" w:hAnsi="Times New Roman" w:cs="Times New Roman"/>
                <w:b/>
                <w:sz w:val="20"/>
                <w:szCs w:val="20"/>
              </w:rPr>
            </w:pPr>
            <w:r w:rsidRPr="00786988">
              <w:rPr>
                <w:rFonts w:ascii="Times New Roman" w:hAnsi="Times New Roman" w:cs="Times New Roman"/>
                <w:noProof/>
                <w:sz w:val="20"/>
                <w:szCs w:val="20"/>
              </w:rPr>
              <w:t>Šobrīd esdošā sistēma (CL 188.pants un  SPSPL 8.pants) to nenodrošina</w:t>
            </w:r>
          </w:p>
        </w:tc>
        <w:tc>
          <w:tcPr>
            <w:tcW w:w="4495" w:type="dxa"/>
          </w:tcPr>
          <w:p w14:paraId="2BD6BFF7" w14:textId="5F96AF1D" w:rsidR="00841AEB" w:rsidRPr="00786988" w:rsidRDefault="00841AEB" w:rsidP="00841AEB">
            <w:pPr>
              <w:jc w:val="both"/>
              <w:rPr>
                <w:rFonts w:ascii="Times New Roman" w:hAnsi="Times New Roman" w:cs="Times New Roman"/>
                <w:b/>
                <w:sz w:val="20"/>
                <w:szCs w:val="20"/>
              </w:rPr>
            </w:pPr>
            <w:r w:rsidRPr="00786988">
              <w:rPr>
                <w:rFonts w:ascii="Times New Roman" w:hAnsi="Times New Roman" w:cs="Times New Roman"/>
                <w:b/>
                <w:sz w:val="20"/>
                <w:szCs w:val="20"/>
              </w:rPr>
              <w:t>Ņemts vērā</w:t>
            </w:r>
          </w:p>
          <w:p w14:paraId="57137DB7" w14:textId="5855F233" w:rsidR="0096151B" w:rsidRPr="00786988" w:rsidRDefault="00841AEB" w:rsidP="00026AEE">
            <w:pPr>
              <w:jc w:val="both"/>
              <w:rPr>
                <w:rFonts w:ascii="Times New Roman" w:hAnsi="Times New Roman" w:cs="Times New Roman"/>
                <w:sz w:val="20"/>
                <w:szCs w:val="20"/>
              </w:rPr>
            </w:pPr>
            <w:r w:rsidRPr="00786988">
              <w:rPr>
                <w:rFonts w:ascii="Times New Roman" w:hAnsi="Times New Roman" w:cs="Times New Roman"/>
                <w:sz w:val="20"/>
                <w:szCs w:val="20"/>
              </w:rPr>
              <w:t xml:space="preserve">Pamatnostādņu projekta 2.rīcības virzienā paredzēti uzdevumi sociālo pakalpojumu pieejamības un klāsta palielināšanai. </w:t>
            </w:r>
            <w:r w:rsidR="00026AEE" w:rsidRPr="00786988">
              <w:rPr>
                <w:rFonts w:ascii="Times New Roman" w:hAnsi="Times New Roman" w:cs="Times New Roman"/>
                <w:sz w:val="20"/>
                <w:szCs w:val="20"/>
              </w:rPr>
              <w:t>Tāpat ir paredzēts</w:t>
            </w:r>
            <w:r w:rsidRPr="00786988">
              <w:rPr>
                <w:rFonts w:ascii="Times New Roman" w:hAnsi="Times New Roman" w:cs="Times New Roman"/>
                <w:sz w:val="20"/>
                <w:szCs w:val="20"/>
              </w:rPr>
              <w:t xml:space="preserve">    pilnveidot sociālo pakalpojumu finansēšanas modeli, palielinot </w:t>
            </w:r>
            <w:r w:rsidRPr="00786988">
              <w:rPr>
                <w:rFonts w:ascii="Times New Roman" w:hAnsi="Times New Roman" w:cs="Times New Roman"/>
                <w:sz w:val="20"/>
                <w:szCs w:val="20"/>
              </w:rPr>
              <w:lastRenderedPageBreak/>
              <w:t xml:space="preserve">pakalpojuma saņēmēja </w:t>
            </w:r>
            <w:proofErr w:type="spellStart"/>
            <w:r w:rsidRPr="00786988">
              <w:rPr>
                <w:rFonts w:ascii="Times New Roman" w:hAnsi="Times New Roman" w:cs="Times New Roman"/>
                <w:sz w:val="20"/>
                <w:szCs w:val="20"/>
              </w:rPr>
              <w:t>pašnoteikšanās</w:t>
            </w:r>
            <w:proofErr w:type="spellEnd"/>
            <w:r w:rsidRPr="00786988">
              <w:rPr>
                <w:rFonts w:ascii="Times New Roman" w:hAnsi="Times New Roman" w:cs="Times New Roman"/>
                <w:sz w:val="20"/>
                <w:szCs w:val="20"/>
              </w:rPr>
              <w:t xml:space="preserve"> iespējas un atbilstoši savām individuālajām vajadzībām noteiktā finansējuma ietvaros saņemt pakalpojumu (individuālā budžeta pieejas ieviešana) , kas ietvers arī izmaiņas tiesību aktos.</w:t>
            </w:r>
          </w:p>
        </w:tc>
      </w:tr>
      <w:tr w:rsidR="00555AF0" w:rsidRPr="00786988" w14:paraId="4C713217" w14:textId="77777777" w:rsidTr="007F35E7">
        <w:tc>
          <w:tcPr>
            <w:tcW w:w="3126" w:type="dxa"/>
          </w:tcPr>
          <w:p w14:paraId="7B07882D" w14:textId="5BD011AA" w:rsidR="00555AF0" w:rsidRPr="00786988" w:rsidRDefault="007B62CA" w:rsidP="00555AF0">
            <w:pPr>
              <w:rPr>
                <w:rFonts w:ascii="Times New Roman" w:hAnsi="Times New Roman" w:cs="Times New Roman"/>
                <w:sz w:val="20"/>
                <w:szCs w:val="20"/>
              </w:rPr>
            </w:pPr>
            <w:r w:rsidRPr="00786988">
              <w:rPr>
                <w:rFonts w:ascii="Times New Roman" w:hAnsi="Times New Roman" w:cs="Times New Roman"/>
                <w:sz w:val="20"/>
                <w:szCs w:val="20"/>
              </w:rPr>
              <w:lastRenderedPageBreak/>
              <w:t>21.</w:t>
            </w:r>
            <w:r w:rsidR="00555AF0" w:rsidRPr="00786988">
              <w:rPr>
                <w:rFonts w:ascii="Times New Roman" w:hAnsi="Times New Roman" w:cs="Times New Roman"/>
                <w:sz w:val="20"/>
                <w:szCs w:val="20"/>
              </w:rPr>
              <w:t>Pamatnostādņu projekts,</w:t>
            </w:r>
          </w:p>
          <w:p w14:paraId="6B002DE4" w14:textId="77777777" w:rsidR="00555AF0" w:rsidRPr="00786988" w:rsidRDefault="00555AF0" w:rsidP="00555AF0">
            <w:pPr>
              <w:rPr>
                <w:rFonts w:ascii="Times New Roman" w:hAnsi="Times New Roman" w:cs="Times New Roman"/>
                <w:sz w:val="20"/>
                <w:szCs w:val="20"/>
              </w:rPr>
            </w:pPr>
            <w:r w:rsidRPr="00786988">
              <w:rPr>
                <w:rFonts w:ascii="Times New Roman" w:hAnsi="Times New Roman" w:cs="Times New Roman"/>
                <w:sz w:val="20"/>
                <w:szCs w:val="20"/>
              </w:rPr>
              <w:t>Kopsavilkums</w:t>
            </w:r>
          </w:p>
        </w:tc>
        <w:tc>
          <w:tcPr>
            <w:tcW w:w="6752" w:type="dxa"/>
          </w:tcPr>
          <w:p w14:paraId="00ED744D" w14:textId="77777777" w:rsidR="00555AF0" w:rsidRPr="00786988" w:rsidRDefault="00555AF0" w:rsidP="00555AF0">
            <w:pPr>
              <w:jc w:val="center"/>
              <w:rPr>
                <w:rFonts w:ascii="Times New Roman" w:hAnsi="Times New Roman" w:cs="Times New Roman"/>
                <w:b/>
                <w:sz w:val="20"/>
                <w:szCs w:val="20"/>
              </w:rPr>
            </w:pPr>
            <w:r w:rsidRPr="00786988">
              <w:rPr>
                <w:rFonts w:ascii="Times New Roman" w:hAnsi="Times New Roman" w:cs="Times New Roman"/>
                <w:b/>
                <w:sz w:val="20"/>
                <w:szCs w:val="20"/>
              </w:rPr>
              <w:t>LDDK</w:t>
            </w:r>
          </w:p>
          <w:p w14:paraId="309353D0" w14:textId="77777777" w:rsidR="00555AF0" w:rsidRPr="00786988" w:rsidRDefault="00555AF0" w:rsidP="00555AF0">
            <w:pPr>
              <w:rPr>
                <w:rFonts w:ascii="Times New Roman" w:hAnsi="Times New Roman" w:cs="Times New Roman"/>
                <w:b/>
                <w:bCs/>
                <w:sz w:val="20"/>
                <w:szCs w:val="20"/>
                <w:u w:val="single"/>
              </w:rPr>
            </w:pPr>
            <w:r w:rsidRPr="00786988">
              <w:rPr>
                <w:rFonts w:ascii="Times New Roman" w:hAnsi="Times New Roman" w:cs="Times New Roman"/>
                <w:b/>
                <w:bCs/>
                <w:sz w:val="20"/>
                <w:szCs w:val="20"/>
                <w:u w:val="single"/>
              </w:rPr>
              <w:t>Pamatprincipi (1)</w:t>
            </w:r>
          </w:p>
          <w:p w14:paraId="1F0321FD" w14:textId="77777777" w:rsidR="00555AF0" w:rsidRPr="00786988" w:rsidRDefault="00555AF0" w:rsidP="00555AF0">
            <w:pPr>
              <w:jc w:val="both"/>
              <w:rPr>
                <w:rFonts w:ascii="Times New Roman" w:hAnsi="Times New Roman" w:cs="Times New Roman"/>
                <w:b/>
                <w:sz w:val="20"/>
                <w:szCs w:val="20"/>
              </w:rPr>
            </w:pPr>
            <w:r w:rsidRPr="00786988">
              <w:rPr>
                <w:rFonts w:ascii="Times New Roman" w:hAnsi="Times New Roman" w:cs="Times New Roman"/>
                <w:noProof/>
                <w:sz w:val="20"/>
                <w:szCs w:val="20"/>
              </w:rPr>
              <w:t>Satversmes preambulā minētā solidaritāte nav gluži tas pats, kas solidāra atbildība - Saskaņā ar Civillikuma </w:t>
            </w:r>
            <w:hyperlink r:id="rId11" w:anchor="p1670" w:tgtFrame="_blank" w:history="1">
              <w:r w:rsidRPr="00786988">
                <w:rPr>
                  <w:rFonts w:ascii="Times New Roman" w:hAnsi="Times New Roman" w:cs="Times New Roman"/>
                  <w:noProof/>
                  <w:sz w:val="20"/>
                  <w:szCs w:val="20"/>
                </w:rPr>
                <w:t>1670. pantu</w:t>
              </w:r>
            </w:hyperlink>
            <w:r w:rsidRPr="00786988">
              <w:rPr>
                <w:rFonts w:ascii="Times New Roman" w:hAnsi="Times New Roman" w:cs="Times New Roman"/>
                <w:noProof/>
                <w:sz w:val="20"/>
                <w:szCs w:val="20"/>
              </w:rPr>
              <w:t> solidāra atbildība ir nedalīta vairāku parādnieku civiltiesiskā atbildība, proti, katram kopparādniekiem ir pienākums izpildīt visu uzņemto saistību kopumā. Ņemot vērā, ka ar solidaritāti šajā dokumentā  nav domāta atsevišķu personu nedalīta atbildība par citiem sabiedrības locekļiem (par ko liecina arī šīs sadaļas pēdējais teikums), iespējams, ka teksts ir nedaudz jāpamaina.</w:t>
            </w:r>
          </w:p>
        </w:tc>
        <w:tc>
          <w:tcPr>
            <w:tcW w:w="4495" w:type="dxa"/>
          </w:tcPr>
          <w:p w14:paraId="5F2C28D6" w14:textId="09D12A36" w:rsidR="00555AF0" w:rsidRPr="00786988" w:rsidRDefault="00026AEE" w:rsidP="00886834">
            <w:pPr>
              <w:rPr>
                <w:rFonts w:ascii="Times New Roman" w:hAnsi="Times New Roman" w:cs="Times New Roman"/>
                <w:b/>
                <w:sz w:val="20"/>
                <w:szCs w:val="20"/>
              </w:rPr>
            </w:pPr>
            <w:r w:rsidRPr="00786988">
              <w:rPr>
                <w:rFonts w:ascii="Times New Roman" w:hAnsi="Times New Roman" w:cs="Times New Roman"/>
                <w:b/>
                <w:sz w:val="20"/>
                <w:szCs w:val="20"/>
              </w:rPr>
              <w:t>Ņemts vērā</w:t>
            </w:r>
          </w:p>
          <w:p w14:paraId="563BBA91" w14:textId="2F7E5110" w:rsidR="00864519" w:rsidRPr="00786988" w:rsidRDefault="00864519" w:rsidP="0083510B">
            <w:pPr>
              <w:jc w:val="both"/>
              <w:rPr>
                <w:rFonts w:ascii="Times New Roman" w:hAnsi="Times New Roman" w:cs="Times New Roman"/>
                <w:sz w:val="20"/>
                <w:szCs w:val="20"/>
              </w:rPr>
            </w:pPr>
            <w:r w:rsidRPr="00786988">
              <w:rPr>
                <w:rFonts w:ascii="Times New Roman" w:hAnsi="Times New Roman" w:cs="Times New Roman"/>
                <w:sz w:val="20"/>
                <w:szCs w:val="20"/>
              </w:rPr>
              <w:t>Precizēts pamatprincipa “Personas līdzdalība un līdzatbildība” formulējums.</w:t>
            </w:r>
          </w:p>
        </w:tc>
      </w:tr>
      <w:tr w:rsidR="00555AF0" w:rsidRPr="00786988" w14:paraId="282036BF" w14:textId="77777777" w:rsidTr="007F35E7">
        <w:tc>
          <w:tcPr>
            <w:tcW w:w="3126" w:type="dxa"/>
          </w:tcPr>
          <w:p w14:paraId="2D9B839C" w14:textId="58429EF1" w:rsidR="00555AF0" w:rsidRPr="00786988" w:rsidRDefault="007B62CA" w:rsidP="00555AF0">
            <w:pPr>
              <w:rPr>
                <w:rFonts w:ascii="Times New Roman" w:hAnsi="Times New Roman" w:cs="Times New Roman"/>
                <w:sz w:val="20"/>
                <w:szCs w:val="20"/>
              </w:rPr>
            </w:pPr>
            <w:r w:rsidRPr="00786988">
              <w:rPr>
                <w:rFonts w:ascii="Times New Roman" w:hAnsi="Times New Roman" w:cs="Times New Roman"/>
                <w:sz w:val="20"/>
                <w:szCs w:val="20"/>
              </w:rPr>
              <w:t>22.</w:t>
            </w:r>
            <w:r w:rsidR="00555AF0" w:rsidRPr="00786988">
              <w:rPr>
                <w:rFonts w:ascii="Times New Roman" w:hAnsi="Times New Roman" w:cs="Times New Roman"/>
                <w:sz w:val="20"/>
                <w:szCs w:val="20"/>
              </w:rPr>
              <w:t>Pamatnostādņu projekts,</w:t>
            </w:r>
          </w:p>
          <w:p w14:paraId="4214B6B0" w14:textId="77777777" w:rsidR="00555AF0" w:rsidRPr="00786988" w:rsidRDefault="00555AF0" w:rsidP="00555AF0">
            <w:pPr>
              <w:rPr>
                <w:rFonts w:ascii="Times New Roman" w:hAnsi="Times New Roman" w:cs="Times New Roman"/>
                <w:sz w:val="20"/>
                <w:szCs w:val="20"/>
              </w:rPr>
            </w:pPr>
            <w:r w:rsidRPr="00786988">
              <w:rPr>
                <w:rFonts w:ascii="Times New Roman" w:hAnsi="Times New Roman" w:cs="Times New Roman"/>
                <w:sz w:val="20"/>
                <w:szCs w:val="20"/>
              </w:rPr>
              <w:t>Kopsavilkums</w:t>
            </w:r>
          </w:p>
        </w:tc>
        <w:tc>
          <w:tcPr>
            <w:tcW w:w="6752" w:type="dxa"/>
          </w:tcPr>
          <w:p w14:paraId="2FB14E90" w14:textId="77777777" w:rsidR="00555AF0" w:rsidRPr="00786988" w:rsidRDefault="00555AF0" w:rsidP="00555AF0">
            <w:pPr>
              <w:jc w:val="center"/>
              <w:rPr>
                <w:rFonts w:ascii="Times New Roman" w:hAnsi="Times New Roman" w:cs="Times New Roman"/>
                <w:b/>
                <w:sz w:val="20"/>
                <w:szCs w:val="20"/>
              </w:rPr>
            </w:pPr>
            <w:r w:rsidRPr="00786988">
              <w:rPr>
                <w:rFonts w:ascii="Times New Roman" w:hAnsi="Times New Roman" w:cs="Times New Roman"/>
                <w:b/>
                <w:sz w:val="20"/>
                <w:szCs w:val="20"/>
              </w:rPr>
              <w:t>LDDK</w:t>
            </w:r>
          </w:p>
          <w:p w14:paraId="401FAEDF" w14:textId="77777777" w:rsidR="00555AF0" w:rsidRPr="00786988" w:rsidRDefault="00555AF0" w:rsidP="00555AF0">
            <w:pPr>
              <w:rPr>
                <w:rFonts w:ascii="Times New Roman" w:hAnsi="Times New Roman" w:cs="Times New Roman"/>
                <w:b/>
                <w:sz w:val="20"/>
                <w:szCs w:val="20"/>
                <w:u w:val="single"/>
              </w:rPr>
            </w:pPr>
            <w:r w:rsidRPr="00786988">
              <w:rPr>
                <w:rFonts w:ascii="Times New Roman" w:hAnsi="Times New Roman" w:cs="Times New Roman"/>
                <w:b/>
                <w:sz w:val="20"/>
                <w:szCs w:val="20"/>
                <w:u w:val="single"/>
              </w:rPr>
              <w:t>Pamatprincipi (2)</w:t>
            </w:r>
          </w:p>
          <w:p w14:paraId="1A848292" w14:textId="77777777" w:rsidR="00555AF0" w:rsidRPr="00786988" w:rsidRDefault="00555AF0" w:rsidP="00555AF0">
            <w:pPr>
              <w:jc w:val="both"/>
              <w:rPr>
                <w:rFonts w:ascii="Times New Roman" w:hAnsi="Times New Roman" w:cs="Times New Roman"/>
                <w:sz w:val="20"/>
                <w:szCs w:val="20"/>
              </w:rPr>
            </w:pPr>
            <w:r w:rsidRPr="00786988">
              <w:rPr>
                <w:rFonts w:ascii="Times New Roman" w:hAnsi="Times New Roman" w:cs="Times New Roman"/>
                <w:noProof/>
                <w:sz w:val="20"/>
                <w:szCs w:val="20"/>
              </w:rPr>
              <w:t>Princips ir pamatots, bet kā ar šo ir savietojama izdienas pensiju sistēma (iznemot tiesnešu IP)?</w:t>
            </w:r>
          </w:p>
        </w:tc>
        <w:tc>
          <w:tcPr>
            <w:tcW w:w="4495" w:type="dxa"/>
          </w:tcPr>
          <w:p w14:paraId="6891E18B" w14:textId="1724C7B1" w:rsidR="00A2235E" w:rsidRPr="00786988" w:rsidRDefault="00026AEE" w:rsidP="00F1643D">
            <w:pPr>
              <w:jc w:val="both"/>
              <w:rPr>
                <w:rFonts w:ascii="Times New Roman" w:hAnsi="Times New Roman" w:cs="Times New Roman"/>
                <w:b/>
                <w:sz w:val="20"/>
                <w:szCs w:val="20"/>
              </w:rPr>
            </w:pPr>
            <w:r w:rsidRPr="00786988">
              <w:rPr>
                <w:rFonts w:ascii="Times New Roman" w:hAnsi="Times New Roman" w:cs="Times New Roman"/>
                <w:b/>
                <w:sz w:val="20"/>
                <w:szCs w:val="20"/>
              </w:rPr>
              <w:t>Ņemts vērā</w:t>
            </w:r>
          </w:p>
          <w:p w14:paraId="3F868EC7" w14:textId="5567A73D" w:rsidR="00555AF0" w:rsidRPr="00786988" w:rsidRDefault="001E668E" w:rsidP="00F1643D">
            <w:pPr>
              <w:jc w:val="both"/>
              <w:rPr>
                <w:rFonts w:ascii="Times New Roman" w:hAnsi="Times New Roman" w:cs="Times New Roman"/>
                <w:sz w:val="20"/>
                <w:szCs w:val="20"/>
              </w:rPr>
            </w:pPr>
            <w:r w:rsidRPr="00786988">
              <w:rPr>
                <w:rFonts w:ascii="Times New Roman" w:hAnsi="Times New Roman" w:cs="Times New Roman"/>
                <w:sz w:val="20"/>
                <w:szCs w:val="20"/>
              </w:rPr>
              <w:t>Labklājības min</w:t>
            </w:r>
            <w:r w:rsidR="00364127" w:rsidRPr="00786988">
              <w:rPr>
                <w:rFonts w:ascii="Times New Roman" w:hAnsi="Times New Roman" w:cs="Times New Roman"/>
                <w:sz w:val="20"/>
                <w:szCs w:val="20"/>
              </w:rPr>
              <w:t>i</w:t>
            </w:r>
            <w:r w:rsidRPr="00786988">
              <w:rPr>
                <w:rFonts w:ascii="Times New Roman" w:hAnsi="Times New Roman" w:cs="Times New Roman"/>
                <w:sz w:val="20"/>
                <w:szCs w:val="20"/>
              </w:rPr>
              <w:t>strija vairākkārt ir rosinājusi pārskatīt izdienu pensiju politiku. Ņemot vērā Valsts kontroles secinājumus par izdienas pensijām un to slogu valsts budžetam, pēc Ministru prezidenta uzdevuma  Labklājības ministrija  aktualizēja informatīvo ziņojumu “Par izdienas pensiju politikas sakārtošanu” un 12.08.2020. iesniedza aktualizēto ziņojumu Valsts kancelejā. Uzsverot šī principa nozīmīgumu</w:t>
            </w:r>
            <w:r w:rsidR="00F1643D" w:rsidRPr="00786988">
              <w:rPr>
                <w:rFonts w:ascii="Times New Roman" w:hAnsi="Times New Roman" w:cs="Times New Roman"/>
                <w:sz w:val="20"/>
                <w:szCs w:val="20"/>
              </w:rPr>
              <w:t xml:space="preserve"> un ievērošanas nepieciešamību</w:t>
            </w:r>
            <w:r w:rsidRPr="00786988">
              <w:rPr>
                <w:rFonts w:ascii="Times New Roman" w:hAnsi="Times New Roman" w:cs="Times New Roman"/>
                <w:sz w:val="20"/>
                <w:szCs w:val="20"/>
              </w:rPr>
              <w:t>, pamatnostādņ</w:t>
            </w:r>
            <w:r w:rsidR="00F1643D" w:rsidRPr="00786988">
              <w:rPr>
                <w:rFonts w:ascii="Times New Roman" w:hAnsi="Times New Roman" w:cs="Times New Roman"/>
                <w:sz w:val="20"/>
                <w:szCs w:val="20"/>
              </w:rPr>
              <w:t>u projekta 1.rīcības virzienā</w:t>
            </w:r>
            <w:r w:rsidRPr="00786988">
              <w:rPr>
                <w:rFonts w:ascii="Times New Roman" w:hAnsi="Times New Roman" w:cs="Times New Roman"/>
                <w:sz w:val="20"/>
                <w:szCs w:val="20"/>
              </w:rPr>
              <w:t xml:space="preserve"> ir iekļauts </w:t>
            </w:r>
            <w:r w:rsidR="00F1643D" w:rsidRPr="00786988">
              <w:rPr>
                <w:rFonts w:ascii="Times New Roman" w:hAnsi="Times New Roman" w:cs="Times New Roman"/>
                <w:sz w:val="20"/>
                <w:szCs w:val="20"/>
              </w:rPr>
              <w:t>5.</w:t>
            </w:r>
            <w:r w:rsidRPr="00786988">
              <w:rPr>
                <w:rFonts w:ascii="Times New Roman" w:hAnsi="Times New Roman" w:cs="Times New Roman"/>
                <w:sz w:val="20"/>
                <w:szCs w:val="20"/>
              </w:rPr>
              <w:t>uzdevums par izdienas pensiju sistēmas pārskatīšanu.</w:t>
            </w:r>
          </w:p>
        </w:tc>
      </w:tr>
      <w:tr w:rsidR="00886834" w:rsidRPr="00786988" w14:paraId="11532320" w14:textId="77777777" w:rsidTr="007F35E7">
        <w:tc>
          <w:tcPr>
            <w:tcW w:w="3126" w:type="dxa"/>
          </w:tcPr>
          <w:p w14:paraId="76E0F7AE" w14:textId="0ED86AE1" w:rsidR="00886834" w:rsidRPr="00786988" w:rsidRDefault="007B62CA" w:rsidP="00886834">
            <w:pPr>
              <w:rPr>
                <w:rFonts w:ascii="Times New Roman" w:hAnsi="Times New Roman" w:cs="Times New Roman"/>
                <w:sz w:val="20"/>
                <w:szCs w:val="20"/>
              </w:rPr>
            </w:pPr>
            <w:r w:rsidRPr="00786988">
              <w:rPr>
                <w:rFonts w:ascii="Times New Roman" w:hAnsi="Times New Roman" w:cs="Times New Roman"/>
                <w:sz w:val="20"/>
                <w:szCs w:val="20"/>
              </w:rPr>
              <w:t>23.</w:t>
            </w:r>
            <w:r w:rsidR="00886834" w:rsidRPr="00786988">
              <w:rPr>
                <w:rFonts w:ascii="Times New Roman" w:hAnsi="Times New Roman" w:cs="Times New Roman"/>
                <w:sz w:val="20"/>
                <w:szCs w:val="20"/>
              </w:rPr>
              <w:t>Pamatnostādņu projekts,</w:t>
            </w:r>
          </w:p>
          <w:p w14:paraId="2F8AB431" w14:textId="77777777" w:rsidR="00886834" w:rsidRPr="00786988" w:rsidRDefault="00886834" w:rsidP="00886834">
            <w:pPr>
              <w:rPr>
                <w:rFonts w:ascii="Times New Roman" w:hAnsi="Times New Roman" w:cs="Times New Roman"/>
                <w:sz w:val="20"/>
                <w:szCs w:val="20"/>
              </w:rPr>
            </w:pPr>
            <w:r w:rsidRPr="00786988">
              <w:rPr>
                <w:rFonts w:ascii="Times New Roman" w:hAnsi="Times New Roman" w:cs="Times New Roman"/>
                <w:sz w:val="20"/>
                <w:szCs w:val="20"/>
              </w:rPr>
              <w:t>Kopsavilkums</w:t>
            </w:r>
          </w:p>
        </w:tc>
        <w:tc>
          <w:tcPr>
            <w:tcW w:w="6752" w:type="dxa"/>
          </w:tcPr>
          <w:p w14:paraId="772F7784" w14:textId="77777777" w:rsidR="00886834" w:rsidRPr="00786988" w:rsidRDefault="00886834" w:rsidP="00886834">
            <w:pPr>
              <w:jc w:val="center"/>
              <w:rPr>
                <w:rFonts w:ascii="Times New Roman" w:eastAsia="Times New Roman" w:hAnsi="Times New Roman" w:cs="Times New Roman"/>
                <w:b/>
                <w:sz w:val="20"/>
                <w:szCs w:val="20"/>
              </w:rPr>
            </w:pPr>
            <w:r w:rsidRPr="00786988">
              <w:rPr>
                <w:rFonts w:ascii="Times New Roman" w:eastAsia="Times New Roman" w:hAnsi="Times New Roman" w:cs="Times New Roman"/>
                <w:b/>
                <w:sz w:val="20"/>
                <w:szCs w:val="20"/>
              </w:rPr>
              <w:t>KM</w:t>
            </w:r>
          </w:p>
          <w:p w14:paraId="7308FA3C" w14:textId="77777777" w:rsidR="00886834" w:rsidRPr="00786988" w:rsidRDefault="00886834" w:rsidP="00886834">
            <w:pPr>
              <w:jc w:val="both"/>
              <w:rPr>
                <w:rFonts w:ascii="Times New Roman" w:eastAsia="Times New Roman" w:hAnsi="Times New Roman" w:cs="Times New Roman"/>
                <w:sz w:val="20"/>
                <w:szCs w:val="20"/>
              </w:rPr>
            </w:pPr>
            <w:r w:rsidRPr="00786988">
              <w:rPr>
                <w:rFonts w:ascii="Times New Roman" w:eastAsia="Times New Roman" w:hAnsi="Times New Roman" w:cs="Times New Roman"/>
                <w:sz w:val="20"/>
                <w:szCs w:val="20"/>
              </w:rPr>
              <w:t>Papildināt Projekta I nodaļas „Pamatnostādņu kopsavilkums” ceturto pamatprincipu sekojošā redakcijā: „[..] kā arī nevienlīdzīgas attieksmes un diskriminācijas novēršanu pret dažādām nabadzības un sociālās atstumtības riska grupām.”</w:t>
            </w:r>
          </w:p>
        </w:tc>
        <w:tc>
          <w:tcPr>
            <w:tcW w:w="4495" w:type="dxa"/>
          </w:tcPr>
          <w:p w14:paraId="7AB4B68C" w14:textId="231C2F7B" w:rsidR="00886834" w:rsidRPr="00786988" w:rsidRDefault="00026AEE" w:rsidP="00886834">
            <w:pPr>
              <w:rPr>
                <w:rFonts w:ascii="Times New Roman" w:hAnsi="Times New Roman" w:cs="Times New Roman"/>
                <w:b/>
                <w:sz w:val="20"/>
                <w:szCs w:val="20"/>
              </w:rPr>
            </w:pPr>
            <w:r w:rsidRPr="00786988">
              <w:rPr>
                <w:rFonts w:ascii="Times New Roman" w:hAnsi="Times New Roman" w:cs="Times New Roman"/>
                <w:b/>
                <w:sz w:val="20"/>
                <w:szCs w:val="20"/>
              </w:rPr>
              <w:t>Nav ņemts vērā</w:t>
            </w:r>
          </w:p>
          <w:p w14:paraId="2F59565E" w14:textId="2531999E" w:rsidR="00874D1B" w:rsidRPr="00786988" w:rsidRDefault="00241DAE" w:rsidP="00241DAE">
            <w:pPr>
              <w:jc w:val="both"/>
              <w:rPr>
                <w:rFonts w:ascii="Times New Roman" w:hAnsi="Times New Roman" w:cs="Times New Roman"/>
                <w:sz w:val="20"/>
                <w:szCs w:val="20"/>
              </w:rPr>
            </w:pPr>
            <w:r w:rsidRPr="00786988">
              <w:rPr>
                <w:rFonts w:ascii="Times New Roman" w:hAnsi="Times New Roman" w:cs="Times New Roman"/>
                <w:sz w:val="20"/>
                <w:szCs w:val="20"/>
              </w:rPr>
              <w:t>Pamatprincipa formulējums saglabājas esošajā redakcijā, jo jēdzieni “nevienlīdzīga attieksme un diskriminācija” un “nabadzība un sociālā atstumtība” nav lietojami kā sinonīmi. Vienā gadījumā tā ir tiesiska norma, kas regulēta nozaru normatīvajos aktos un ir juridiski interpretējama, bet otrā gadījumā tas ir socioloģiski un politiski konstruēts jēdziens, kura saturiskā interpretācija tiek pieņemta vai nu pētniecībā, vai politikas plānošanā, vai konkrētu iniciatīvu ietvaros.</w:t>
            </w:r>
          </w:p>
        </w:tc>
      </w:tr>
      <w:tr w:rsidR="00886834" w:rsidRPr="00786988" w14:paraId="3C003FA2" w14:textId="77777777" w:rsidTr="007F35E7">
        <w:tc>
          <w:tcPr>
            <w:tcW w:w="3126" w:type="dxa"/>
          </w:tcPr>
          <w:p w14:paraId="3D774756" w14:textId="1F88FFB9" w:rsidR="00886834" w:rsidRPr="00786988" w:rsidRDefault="007B62CA" w:rsidP="00886834">
            <w:pPr>
              <w:rPr>
                <w:rFonts w:ascii="Times New Roman" w:hAnsi="Times New Roman" w:cs="Times New Roman"/>
                <w:sz w:val="20"/>
                <w:szCs w:val="20"/>
              </w:rPr>
            </w:pPr>
            <w:r w:rsidRPr="00786988">
              <w:rPr>
                <w:rFonts w:ascii="Times New Roman" w:hAnsi="Times New Roman" w:cs="Times New Roman"/>
                <w:sz w:val="20"/>
                <w:szCs w:val="20"/>
              </w:rPr>
              <w:t>24.</w:t>
            </w:r>
            <w:r w:rsidR="00886834" w:rsidRPr="00786988">
              <w:rPr>
                <w:rFonts w:ascii="Times New Roman" w:hAnsi="Times New Roman" w:cs="Times New Roman"/>
                <w:sz w:val="20"/>
                <w:szCs w:val="20"/>
              </w:rPr>
              <w:t>Pamatnostādņu projekts,</w:t>
            </w:r>
          </w:p>
          <w:p w14:paraId="23F87760" w14:textId="77777777" w:rsidR="00886834" w:rsidRPr="00786988" w:rsidRDefault="00886834" w:rsidP="00886834">
            <w:pPr>
              <w:rPr>
                <w:rFonts w:ascii="Times New Roman" w:hAnsi="Times New Roman" w:cs="Times New Roman"/>
                <w:sz w:val="20"/>
                <w:szCs w:val="20"/>
              </w:rPr>
            </w:pPr>
            <w:r w:rsidRPr="00786988">
              <w:rPr>
                <w:rFonts w:ascii="Times New Roman" w:hAnsi="Times New Roman" w:cs="Times New Roman"/>
                <w:sz w:val="20"/>
                <w:szCs w:val="20"/>
              </w:rPr>
              <w:lastRenderedPageBreak/>
              <w:t>Kopsavilkums</w:t>
            </w:r>
          </w:p>
        </w:tc>
        <w:tc>
          <w:tcPr>
            <w:tcW w:w="6752" w:type="dxa"/>
          </w:tcPr>
          <w:p w14:paraId="0E085C25" w14:textId="77777777" w:rsidR="00886834" w:rsidRPr="00786988" w:rsidRDefault="00886834" w:rsidP="00886834">
            <w:pPr>
              <w:jc w:val="center"/>
              <w:rPr>
                <w:rFonts w:ascii="Times New Roman" w:eastAsia="Times New Roman" w:hAnsi="Times New Roman" w:cs="Times New Roman"/>
                <w:b/>
                <w:sz w:val="20"/>
                <w:szCs w:val="20"/>
              </w:rPr>
            </w:pPr>
            <w:r w:rsidRPr="00786988">
              <w:rPr>
                <w:rFonts w:ascii="Times New Roman" w:eastAsia="Times New Roman" w:hAnsi="Times New Roman" w:cs="Times New Roman"/>
                <w:b/>
                <w:sz w:val="20"/>
                <w:szCs w:val="20"/>
              </w:rPr>
              <w:lastRenderedPageBreak/>
              <w:t>SIF</w:t>
            </w:r>
          </w:p>
          <w:p w14:paraId="71C3A8BE" w14:textId="77777777" w:rsidR="00886834" w:rsidRPr="00786988" w:rsidRDefault="00886834" w:rsidP="00886834">
            <w:pPr>
              <w:jc w:val="both"/>
              <w:rPr>
                <w:rFonts w:ascii="Times New Roman" w:eastAsia="Times New Roman" w:hAnsi="Times New Roman" w:cs="Times New Roman"/>
                <w:sz w:val="20"/>
                <w:szCs w:val="20"/>
              </w:rPr>
            </w:pPr>
            <w:r w:rsidRPr="00786988">
              <w:rPr>
                <w:rFonts w:ascii="Times New Roman" w:eastAsia="Times New Roman" w:hAnsi="Times New Roman" w:cs="Times New Roman"/>
                <w:sz w:val="20"/>
                <w:szCs w:val="20"/>
              </w:rPr>
              <w:lastRenderedPageBreak/>
              <w:t xml:space="preserve">Ierosinām papildināt sadaļas Nr. 1 “Pamatnostādņu kopsavilkums” </w:t>
            </w:r>
            <w:proofErr w:type="spellStart"/>
            <w:r w:rsidRPr="00786988">
              <w:rPr>
                <w:rFonts w:ascii="Times New Roman" w:eastAsia="Times New Roman" w:hAnsi="Times New Roman" w:cs="Times New Roman"/>
                <w:sz w:val="20"/>
                <w:szCs w:val="20"/>
              </w:rPr>
              <w:t>apakšsadaļā</w:t>
            </w:r>
            <w:proofErr w:type="spellEnd"/>
            <w:r w:rsidRPr="00786988">
              <w:rPr>
                <w:rFonts w:ascii="Times New Roman" w:eastAsia="Times New Roman" w:hAnsi="Times New Roman" w:cs="Times New Roman"/>
                <w:sz w:val="20"/>
                <w:szCs w:val="20"/>
              </w:rPr>
              <w:t xml:space="preserve"> ietvertā pamatprincipa Nr. 6 “Vienlīdzīga attieksme un </w:t>
            </w:r>
            <w:proofErr w:type="spellStart"/>
            <w:r w:rsidRPr="00786988">
              <w:rPr>
                <w:rFonts w:ascii="Times New Roman" w:eastAsia="Times New Roman" w:hAnsi="Times New Roman" w:cs="Times New Roman"/>
                <w:sz w:val="20"/>
                <w:szCs w:val="20"/>
              </w:rPr>
              <w:t>nediskriminācija</w:t>
            </w:r>
            <w:proofErr w:type="spellEnd"/>
            <w:r w:rsidRPr="00786988">
              <w:rPr>
                <w:rFonts w:ascii="Times New Roman" w:eastAsia="Times New Roman" w:hAnsi="Times New Roman" w:cs="Times New Roman"/>
                <w:sz w:val="20"/>
                <w:szCs w:val="20"/>
              </w:rPr>
              <w:t>” (6. lpp.) redakciju ar nepieciešamību veicināt iedzīvotāju dzīves kvalitātes paaugstināšanos un vienlīdzīgu iespēju nodrošināšanu</w:t>
            </w:r>
          </w:p>
        </w:tc>
        <w:tc>
          <w:tcPr>
            <w:tcW w:w="4495" w:type="dxa"/>
          </w:tcPr>
          <w:p w14:paraId="1C8A1836" w14:textId="6CF1BF00" w:rsidR="00886834" w:rsidRPr="00786988" w:rsidRDefault="00026AEE" w:rsidP="00886834">
            <w:pPr>
              <w:rPr>
                <w:rFonts w:ascii="Times New Roman" w:hAnsi="Times New Roman" w:cs="Times New Roman"/>
                <w:b/>
                <w:sz w:val="20"/>
                <w:szCs w:val="20"/>
              </w:rPr>
            </w:pPr>
            <w:r w:rsidRPr="00786988">
              <w:rPr>
                <w:rFonts w:ascii="Times New Roman" w:hAnsi="Times New Roman" w:cs="Times New Roman"/>
                <w:b/>
                <w:sz w:val="20"/>
                <w:szCs w:val="20"/>
              </w:rPr>
              <w:lastRenderedPageBreak/>
              <w:t>Nav ņemts vērā</w:t>
            </w:r>
          </w:p>
          <w:p w14:paraId="7A2D6ECA" w14:textId="18843CEB" w:rsidR="00241DAE" w:rsidRPr="00786988" w:rsidRDefault="00241DAE" w:rsidP="00C62E13">
            <w:pPr>
              <w:jc w:val="both"/>
              <w:rPr>
                <w:rFonts w:ascii="Times New Roman" w:hAnsi="Times New Roman" w:cs="Times New Roman"/>
                <w:sz w:val="20"/>
                <w:szCs w:val="20"/>
              </w:rPr>
            </w:pPr>
            <w:r w:rsidRPr="00786988">
              <w:rPr>
                <w:rFonts w:ascii="Times New Roman" w:hAnsi="Times New Roman" w:cs="Times New Roman"/>
                <w:sz w:val="20"/>
                <w:szCs w:val="20"/>
              </w:rPr>
              <w:lastRenderedPageBreak/>
              <w:t xml:space="preserve">Pamatprincipa formulējums saglabājas esošajā redakcijā, jo </w:t>
            </w:r>
            <w:r w:rsidR="00C62E13" w:rsidRPr="00786988">
              <w:rPr>
                <w:rFonts w:ascii="Times New Roman" w:hAnsi="Times New Roman" w:cs="Times New Roman"/>
                <w:sz w:val="20"/>
                <w:szCs w:val="20"/>
              </w:rPr>
              <w:t>tajā jau ir iekļauts nosacījums par vienlīdzīgu iespēju nodrošināšanu – skat. teksta daļu “</w:t>
            </w:r>
            <w:r w:rsidR="00C62E13" w:rsidRPr="00786988">
              <w:rPr>
                <w:rFonts w:ascii="Times New Roman" w:hAnsi="Times New Roman" w:cs="Times New Roman"/>
                <w:i/>
                <w:sz w:val="20"/>
                <w:szCs w:val="20"/>
              </w:rPr>
              <w:t>visiem iedzīvotājiem līdzvērtīgas iespējas īstenot savas tiesības</w:t>
            </w:r>
            <w:r w:rsidR="00C62E13" w:rsidRPr="00786988">
              <w:rPr>
                <w:rFonts w:ascii="Times New Roman" w:hAnsi="Times New Roman" w:cs="Times New Roman"/>
                <w:sz w:val="20"/>
                <w:szCs w:val="20"/>
              </w:rPr>
              <w:t>”.</w:t>
            </w:r>
          </w:p>
        </w:tc>
      </w:tr>
      <w:tr w:rsidR="00E90D28" w:rsidRPr="00786988" w14:paraId="73FD44F4" w14:textId="77777777" w:rsidTr="007F35E7">
        <w:tc>
          <w:tcPr>
            <w:tcW w:w="3126" w:type="dxa"/>
          </w:tcPr>
          <w:p w14:paraId="7095F441" w14:textId="65C728B5" w:rsidR="00E90D28" w:rsidRPr="00786988" w:rsidRDefault="007B62CA" w:rsidP="00E90D28">
            <w:pPr>
              <w:rPr>
                <w:rFonts w:ascii="Times New Roman" w:hAnsi="Times New Roman" w:cs="Times New Roman"/>
                <w:sz w:val="20"/>
                <w:szCs w:val="20"/>
              </w:rPr>
            </w:pPr>
            <w:r w:rsidRPr="00786988">
              <w:rPr>
                <w:rFonts w:ascii="Times New Roman" w:hAnsi="Times New Roman" w:cs="Times New Roman"/>
                <w:sz w:val="20"/>
                <w:szCs w:val="20"/>
              </w:rPr>
              <w:lastRenderedPageBreak/>
              <w:t>25.</w:t>
            </w:r>
            <w:r w:rsidR="00E90D28" w:rsidRPr="00786988">
              <w:rPr>
                <w:rFonts w:ascii="Times New Roman" w:hAnsi="Times New Roman" w:cs="Times New Roman"/>
                <w:sz w:val="20"/>
                <w:szCs w:val="20"/>
              </w:rPr>
              <w:t>Pamatnostādņu projekts,</w:t>
            </w:r>
          </w:p>
          <w:p w14:paraId="43C8499D" w14:textId="77777777" w:rsidR="00E90D28" w:rsidRPr="00786988" w:rsidRDefault="00E90D28" w:rsidP="00E90D28">
            <w:pPr>
              <w:rPr>
                <w:rFonts w:ascii="Times New Roman" w:hAnsi="Times New Roman" w:cs="Times New Roman"/>
                <w:sz w:val="20"/>
                <w:szCs w:val="20"/>
              </w:rPr>
            </w:pPr>
            <w:r w:rsidRPr="00786988">
              <w:rPr>
                <w:rFonts w:ascii="Times New Roman" w:hAnsi="Times New Roman" w:cs="Times New Roman"/>
                <w:sz w:val="20"/>
                <w:szCs w:val="20"/>
              </w:rPr>
              <w:t>Kopsavilkums</w:t>
            </w:r>
          </w:p>
        </w:tc>
        <w:tc>
          <w:tcPr>
            <w:tcW w:w="6752" w:type="dxa"/>
          </w:tcPr>
          <w:p w14:paraId="75BCEA5E" w14:textId="77777777" w:rsidR="00E90D28" w:rsidRPr="00786988" w:rsidRDefault="00E90D28" w:rsidP="00886834">
            <w:pPr>
              <w:jc w:val="center"/>
              <w:rPr>
                <w:rFonts w:ascii="Times New Roman" w:eastAsia="Times New Roman" w:hAnsi="Times New Roman" w:cs="Times New Roman"/>
                <w:b/>
                <w:sz w:val="20"/>
                <w:szCs w:val="20"/>
              </w:rPr>
            </w:pPr>
            <w:r w:rsidRPr="00786988">
              <w:rPr>
                <w:rFonts w:ascii="Times New Roman" w:eastAsia="Times New Roman" w:hAnsi="Times New Roman" w:cs="Times New Roman"/>
                <w:b/>
                <w:sz w:val="20"/>
                <w:szCs w:val="20"/>
              </w:rPr>
              <w:t>PKC</w:t>
            </w:r>
          </w:p>
          <w:p w14:paraId="6B780C49" w14:textId="77777777" w:rsidR="00E90D28" w:rsidRPr="00786988" w:rsidRDefault="00E90D28" w:rsidP="00E90D28">
            <w:pPr>
              <w:jc w:val="both"/>
              <w:rPr>
                <w:rFonts w:ascii="Times New Roman" w:eastAsia="Times New Roman" w:hAnsi="Times New Roman" w:cs="Times New Roman"/>
                <w:sz w:val="20"/>
                <w:szCs w:val="20"/>
              </w:rPr>
            </w:pPr>
            <w:r w:rsidRPr="00786988">
              <w:rPr>
                <w:rFonts w:ascii="Times New Roman" w:hAnsi="Times New Roman" w:cs="Times New Roman"/>
                <w:color w:val="212121"/>
                <w:sz w:val="20"/>
                <w:szCs w:val="20"/>
              </w:rPr>
              <w:t xml:space="preserve">Priekšlikums pie principiem iekļaut 4.lpp. aprakstīto pieeju valsts un pašvaldību materiālā atbalsta plānošanā, precizēt vienlīdzīgu iespēju principa un holistiskas pieejas un iesaistīto pušu sadarbības principa aprakstu, papildināt ar </w:t>
            </w:r>
            <w:proofErr w:type="spellStart"/>
            <w:r w:rsidRPr="00786988">
              <w:rPr>
                <w:rFonts w:ascii="Times New Roman" w:hAnsi="Times New Roman" w:cs="Times New Roman"/>
                <w:color w:val="212121"/>
                <w:sz w:val="20"/>
                <w:szCs w:val="20"/>
              </w:rPr>
              <w:t>prevenciju</w:t>
            </w:r>
            <w:proofErr w:type="spellEnd"/>
            <w:r w:rsidRPr="00786988">
              <w:rPr>
                <w:rFonts w:ascii="Times New Roman" w:hAnsi="Times New Roman" w:cs="Times New Roman"/>
                <w:color w:val="212121"/>
                <w:sz w:val="20"/>
                <w:szCs w:val="20"/>
              </w:rPr>
              <w:t xml:space="preserve"> kā principu, apstākļos, kad var ekonomiski pamatot ieguldījumu efektivitāti.</w:t>
            </w:r>
          </w:p>
        </w:tc>
        <w:tc>
          <w:tcPr>
            <w:tcW w:w="4495" w:type="dxa"/>
          </w:tcPr>
          <w:p w14:paraId="5A2A214C" w14:textId="2F4387C3" w:rsidR="00E90D28" w:rsidRPr="00786988" w:rsidRDefault="00026AEE" w:rsidP="00886834">
            <w:pPr>
              <w:rPr>
                <w:rFonts w:ascii="Times New Roman" w:hAnsi="Times New Roman" w:cs="Times New Roman"/>
                <w:b/>
                <w:sz w:val="20"/>
                <w:szCs w:val="20"/>
              </w:rPr>
            </w:pPr>
            <w:r w:rsidRPr="00786988">
              <w:rPr>
                <w:rFonts w:ascii="Times New Roman" w:hAnsi="Times New Roman" w:cs="Times New Roman"/>
                <w:b/>
                <w:sz w:val="20"/>
                <w:szCs w:val="20"/>
              </w:rPr>
              <w:t>Ņemts vērā</w:t>
            </w:r>
          </w:p>
          <w:p w14:paraId="777C3B56" w14:textId="642C4655" w:rsidR="00C62E13" w:rsidRPr="00786988" w:rsidRDefault="00C62E13" w:rsidP="00C62E13">
            <w:pPr>
              <w:jc w:val="both"/>
              <w:rPr>
                <w:rFonts w:ascii="Times New Roman" w:hAnsi="Times New Roman" w:cs="Times New Roman"/>
                <w:sz w:val="20"/>
                <w:szCs w:val="20"/>
              </w:rPr>
            </w:pPr>
            <w:r w:rsidRPr="00786988">
              <w:rPr>
                <w:rFonts w:ascii="Times New Roman" w:hAnsi="Times New Roman" w:cs="Times New Roman"/>
                <w:sz w:val="20"/>
                <w:szCs w:val="20"/>
              </w:rPr>
              <w:t>Pamatnostādņu projekta iekļauto principu redakcijas ir precizētas, iespēju robežās uzsverot preventīvo darbību nozīmi.</w:t>
            </w:r>
          </w:p>
        </w:tc>
      </w:tr>
      <w:tr w:rsidR="00886834" w:rsidRPr="00786988" w14:paraId="443993B9" w14:textId="77777777" w:rsidTr="007F35E7">
        <w:tc>
          <w:tcPr>
            <w:tcW w:w="3126" w:type="dxa"/>
          </w:tcPr>
          <w:p w14:paraId="564B4870" w14:textId="2471930E" w:rsidR="00886834" w:rsidRPr="00786988" w:rsidRDefault="007B62CA" w:rsidP="00886834">
            <w:pPr>
              <w:rPr>
                <w:rFonts w:ascii="Times New Roman" w:hAnsi="Times New Roman" w:cs="Times New Roman"/>
                <w:sz w:val="20"/>
                <w:szCs w:val="20"/>
              </w:rPr>
            </w:pPr>
            <w:r w:rsidRPr="00786988">
              <w:rPr>
                <w:rFonts w:ascii="Times New Roman" w:hAnsi="Times New Roman" w:cs="Times New Roman"/>
                <w:sz w:val="20"/>
                <w:szCs w:val="20"/>
              </w:rPr>
              <w:t>26.</w:t>
            </w:r>
            <w:r w:rsidR="00886834" w:rsidRPr="00786988">
              <w:rPr>
                <w:rFonts w:ascii="Times New Roman" w:hAnsi="Times New Roman" w:cs="Times New Roman"/>
                <w:sz w:val="20"/>
                <w:szCs w:val="20"/>
              </w:rPr>
              <w:t>Pamatnostādņu projekts,</w:t>
            </w:r>
          </w:p>
          <w:p w14:paraId="2126DE03" w14:textId="77777777" w:rsidR="00886834" w:rsidRPr="00786988" w:rsidRDefault="00886834" w:rsidP="00886834">
            <w:pPr>
              <w:rPr>
                <w:rFonts w:ascii="Times New Roman" w:hAnsi="Times New Roman" w:cs="Times New Roman"/>
                <w:sz w:val="20"/>
                <w:szCs w:val="20"/>
              </w:rPr>
            </w:pPr>
            <w:r w:rsidRPr="00786988">
              <w:rPr>
                <w:rFonts w:ascii="Times New Roman" w:hAnsi="Times New Roman" w:cs="Times New Roman"/>
                <w:sz w:val="20"/>
                <w:szCs w:val="20"/>
              </w:rPr>
              <w:t>Kopsavilkums</w:t>
            </w:r>
          </w:p>
        </w:tc>
        <w:tc>
          <w:tcPr>
            <w:tcW w:w="6752" w:type="dxa"/>
          </w:tcPr>
          <w:p w14:paraId="6B1FCD16" w14:textId="77777777" w:rsidR="00886834" w:rsidRPr="00786988" w:rsidRDefault="00886834" w:rsidP="00886834">
            <w:pPr>
              <w:jc w:val="center"/>
              <w:rPr>
                <w:rFonts w:ascii="Times New Roman" w:eastAsia="Times New Roman" w:hAnsi="Times New Roman" w:cs="Times New Roman"/>
                <w:b/>
                <w:sz w:val="20"/>
                <w:szCs w:val="20"/>
              </w:rPr>
            </w:pPr>
            <w:r w:rsidRPr="00786988">
              <w:rPr>
                <w:rFonts w:ascii="Times New Roman" w:eastAsia="Times New Roman" w:hAnsi="Times New Roman" w:cs="Times New Roman"/>
                <w:b/>
                <w:sz w:val="20"/>
                <w:szCs w:val="20"/>
              </w:rPr>
              <w:t>Latvijas Lielo pilsētu asociācija</w:t>
            </w:r>
          </w:p>
          <w:p w14:paraId="3E0BC771" w14:textId="77777777" w:rsidR="00886834" w:rsidRPr="00786988" w:rsidRDefault="00886834" w:rsidP="00886834">
            <w:pPr>
              <w:jc w:val="both"/>
              <w:rPr>
                <w:rFonts w:ascii="Times New Roman" w:eastAsia="Times New Roman" w:hAnsi="Times New Roman" w:cs="Times New Roman"/>
                <w:b/>
                <w:sz w:val="20"/>
                <w:szCs w:val="20"/>
              </w:rPr>
            </w:pPr>
            <w:r w:rsidRPr="00786988">
              <w:rPr>
                <w:rFonts w:ascii="Times New Roman" w:eastAsia="Times New Roman" w:hAnsi="Times New Roman" w:cs="Times New Roman"/>
                <w:sz w:val="20"/>
                <w:szCs w:val="20"/>
              </w:rPr>
              <w:t>Priekšlikums Pamatnostādņu principus papildināt ar jaunu principu, kas raksturotu dažādu nozaru resursu, t.sk. finanšu integrācijas principu, piemēram, veselības un sociālās jomas, vai sociālās un izglītības jomas integrāciju pakalpojumu nodrošināšanā. Vai arī papildināt 4. principu ar nozaru integrācijas principu.</w:t>
            </w:r>
          </w:p>
        </w:tc>
        <w:tc>
          <w:tcPr>
            <w:tcW w:w="4495" w:type="dxa"/>
          </w:tcPr>
          <w:p w14:paraId="0827AC21" w14:textId="77777777" w:rsidR="00026AEE" w:rsidRPr="00786988" w:rsidRDefault="00026AEE" w:rsidP="00026AEE">
            <w:pPr>
              <w:rPr>
                <w:rFonts w:ascii="Times New Roman" w:hAnsi="Times New Roman" w:cs="Times New Roman"/>
                <w:b/>
                <w:sz w:val="20"/>
                <w:szCs w:val="20"/>
              </w:rPr>
            </w:pPr>
            <w:r w:rsidRPr="00786988">
              <w:rPr>
                <w:rFonts w:ascii="Times New Roman" w:hAnsi="Times New Roman" w:cs="Times New Roman"/>
                <w:b/>
                <w:sz w:val="20"/>
                <w:szCs w:val="20"/>
              </w:rPr>
              <w:t>Ņemts vērā</w:t>
            </w:r>
          </w:p>
          <w:p w14:paraId="64EF1D07" w14:textId="0CC65161" w:rsidR="00C62E13" w:rsidRPr="00786988" w:rsidRDefault="00C62E13" w:rsidP="00886834">
            <w:pPr>
              <w:rPr>
                <w:rFonts w:ascii="Times New Roman" w:hAnsi="Times New Roman" w:cs="Times New Roman"/>
                <w:sz w:val="20"/>
                <w:szCs w:val="20"/>
              </w:rPr>
            </w:pPr>
            <w:r w:rsidRPr="00786988">
              <w:rPr>
                <w:rFonts w:ascii="Times New Roman" w:hAnsi="Times New Roman" w:cs="Times New Roman"/>
                <w:sz w:val="20"/>
                <w:szCs w:val="20"/>
              </w:rPr>
              <w:t>Starpnozaru sadarbības princips (3) papildināts ar finanšu resursu integrāciju.</w:t>
            </w:r>
          </w:p>
        </w:tc>
      </w:tr>
      <w:tr w:rsidR="00886834" w:rsidRPr="00786988" w14:paraId="50F9D8E3" w14:textId="77777777" w:rsidTr="007F35E7">
        <w:tc>
          <w:tcPr>
            <w:tcW w:w="3126" w:type="dxa"/>
          </w:tcPr>
          <w:p w14:paraId="6FE4F58C" w14:textId="342337C2" w:rsidR="00886834" w:rsidRPr="00786988" w:rsidRDefault="007B62CA" w:rsidP="00886834">
            <w:pPr>
              <w:rPr>
                <w:rFonts w:ascii="Times New Roman" w:hAnsi="Times New Roman" w:cs="Times New Roman"/>
                <w:sz w:val="20"/>
                <w:szCs w:val="20"/>
              </w:rPr>
            </w:pPr>
            <w:r w:rsidRPr="00786988">
              <w:rPr>
                <w:rFonts w:ascii="Times New Roman" w:hAnsi="Times New Roman" w:cs="Times New Roman"/>
                <w:sz w:val="20"/>
                <w:szCs w:val="20"/>
              </w:rPr>
              <w:t>27.</w:t>
            </w:r>
            <w:r w:rsidR="00886834" w:rsidRPr="00786988">
              <w:rPr>
                <w:rFonts w:ascii="Times New Roman" w:hAnsi="Times New Roman" w:cs="Times New Roman"/>
                <w:sz w:val="20"/>
                <w:szCs w:val="20"/>
              </w:rPr>
              <w:t>Pamatnostādņu projekts,</w:t>
            </w:r>
          </w:p>
          <w:p w14:paraId="3DACF7CB" w14:textId="77777777" w:rsidR="00886834" w:rsidRPr="00786988" w:rsidRDefault="00886834" w:rsidP="00886834">
            <w:pPr>
              <w:rPr>
                <w:rFonts w:ascii="Times New Roman" w:hAnsi="Times New Roman" w:cs="Times New Roman"/>
                <w:sz w:val="20"/>
                <w:szCs w:val="20"/>
              </w:rPr>
            </w:pPr>
            <w:r w:rsidRPr="00786988">
              <w:rPr>
                <w:rFonts w:ascii="Times New Roman" w:hAnsi="Times New Roman" w:cs="Times New Roman"/>
                <w:sz w:val="20"/>
                <w:szCs w:val="20"/>
              </w:rPr>
              <w:t>Kopsavilkums</w:t>
            </w:r>
          </w:p>
        </w:tc>
        <w:tc>
          <w:tcPr>
            <w:tcW w:w="6752" w:type="dxa"/>
          </w:tcPr>
          <w:p w14:paraId="2FAAEB02" w14:textId="77777777" w:rsidR="00886834" w:rsidRPr="00786988" w:rsidRDefault="00886834" w:rsidP="00886834">
            <w:pPr>
              <w:jc w:val="center"/>
              <w:rPr>
                <w:rFonts w:ascii="Times New Roman" w:eastAsia="Times New Roman" w:hAnsi="Times New Roman" w:cs="Times New Roman"/>
                <w:b/>
                <w:sz w:val="20"/>
                <w:szCs w:val="20"/>
              </w:rPr>
            </w:pPr>
            <w:r w:rsidRPr="00786988">
              <w:rPr>
                <w:rFonts w:ascii="Times New Roman" w:eastAsia="Times New Roman" w:hAnsi="Times New Roman" w:cs="Times New Roman"/>
                <w:b/>
                <w:sz w:val="20"/>
                <w:szCs w:val="20"/>
              </w:rPr>
              <w:t>KM</w:t>
            </w:r>
          </w:p>
          <w:p w14:paraId="4B067169" w14:textId="77777777" w:rsidR="00886834" w:rsidRPr="00786988" w:rsidRDefault="00886834" w:rsidP="00886834">
            <w:pPr>
              <w:jc w:val="both"/>
              <w:rPr>
                <w:rFonts w:ascii="Times New Roman" w:eastAsia="Times New Roman" w:hAnsi="Times New Roman" w:cs="Times New Roman"/>
                <w:sz w:val="20"/>
                <w:szCs w:val="20"/>
              </w:rPr>
            </w:pPr>
            <w:r w:rsidRPr="00786988">
              <w:rPr>
                <w:rFonts w:ascii="Times New Roman" w:eastAsia="Times New Roman" w:hAnsi="Times New Roman" w:cs="Times New Roman"/>
                <w:sz w:val="20"/>
                <w:szCs w:val="20"/>
              </w:rPr>
              <w:t>Papildināt Projekta I nodaļas „Pamatnostādņu kopsavilkums” sesto pamatprincipu sekojošā redakcijā: „[..] Nevienlīdzīga attieksme un diskriminācija pret dažādām nabadzības un sociālās atstumtības riska grupām ir jānovērš.”</w:t>
            </w:r>
          </w:p>
        </w:tc>
        <w:tc>
          <w:tcPr>
            <w:tcW w:w="4495" w:type="dxa"/>
          </w:tcPr>
          <w:p w14:paraId="14B75D70" w14:textId="77777777" w:rsidR="00026AEE" w:rsidRPr="00786988" w:rsidRDefault="00026AEE" w:rsidP="00026AEE">
            <w:pPr>
              <w:rPr>
                <w:rFonts w:ascii="Times New Roman" w:hAnsi="Times New Roman" w:cs="Times New Roman"/>
                <w:b/>
                <w:sz w:val="20"/>
                <w:szCs w:val="20"/>
              </w:rPr>
            </w:pPr>
            <w:r w:rsidRPr="00786988">
              <w:rPr>
                <w:rFonts w:ascii="Times New Roman" w:hAnsi="Times New Roman" w:cs="Times New Roman"/>
                <w:b/>
                <w:sz w:val="20"/>
                <w:szCs w:val="20"/>
              </w:rPr>
              <w:t>Nav ņemts vērā</w:t>
            </w:r>
          </w:p>
          <w:p w14:paraId="2AC13422" w14:textId="5EB210A1" w:rsidR="00C62E13" w:rsidRPr="00786988" w:rsidRDefault="00C62E13" w:rsidP="00C62E13">
            <w:pPr>
              <w:jc w:val="both"/>
              <w:rPr>
                <w:rFonts w:ascii="Times New Roman" w:hAnsi="Times New Roman" w:cs="Times New Roman"/>
                <w:sz w:val="20"/>
                <w:szCs w:val="20"/>
              </w:rPr>
            </w:pPr>
            <w:r w:rsidRPr="00786988">
              <w:rPr>
                <w:rFonts w:ascii="Times New Roman" w:hAnsi="Times New Roman" w:cs="Times New Roman"/>
                <w:sz w:val="20"/>
                <w:szCs w:val="20"/>
              </w:rPr>
              <w:t xml:space="preserve">Vienlīdzīgas attieksmes un </w:t>
            </w:r>
            <w:proofErr w:type="spellStart"/>
            <w:r w:rsidRPr="00786988">
              <w:rPr>
                <w:rFonts w:ascii="Times New Roman" w:hAnsi="Times New Roman" w:cs="Times New Roman"/>
                <w:sz w:val="20"/>
                <w:szCs w:val="20"/>
              </w:rPr>
              <w:t>nediskriminācijas</w:t>
            </w:r>
            <w:proofErr w:type="spellEnd"/>
            <w:r w:rsidRPr="00786988">
              <w:rPr>
                <w:rFonts w:ascii="Times New Roman" w:hAnsi="Times New Roman" w:cs="Times New Roman"/>
                <w:sz w:val="20"/>
                <w:szCs w:val="20"/>
              </w:rPr>
              <w:t xml:space="preserve"> princips jau pasaka, ka sociālā </w:t>
            </w:r>
            <w:r w:rsidR="00302B05" w:rsidRPr="00786988">
              <w:rPr>
                <w:rFonts w:ascii="Times New Roman" w:hAnsi="Times New Roman" w:cs="Times New Roman"/>
                <w:sz w:val="20"/>
                <w:szCs w:val="20"/>
              </w:rPr>
              <w:t>aizsardzība</w:t>
            </w:r>
            <w:r w:rsidRPr="00786988">
              <w:rPr>
                <w:rFonts w:ascii="Times New Roman" w:hAnsi="Times New Roman" w:cs="Times New Roman"/>
                <w:sz w:val="20"/>
                <w:szCs w:val="20"/>
              </w:rPr>
              <w:t xml:space="preserve"> tiek sniegta, nediskriminējot cita starpā pēc mantiskā stāvokļa un nodrošinot līdzvērtīgas iespējas. Pamatprincipa redakcija netiek mainīta.</w:t>
            </w:r>
          </w:p>
        </w:tc>
      </w:tr>
      <w:tr w:rsidR="00AA0D25" w:rsidRPr="00786988" w14:paraId="34A0C898" w14:textId="77777777" w:rsidTr="007F35E7">
        <w:tc>
          <w:tcPr>
            <w:tcW w:w="3126" w:type="dxa"/>
          </w:tcPr>
          <w:p w14:paraId="1C0262D2" w14:textId="461EE5BE" w:rsidR="00AA0D25" w:rsidRPr="00786988" w:rsidRDefault="007B62CA" w:rsidP="00AA0D25">
            <w:pPr>
              <w:rPr>
                <w:rFonts w:ascii="Times New Roman" w:hAnsi="Times New Roman" w:cs="Times New Roman"/>
                <w:sz w:val="20"/>
                <w:szCs w:val="20"/>
              </w:rPr>
            </w:pPr>
            <w:r w:rsidRPr="00786988">
              <w:rPr>
                <w:rFonts w:ascii="Times New Roman" w:hAnsi="Times New Roman" w:cs="Times New Roman"/>
                <w:sz w:val="20"/>
                <w:szCs w:val="20"/>
              </w:rPr>
              <w:t>28.</w:t>
            </w:r>
            <w:r w:rsidR="00AA0D25" w:rsidRPr="00786988">
              <w:rPr>
                <w:rFonts w:ascii="Times New Roman" w:hAnsi="Times New Roman" w:cs="Times New Roman"/>
                <w:sz w:val="20"/>
                <w:szCs w:val="20"/>
              </w:rPr>
              <w:t>Pamatnostādņu projekts,</w:t>
            </w:r>
          </w:p>
          <w:p w14:paraId="2295CA6A" w14:textId="77777777" w:rsidR="00AA0D25" w:rsidRPr="00786988" w:rsidRDefault="00AA0D25" w:rsidP="00AA0D25">
            <w:pPr>
              <w:rPr>
                <w:rFonts w:ascii="Times New Roman" w:hAnsi="Times New Roman" w:cs="Times New Roman"/>
                <w:sz w:val="20"/>
                <w:szCs w:val="20"/>
              </w:rPr>
            </w:pPr>
            <w:r w:rsidRPr="00786988">
              <w:rPr>
                <w:rFonts w:ascii="Times New Roman" w:hAnsi="Times New Roman" w:cs="Times New Roman"/>
                <w:sz w:val="20"/>
                <w:szCs w:val="20"/>
              </w:rPr>
              <w:t>Kopsavilkums</w:t>
            </w:r>
          </w:p>
        </w:tc>
        <w:tc>
          <w:tcPr>
            <w:tcW w:w="6752" w:type="dxa"/>
          </w:tcPr>
          <w:p w14:paraId="6782F9DB" w14:textId="77777777" w:rsidR="00AA0D25" w:rsidRPr="00786988" w:rsidRDefault="00AA0D25" w:rsidP="00886834">
            <w:pPr>
              <w:jc w:val="center"/>
              <w:rPr>
                <w:rFonts w:ascii="Times New Roman" w:eastAsia="Times New Roman" w:hAnsi="Times New Roman" w:cs="Times New Roman"/>
                <w:b/>
                <w:sz w:val="20"/>
                <w:szCs w:val="20"/>
              </w:rPr>
            </w:pPr>
            <w:r w:rsidRPr="00786988">
              <w:rPr>
                <w:rFonts w:ascii="Times New Roman" w:eastAsia="Times New Roman" w:hAnsi="Times New Roman" w:cs="Times New Roman"/>
                <w:b/>
                <w:sz w:val="20"/>
                <w:szCs w:val="20"/>
              </w:rPr>
              <w:t>LBAS</w:t>
            </w:r>
          </w:p>
          <w:p w14:paraId="26B82CFD" w14:textId="77777777" w:rsidR="00AA0D25" w:rsidRPr="00786988" w:rsidRDefault="00AA0D25" w:rsidP="00AA0D25">
            <w:pPr>
              <w:jc w:val="both"/>
              <w:rPr>
                <w:rFonts w:ascii="Times New Roman" w:eastAsia="Times New Roman" w:hAnsi="Times New Roman" w:cs="Times New Roman"/>
                <w:b/>
                <w:sz w:val="20"/>
                <w:szCs w:val="20"/>
              </w:rPr>
            </w:pPr>
            <w:r w:rsidRPr="00786988">
              <w:rPr>
                <w:rFonts w:ascii="Times New Roman" w:hAnsi="Times New Roman" w:cs="Times New Roman"/>
                <w:color w:val="000000"/>
                <w:sz w:val="20"/>
                <w:szCs w:val="20"/>
                <w:lang w:eastAsia="lv-LV" w:bidi="lv-LV"/>
              </w:rPr>
              <w:t xml:space="preserve">Pamatnostādņu projektā ir norādīti 6 pamatprincipi, t.sk. 2 no tiem ir horizontālie jautājumi (Dzimumu līdztiesības integrētā pieeja un Vienlīdzīga attieksme un </w:t>
            </w:r>
            <w:proofErr w:type="spellStart"/>
            <w:r w:rsidRPr="00786988">
              <w:rPr>
                <w:rFonts w:ascii="Times New Roman" w:hAnsi="Times New Roman" w:cs="Times New Roman"/>
                <w:color w:val="000000"/>
                <w:sz w:val="20"/>
                <w:szCs w:val="20"/>
                <w:lang w:eastAsia="lv-LV" w:bidi="lv-LV"/>
              </w:rPr>
              <w:t>nediskriminācija</w:t>
            </w:r>
            <w:proofErr w:type="spellEnd"/>
            <w:r w:rsidRPr="00786988">
              <w:rPr>
                <w:rFonts w:ascii="Times New Roman" w:hAnsi="Times New Roman" w:cs="Times New Roman"/>
                <w:color w:val="000000"/>
                <w:sz w:val="20"/>
                <w:szCs w:val="20"/>
                <w:lang w:eastAsia="lv-LV" w:bidi="lv-LV"/>
              </w:rPr>
              <w:t xml:space="preserve">). Saskaņā ar Latvijas Republikas Satversmi valsts atzīst un aizsargā cilvēka </w:t>
            </w:r>
            <w:proofErr w:type="spellStart"/>
            <w:r w:rsidRPr="00786988">
              <w:rPr>
                <w:rFonts w:ascii="Times New Roman" w:hAnsi="Times New Roman" w:cs="Times New Roman"/>
                <w:color w:val="000000"/>
                <w:sz w:val="20"/>
                <w:szCs w:val="20"/>
                <w:lang w:eastAsia="lv-LV" w:bidi="lv-LV"/>
              </w:rPr>
              <w:t>pamattiesības</w:t>
            </w:r>
            <w:proofErr w:type="spellEnd"/>
            <w:r w:rsidRPr="00786988">
              <w:rPr>
                <w:rFonts w:ascii="Times New Roman" w:hAnsi="Times New Roman" w:cs="Times New Roman"/>
                <w:color w:val="000000"/>
                <w:sz w:val="20"/>
                <w:szCs w:val="20"/>
                <w:lang w:eastAsia="lv-LV" w:bidi="lv-LV"/>
              </w:rPr>
              <w:t xml:space="preserve">, līdz ar to LBAS ieskatā pamatnostādņu galvenais pamatprincips (pirmais no sešiem) nevar sākties ar atrunu, ka: "valsts nevar pilnībā uzņemties rūpes par personas sociālajām un ekonomiskajām vajadzībām". </w:t>
            </w:r>
            <w:r w:rsidRPr="00786988">
              <w:rPr>
                <w:rStyle w:val="Bodytext2Bold"/>
                <w:rFonts w:ascii="Times New Roman" w:hAnsi="Times New Roman" w:cs="Times New Roman"/>
                <w:sz w:val="20"/>
                <w:szCs w:val="20"/>
              </w:rPr>
              <w:t xml:space="preserve">LBAS aicina redakcionāli precizēt pirmo pamatprincipu, </w:t>
            </w:r>
            <w:r w:rsidRPr="00786988">
              <w:rPr>
                <w:rFonts w:ascii="Times New Roman" w:hAnsi="Times New Roman" w:cs="Times New Roman"/>
                <w:color w:val="000000"/>
                <w:sz w:val="20"/>
                <w:szCs w:val="20"/>
                <w:lang w:eastAsia="lv-LV" w:bidi="lv-LV"/>
              </w:rPr>
              <w:t>liekot uzsvaru, ka visu pušu līdzdalībai un līdzatbildībai jābūt solidārai</w:t>
            </w:r>
          </w:p>
        </w:tc>
        <w:tc>
          <w:tcPr>
            <w:tcW w:w="4495" w:type="dxa"/>
          </w:tcPr>
          <w:p w14:paraId="5F5E8510" w14:textId="77777777" w:rsidR="00026AEE" w:rsidRPr="00786988" w:rsidRDefault="00026AEE" w:rsidP="00026AEE">
            <w:pPr>
              <w:rPr>
                <w:rFonts w:ascii="Times New Roman" w:hAnsi="Times New Roman" w:cs="Times New Roman"/>
                <w:b/>
                <w:sz w:val="20"/>
                <w:szCs w:val="20"/>
              </w:rPr>
            </w:pPr>
            <w:r w:rsidRPr="00786988">
              <w:rPr>
                <w:rFonts w:ascii="Times New Roman" w:hAnsi="Times New Roman" w:cs="Times New Roman"/>
                <w:b/>
                <w:sz w:val="20"/>
                <w:szCs w:val="20"/>
              </w:rPr>
              <w:t>Ņemts vērā</w:t>
            </w:r>
          </w:p>
          <w:p w14:paraId="76DC092E" w14:textId="35210AAC" w:rsidR="00370F61" w:rsidRPr="00786988" w:rsidRDefault="00370F61" w:rsidP="00C62E13">
            <w:pPr>
              <w:jc w:val="both"/>
              <w:rPr>
                <w:rFonts w:ascii="Times New Roman" w:hAnsi="Times New Roman" w:cs="Times New Roman"/>
                <w:sz w:val="20"/>
                <w:szCs w:val="20"/>
              </w:rPr>
            </w:pPr>
            <w:r w:rsidRPr="00786988">
              <w:rPr>
                <w:rFonts w:ascii="Times New Roman" w:hAnsi="Times New Roman" w:cs="Times New Roman"/>
                <w:sz w:val="20"/>
                <w:szCs w:val="20"/>
              </w:rPr>
              <w:t>Pamatnostādņu projekta 1.principa redakcija ir precizēta. Solidaritātes aspekts ir uzsvērts, norādot atbildību rūpēm vienam par otru un atbildību par sabiedrības kopējo labumu un tā ilgtspēju nākamajām paaudzēm.</w:t>
            </w:r>
          </w:p>
          <w:p w14:paraId="02A2A501" w14:textId="7034D304" w:rsidR="00C62E13" w:rsidRPr="00786988" w:rsidRDefault="00C62E13" w:rsidP="00370F61">
            <w:pPr>
              <w:jc w:val="both"/>
              <w:rPr>
                <w:rFonts w:ascii="Times New Roman" w:hAnsi="Times New Roman" w:cs="Times New Roman"/>
                <w:sz w:val="20"/>
                <w:szCs w:val="20"/>
              </w:rPr>
            </w:pPr>
            <w:r w:rsidRPr="00786988">
              <w:rPr>
                <w:rFonts w:ascii="Times New Roman" w:hAnsi="Times New Roman" w:cs="Times New Roman"/>
                <w:sz w:val="20"/>
                <w:szCs w:val="20"/>
              </w:rPr>
              <w:t>Pamatnostādņu projektā definētie principi balstās uz LR Satversmes preambulā skaidroto valsts un iedzīvotāja atbildības dalījumu, kā arī vairākos LR Satver</w:t>
            </w:r>
            <w:r w:rsidR="00302B05">
              <w:rPr>
                <w:rFonts w:ascii="Times New Roman" w:hAnsi="Times New Roman" w:cs="Times New Roman"/>
                <w:sz w:val="20"/>
                <w:szCs w:val="20"/>
              </w:rPr>
              <w:t>s</w:t>
            </w:r>
            <w:r w:rsidRPr="00786988">
              <w:rPr>
                <w:rFonts w:ascii="Times New Roman" w:hAnsi="Times New Roman" w:cs="Times New Roman"/>
                <w:sz w:val="20"/>
                <w:szCs w:val="20"/>
              </w:rPr>
              <w:t xml:space="preserve">mes tiesas spriedumos pausto atziņu, ka valsts nevar pilnībā uzņemties rūpes par personas sociālajām un ekonomiskajām vajadzībām, primāri tā ir pašas personas atbildība rūpēties par sevi, bet valsts pienākums ir izveidot atbilstošu sociālo nodrošinājumu un veikt pasākumus, lai persona varētu īstenot tiesības uz sociālo nodrošinājumu un dzīvot tādu dzīvi, kas atbilst cilvēka cieņai (spriedums </w:t>
            </w:r>
            <w:r w:rsidRPr="00786988">
              <w:rPr>
                <w:rFonts w:ascii="Times New Roman" w:hAnsi="Times New Roman" w:cs="Times New Roman"/>
                <w:sz w:val="20"/>
                <w:szCs w:val="20"/>
              </w:rPr>
              <w:lastRenderedPageBreak/>
              <w:t>lietā Nr.2019-24-03, spriedums lietā Nr.2019-25-03, spriedums lietā Nr.2006-10-03 u.c.).</w:t>
            </w:r>
          </w:p>
        </w:tc>
      </w:tr>
      <w:tr w:rsidR="00886834" w:rsidRPr="00786988" w14:paraId="2E5172D5" w14:textId="77777777" w:rsidTr="007F35E7">
        <w:tc>
          <w:tcPr>
            <w:tcW w:w="3126" w:type="dxa"/>
          </w:tcPr>
          <w:p w14:paraId="173C2FAA" w14:textId="2A6082D1" w:rsidR="00886834" w:rsidRPr="00786988" w:rsidRDefault="007B62CA" w:rsidP="00886834">
            <w:pPr>
              <w:rPr>
                <w:rFonts w:ascii="Times New Roman" w:hAnsi="Times New Roman" w:cs="Times New Roman"/>
                <w:sz w:val="20"/>
                <w:szCs w:val="20"/>
              </w:rPr>
            </w:pPr>
            <w:r w:rsidRPr="00786988">
              <w:rPr>
                <w:rFonts w:ascii="Times New Roman" w:hAnsi="Times New Roman" w:cs="Times New Roman"/>
                <w:sz w:val="20"/>
                <w:szCs w:val="20"/>
              </w:rPr>
              <w:lastRenderedPageBreak/>
              <w:t>29.</w:t>
            </w:r>
            <w:r w:rsidR="00886834" w:rsidRPr="00786988">
              <w:rPr>
                <w:rFonts w:ascii="Times New Roman" w:hAnsi="Times New Roman" w:cs="Times New Roman"/>
                <w:sz w:val="20"/>
                <w:szCs w:val="20"/>
              </w:rPr>
              <w:t>Pamatnostādņu projekts,</w:t>
            </w:r>
          </w:p>
          <w:p w14:paraId="7AFD38F6" w14:textId="77777777" w:rsidR="00886834" w:rsidRPr="00786988" w:rsidRDefault="00886834" w:rsidP="00886834">
            <w:pPr>
              <w:rPr>
                <w:rFonts w:ascii="Times New Roman" w:hAnsi="Times New Roman" w:cs="Times New Roman"/>
                <w:sz w:val="20"/>
                <w:szCs w:val="20"/>
              </w:rPr>
            </w:pPr>
            <w:r w:rsidRPr="00786988">
              <w:rPr>
                <w:rFonts w:ascii="Times New Roman" w:hAnsi="Times New Roman" w:cs="Times New Roman"/>
                <w:sz w:val="20"/>
                <w:szCs w:val="20"/>
              </w:rPr>
              <w:t>Kopsavilkums</w:t>
            </w:r>
          </w:p>
        </w:tc>
        <w:tc>
          <w:tcPr>
            <w:tcW w:w="6752" w:type="dxa"/>
          </w:tcPr>
          <w:p w14:paraId="5F7F3C03" w14:textId="77777777" w:rsidR="00886834" w:rsidRPr="00786988" w:rsidRDefault="00886834" w:rsidP="00886834">
            <w:pPr>
              <w:jc w:val="center"/>
              <w:rPr>
                <w:rFonts w:ascii="Times New Roman" w:eastAsia="Times New Roman" w:hAnsi="Times New Roman" w:cs="Times New Roman"/>
                <w:b/>
                <w:sz w:val="20"/>
                <w:szCs w:val="20"/>
              </w:rPr>
            </w:pPr>
            <w:r w:rsidRPr="00786988">
              <w:rPr>
                <w:rFonts w:ascii="Times New Roman" w:eastAsia="Times New Roman" w:hAnsi="Times New Roman" w:cs="Times New Roman"/>
                <w:b/>
                <w:sz w:val="20"/>
                <w:szCs w:val="20"/>
              </w:rPr>
              <w:t>KM</w:t>
            </w:r>
          </w:p>
          <w:p w14:paraId="2F2E28AA" w14:textId="77777777" w:rsidR="00886834" w:rsidRPr="00786988" w:rsidRDefault="00886834" w:rsidP="00886834">
            <w:pPr>
              <w:jc w:val="both"/>
              <w:rPr>
                <w:rFonts w:ascii="Times New Roman" w:eastAsia="Times New Roman" w:hAnsi="Times New Roman" w:cs="Times New Roman"/>
                <w:sz w:val="20"/>
                <w:szCs w:val="20"/>
              </w:rPr>
            </w:pPr>
            <w:r w:rsidRPr="00786988">
              <w:rPr>
                <w:rFonts w:ascii="Times New Roman" w:eastAsia="Times New Roman" w:hAnsi="Times New Roman" w:cs="Times New Roman"/>
                <w:sz w:val="20"/>
                <w:szCs w:val="20"/>
              </w:rPr>
              <w:t xml:space="preserve">Papildināt Projekta I nodaļas „Pamatnostādņu kopsavilkums” apraksta sadaļu par nabadzības un sociālās atstumtības riska grupām, mērķa grupā atbalsta pilnveidošanai vidējā termiņā iekļaujot arī </w:t>
            </w:r>
            <w:proofErr w:type="spellStart"/>
            <w:r w:rsidRPr="00786988">
              <w:rPr>
                <w:rFonts w:ascii="Times New Roman" w:eastAsia="Times New Roman" w:hAnsi="Times New Roman" w:cs="Times New Roman"/>
                <w:sz w:val="20"/>
                <w:szCs w:val="20"/>
              </w:rPr>
              <w:t>romus</w:t>
            </w:r>
            <w:proofErr w:type="spellEnd"/>
            <w:r w:rsidRPr="00786988">
              <w:rPr>
                <w:rFonts w:ascii="Times New Roman" w:eastAsia="Times New Roman" w:hAnsi="Times New Roman" w:cs="Times New Roman"/>
                <w:sz w:val="20"/>
                <w:szCs w:val="20"/>
              </w:rPr>
              <w:t>.</w:t>
            </w:r>
          </w:p>
        </w:tc>
        <w:tc>
          <w:tcPr>
            <w:tcW w:w="4495" w:type="dxa"/>
          </w:tcPr>
          <w:p w14:paraId="4FA32912" w14:textId="61C85DDE" w:rsidR="00886834" w:rsidRPr="00786988" w:rsidRDefault="00302B05" w:rsidP="00886834">
            <w:pPr>
              <w:rPr>
                <w:rFonts w:ascii="Times New Roman" w:hAnsi="Times New Roman" w:cs="Times New Roman"/>
                <w:b/>
                <w:sz w:val="20"/>
                <w:szCs w:val="20"/>
              </w:rPr>
            </w:pPr>
            <w:r>
              <w:rPr>
                <w:rFonts w:ascii="Times New Roman" w:hAnsi="Times New Roman" w:cs="Times New Roman"/>
                <w:b/>
                <w:sz w:val="20"/>
                <w:szCs w:val="20"/>
              </w:rPr>
              <w:t>Ņ</w:t>
            </w:r>
            <w:r w:rsidR="00026AEE" w:rsidRPr="00786988">
              <w:rPr>
                <w:rFonts w:ascii="Times New Roman" w:hAnsi="Times New Roman" w:cs="Times New Roman"/>
                <w:b/>
                <w:sz w:val="20"/>
                <w:szCs w:val="20"/>
              </w:rPr>
              <w:t>emts vērā</w:t>
            </w:r>
          </w:p>
          <w:p w14:paraId="1EC2B2C8" w14:textId="06DD6364" w:rsidR="00370F61" w:rsidRPr="00786988" w:rsidRDefault="00370F61" w:rsidP="00370F61">
            <w:pPr>
              <w:jc w:val="both"/>
              <w:rPr>
                <w:rFonts w:ascii="Times New Roman" w:hAnsi="Times New Roman" w:cs="Times New Roman"/>
                <w:sz w:val="20"/>
                <w:szCs w:val="20"/>
              </w:rPr>
            </w:pPr>
            <w:r w:rsidRPr="00786988">
              <w:rPr>
                <w:rFonts w:ascii="Times New Roman" w:hAnsi="Times New Roman" w:cs="Times New Roman"/>
                <w:sz w:val="20"/>
                <w:szCs w:val="20"/>
              </w:rPr>
              <w:t>Pamatnostādņu projekta kopsavilkumā ir izslēgta rindkopa par prioritārajām mērķa grupām, apzinoties to, ka katrā rīcības virzienā un uzdevumā tās var atšķirties un sākotnējais formulējums var nepilnīgi raksturot Pamatnostādņu projektā plānoto atbalstu un mērķa grupas.</w:t>
            </w:r>
          </w:p>
        </w:tc>
      </w:tr>
      <w:tr w:rsidR="00886834" w:rsidRPr="00786988" w14:paraId="62D5BF21" w14:textId="77777777" w:rsidTr="007F35E7">
        <w:tc>
          <w:tcPr>
            <w:tcW w:w="3126" w:type="dxa"/>
          </w:tcPr>
          <w:p w14:paraId="05AF167F" w14:textId="538748C4" w:rsidR="00886834" w:rsidRPr="00786988" w:rsidRDefault="007B62CA" w:rsidP="00886834">
            <w:pPr>
              <w:rPr>
                <w:rFonts w:ascii="Times New Roman" w:hAnsi="Times New Roman" w:cs="Times New Roman"/>
                <w:sz w:val="20"/>
                <w:szCs w:val="20"/>
              </w:rPr>
            </w:pPr>
            <w:r w:rsidRPr="00786988">
              <w:rPr>
                <w:rFonts w:ascii="Times New Roman" w:hAnsi="Times New Roman" w:cs="Times New Roman"/>
                <w:sz w:val="20"/>
                <w:szCs w:val="20"/>
              </w:rPr>
              <w:t>30.</w:t>
            </w:r>
            <w:r w:rsidR="00886834" w:rsidRPr="00786988">
              <w:rPr>
                <w:rFonts w:ascii="Times New Roman" w:hAnsi="Times New Roman" w:cs="Times New Roman"/>
                <w:sz w:val="20"/>
                <w:szCs w:val="20"/>
              </w:rPr>
              <w:t>Pamatnostādņu projekts,</w:t>
            </w:r>
          </w:p>
          <w:p w14:paraId="28FEB3B2" w14:textId="77777777" w:rsidR="00886834" w:rsidRPr="00786988" w:rsidRDefault="00886834" w:rsidP="00886834">
            <w:pPr>
              <w:rPr>
                <w:rFonts w:ascii="Times New Roman" w:hAnsi="Times New Roman" w:cs="Times New Roman"/>
                <w:sz w:val="20"/>
                <w:szCs w:val="20"/>
              </w:rPr>
            </w:pPr>
            <w:r w:rsidRPr="00786988">
              <w:rPr>
                <w:rFonts w:ascii="Times New Roman" w:hAnsi="Times New Roman" w:cs="Times New Roman"/>
                <w:sz w:val="20"/>
                <w:szCs w:val="20"/>
              </w:rPr>
              <w:t>Kopsavilkums</w:t>
            </w:r>
          </w:p>
        </w:tc>
        <w:tc>
          <w:tcPr>
            <w:tcW w:w="6752" w:type="dxa"/>
          </w:tcPr>
          <w:p w14:paraId="4E4077EC" w14:textId="77777777" w:rsidR="00886834" w:rsidRPr="00786988" w:rsidRDefault="00886834" w:rsidP="00886834">
            <w:pPr>
              <w:jc w:val="center"/>
              <w:rPr>
                <w:rFonts w:ascii="Times New Roman" w:hAnsi="Times New Roman" w:cs="Times New Roman"/>
                <w:b/>
                <w:sz w:val="20"/>
                <w:szCs w:val="20"/>
              </w:rPr>
            </w:pPr>
            <w:r w:rsidRPr="00786988">
              <w:rPr>
                <w:rFonts w:ascii="Times New Roman" w:hAnsi="Times New Roman" w:cs="Times New Roman"/>
                <w:b/>
                <w:sz w:val="20"/>
                <w:szCs w:val="20"/>
              </w:rPr>
              <w:t>Ieva Ozola</w:t>
            </w:r>
          </w:p>
          <w:p w14:paraId="1A4584C9" w14:textId="77777777" w:rsidR="00886834" w:rsidRPr="00786988" w:rsidRDefault="00886834" w:rsidP="00886834">
            <w:pPr>
              <w:jc w:val="both"/>
              <w:rPr>
                <w:rFonts w:ascii="Times New Roman" w:hAnsi="Times New Roman" w:cs="Times New Roman"/>
                <w:sz w:val="20"/>
                <w:szCs w:val="20"/>
              </w:rPr>
            </w:pPr>
            <w:r w:rsidRPr="00786988">
              <w:rPr>
                <w:rFonts w:ascii="Times New Roman" w:hAnsi="Times New Roman" w:cs="Times New Roman"/>
                <w:sz w:val="20"/>
                <w:szCs w:val="20"/>
              </w:rPr>
              <w:t>1.</w:t>
            </w:r>
            <w:r w:rsidRPr="00786988">
              <w:rPr>
                <w:rFonts w:ascii="Times New Roman" w:hAnsi="Times New Roman" w:cs="Times New Roman"/>
                <w:sz w:val="20"/>
                <w:szCs w:val="20"/>
              </w:rPr>
              <w:tab/>
              <w:t xml:space="preserve">Nav precīzi noteiktas un pamatotas sociālās aizsardzības un darba tirgus politikas pamatnostādņu noteiktajam laika periodam </w:t>
            </w:r>
            <w:proofErr w:type="spellStart"/>
            <w:r w:rsidRPr="00786988">
              <w:rPr>
                <w:rFonts w:ascii="Times New Roman" w:hAnsi="Times New Roman" w:cs="Times New Roman"/>
                <w:sz w:val="20"/>
                <w:szCs w:val="20"/>
              </w:rPr>
              <w:t>mērķgrupas</w:t>
            </w:r>
            <w:proofErr w:type="spellEnd"/>
            <w:r w:rsidRPr="00786988">
              <w:rPr>
                <w:rFonts w:ascii="Times New Roman" w:hAnsi="Times New Roman" w:cs="Times New Roman"/>
                <w:sz w:val="20"/>
                <w:szCs w:val="20"/>
              </w:rPr>
              <w:t xml:space="preserve"> (vecums, problemātika, vajadzības, apakšgrupas utt.). Precīzi noteikta politikas dokumentu </w:t>
            </w:r>
            <w:proofErr w:type="spellStart"/>
            <w:r w:rsidRPr="00786988">
              <w:rPr>
                <w:rFonts w:ascii="Times New Roman" w:hAnsi="Times New Roman" w:cs="Times New Roman"/>
                <w:sz w:val="20"/>
                <w:szCs w:val="20"/>
              </w:rPr>
              <w:t>mērķgrupa</w:t>
            </w:r>
            <w:proofErr w:type="spellEnd"/>
            <w:r w:rsidRPr="00786988">
              <w:rPr>
                <w:rFonts w:ascii="Times New Roman" w:hAnsi="Times New Roman" w:cs="Times New Roman"/>
                <w:sz w:val="20"/>
                <w:szCs w:val="20"/>
              </w:rPr>
              <w:t xml:space="preserve"> dod iespēju mērķtiecīgāk plānot pasākumus un efektīvāk ieguldīt līdzekļus. Šis princips ir iekļauts arī kā šī dokumenta princips (Nr.2, 6.lpp.)</w:t>
            </w:r>
          </w:p>
          <w:p w14:paraId="7803C3A5" w14:textId="77777777" w:rsidR="00886834" w:rsidRPr="00786988" w:rsidRDefault="00886834" w:rsidP="00886834">
            <w:pPr>
              <w:jc w:val="both"/>
              <w:rPr>
                <w:rFonts w:ascii="Times New Roman" w:hAnsi="Times New Roman" w:cs="Times New Roman"/>
                <w:sz w:val="20"/>
                <w:szCs w:val="20"/>
              </w:rPr>
            </w:pPr>
            <w:r w:rsidRPr="00786988">
              <w:rPr>
                <w:rFonts w:ascii="Times New Roman" w:hAnsi="Times New Roman" w:cs="Times New Roman"/>
                <w:sz w:val="20"/>
                <w:szCs w:val="20"/>
              </w:rPr>
              <w:t>2.</w:t>
            </w:r>
            <w:r w:rsidRPr="00786988">
              <w:rPr>
                <w:rFonts w:ascii="Times New Roman" w:hAnsi="Times New Roman" w:cs="Times New Roman"/>
                <w:sz w:val="20"/>
                <w:szCs w:val="20"/>
              </w:rPr>
              <w:tab/>
              <w:t>Vai primāri noteiktās mērķa grupas ir arī dokumenta pamata mērķa grupas?</w:t>
            </w:r>
          </w:p>
          <w:p w14:paraId="43758CB9" w14:textId="77777777" w:rsidR="00886834" w:rsidRPr="00786988" w:rsidRDefault="00886834" w:rsidP="00886834">
            <w:pPr>
              <w:jc w:val="both"/>
              <w:rPr>
                <w:rFonts w:ascii="Times New Roman" w:hAnsi="Times New Roman" w:cs="Times New Roman"/>
                <w:sz w:val="20"/>
                <w:szCs w:val="20"/>
              </w:rPr>
            </w:pPr>
            <w:r w:rsidRPr="00786988">
              <w:rPr>
                <w:rFonts w:ascii="Times New Roman" w:hAnsi="Times New Roman" w:cs="Times New Roman"/>
                <w:sz w:val="20"/>
                <w:szCs w:val="20"/>
              </w:rPr>
              <w:t>3.</w:t>
            </w:r>
            <w:r w:rsidRPr="00786988">
              <w:rPr>
                <w:rFonts w:ascii="Times New Roman" w:hAnsi="Times New Roman" w:cs="Times New Roman"/>
                <w:sz w:val="20"/>
                <w:szCs w:val="20"/>
              </w:rPr>
              <w:tab/>
              <w:t xml:space="preserve">Primāri noteiktās mērķa grupas ir pensiju un atlīdzību saņēmēji, trūcīgas personas, zemas darba intensitātes mājsaimniecības, personas ar invaliditāti, personas ar zemām un darba tirgum neatbilstošām prasmēm. </w:t>
            </w:r>
            <w:proofErr w:type="spellStart"/>
            <w:r w:rsidRPr="00786988">
              <w:rPr>
                <w:rFonts w:ascii="Times New Roman" w:hAnsi="Times New Roman" w:cs="Times New Roman"/>
                <w:sz w:val="20"/>
                <w:szCs w:val="20"/>
              </w:rPr>
              <w:t>Mērķgrupas</w:t>
            </w:r>
            <w:proofErr w:type="spellEnd"/>
            <w:r w:rsidRPr="00786988">
              <w:rPr>
                <w:rFonts w:ascii="Times New Roman" w:hAnsi="Times New Roman" w:cs="Times New Roman"/>
                <w:sz w:val="20"/>
                <w:szCs w:val="20"/>
              </w:rPr>
              <w:t xml:space="preserve"> un apakšgrupas (piem., t.s. pirmspensijas cilvēku grupa, kura ir pakļauta augstākiem nodarbinātības problēmu riskiem gan vecuma, gan veselības, gan kvalifikācijas), ja tādas ir būtu jāprecizē pēc vecuma (vai domātas pilngadīgas personas, vai visas personas no vecuma, kad ir tiesības veikt algotu darbu, indivīds, ģimene, mājsaimniecība, vai visās </w:t>
            </w:r>
            <w:proofErr w:type="spellStart"/>
            <w:r w:rsidRPr="00786988">
              <w:rPr>
                <w:rFonts w:ascii="Times New Roman" w:hAnsi="Times New Roman" w:cs="Times New Roman"/>
                <w:sz w:val="20"/>
                <w:szCs w:val="20"/>
              </w:rPr>
              <w:t>mērķgrupās</w:t>
            </w:r>
            <w:proofErr w:type="spellEnd"/>
            <w:r w:rsidRPr="00786988">
              <w:rPr>
                <w:rFonts w:ascii="Times New Roman" w:hAnsi="Times New Roman" w:cs="Times New Roman"/>
                <w:sz w:val="20"/>
                <w:szCs w:val="20"/>
              </w:rPr>
              <w:t xml:space="preserve"> ir jādomā, ka ir iekļauti cilvēki ar GRT, funkcionālajiem traucējumiem).</w:t>
            </w:r>
          </w:p>
          <w:p w14:paraId="0FA471BF" w14:textId="77777777" w:rsidR="00886834" w:rsidRPr="00786988" w:rsidRDefault="00886834" w:rsidP="00886834">
            <w:pPr>
              <w:jc w:val="both"/>
              <w:rPr>
                <w:rFonts w:ascii="Times New Roman" w:hAnsi="Times New Roman" w:cs="Times New Roman"/>
                <w:sz w:val="20"/>
                <w:szCs w:val="20"/>
              </w:rPr>
            </w:pPr>
            <w:r w:rsidRPr="00786988">
              <w:rPr>
                <w:rFonts w:ascii="Times New Roman" w:hAnsi="Times New Roman" w:cs="Times New Roman"/>
                <w:sz w:val="20"/>
                <w:szCs w:val="20"/>
              </w:rPr>
              <w:t>4.</w:t>
            </w:r>
            <w:r w:rsidRPr="00786988">
              <w:rPr>
                <w:rFonts w:ascii="Times New Roman" w:hAnsi="Times New Roman" w:cs="Times New Roman"/>
                <w:sz w:val="20"/>
                <w:szCs w:val="20"/>
              </w:rPr>
              <w:tab/>
              <w:t xml:space="preserve">Esošais problēmu apraksts par sociālo pakalpojumu trūkumu </w:t>
            </w:r>
            <w:proofErr w:type="spellStart"/>
            <w:r w:rsidRPr="00786988">
              <w:rPr>
                <w:rFonts w:ascii="Times New Roman" w:hAnsi="Times New Roman" w:cs="Times New Roman"/>
                <w:sz w:val="20"/>
                <w:szCs w:val="20"/>
              </w:rPr>
              <w:t>mazaizsargātām</w:t>
            </w:r>
            <w:proofErr w:type="spellEnd"/>
            <w:r w:rsidRPr="00786988">
              <w:rPr>
                <w:rFonts w:ascii="Times New Roman" w:hAnsi="Times New Roman" w:cs="Times New Roman"/>
                <w:sz w:val="20"/>
                <w:szCs w:val="20"/>
              </w:rPr>
              <w:t xml:space="preserve"> iedzīvotāju grupām ir nepilnīgs. Kādēļ aprakstā ir ietvertas tieši šis problēmu uzskaitījums kā galvenais? Jo nav ietverti cilvēki, kuri nevar iekļauties darba tirgū dēļ sociālajām problēmām, kas būtu uzmanības pievēršana neaktīvo iedzīvotāki iesaistei darba tirgū (piemēram, cilvēki ar t.s. nediagnosticētajām GTR, cilvēki ar atkarībām, ģimenes ar multiplām problēmām – te būtu arī pieminētā </w:t>
            </w:r>
            <w:proofErr w:type="spellStart"/>
            <w:r w:rsidRPr="00786988">
              <w:rPr>
                <w:rFonts w:ascii="Times New Roman" w:hAnsi="Times New Roman" w:cs="Times New Roman"/>
                <w:sz w:val="20"/>
                <w:szCs w:val="20"/>
              </w:rPr>
              <w:t>prevencija</w:t>
            </w:r>
            <w:proofErr w:type="spellEnd"/>
            <w:r w:rsidRPr="00786988">
              <w:rPr>
                <w:rFonts w:ascii="Times New Roman" w:hAnsi="Times New Roman" w:cs="Times New Roman"/>
                <w:sz w:val="20"/>
                <w:szCs w:val="20"/>
              </w:rPr>
              <w:t>).</w:t>
            </w:r>
          </w:p>
          <w:p w14:paraId="32AC6C60" w14:textId="77777777" w:rsidR="00886834" w:rsidRPr="00786988" w:rsidRDefault="00886834" w:rsidP="00886834">
            <w:pPr>
              <w:jc w:val="both"/>
              <w:rPr>
                <w:rFonts w:ascii="Times New Roman" w:hAnsi="Times New Roman" w:cs="Times New Roman"/>
                <w:sz w:val="20"/>
                <w:szCs w:val="20"/>
              </w:rPr>
            </w:pPr>
            <w:r w:rsidRPr="00786988">
              <w:rPr>
                <w:rFonts w:ascii="Times New Roman" w:hAnsi="Times New Roman" w:cs="Times New Roman"/>
                <w:sz w:val="20"/>
                <w:szCs w:val="20"/>
              </w:rPr>
              <w:t>5.</w:t>
            </w:r>
            <w:r w:rsidRPr="00786988">
              <w:rPr>
                <w:rFonts w:ascii="Times New Roman" w:hAnsi="Times New Roman" w:cs="Times New Roman"/>
                <w:sz w:val="20"/>
                <w:szCs w:val="20"/>
              </w:rPr>
              <w:tab/>
              <w:t xml:space="preserve">Ja šo pamatnostādņu iedarbība ir ierobežota un limitēta, kā arī pastāv daudzi riski un ir zems sociālās drošības finansējums, tad ir būtiski noformulēt svarīgākos rīcības virzienus. Nav izprotams pamatojums, šādos lielu vajadzību un ierobežota finansējuma apstākļos, novērst uzmanību uz tiešiem sociālās aizsardzības pasākumiem sociālo pakalpojumu jomā un īpaši izcelt </w:t>
            </w:r>
            <w:proofErr w:type="spellStart"/>
            <w:r w:rsidRPr="00786988">
              <w:rPr>
                <w:rFonts w:ascii="Times New Roman" w:hAnsi="Times New Roman" w:cs="Times New Roman"/>
                <w:sz w:val="20"/>
                <w:szCs w:val="20"/>
              </w:rPr>
              <w:t>mazaisargāto</w:t>
            </w:r>
            <w:proofErr w:type="spellEnd"/>
            <w:r w:rsidRPr="00786988">
              <w:rPr>
                <w:rFonts w:ascii="Times New Roman" w:hAnsi="Times New Roman" w:cs="Times New Roman"/>
                <w:sz w:val="20"/>
                <w:szCs w:val="20"/>
              </w:rPr>
              <w:t xml:space="preserve"> cilvēku tiesisko jautājumu risināšanu, kurus var iekļaut gan tieslietu ministrijas vai </w:t>
            </w:r>
            <w:r w:rsidRPr="00786988">
              <w:rPr>
                <w:rFonts w:ascii="Times New Roman" w:hAnsi="Times New Roman" w:cs="Times New Roman"/>
                <w:sz w:val="20"/>
                <w:szCs w:val="20"/>
              </w:rPr>
              <w:lastRenderedPageBreak/>
              <w:t xml:space="preserve">citās pamatnostādnēs, vai arī iekļaut pie vispārīgajiem principiem, kas būtu saistoši pakalpojumu kvalitatīvai un efektīvai nodrošināšanai. Nevienas citas jomas ministrija tiešus sociālās aizsardzības jautājumus </w:t>
            </w:r>
            <w:proofErr w:type="spellStart"/>
            <w:r w:rsidRPr="00786988">
              <w:rPr>
                <w:rFonts w:ascii="Times New Roman" w:hAnsi="Times New Roman" w:cs="Times New Roman"/>
                <w:sz w:val="20"/>
                <w:szCs w:val="20"/>
              </w:rPr>
              <w:t>mazaisargātām</w:t>
            </w:r>
            <w:proofErr w:type="spellEnd"/>
            <w:r w:rsidRPr="00786988">
              <w:rPr>
                <w:rFonts w:ascii="Times New Roman" w:hAnsi="Times New Roman" w:cs="Times New Roman"/>
                <w:sz w:val="20"/>
                <w:szCs w:val="20"/>
              </w:rPr>
              <w:t xml:space="preserve"> iedzīvotāju grupām neaktualizēs. Tiesiskuma jautājumi ir būtiski, bet primāri ir jānodrošina tiesības uz dokumenta tvēruma 5 elementiem – </w:t>
            </w:r>
            <w:proofErr w:type="spellStart"/>
            <w:r w:rsidRPr="00786988">
              <w:rPr>
                <w:rFonts w:ascii="Times New Roman" w:hAnsi="Times New Roman" w:cs="Times New Roman"/>
                <w:sz w:val="20"/>
                <w:szCs w:val="20"/>
              </w:rPr>
              <w:t>soc.apdrošināšana</w:t>
            </w:r>
            <w:proofErr w:type="spellEnd"/>
            <w:r w:rsidRPr="00786988">
              <w:rPr>
                <w:rFonts w:ascii="Times New Roman" w:hAnsi="Times New Roman" w:cs="Times New Roman"/>
                <w:sz w:val="20"/>
                <w:szCs w:val="20"/>
              </w:rPr>
              <w:t xml:space="preserve">, valsts </w:t>
            </w:r>
            <w:proofErr w:type="spellStart"/>
            <w:r w:rsidRPr="00786988">
              <w:rPr>
                <w:rFonts w:ascii="Times New Roman" w:hAnsi="Times New Roman" w:cs="Times New Roman"/>
                <w:sz w:val="20"/>
                <w:szCs w:val="20"/>
              </w:rPr>
              <w:t>soc.pabalsti</w:t>
            </w:r>
            <w:proofErr w:type="spellEnd"/>
            <w:r w:rsidRPr="00786988">
              <w:rPr>
                <w:rFonts w:ascii="Times New Roman" w:hAnsi="Times New Roman" w:cs="Times New Roman"/>
                <w:sz w:val="20"/>
                <w:szCs w:val="20"/>
              </w:rPr>
              <w:t>, pašvaldības sniegtā palīdzība, valsts un pašvaldības sociālie pakalpojumi, atbalsts nodarbinātības veicināšanā.</w:t>
            </w:r>
          </w:p>
          <w:p w14:paraId="1BC67D5D" w14:textId="77777777" w:rsidR="00886834" w:rsidRPr="00786988" w:rsidRDefault="00886834" w:rsidP="00886834">
            <w:pPr>
              <w:jc w:val="both"/>
              <w:rPr>
                <w:rFonts w:ascii="Times New Roman" w:hAnsi="Times New Roman" w:cs="Times New Roman"/>
                <w:sz w:val="20"/>
                <w:szCs w:val="20"/>
              </w:rPr>
            </w:pPr>
            <w:r w:rsidRPr="00786988">
              <w:rPr>
                <w:rFonts w:ascii="Times New Roman" w:hAnsi="Times New Roman" w:cs="Times New Roman"/>
                <w:sz w:val="20"/>
                <w:szCs w:val="20"/>
              </w:rPr>
              <w:t xml:space="preserve">Būtiski akcentēt, ka tikai tiesiskuma jautājumu kontekstā, (kas vēlāk rīcībā attiecināts tikai uz juridisko konsultāciju, mediāciju) ir minēts “tādejādi jau preventīvi un nekavējoši iedarbojoties uz </w:t>
            </w:r>
            <w:proofErr w:type="spellStart"/>
            <w:r w:rsidRPr="00786988">
              <w:rPr>
                <w:rFonts w:ascii="Times New Roman" w:hAnsi="Times New Roman" w:cs="Times New Roman"/>
                <w:sz w:val="20"/>
                <w:szCs w:val="20"/>
              </w:rPr>
              <w:t>mazaizsargātās</w:t>
            </w:r>
            <w:proofErr w:type="spellEnd"/>
            <w:r w:rsidRPr="00786988">
              <w:rPr>
                <w:rFonts w:ascii="Times New Roman" w:hAnsi="Times New Roman" w:cs="Times New Roman"/>
                <w:sz w:val="20"/>
                <w:szCs w:val="20"/>
              </w:rPr>
              <w:t xml:space="preserve"> personu grupas aizsardzību un atbalstu.” Nevienā no citiem uzskaitītajiem sociālo problēmu aspektiem, kā arī vispārīgajiem principiem nav minēta šāda steidzamība un prioritāte. Tas nesaskan un ir nesamērīgi ar izteikti zemajiem nabadzības rādītājiem, sociālo pakalpojumu trūkumu un sociālās nevienlīdzības problēmām. </w:t>
            </w:r>
          </w:p>
          <w:p w14:paraId="28C40E23" w14:textId="77777777" w:rsidR="00886834" w:rsidRPr="00786988" w:rsidRDefault="00886834" w:rsidP="00886834">
            <w:pPr>
              <w:jc w:val="both"/>
              <w:rPr>
                <w:rFonts w:ascii="Times New Roman" w:hAnsi="Times New Roman" w:cs="Times New Roman"/>
                <w:sz w:val="20"/>
                <w:szCs w:val="20"/>
              </w:rPr>
            </w:pPr>
            <w:r w:rsidRPr="00786988">
              <w:rPr>
                <w:rFonts w:ascii="Times New Roman" w:hAnsi="Times New Roman" w:cs="Times New Roman"/>
                <w:sz w:val="20"/>
                <w:szCs w:val="20"/>
              </w:rPr>
              <w:t>Viens no dokumentā minētajiem principa Nr.2. skaidrojumiem ir “finanšu resursi tiek ieguldīti to mērķa grupu atbalstam, kuras ir visvairāk pakļautas nabadzības un sociālās atstumtības riskam, un to pakalpojumu attīstībai, kas efektīvākā veidā sekmē personas iekļaušanos sabiedrībā”. Arī šī principa kontekstā nav izprotams pamatojums izcelt tieši šos jautājumus, neaktualizējot daudzus citus.</w:t>
            </w:r>
          </w:p>
          <w:p w14:paraId="045F14C8" w14:textId="77777777" w:rsidR="00886834" w:rsidRPr="00786988" w:rsidRDefault="00886834" w:rsidP="00886834">
            <w:pPr>
              <w:jc w:val="both"/>
              <w:rPr>
                <w:rFonts w:ascii="Times New Roman" w:hAnsi="Times New Roman" w:cs="Times New Roman"/>
                <w:sz w:val="20"/>
                <w:szCs w:val="20"/>
              </w:rPr>
            </w:pPr>
            <w:r w:rsidRPr="00786988">
              <w:rPr>
                <w:rFonts w:ascii="Times New Roman" w:hAnsi="Times New Roman" w:cs="Times New Roman"/>
                <w:sz w:val="20"/>
                <w:szCs w:val="20"/>
              </w:rPr>
              <w:t xml:space="preserve">6.Nav izprotams, kādēļ tikai sieviešu un vīriešu līdztiesības jautājumu kontekstā ir aktualizēta nepieciešamība pēc “Integrētās pieejas attīstībai nepieciešams attīstīt publiskās pārvaldes zināšanas, kā arī sabiedrības izpratni par līdztiesīgas sabiedrības ieguvumiem un nepieciešamību.” Publiskās pārvaldes zināšanu un sabiedrības izpratnes palielināšana būtu nozīmīga arī par sociālo pakalpojumu pieejamību, par sabiedrībā balstīto pakalpojumu ideju, par sociālā darba lomu sociālās drošības sistēmā, par sociālajām problēmām un to risināšanu </w:t>
            </w:r>
            <w:proofErr w:type="spellStart"/>
            <w:r w:rsidRPr="00786988">
              <w:rPr>
                <w:rFonts w:ascii="Times New Roman" w:hAnsi="Times New Roman" w:cs="Times New Roman"/>
                <w:sz w:val="20"/>
                <w:szCs w:val="20"/>
              </w:rPr>
              <w:t>ekosistēmiskajā</w:t>
            </w:r>
            <w:proofErr w:type="spellEnd"/>
            <w:r w:rsidRPr="00786988">
              <w:rPr>
                <w:rFonts w:ascii="Times New Roman" w:hAnsi="Times New Roman" w:cs="Times New Roman"/>
                <w:sz w:val="20"/>
                <w:szCs w:val="20"/>
              </w:rPr>
              <w:t xml:space="preserve"> skatījumā. Tas veicinātu arī publiskās pārvaldes modernāku skatu uz sociālās aizsardzības sistēmu un īpaši uz sociālo pakalpojumu attīstību </w:t>
            </w:r>
            <w:proofErr w:type="spellStart"/>
            <w:r w:rsidRPr="00786988">
              <w:rPr>
                <w:rFonts w:ascii="Times New Roman" w:hAnsi="Times New Roman" w:cs="Times New Roman"/>
                <w:sz w:val="20"/>
                <w:szCs w:val="20"/>
              </w:rPr>
              <w:t>mazaizsargātajām</w:t>
            </w:r>
            <w:proofErr w:type="spellEnd"/>
            <w:r w:rsidRPr="00786988">
              <w:rPr>
                <w:rFonts w:ascii="Times New Roman" w:hAnsi="Times New Roman" w:cs="Times New Roman"/>
                <w:sz w:val="20"/>
                <w:szCs w:val="20"/>
              </w:rPr>
              <w:t xml:space="preserve"> iedzīvotāju grupām.</w:t>
            </w:r>
          </w:p>
          <w:p w14:paraId="4EACFBBF" w14:textId="77777777" w:rsidR="00886834" w:rsidRPr="00786988" w:rsidRDefault="00886834" w:rsidP="00886834">
            <w:pPr>
              <w:jc w:val="both"/>
              <w:rPr>
                <w:rFonts w:ascii="Times New Roman" w:hAnsi="Times New Roman" w:cs="Times New Roman"/>
                <w:sz w:val="20"/>
                <w:szCs w:val="20"/>
              </w:rPr>
            </w:pPr>
            <w:r w:rsidRPr="00786988">
              <w:rPr>
                <w:rFonts w:ascii="Times New Roman" w:hAnsi="Times New Roman" w:cs="Times New Roman"/>
                <w:sz w:val="20"/>
                <w:szCs w:val="20"/>
              </w:rPr>
              <w:t>7.</w:t>
            </w:r>
            <w:r w:rsidRPr="00786988">
              <w:rPr>
                <w:rFonts w:ascii="Times New Roman" w:hAnsi="Times New Roman" w:cs="Times New Roman"/>
                <w:sz w:val="20"/>
                <w:szCs w:val="20"/>
              </w:rPr>
              <w:tab/>
              <w:t xml:space="preserve">Kādi pētījumi ir ņemti vērā “nabadzības un sociālās atstumtības riska grupu situācijas analīzē” uz ko balstās primāri noteiktās </w:t>
            </w:r>
            <w:proofErr w:type="spellStart"/>
            <w:r w:rsidRPr="00786988">
              <w:rPr>
                <w:rFonts w:ascii="Times New Roman" w:hAnsi="Times New Roman" w:cs="Times New Roman"/>
                <w:sz w:val="20"/>
                <w:szCs w:val="20"/>
              </w:rPr>
              <w:t>mērķgrupas</w:t>
            </w:r>
            <w:proofErr w:type="spellEnd"/>
            <w:r w:rsidRPr="00786988">
              <w:rPr>
                <w:rFonts w:ascii="Times New Roman" w:hAnsi="Times New Roman" w:cs="Times New Roman"/>
                <w:sz w:val="20"/>
                <w:szCs w:val="20"/>
              </w:rPr>
              <w:t xml:space="preserve"> vai arī analīze ir iepriekš rakstītais teksts. Tekstā tas nav skaidri nolasāms.</w:t>
            </w:r>
          </w:p>
        </w:tc>
        <w:tc>
          <w:tcPr>
            <w:tcW w:w="4495" w:type="dxa"/>
          </w:tcPr>
          <w:p w14:paraId="7DB5706A" w14:textId="77777777" w:rsidR="00026AEE" w:rsidRPr="00786988" w:rsidRDefault="00026AEE" w:rsidP="00026AEE">
            <w:pPr>
              <w:rPr>
                <w:rFonts w:ascii="Times New Roman" w:hAnsi="Times New Roman" w:cs="Times New Roman"/>
                <w:b/>
                <w:sz w:val="20"/>
                <w:szCs w:val="20"/>
              </w:rPr>
            </w:pPr>
            <w:r w:rsidRPr="00786988">
              <w:rPr>
                <w:rFonts w:ascii="Times New Roman" w:hAnsi="Times New Roman" w:cs="Times New Roman"/>
                <w:b/>
                <w:sz w:val="20"/>
                <w:szCs w:val="20"/>
              </w:rPr>
              <w:lastRenderedPageBreak/>
              <w:t>Daļēji ņemts vērā</w:t>
            </w:r>
          </w:p>
          <w:p w14:paraId="45B4514D" w14:textId="4673ED80" w:rsidR="00370F61" w:rsidRPr="00786988" w:rsidRDefault="00370F61" w:rsidP="00370F61">
            <w:pPr>
              <w:jc w:val="both"/>
              <w:rPr>
                <w:rFonts w:ascii="Times New Roman" w:hAnsi="Times New Roman" w:cs="Times New Roman"/>
                <w:sz w:val="20"/>
                <w:szCs w:val="20"/>
              </w:rPr>
            </w:pPr>
            <w:r w:rsidRPr="00786988">
              <w:rPr>
                <w:rFonts w:ascii="Times New Roman" w:hAnsi="Times New Roman" w:cs="Times New Roman"/>
                <w:sz w:val="20"/>
                <w:szCs w:val="20"/>
              </w:rPr>
              <w:t>1.-3., 7.Pamatnostādņu projekta kopsavilkumā ir izslēgta rindkopa par prioritārajām mērķa grupām, apzinoties to, ka katrā rīcības virzienā un uzdevumā tās var atšķirties un sākotnējais formulējums var nepilnīgi raksturot Pamatnostādņu projektā plānoto atbalstu un mērķa grupas.</w:t>
            </w:r>
          </w:p>
          <w:p w14:paraId="686B1559" w14:textId="56A25D6A" w:rsidR="00370F61" w:rsidRPr="00786988" w:rsidRDefault="00DB3303" w:rsidP="00370F61">
            <w:pPr>
              <w:jc w:val="both"/>
              <w:rPr>
                <w:rFonts w:ascii="Times New Roman" w:hAnsi="Times New Roman" w:cs="Times New Roman"/>
                <w:sz w:val="20"/>
                <w:szCs w:val="20"/>
              </w:rPr>
            </w:pPr>
            <w:r w:rsidRPr="00786988">
              <w:rPr>
                <w:rFonts w:ascii="Times New Roman" w:hAnsi="Times New Roman" w:cs="Times New Roman"/>
                <w:sz w:val="20"/>
                <w:szCs w:val="20"/>
              </w:rPr>
              <w:t>4.</w:t>
            </w:r>
            <w:r w:rsidR="00EA7FF9" w:rsidRPr="00786988">
              <w:rPr>
                <w:rFonts w:ascii="Times New Roman" w:hAnsi="Times New Roman" w:cs="Times New Roman"/>
                <w:sz w:val="20"/>
                <w:szCs w:val="20"/>
              </w:rPr>
              <w:t xml:space="preserve"> </w:t>
            </w:r>
            <w:r w:rsidRPr="00786988">
              <w:rPr>
                <w:rFonts w:ascii="Times New Roman" w:hAnsi="Times New Roman" w:cs="Times New Roman"/>
                <w:sz w:val="20"/>
                <w:szCs w:val="20"/>
              </w:rPr>
              <w:t>Jautājums par ekonomiski neaktīvo cilvēku iekļaušanu darba tirgū ir detalizēti analizēts Pamatnostādņu projekta 2.pielikuma 10.sadaļā, kā arī šīs problēmas risināšanai paredzēti Pamatnostādņu projekta 3.rīcības virziena 1.un 3.uzdevums.</w:t>
            </w:r>
          </w:p>
          <w:p w14:paraId="6F1EECF8" w14:textId="6A9EBF29" w:rsidR="00370F61" w:rsidRPr="00786988" w:rsidRDefault="00083B5E" w:rsidP="00370F61">
            <w:pPr>
              <w:jc w:val="both"/>
              <w:rPr>
                <w:rFonts w:ascii="Times New Roman" w:hAnsi="Times New Roman" w:cs="Times New Roman"/>
                <w:sz w:val="20"/>
                <w:szCs w:val="20"/>
              </w:rPr>
            </w:pPr>
            <w:r w:rsidRPr="00786988">
              <w:rPr>
                <w:rFonts w:ascii="Times New Roman" w:hAnsi="Times New Roman" w:cs="Times New Roman"/>
                <w:sz w:val="20"/>
                <w:szCs w:val="20"/>
              </w:rPr>
              <w:t xml:space="preserve">5. Juridiskās palīdzības nodrošināšanas jautājums “Sociālās aizsardzības un darba tirgus politikas attīstības pamatnostādnes 2021.-2027.gadam” tiek iekļauts šajās pamatnostādnēs, jo vienlīdzīgas pieejas tiesiskumam neesamība, juridisko problēmu savlaicīga nerisināšana būtiski palielina sociālās atstumtības un nabadzības risku, ietekmē personas materiālo un fizisko stāvokli. Tas var atstāt ietekmi uz veselību, nodarbinātību, produktivitāti, ģimenes stabilitāti, izglītības iespējām bērniem, paaugstinot vardarbības riskus. Līdz ar to visām sociāli mazsaizsargātajām grupām ir būtiski nodrošināt savlaicīgu pieeju tiesiskajiem instrumentiem savu tiesību un pienākumu realizācijai un aizstāvībai. Tiesiskuma jautājumi šajās pamatnostādnēs tieši ir iekļauti ar mērķi paskatīties uz visām definētajām problēmām horizontāli un īstenojot starpinstitūciju sadarbību, nevis katrai institūcijai šauri lūkoties savas </w:t>
            </w:r>
            <w:r w:rsidRPr="00786988">
              <w:rPr>
                <w:rFonts w:ascii="Times New Roman" w:hAnsi="Times New Roman" w:cs="Times New Roman"/>
                <w:sz w:val="20"/>
                <w:szCs w:val="20"/>
              </w:rPr>
              <w:lastRenderedPageBreak/>
              <w:t xml:space="preserve">kompetences ietvaros stratēģiski ilgtermiņā plānojot attīstības virzienus sociālajā jomā. Vēršama uzmanība, ka šis ir plaša mēroga stratēģiskais attīstības plānošanas dokuments labklājības jomā un dokumentā minēto </w:t>
            </w:r>
            <w:proofErr w:type="spellStart"/>
            <w:r w:rsidRPr="00786988">
              <w:rPr>
                <w:rFonts w:ascii="Times New Roman" w:hAnsi="Times New Roman" w:cs="Times New Roman"/>
                <w:sz w:val="20"/>
                <w:szCs w:val="20"/>
              </w:rPr>
              <w:t>mērķgrupu</w:t>
            </w:r>
            <w:proofErr w:type="spellEnd"/>
            <w:r w:rsidRPr="00786988">
              <w:rPr>
                <w:rFonts w:ascii="Times New Roman" w:hAnsi="Times New Roman" w:cs="Times New Roman"/>
                <w:sz w:val="20"/>
                <w:szCs w:val="20"/>
              </w:rPr>
              <w:t xml:space="preserve"> pieeju tiesiskumam vispareizāk ir skatīt kompleksi kopā ar citu </w:t>
            </w:r>
            <w:proofErr w:type="spellStart"/>
            <w:r w:rsidRPr="00786988">
              <w:rPr>
                <w:rFonts w:ascii="Times New Roman" w:hAnsi="Times New Roman" w:cs="Times New Roman"/>
                <w:sz w:val="20"/>
                <w:szCs w:val="20"/>
              </w:rPr>
              <w:t>problēmjautājumu</w:t>
            </w:r>
            <w:proofErr w:type="spellEnd"/>
            <w:r w:rsidRPr="00786988">
              <w:rPr>
                <w:rFonts w:ascii="Times New Roman" w:hAnsi="Times New Roman" w:cs="Times New Roman"/>
                <w:sz w:val="20"/>
                <w:szCs w:val="20"/>
              </w:rPr>
              <w:t xml:space="preserve"> risināšanu. </w:t>
            </w:r>
          </w:p>
          <w:p w14:paraId="156B5309" w14:textId="2BEC96F0" w:rsidR="004576E2" w:rsidRPr="000E5C23" w:rsidRDefault="004576E2" w:rsidP="00370F61">
            <w:pPr>
              <w:jc w:val="both"/>
              <w:rPr>
                <w:rFonts w:ascii="Times New Roman" w:hAnsi="Times New Roman" w:cs="Times New Roman"/>
                <w:sz w:val="20"/>
                <w:szCs w:val="20"/>
              </w:rPr>
            </w:pPr>
            <w:r w:rsidRPr="00786988">
              <w:rPr>
                <w:rFonts w:ascii="Times New Roman" w:hAnsi="Times New Roman" w:cs="Times New Roman"/>
                <w:sz w:val="20"/>
                <w:szCs w:val="20"/>
              </w:rPr>
              <w:t xml:space="preserve">6.Apzinoties visu iesaistīto pušu un sabiedrības informētības nozīmi, 5. Rīcības virzienā “Sociālās aizsardzības un darba tirgus politikas pārvaldības </w:t>
            </w:r>
            <w:r w:rsidRPr="000E5C23">
              <w:rPr>
                <w:rFonts w:ascii="Times New Roman" w:hAnsi="Times New Roman" w:cs="Times New Roman"/>
                <w:sz w:val="20"/>
                <w:szCs w:val="20"/>
              </w:rPr>
              <w:t>stiprināšana” ir iekļauti divi regulāri veicami uzdevumi:</w:t>
            </w:r>
          </w:p>
          <w:p w14:paraId="46ABDDCF" w14:textId="11C16A4F" w:rsidR="004576E2" w:rsidRPr="000E5C23" w:rsidRDefault="004576E2" w:rsidP="00370F61">
            <w:pPr>
              <w:jc w:val="both"/>
              <w:rPr>
                <w:rFonts w:ascii="Times New Roman" w:hAnsi="Times New Roman" w:cs="Times New Roman"/>
                <w:sz w:val="20"/>
                <w:szCs w:val="20"/>
              </w:rPr>
            </w:pPr>
            <w:r w:rsidRPr="000E5C23">
              <w:rPr>
                <w:rFonts w:ascii="Times New Roman" w:hAnsi="Times New Roman" w:cs="Times New Roman"/>
                <w:sz w:val="20"/>
                <w:szCs w:val="20"/>
              </w:rPr>
              <w:t>Nr.</w:t>
            </w:r>
            <w:r w:rsidR="00DB3303" w:rsidRPr="000E5C23">
              <w:rPr>
                <w:rFonts w:ascii="Times New Roman" w:hAnsi="Times New Roman" w:cs="Times New Roman"/>
                <w:sz w:val="20"/>
                <w:szCs w:val="20"/>
              </w:rPr>
              <w:t>1</w:t>
            </w:r>
            <w:r w:rsidR="000E5C23" w:rsidRPr="000E5C23">
              <w:rPr>
                <w:rFonts w:ascii="Times New Roman" w:hAnsi="Times New Roman" w:cs="Times New Roman"/>
                <w:sz w:val="20"/>
                <w:szCs w:val="20"/>
              </w:rPr>
              <w:t>6</w:t>
            </w:r>
            <w:r w:rsidRPr="000E5C23">
              <w:rPr>
                <w:rFonts w:ascii="Times New Roman" w:hAnsi="Times New Roman" w:cs="Times New Roman"/>
                <w:sz w:val="20"/>
                <w:szCs w:val="20"/>
              </w:rPr>
              <w:t xml:space="preserve"> “Paaugstināt sabiedrības un visu iesaistīto pušu izpratni par sociālās aizsardzības un darba tirgus politikas jautājumiem, tai skaitā, par personu ar invaliditāti, personu ar garīga rakstura traucējumiem, gados vecāku cilvēku iekļaušanu sabiedrībā un darba tirgū, sieviešu un vīriešu vienlīdzīgu tiesību un iespēju nodrošināšanu, par personas iesaistīšanos valsts sociālās apdrošināšanas sistēmā.”</w:t>
            </w:r>
          </w:p>
          <w:p w14:paraId="3DBF09FD" w14:textId="6C6C4B6D" w:rsidR="004576E2" w:rsidRPr="00786988" w:rsidRDefault="004576E2" w:rsidP="00370F61">
            <w:pPr>
              <w:jc w:val="both"/>
              <w:rPr>
                <w:rFonts w:ascii="Times New Roman" w:hAnsi="Times New Roman" w:cs="Times New Roman"/>
                <w:sz w:val="20"/>
                <w:szCs w:val="20"/>
              </w:rPr>
            </w:pPr>
            <w:r w:rsidRPr="000E5C23">
              <w:rPr>
                <w:rFonts w:ascii="Times New Roman" w:hAnsi="Times New Roman" w:cs="Times New Roman"/>
                <w:sz w:val="20"/>
                <w:szCs w:val="20"/>
              </w:rPr>
              <w:t>Nr.</w:t>
            </w:r>
            <w:r w:rsidR="00DB3303" w:rsidRPr="000E5C23">
              <w:rPr>
                <w:rFonts w:ascii="Times New Roman" w:hAnsi="Times New Roman" w:cs="Times New Roman"/>
                <w:sz w:val="20"/>
                <w:szCs w:val="20"/>
              </w:rPr>
              <w:t>1</w:t>
            </w:r>
            <w:r w:rsidR="000E5C23" w:rsidRPr="000E5C23">
              <w:rPr>
                <w:rFonts w:ascii="Times New Roman" w:hAnsi="Times New Roman" w:cs="Times New Roman"/>
                <w:sz w:val="20"/>
                <w:szCs w:val="20"/>
              </w:rPr>
              <w:t>8</w:t>
            </w:r>
            <w:r w:rsidRPr="000E5C23">
              <w:rPr>
                <w:rFonts w:ascii="Times New Roman" w:hAnsi="Times New Roman" w:cs="Times New Roman"/>
                <w:sz w:val="20"/>
                <w:szCs w:val="20"/>
              </w:rPr>
              <w:t xml:space="preserve"> “Uzlabot</w:t>
            </w:r>
            <w:r w:rsidRPr="00786988">
              <w:rPr>
                <w:rFonts w:ascii="Times New Roman" w:hAnsi="Times New Roman" w:cs="Times New Roman"/>
                <w:sz w:val="20"/>
                <w:szCs w:val="20"/>
              </w:rPr>
              <w:t xml:space="preserve"> nozares stratēģisko komunikāciju par sabiedrībai nozīmīgiem sociālās aizsardzības un nodarbinātības jautājumiem”.</w:t>
            </w:r>
          </w:p>
          <w:p w14:paraId="1CEFF7E5" w14:textId="77777777" w:rsidR="00370F61" w:rsidRPr="00786988" w:rsidRDefault="00370F61" w:rsidP="00370F61">
            <w:pPr>
              <w:jc w:val="both"/>
              <w:rPr>
                <w:rFonts w:ascii="Times New Roman" w:hAnsi="Times New Roman" w:cs="Times New Roman"/>
                <w:sz w:val="20"/>
                <w:szCs w:val="20"/>
              </w:rPr>
            </w:pPr>
          </w:p>
          <w:p w14:paraId="38C46EA7" w14:textId="16CCB622" w:rsidR="00370F61" w:rsidRPr="00786988" w:rsidRDefault="00370F61" w:rsidP="00370F61">
            <w:pPr>
              <w:jc w:val="both"/>
              <w:rPr>
                <w:rFonts w:ascii="Times New Roman" w:hAnsi="Times New Roman" w:cs="Times New Roman"/>
                <w:sz w:val="20"/>
                <w:szCs w:val="20"/>
              </w:rPr>
            </w:pPr>
          </w:p>
        </w:tc>
      </w:tr>
      <w:tr w:rsidR="00886834" w:rsidRPr="00786988" w14:paraId="4086D49E" w14:textId="77777777" w:rsidTr="007F35E7">
        <w:tc>
          <w:tcPr>
            <w:tcW w:w="3126" w:type="dxa"/>
          </w:tcPr>
          <w:p w14:paraId="3D123340" w14:textId="07FF73EE" w:rsidR="00886834" w:rsidRPr="00786988" w:rsidRDefault="007B62CA" w:rsidP="00886834">
            <w:pPr>
              <w:rPr>
                <w:rFonts w:ascii="Times New Roman" w:hAnsi="Times New Roman" w:cs="Times New Roman"/>
                <w:sz w:val="20"/>
                <w:szCs w:val="20"/>
              </w:rPr>
            </w:pPr>
            <w:r w:rsidRPr="00786988">
              <w:rPr>
                <w:rFonts w:ascii="Times New Roman" w:hAnsi="Times New Roman" w:cs="Times New Roman"/>
                <w:sz w:val="20"/>
                <w:szCs w:val="20"/>
              </w:rPr>
              <w:lastRenderedPageBreak/>
              <w:t>31.</w:t>
            </w:r>
            <w:r w:rsidR="00886834" w:rsidRPr="00786988">
              <w:rPr>
                <w:rFonts w:ascii="Times New Roman" w:hAnsi="Times New Roman" w:cs="Times New Roman"/>
                <w:sz w:val="20"/>
                <w:szCs w:val="20"/>
              </w:rPr>
              <w:t>Pamatnostādņu projekts,</w:t>
            </w:r>
          </w:p>
          <w:p w14:paraId="7E44E50E" w14:textId="77777777" w:rsidR="00886834" w:rsidRPr="00786988" w:rsidRDefault="00886834" w:rsidP="00886834">
            <w:pPr>
              <w:rPr>
                <w:rFonts w:ascii="Times New Roman" w:hAnsi="Times New Roman" w:cs="Times New Roman"/>
                <w:sz w:val="20"/>
                <w:szCs w:val="20"/>
              </w:rPr>
            </w:pPr>
            <w:r w:rsidRPr="00786988">
              <w:rPr>
                <w:rFonts w:ascii="Times New Roman" w:hAnsi="Times New Roman" w:cs="Times New Roman"/>
                <w:sz w:val="20"/>
                <w:szCs w:val="20"/>
              </w:rPr>
              <w:t>Kopsavilkums</w:t>
            </w:r>
          </w:p>
        </w:tc>
        <w:tc>
          <w:tcPr>
            <w:tcW w:w="6752" w:type="dxa"/>
          </w:tcPr>
          <w:p w14:paraId="34143CE1" w14:textId="77777777" w:rsidR="00886834" w:rsidRPr="00786988" w:rsidRDefault="00886834" w:rsidP="00886834">
            <w:pPr>
              <w:jc w:val="center"/>
              <w:rPr>
                <w:rFonts w:ascii="Times New Roman" w:hAnsi="Times New Roman" w:cs="Times New Roman"/>
                <w:b/>
                <w:sz w:val="20"/>
                <w:szCs w:val="20"/>
              </w:rPr>
            </w:pPr>
            <w:r w:rsidRPr="00786988">
              <w:rPr>
                <w:rFonts w:ascii="Times New Roman" w:hAnsi="Times New Roman" w:cs="Times New Roman"/>
                <w:b/>
                <w:sz w:val="20"/>
                <w:szCs w:val="20"/>
              </w:rPr>
              <w:t>TM</w:t>
            </w:r>
          </w:p>
          <w:p w14:paraId="077041B5" w14:textId="77777777" w:rsidR="00886834" w:rsidRPr="00786988" w:rsidRDefault="00886834" w:rsidP="00886834">
            <w:pPr>
              <w:jc w:val="both"/>
              <w:rPr>
                <w:rFonts w:ascii="Times New Roman" w:hAnsi="Times New Roman" w:cs="Times New Roman"/>
                <w:sz w:val="20"/>
                <w:szCs w:val="20"/>
              </w:rPr>
            </w:pPr>
            <w:r w:rsidRPr="00786988">
              <w:rPr>
                <w:rFonts w:ascii="Times New Roman" w:hAnsi="Times New Roman" w:cs="Times New Roman"/>
                <w:sz w:val="20"/>
                <w:szCs w:val="20"/>
              </w:rPr>
              <w:t xml:space="preserve">Pamatnostādņu projektā paredzēts, ka atbalsta pilnveidošanai vidējā termiņā tiek noteiktas šādas primārās mērķa grupas – pensiju un atlīdzību saņēmēji, trūcīgas personas, zemas darba intensitātes mājsaimniecības, personas ar invaliditāti, personas ar zemām un darba tirgum neatbilstošām prasmēm. Savukārt atbilstoši Ministru kabineta 2018.gada 27.marta noteikumu Nr.173 “Noteikumi par sociālās atstumtības riskam pakļauto iedzīvotāju grupām un sociālā uzņēmuma statusa </w:t>
            </w:r>
            <w:r w:rsidRPr="00786988">
              <w:rPr>
                <w:rFonts w:ascii="Times New Roman" w:hAnsi="Times New Roman" w:cs="Times New Roman"/>
                <w:sz w:val="20"/>
                <w:szCs w:val="20"/>
              </w:rPr>
              <w:lastRenderedPageBreak/>
              <w:t>piešķiršanas, reģistrēšanas un uzraudzības kārtību” (turpmāk – Noteikumi Nr.173) 2.6.apakšpunktam sociālās atstumtības riskam ir pakļautas cita starpā arī personas, kuras atbrīvotas no ieslodzījuma vietas (personas, kuras ir atbrīvotas no ieslodzījuma vietas pēc brīvības atņemšanas soda termiņa beigām bez papildu soda, personas pēc brīvības atņemšanas soda termiņa beigām, kurām kā papildsods ir noteikta probācijas uzraudzība, kā arī personas, kuras ir atbrīvotas no soda izciešanas nosacīti pirms termiņa ar probācijas uzraudzību) jeb bijušie ieslodzītie. Tomēr pamatnostādņu projektā bijušie ieslodzītie nav noteikti kā primārā mērķa grupa atbalsta pilnveidošanai vidējā termiņā.</w:t>
            </w:r>
          </w:p>
          <w:p w14:paraId="7895788B" w14:textId="77777777" w:rsidR="00886834" w:rsidRPr="00786988" w:rsidRDefault="00886834" w:rsidP="00886834">
            <w:pPr>
              <w:jc w:val="both"/>
              <w:rPr>
                <w:rFonts w:ascii="Times New Roman" w:hAnsi="Times New Roman" w:cs="Times New Roman"/>
                <w:sz w:val="20"/>
                <w:szCs w:val="20"/>
              </w:rPr>
            </w:pPr>
            <w:r w:rsidRPr="00786988">
              <w:rPr>
                <w:rFonts w:ascii="Times New Roman" w:hAnsi="Times New Roman" w:cs="Times New Roman"/>
                <w:sz w:val="20"/>
                <w:szCs w:val="20"/>
              </w:rPr>
              <w:t>Vēršam uzmanību, ka bijušo ieslodzīto iekļaušanos sabiedrībā apgrūtina joprojām sabiedrībā pastāvošā negatīvā attieksme pret šīm personām, šo personu sociālo prasmju trūkums, kā arī zemais profesionālās sagatavotības un zināšanu līmenis. Lai arī atrodoties ieslodzījumā, personām ir iespēja strādāt, tomēr ieslodzījuma vietās esošajās komersantu izveidotajās darba vietās vai saimnieciskajā apkalpē visiem ieslodzītajiem nav iespējams nodrošināt darba vietas. Līdz ar to bijušie ieslodzītie atrodas sliktākā situācijā salīdzinājumā ar citiem darba meklētājiem, jo viņu darba dzīvē nereti ir bijis ilgstošs pārtraukums. Tāpat Ieslodzījuma vietu pārvaldes 2019.gada pārskatā norādīts, ka 2019.gadā 241 ieslodzītajam pēc atbrīvošanas nebija noteiktas dzīvesvietas. Tādējādi bijušajiem ieslodzītajiem kā personām, kuras noteiktu laika periodu ir atradušās slēgta tipa iestādē, objektīvu iemeslu dēļ var būt apgrūtinātas iespējas veidot pastāvīgu dzīvi ārpus ieslodzījuma vietas.</w:t>
            </w:r>
          </w:p>
          <w:p w14:paraId="193E6AC1" w14:textId="77777777" w:rsidR="00886834" w:rsidRPr="00786988" w:rsidRDefault="00886834" w:rsidP="00886834">
            <w:pPr>
              <w:jc w:val="both"/>
              <w:rPr>
                <w:rFonts w:ascii="Times New Roman" w:hAnsi="Times New Roman" w:cs="Times New Roman"/>
                <w:sz w:val="20"/>
                <w:szCs w:val="20"/>
              </w:rPr>
            </w:pPr>
            <w:r w:rsidRPr="00786988">
              <w:rPr>
                <w:rFonts w:ascii="Times New Roman" w:hAnsi="Times New Roman" w:cs="Times New Roman"/>
                <w:sz w:val="20"/>
                <w:szCs w:val="20"/>
              </w:rPr>
              <w:t>Turklāt jāņem vērā, ka ieslodzītajiem pēc atbrīvošanas saglabājas noziedzīgās uzvedības riski, kuru dēļ šīm personām nepieciešama īpaša uzmanība, palīdzība un atbalsts, jo tā sniegšana mazina personu risku izdarīt jaunu noziedzīgu nodarījumu. Daļa atbrīvoto ieslodzīto atbilst arī citām personu kategorijām, kuras iekļautas pamatnostādņu projektā paredzētajās primārajās mērķa grupās, tomēr šo personu risks izdarīt jaunu noziedzīgu nodarījumu, prasa tiem pievērst īpašu uzmanību.</w:t>
            </w:r>
          </w:p>
          <w:p w14:paraId="0A922424" w14:textId="77777777" w:rsidR="00886834" w:rsidRPr="00786988" w:rsidRDefault="00886834" w:rsidP="00886834">
            <w:pPr>
              <w:jc w:val="both"/>
              <w:rPr>
                <w:rFonts w:ascii="Times New Roman" w:hAnsi="Times New Roman" w:cs="Times New Roman"/>
                <w:sz w:val="20"/>
                <w:szCs w:val="20"/>
              </w:rPr>
            </w:pPr>
            <w:r w:rsidRPr="00786988">
              <w:rPr>
                <w:rFonts w:ascii="Times New Roman" w:hAnsi="Times New Roman" w:cs="Times New Roman"/>
                <w:sz w:val="20"/>
                <w:szCs w:val="20"/>
              </w:rPr>
              <w:t>Ņemot vērā minēto, lai veicinātu bijušo ieslodzīto integrāciju sabiedrībā, lūdzam papildināt pamatnostādņu projektu, nosakot, ka primārajā mērķa grupā atbalsta pilnveidošanai vidējā termiņā tiek ietvertas arī personas, kuras atbrīvotas no ieslodzījuma vietas.</w:t>
            </w:r>
          </w:p>
        </w:tc>
        <w:tc>
          <w:tcPr>
            <w:tcW w:w="4495" w:type="dxa"/>
          </w:tcPr>
          <w:p w14:paraId="34A69E40" w14:textId="4603BDDB" w:rsidR="00026AEE" w:rsidRPr="00786988" w:rsidRDefault="00302B05" w:rsidP="00026AEE">
            <w:pPr>
              <w:rPr>
                <w:rFonts w:ascii="Times New Roman" w:hAnsi="Times New Roman" w:cs="Times New Roman"/>
                <w:b/>
                <w:sz w:val="20"/>
                <w:szCs w:val="20"/>
              </w:rPr>
            </w:pPr>
            <w:r>
              <w:rPr>
                <w:rFonts w:ascii="Times New Roman" w:hAnsi="Times New Roman" w:cs="Times New Roman"/>
                <w:b/>
                <w:sz w:val="20"/>
                <w:szCs w:val="20"/>
              </w:rPr>
              <w:lastRenderedPageBreak/>
              <w:t>Ņ</w:t>
            </w:r>
            <w:r w:rsidR="00026AEE" w:rsidRPr="00786988">
              <w:rPr>
                <w:rFonts w:ascii="Times New Roman" w:hAnsi="Times New Roman" w:cs="Times New Roman"/>
                <w:b/>
                <w:sz w:val="20"/>
                <w:szCs w:val="20"/>
              </w:rPr>
              <w:t>emts vērā</w:t>
            </w:r>
          </w:p>
          <w:p w14:paraId="24C63F63" w14:textId="77777777" w:rsidR="00CF23C0" w:rsidRPr="00786988" w:rsidRDefault="00CF23C0" w:rsidP="00CF23C0">
            <w:pPr>
              <w:jc w:val="both"/>
              <w:rPr>
                <w:rFonts w:ascii="Times New Roman" w:hAnsi="Times New Roman" w:cs="Times New Roman"/>
                <w:sz w:val="20"/>
                <w:szCs w:val="20"/>
              </w:rPr>
            </w:pPr>
            <w:r w:rsidRPr="00786988">
              <w:rPr>
                <w:rFonts w:ascii="Times New Roman" w:hAnsi="Times New Roman" w:cs="Times New Roman"/>
                <w:sz w:val="20"/>
                <w:szCs w:val="20"/>
              </w:rPr>
              <w:t>Pamatnostādņu projekta kopsavilkumā ir izslēgta rindkopa par prioritārajām mērķa grupām, apzinoties to, ka katrā rīcības virzienā un uzdevumā tās var atšķirties un sākotnējais formulējums var nepilnīgi raksturot Pamatnostādņu projektā plānoto atbalstu un mērķa grupas.</w:t>
            </w:r>
          </w:p>
          <w:p w14:paraId="647A7475" w14:textId="77777777" w:rsidR="00EA7FF9" w:rsidRPr="00786988" w:rsidRDefault="00EA7FF9" w:rsidP="00CF23C0">
            <w:pPr>
              <w:jc w:val="both"/>
              <w:rPr>
                <w:rFonts w:ascii="Times New Roman" w:hAnsi="Times New Roman" w:cs="Times New Roman"/>
                <w:sz w:val="20"/>
                <w:szCs w:val="20"/>
              </w:rPr>
            </w:pPr>
          </w:p>
          <w:p w14:paraId="14E21686" w14:textId="7711CDF2" w:rsidR="00EA7FF9" w:rsidRPr="00786988" w:rsidRDefault="00EA7FF9" w:rsidP="00CF23C0">
            <w:pPr>
              <w:jc w:val="both"/>
              <w:rPr>
                <w:rFonts w:ascii="Times New Roman" w:hAnsi="Times New Roman" w:cs="Times New Roman"/>
                <w:sz w:val="20"/>
                <w:szCs w:val="20"/>
              </w:rPr>
            </w:pPr>
          </w:p>
        </w:tc>
      </w:tr>
      <w:tr w:rsidR="00886834" w:rsidRPr="00786988" w14:paraId="1769BFF7" w14:textId="77777777" w:rsidTr="007F35E7">
        <w:tc>
          <w:tcPr>
            <w:tcW w:w="3126" w:type="dxa"/>
          </w:tcPr>
          <w:p w14:paraId="0F97853F" w14:textId="6E0F1413" w:rsidR="00886834" w:rsidRPr="00786988" w:rsidRDefault="007B62CA" w:rsidP="00886834">
            <w:pPr>
              <w:rPr>
                <w:rFonts w:ascii="Times New Roman" w:hAnsi="Times New Roman" w:cs="Times New Roman"/>
                <w:sz w:val="20"/>
                <w:szCs w:val="20"/>
              </w:rPr>
            </w:pPr>
            <w:r w:rsidRPr="00786988">
              <w:rPr>
                <w:rFonts w:ascii="Times New Roman" w:hAnsi="Times New Roman" w:cs="Times New Roman"/>
                <w:sz w:val="20"/>
                <w:szCs w:val="20"/>
              </w:rPr>
              <w:lastRenderedPageBreak/>
              <w:t>32.</w:t>
            </w:r>
            <w:r w:rsidR="00886834" w:rsidRPr="00786988">
              <w:rPr>
                <w:rFonts w:ascii="Times New Roman" w:hAnsi="Times New Roman" w:cs="Times New Roman"/>
                <w:sz w:val="20"/>
                <w:szCs w:val="20"/>
              </w:rPr>
              <w:t>Pamatnostādņu projekts,</w:t>
            </w:r>
          </w:p>
          <w:p w14:paraId="42DF7F2E" w14:textId="77777777" w:rsidR="00886834" w:rsidRPr="00786988" w:rsidRDefault="00886834" w:rsidP="00886834">
            <w:pPr>
              <w:rPr>
                <w:rFonts w:ascii="Times New Roman" w:hAnsi="Times New Roman" w:cs="Times New Roman"/>
                <w:sz w:val="20"/>
                <w:szCs w:val="20"/>
              </w:rPr>
            </w:pPr>
            <w:r w:rsidRPr="00786988">
              <w:rPr>
                <w:rFonts w:ascii="Times New Roman" w:hAnsi="Times New Roman" w:cs="Times New Roman"/>
                <w:sz w:val="20"/>
                <w:szCs w:val="20"/>
              </w:rPr>
              <w:t>Kopsavilkums</w:t>
            </w:r>
          </w:p>
        </w:tc>
        <w:tc>
          <w:tcPr>
            <w:tcW w:w="6752" w:type="dxa"/>
          </w:tcPr>
          <w:p w14:paraId="131ED185" w14:textId="77777777" w:rsidR="00886834" w:rsidRPr="00786988" w:rsidRDefault="00886834" w:rsidP="00886834">
            <w:pPr>
              <w:jc w:val="center"/>
              <w:rPr>
                <w:rFonts w:ascii="Times New Roman" w:hAnsi="Times New Roman" w:cs="Times New Roman"/>
                <w:b/>
                <w:sz w:val="20"/>
                <w:szCs w:val="20"/>
              </w:rPr>
            </w:pPr>
            <w:r w:rsidRPr="00786988">
              <w:rPr>
                <w:rFonts w:ascii="Times New Roman" w:hAnsi="Times New Roman" w:cs="Times New Roman"/>
                <w:b/>
                <w:sz w:val="20"/>
                <w:szCs w:val="20"/>
              </w:rPr>
              <w:t>Latvijas Lielo pilsētu asociācija</w:t>
            </w:r>
          </w:p>
          <w:p w14:paraId="20588B93" w14:textId="77777777" w:rsidR="00886834" w:rsidRPr="00786988" w:rsidRDefault="00886834" w:rsidP="00886834">
            <w:pPr>
              <w:jc w:val="both"/>
              <w:rPr>
                <w:rFonts w:ascii="Times New Roman" w:hAnsi="Times New Roman" w:cs="Times New Roman"/>
                <w:b/>
                <w:sz w:val="20"/>
                <w:szCs w:val="20"/>
              </w:rPr>
            </w:pPr>
            <w:r w:rsidRPr="00786988">
              <w:rPr>
                <w:rFonts w:ascii="Times New Roman" w:hAnsi="Times New Roman" w:cs="Times New Roman"/>
                <w:sz w:val="20"/>
                <w:szCs w:val="20"/>
              </w:rPr>
              <w:t xml:space="preserve">Starp primārajām mērķa grupām atbalsta pilnveidošanai jābūt jauniešiem ar zemu izglītības līmeni un darba tirgum neatbilstošām prasmēm, kā arī ģimenēm ar bērniem (trīs un vairāk, ģimenes, kuras audzina bērnu ar FT, jo sevišķi viena vecāka). Mērķtiecīga un efektīva atbalsta sniegšana šīm mērķa grupām ļaus </w:t>
            </w:r>
            <w:r w:rsidRPr="00786988">
              <w:rPr>
                <w:rFonts w:ascii="Times New Roman" w:hAnsi="Times New Roman" w:cs="Times New Roman"/>
                <w:sz w:val="20"/>
                <w:szCs w:val="20"/>
              </w:rPr>
              <w:lastRenderedPageBreak/>
              <w:t>nākotnē skaitliski samazināt tādas prioritārās mērķa grupas, kā trūcīgas personas un zemas darba intensitātes mājsaimniecības</w:t>
            </w:r>
          </w:p>
        </w:tc>
        <w:tc>
          <w:tcPr>
            <w:tcW w:w="4495" w:type="dxa"/>
          </w:tcPr>
          <w:p w14:paraId="0116AECF" w14:textId="1BAB54FC" w:rsidR="00026AEE" w:rsidRPr="00786988" w:rsidRDefault="00302B05" w:rsidP="00026AEE">
            <w:pPr>
              <w:rPr>
                <w:rFonts w:ascii="Times New Roman" w:hAnsi="Times New Roman" w:cs="Times New Roman"/>
                <w:b/>
                <w:sz w:val="20"/>
                <w:szCs w:val="20"/>
              </w:rPr>
            </w:pPr>
            <w:r>
              <w:rPr>
                <w:rFonts w:ascii="Times New Roman" w:hAnsi="Times New Roman" w:cs="Times New Roman"/>
                <w:b/>
                <w:sz w:val="20"/>
                <w:szCs w:val="20"/>
              </w:rPr>
              <w:lastRenderedPageBreak/>
              <w:t>Ņ</w:t>
            </w:r>
            <w:r w:rsidR="00026AEE" w:rsidRPr="00786988">
              <w:rPr>
                <w:rFonts w:ascii="Times New Roman" w:hAnsi="Times New Roman" w:cs="Times New Roman"/>
                <w:b/>
                <w:sz w:val="20"/>
                <w:szCs w:val="20"/>
              </w:rPr>
              <w:t>emts vērā</w:t>
            </w:r>
          </w:p>
          <w:p w14:paraId="7FEF38FA" w14:textId="75592372" w:rsidR="00CF23C0" w:rsidRPr="00786988" w:rsidRDefault="00CF23C0" w:rsidP="00CF23C0">
            <w:pPr>
              <w:jc w:val="both"/>
              <w:rPr>
                <w:rFonts w:ascii="Times New Roman" w:hAnsi="Times New Roman" w:cs="Times New Roman"/>
                <w:sz w:val="20"/>
                <w:szCs w:val="20"/>
              </w:rPr>
            </w:pPr>
            <w:r w:rsidRPr="00786988">
              <w:rPr>
                <w:rFonts w:ascii="Times New Roman" w:hAnsi="Times New Roman" w:cs="Times New Roman"/>
                <w:sz w:val="20"/>
                <w:szCs w:val="20"/>
              </w:rPr>
              <w:t xml:space="preserve">Pamatnostādņu projekta kopsavilkumā ir izslēgta rindkopa par prioritārajām mērķa grupām, apzinoties to, ka katrā rīcības virzienā un uzdevumā tās var atšķirties un sākotnējais formulējums var nepilnīgi </w:t>
            </w:r>
            <w:r w:rsidRPr="00786988">
              <w:rPr>
                <w:rFonts w:ascii="Times New Roman" w:hAnsi="Times New Roman" w:cs="Times New Roman"/>
                <w:sz w:val="20"/>
                <w:szCs w:val="20"/>
              </w:rPr>
              <w:lastRenderedPageBreak/>
              <w:t>raksturot Pamatnostādņu projektā plānoto atbalstu un mērķa grupas.</w:t>
            </w:r>
          </w:p>
        </w:tc>
      </w:tr>
      <w:tr w:rsidR="00886834" w:rsidRPr="00786988" w14:paraId="1C829D04" w14:textId="77777777" w:rsidTr="007F35E7">
        <w:tc>
          <w:tcPr>
            <w:tcW w:w="3126" w:type="dxa"/>
          </w:tcPr>
          <w:p w14:paraId="4EF624FF" w14:textId="538219F5" w:rsidR="00886834" w:rsidRPr="00786988" w:rsidRDefault="007B62CA" w:rsidP="00886834">
            <w:pPr>
              <w:rPr>
                <w:rFonts w:ascii="Times New Roman" w:hAnsi="Times New Roman" w:cs="Times New Roman"/>
                <w:sz w:val="20"/>
                <w:szCs w:val="20"/>
              </w:rPr>
            </w:pPr>
            <w:r w:rsidRPr="00786988">
              <w:rPr>
                <w:rFonts w:ascii="Times New Roman" w:hAnsi="Times New Roman" w:cs="Times New Roman"/>
                <w:sz w:val="20"/>
                <w:szCs w:val="20"/>
              </w:rPr>
              <w:lastRenderedPageBreak/>
              <w:t>33.</w:t>
            </w:r>
            <w:r w:rsidR="00886834" w:rsidRPr="00786988">
              <w:rPr>
                <w:rFonts w:ascii="Times New Roman" w:hAnsi="Times New Roman" w:cs="Times New Roman"/>
                <w:sz w:val="20"/>
                <w:szCs w:val="20"/>
              </w:rPr>
              <w:t>Pamatnostādņu projekts,</w:t>
            </w:r>
          </w:p>
          <w:p w14:paraId="53F6224D" w14:textId="77777777" w:rsidR="00886834" w:rsidRPr="00786988" w:rsidRDefault="00886834" w:rsidP="00886834">
            <w:pPr>
              <w:rPr>
                <w:rFonts w:ascii="Times New Roman" w:hAnsi="Times New Roman" w:cs="Times New Roman"/>
                <w:sz w:val="20"/>
                <w:szCs w:val="20"/>
              </w:rPr>
            </w:pPr>
            <w:r w:rsidRPr="00786988">
              <w:rPr>
                <w:rFonts w:ascii="Times New Roman" w:hAnsi="Times New Roman" w:cs="Times New Roman"/>
                <w:sz w:val="20"/>
                <w:szCs w:val="20"/>
              </w:rPr>
              <w:t>Kopsavilkums</w:t>
            </w:r>
          </w:p>
        </w:tc>
        <w:tc>
          <w:tcPr>
            <w:tcW w:w="6752" w:type="dxa"/>
          </w:tcPr>
          <w:p w14:paraId="248ED1BF" w14:textId="77777777" w:rsidR="00886834" w:rsidRPr="00786988" w:rsidRDefault="00886834" w:rsidP="00886834">
            <w:pPr>
              <w:jc w:val="center"/>
              <w:rPr>
                <w:rFonts w:ascii="Times New Roman" w:eastAsia="Times New Roman" w:hAnsi="Times New Roman" w:cs="Times New Roman"/>
                <w:b/>
                <w:sz w:val="20"/>
                <w:szCs w:val="20"/>
              </w:rPr>
            </w:pPr>
            <w:r w:rsidRPr="00786988">
              <w:rPr>
                <w:rFonts w:ascii="Times New Roman" w:eastAsia="Times New Roman" w:hAnsi="Times New Roman" w:cs="Times New Roman"/>
                <w:b/>
                <w:sz w:val="20"/>
                <w:szCs w:val="20"/>
              </w:rPr>
              <w:t>Ieva Ozola</w:t>
            </w:r>
          </w:p>
          <w:p w14:paraId="161143D6" w14:textId="77777777" w:rsidR="00886834" w:rsidRPr="00786988" w:rsidRDefault="00886834" w:rsidP="00886834">
            <w:pPr>
              <w:jc w:val="both"/>
              <w:rPr>
                <w:rFonts w:ascii="Times New Roman" w:eastAsia="Times New Roman" w:hAnsi="Times New Roman" w:cs="Times New Roman"/>
                <w:sz w:val="20"/>
                <w:szCs w:val="20"/>
              </w:rPr>
            </w:pPr>
            <w:r w:rsidRPr="00786988">
              <w:rPr>
                <w:rFonts w:ascii="Times New Roman" w:eastAsia="Times New Roman" w:hAnsi="Times New Roman" w:cs="Times New Roman"/>
                <w:sz w:val="20"/>
                <w:szCs w:val="20"/>
              </w:rPr>
              <w:t xml:space="preserve">Precizējums: “Tādējādi valsts pienākums ir izveidot tādu </w:t>
            </w:r>
            <w:r w:rsidRPr="00786988">
              <w:rPr>
                <w:rFonts w:ascii="Times New Roman" w:eastAsia="Times New Roman" w:hAnsi="Times New Roman" w:cs="Times New Roman"/>
                <w:b/>
                <w:sz w:val="20"/>
                <w:szCs w:val="20"/>
              </w:rPr>
              <w:t>sociālās aizsardzības sistēmu</w:t>
            </w:r>
            <w:r w:rsidRPr="00786988">
              <w:rPr>
                <w:rFonts w:ascii="Times New Roman" w:eastAsia="Times New Roman" w:hAnsi="Times New Roman" w:cs="Times New Roman"/>
                <w:sz w:val="20"/>
                <w:szCs w:val="20"/>
              </w:rPr>
              <w:t>, kur valsts un pašvaldība nodrošina atbalsta sniegšanu personai/ mājsaimniecībai situācijās, kad tā ar saviem resursiem nevar nodrošināt sava labklājības līmeņa saglabāšanu, pašaprūpes iespējas un iespēju patstāvīgi gūt ienākumus no algota darba.”</w:t>
            </w:r>
          </w:p>
          <w:p w14:paraId="2F642C1B" w14:textId="77777777" w:rsidR="00886834" w:rsidRPr="00786988" w:rsidRDefault="00886834" w:rsidP="00886834">
            <w:pPr>
              <w:jc w:val="both"/>
              <w:rPr>
                <w:rFonts w:ascii="Times New Roman" w:eastAsia="Times New Roman" w:hAnsi="Times New Roman" w:cs="Times New Roman"/>
                <w:sz w:val="20"/>
                <w:szCs w:val="20"/>
              </w:rPr>
            </w:pPr>
          </w:p>
          <w:p w14:paraId="30FCC69A" w14:textId="77777777" w:rsidR="00886834" w:rsidRPr="00786988" w:rsidRDefault="00886834" w:rsidP="00886834">
            <w:pPr>
              <w:jc w:val="both"/>
              <w:rPr>
                <w:rFonts w:ascii="Times New Roman" w:eastAsia="Times New Roman" w:hAnsi="Times New Roman" w:cs="Times New Roman"/>
                <w:sz w:val="20"/>
                <w:szCs w:val="20"/>
              </w:rPr>
            </w:pPr>
            <w:r w:rsidRPr="00786988">
              <w:rPr>
                <w:rFonts w:ascii="Times New Roman" w:eastAsia="Times New Roman" w:hAnsi="Times New Roman" w:cs="Times New Roman"/>
                <w:sz w:val="20"/>
                <w:szCs w:val="20"/>
              </w:rPr>
              <w:t>Komentārs: Precizējums nepieciešams, lai skaidri iezīmētu nevis kādu vispārīgu sistēmu, bet gan konkrētu LR sociālās aizsardzības sistēmu konkrēta dokumenta kontekstā. Princips attiecas uz šī dokumenta mērķiem, uzdevumiem.</w:t>
            </w:r>
          </w:p>
          <w:p w14:paraId="6C5BBDA9" w14:textId="77777777" w:rsidR="00886834" w:rsidRPr="00786988" w:rsidRDefault="00886834" w:rsidP="00886834">
            <w:pPr>
              <w:jc w:val="both"/>
              <w:rPr>
                <w:rFonts w:ascii="Times New Roman" w:eastAsia="Times New Roman" w:hAnsi="Times New Roman" w:cs="Times New Roman"/>
                <w:sz w:val="20"/>
                <w:szCs w:val="20"/>
              </w:rPr>
            </w:pPr>
            <w:r w:rsidRPr="00786988">
              <w:rPr>
                <w:rFonts w:ascii="Times New Roman" w:eastAsia="Times New Roman" w:hAnsi="Times New Roman" w:cs="Times New Roman"/>
                <w:sz w:val="20"/>
                <w:szCs w:val="20"/>
              </w:rPr>
              <w:t xml:space="preserve">Vienīgi </w:t>
            </w:r>
            <w:proofErr w:type="spellStart"/>
            <w:r w:rsidRPr="00786988">
              <w:rPr>
                <w:rFonts w:ascii="Times New Roman" w:eastAsia="Times New Roman" w:hAnsi="Times New Roman" w:cs="Times New Roman"/>
                <w:sz w:val="20"/>
                <w:szCs w:val="20"/>
              </w:rPr>
              <w:t>prevencijas</w:t>
            </w:r>
            <w:proofErr w:type="spellEnd"/>
            <w:r w:rsidRPr="00786988">
              <w:rPr>
                <w:rFonts w:ascii="Times New Roman" w:eastAsia="Times New Roman" w:hAnsi="Times New Roman" w:cs="Times New Roman"/>
                <w:sz w:val="20"/>
                <w:szCs w:val="20"/>
              </w:rPr>
              <w:t xml:space="preserve"> ideju un moderno sociālo pakalpojumu attīstības kontekstā šajā apgalvojumā protams ir pretrunas, jo sanāk, ka tikai tad, kad cilvēks jau vairs nevar, tad valsts varbūt un izvērtējot palīdzēs. Savukārt, tas ir lielā mērā atkarīgs, ko valsts uzskata par pietiekamiem resursiem un labklājības līmeni. Par cik Latvijā šis vajadzību slieksnis ir neadekvāti zems, tad sociālā aizsardzība darbojas tikai minimuma līmenī. Cilvēki nonāk līdz absolūtai nabadzībai, absolūtam vai izteiktam resursu izsīkumam un tad ir iespēja kādam atbalstam. Sanāk tāda minimālā sociālās aizsardzības sistēma, ja šīs tiek akcentēts kā pirmais un būtiskākais </w:t>
            </w:r>
            <w:proofErr w:type="spellStart"/>
            <w:r w:rsidRPr="00786988">
              <w:rPr>
                <w:rFonts w:ascii="Times New Roman" w:eastAsia="Times New Roman" w:hAnsi="Times New Roman" w:cs="Times New Roman"/>
                <w:sz w:val="20"/>
                <w:szCs w:val="20"/>
              </w:rPr>
              <w:t>proncips</w:t>
            </w:r>
            <w:proofErr w:type="spellEnd"/>
            <w:r w:rsidRPr="00786988">
              <w:rPr>
                <w:rFonts w:ascii="Times New Roman" w:eastAsia="Times New Roman" w:hAnsi="Times New Roman" w:cs="Times New Roman"/>
                <w:sz w:val="20"/>
                <w:szCs w:val="20"/>
              </w:rPr>
              <w:t>.</w:t>
            </w:r>
          </w:p>
          <w:p w14:paraId="1687F3AF" w14:textId="77777777" w:rsidR="00886834" w:rsidRPr="00786988" w:rsidRDefault="00886834" w:rsidP="00886834">
            <w:pPr>
              <w:jc w:val="both"/>
              <w:rPr>
                <w:rFonts w:ascii="Times New Roman" w:eastAsia="Times New Roman" w:hAnsi="Times New Roman" w:cs="Times New Roman"/>
                <w:b/>
                <w:sz w:val="20"/>
                <w:szCs w:val="20"/>
              </w:rPr>
            </w:pPr>
            <w:r w:rsidRPr="00786988">
              <w:rPr>
                <w:rFonts w:ascii="Times New Roman" w:eastAsia="Times New Roman" w:hAnsi="Times New Roman" w:cs="Times New Roman"/>
                <w:sz w:val="20"/>
                <w:szCs w:val="20"/>
              </w:rPr>
              <w:t xml:space="preserve"> Var saprast, ka šis princips pamatā ir domāts attiecībā uz sociālo palīdzību. Vai tiešām ir attiecināms uz visiem, dokumenta kontekstā, sociālās aizsardzības politikas jautājumiem? Varbūt jāprecizē formulējums.</w:t>
            </w:r>
          </w:p>
        </w:tc>
        <w:tc>
          <w:tcPr>
            <w:tcW w:w="4495" w:type="dxa"/>
          </w:tcPr>
          <w:p w14:paraId="5E3CF245" w14:textId="712891EB" w:rsidR="00026AEE" w:rsidRPr="00786988" w:rsidRDefault="00026AEE" w:rsidP="00026AEE">
            <w:pPr>
              <w:rPr>
                <w:rFonts w:ascii="Times New Roman" w:hAnsi="Times New Roman" w:cs="Times New Roman"/>
                <w:b/>
                <w:sz w:val="20"/>
                <w:szCs w:val="20"/>
              </w:rPr>
            </w:pPr>
            <w:r w:rsidRPr="00786988">
              <w:rPr>
                <w:rFonts w:ascii="Times New Roman" w:hAnsi="Times New Roman" w:cs="Times New Roman"/>
                <w:b/>
                <w:sz w:val="20"/>
                <w:szCs w:val="20"/>
              </w:rPr>
              <w:t>Ņemts vērā</w:t>
            </w:r>
          </w:p>
          <w:p w14:paraId="789C3AA4" w14:textId="224BECFF" w:rsidR="00CF23C0" w:rsidRPr="00786988" w:rsidRDefault="00CF23C0" w:rsidP="00541E8E">
            <w:pPr>
              <w:jc w:val="both"/>
              <w:rPr>
                <w:rFonts w:ascii="Times New Roman" w:hAnsi="Times New Roman" w:cs="Times New Roman"/>
                <w:sz w:val="20"/>
                <w:szCs w:val="20"/>
              </w:rPr>
            </w:pPr>
            <w:r w:rsidRPr="00786988">
              <w:rPr>
                <w:rFonts w:ascii="Times New Roman" w:hAnsi="Times New Roman" w:cs="Times New Roman"/>
                <w:sz w:val="20"/>
                <w:szCs w:val="20"/>
              </w:rPr>
              <w:t>Ņemts vērā</w:t>
            </w:r>
            <w:r w:rsidR="00541E8E" w:rsidRPr="00786988">
              <w:rPr>
                <w:rFonts w:ascii="Times New Roman" w:hAnsi="Times New Roman" w:cs="Times New Roman"/>
                <w:sz w:val="20"/>
                <w:szCs w:val="20"/>
              </w:rPr>
              <w:t>, precizēta redakciju ar norādi uz sociālās aizsardzības sistēmu</w:t>
            </w:r>
            <w:r w:rsidRPr="00786988">
              <w:rPr>
                <w:rFonts w:ascii="Times New Roman" w:hAnsi="Times New Roman" w:cs="Times New Roman"/>
                <w:sz w:val="20"/>
                <w:szCs w:val="20"/>
              </w:rPr>
              <w:t>.</w:t>
            </w:r>
          </w:p>
        </w:tc>
      </w:tr>
      <w:tr w:rsidR="00886834" w:rsidRPr="00786988" w14:paraId="15CFF71F" w14:textId="77777777" w:rsidTr="007F35E7">
        <w:tc>
          <w:tcPr>
            <w:tcW w:w="3126" w:type="dxa"/>
          </w:tcPr>
          <w:p w14:paraId="59CE6A9C" w14:textId="412AABFD" w:rsidR="00886834" w:rsidRPr="00786988" w:rsidRDefault="007B62CA" w:rsidP="00886834">
            <w:pPr>
              <w:rPr>
                <w:rFonts w:ascii="Times New Roman" w:hAnsi="Times New Roman" w:cs="Times New Roman"/>
                <w:sz w:val="20"/>
                <w:szCs w:val="20"/>
              </w:rPr>
            </w:pPr>
            <w:r w:rsidRPr="00786988">
              <w:rPr>
                <w:rFonts w:ascii="Times New Roman" w:hAnsi="Times New Roman" w:cs="Times New Roman"/>
                <w:sz w:val="20"/>
                <w:szCs w:val="20"/>
              </w:rPr>
              <w:t>34.</w:t>
            </w:r>
            <w:r w:rsidR="00886834" w:rsidRPr="00786988">
              <w:rPr>
                <w:rFonts w:ascii="Times New Roman" w:hAnsi="Times New Roman" w:cs="Times New Roman"/>
                <w:sz w:val="20"/>
                <w:szCs w:val="20"/>
              </w:rPr>
              <w:t xml:space="preserve">Pamatnostādņu projekts, </w:t>
            </w:r>
          </w:p>
          <w:p w14:paraId="5EDCB970" w14:textId="77777777" w:rsidR="00886834" w:rsidRPr="00786988" w:rsidRDefault="00886834" w:rsidP="00886834">
            <w:pPr>
              <w:rPr>
                <w:rFonts w:ascii="Times New Roman" w:hAnsi="Times New Roman" w:cs="Times New Roman"/>
                <w:sz w:val="20"/>
                <w:szCs w:val="20"/>
              </w:rPr>
            </w:pPr>
            <w:r w:rsidRPr="00786988">
              <w:rPr>
                <w:rFonts w:ascii="Times New Roman" w:hAnsi="Times New Roman" w:cs="Times New Roman"/>
                <w:sz w:val="20"/>
                <w:szCs w:val="20"/>
              </w:rPr>
              <w:t>Kopsavilkums</w:t>
            </w:r>
          </w:p>
        </w:tc>
        <w:tc>
          <w:tcPr>
            <w:tcW w:w="6752" w:type="dxa"/>
          </w:tcPr>
          <w:p w14:paraId="54C2E490" w14:textId="77777777" w:rsidR="00886834" w:rsidRPr="00786988" w:rsidRDefault="00886834" w:rsidP="00886834">
            <w:pPr>
              <w:jc w:val="center"/>
              <w:rPr>
                <w:rFonts w:ascii="Times New Roman" w:eastAsia="Times New Roman" w:hAnsi="Times New Roman" w:cs="Times New Roman"/>
                <w:b/>
                <w:sz w:val="20"/>
                <w:szCs w:val="20"/>
              </w:rPr>
            </w:pPr>
            <w:r w:rsidRPr="00786988">
              <w:rPr>
                <w:rFonts w:ascii="Times New Roman" w:eastAsia="Times New Roman" w:hAnsi="Times New Roman" w:cs="Times New Roman"/>
                <w:b/>
                <w:sz w:val="20"/>
                <w:szCs w:val="20"/>
              </w:rPr>
              <w:t>Ieva Ozola</w:t>
            </w:r>
          </w:p>
          <w:p w14:paraId="53C75136" w14:textId="77777777" w:rsidR="00886834" w:rsidRPr="00786988" w:rsidRDefault="00886834" w:rsidP="00886834">
            <w:pPr>
              <w:jc w:val="both"/>
              <w:rPr>
                <w:rFonts w:ascii="Times New Roman" w:eastAsia="Times New Roman" w:hAnsi="Times New Roman" w:cs="Times New Roman"/>
                <w:sz w:val="20"/>
                <w:szCs w:val="20"/>
              </w:rPr>
            </w:pPr>
            <w:r w:rsidRPr="00786988">
              <w:rPr>
                <w:rFonts w:ascii="Times New Roman" w:eastAsia="Times New Roman" w:hAnsi="Times New Roman" w:cs="Times New Roman"/>
                <w:sz w:val="20"/>
                <w:szCs w:val="20"/>
              </w:rPr>
              <w:t>Precizējums: “Efektīva un mērķēta publisko resursu izmantošana ierobežotas fiskālās telpas ietvaros nozīmē, ka finanšu resursi tiek ieguldīti to mērķa grupu atbalstam, kuras ir visvairāk pakļautas nabadzības un sociālās atstumtības riskam, un to pakalpojumu attīstībai, kas efektīvākā veidā sekmē personas iekļaušanos sabiedrībā un darba tirgū.” Atstāt tekstu šādā reakcijā.</w:t>
            </w:r>
          </w:p>
          <w:p w14:paraId="208369D9" w14:textId="77777777" w:rsidR="00886834" w:rsidRPr="00786988" w:rsidRDefault="00886834" w:rsidP="00886834">
            <w:pPr>
              <w:jc w:val="both"/>
              <w:rPr>
                <w:rFonts w:ascii="Times New Roman" w:eastAsia="Times New Roman" w:hAnsi="Times New Roman" w:cs="Times New Roman"/>
                <w:b/>
                <w:sz w:val="20"/>
                <w:szCs w:val="20"/>
              </w:rPr>
            </w:pPr>
            <w:r w:rsidRPr="00786988">
              <w:rPr>
                <w:rFonts w:ascii="Times New Roman" w:eastAsia="Times New Roman" w:hAnsi="Times New Roman" w:cs="Times New Roman"/>
                <w:sz w:val="20"/>
                <w:szCs w:val="20"/>
              </w:rPr>
              <w:t xml:space="preserve">Komentārs: Lielākoties principi norāda uz dokumenta kopējo vērtību precizēšanu. Ārkārtīgi nozīmīgs princips, kas ierobežotos valsts finansējuma un daudzu vajadzību apstākļos ļauj precīzi izvirzīt </w:t>
            </w:r>
            <w:proofErr w:type="spellStart"/>
            <w:r w:rsidRPr="00786988">
              <w:rPr>
                <w:rFonts w:ascii="Times New Roman" w:eastAsia="Times New Roman" w:hAnsi="Times New Roman" w:cs="Times New Roman"/>
                <w:sz w:val="20"/>
                <w:szCs w:val="20"/>
              </w:rPr>
              <w:t>mērķgrupas</w:t>
            </w:r>
            <w:proofErr w:type="spellEnd"/>
            <w:r w:rsidRPr="00786988">
              <w:rPr>
                <w:rFonts w:ascii="Times New Roman" w:eastAsia="Times New Roman" w:hAnsi="Times New Roman" w:cs="Times New Roman"/>
                <w:sz w:val="20"/>
                <w:szCs w:val="20"/>
              </w:rPr>
              <w:t xml:space="preserve"> un plānot uzdevumus. Turpmākais rindkopas teksts sasaucas ar 1.principā minēto saturu, kā arī jau ir iepriekš minēts un nesaistās ar šī principa saturu. Drīzāk mazina iepriekšējā teksta nozīmīgumu un sašaurina principu tikai uz materiālo ienākumu jomu. Ja šis ir ļoti svarīgs, tad būtu labāk to izcelt kā atsevišķu principu “Materiālā atbalsta sniegšanas princips.</w:t>
            </w:r>
          </w:p>
        </w:tc>
        <w:tc>
          <w:tcPr>
            <w:tcW w:w="4495" w:type="dxa"/>
          </w:tcPr>
          <w:p w14:paraId="1E786FFF" w14:textId="77777777" w:rsidR="00026AEE" w:rsidRPr="00786988" w:rsidRDefault="00026AEE" w:rsidP="00026AEE">
            <w:pPr>
              <w:rPr>
                <w:rFonts w:ascii="Times New Roman" w:hAnsi="Times New Roman" w:cs="Times New Roman"/>
                <w:b/>
                <w:sz w:val="20"/>
                <w:szCs w:val="20"/>
              </w:rPr>
            </w:pPr>
            <w:r w:rsidRPr="00786988">
              <w:rPr>
                <w:rFonts w:ascii="Times New Roman" w:hAnsi="Times New Roman" w:cs="Times New Roman"/>
                <w:b/>
                <w:sz w:val="20"/>
                <w:szCs w:val="20"/>
              </w:rPr>
              <w:t>Ņemts vērā</w:t>
            </w:r>
          </w:p>
          <w:p w14:paraId="6C806C84" w14:textId="6C0AB2B5" w:rsidR="00541E8E" w:rsidRPr="00786988" w:rsidRDefault="00541E8E" w:rsidP="00541E8E">
            <w:pPr>
              <w:jc w:val="both"/>
              <w:rPr>
                <w:rFonts w:ascii="Times New Roman" w:hAnsi="Times New Roman" w:cs="Times New Roman"/>
                <w:sz w:val="20"/>
                <w:szCs w:val="20"/>
              </w:rPr>
            </w:pPr>
            <w:r w:rsidRPr="00786988">
              <w:rPr>
                <w:rFonts w:ascii="Times New Roman" w:hAnsi="Times New Roman" w:cs="Times New Roman"/>
                <w:sz w:val="20"/>
                <w:szCs w:val="20"/>
              </w:rPr>
              <w:t>Precizēta Pamatnostādņu projekta 2.principa redakcija.</w:t>
            </w:r>
          </w:p>
        </w:tc>
      </w:tr>
      <w:tr w:rsidR="00886834" w:rsidRPr="00786988" w14:paraId="126048D6" w14:textId="77777777" w:rsidTr="007F35E7">
        <w:tc>
          <w:tcPr>
            <w:tcW w:w="3126" w:type="dxa"/>
          </w:tcPr>
          <w:p w14:paraId="66481AC7" w14:textId="1D14D68A" w:rsidR="00886834" w:rsidRPr="00786988" w:rsidRDefault="007B62CA" w:rsidP="00886834">
            <w:pPr>
              <w:rPr>
                <w:rFonts w:ascii="Times New Roman" w:hAnsi="Times New Roman" w:cs="Times New Roman"/>
                <w:sz w:val="20"/>
                <w:szCs w:val="20"/>
              </w:rPr>
            </w:pPr>
            <w:r w:rsidRPr="00786988">
              <w:rPr>
                <w:rFonts w:ascii="Times New Roman" w:hAnsi="Times New Roman" w:cs="Times New Roman"/>
                <w:sz w:val="20"/>
                <w:szCs w:val="20"/>
              </w:rPr>
              <w:t>35.</w:t>
            </w:r>
            <w:r w:rsidR="00886834" w:rsidRPr="00786988">
              <w:rPr>
                <w:rFonts w:ascii="Times New Roman" w:hAnsi="Times New Roman" w:cs="Times New Roman"/>
                <w:sz w:val="20"/>
                <w:szCs w:val="20"/>
              </w:rPr>
              <w:t xml:space="preserve">Pamatnostādņu projekts, </w:t>
            </w:r>
          </w:p>
          <w:p w14:paraId="77383F2C" w14:textId="77777777" w:rsidR="00886834" w:rsidRPr="00786988" w:rsidRDefault="00886834" w:rsidP="00886834">
            <w:pPr>
              <w:rPr>
                <w:rFonts w:ascii="Times New Roman" w:hAnsi="Times New Roman" w:cs="Times New Roman"/>
                <w:sz w:val="20"/>
                <w:szCs w:val="20"/>
              </w:rPr>
            </w:pPr>
            <w:r w:rsidRPr="00786988">
              <w:rPr>
                <w:rFonts w:ascii="Times New Roman" w:hAnsi="Times New Roman" w:cs="Times New Roman"/>
                <w:sz w:val="20"/>
                <w:szCs w:val="20"/>
              </w:rPr>
              <w:lastRenderedPageBreak/>
              <w:t>Kopsavilkums</w:t>
            </w:r>
          </w:p>
        </w:tc>
        <w:tc>
          <w:tcPr>
            <w:tcW w:w="6752" w:type="dxa"/>
          </w:tcPr>
          <w:p w14:paraId="43DC76FE" w14:textId="77777777" w:rsidR="00886834" w:rsidRPr="00786988" w:rsidRDefault="00886834" w:rsidP="00886834">
            <w:pPr>
              <w:jc w:val="center"/>
              <w:rPr>
                <w:rFonts w:ascii="Times New Roman" w:eastAsia="Times New Roman" w:hAnsi="Times New Roman" w:cs="Times New Roman"/>
                <w:b/>
                <w:sz w:val="20"/>
                <w:szCs w:val="20"/>
              </w:rPr>
            </w:pPr>
            <w:r w:rsidRPr="00786988">
              <w:rPr>
                <w:rFonts w:ascii="Times New Roman" w:eastAsia="Times New Roman" w:hAnsi="Times New Roman" w:cs="Times New Roman"/>
                <w:b/>
                <w:sz w:val="20"/>
                <w:szCs w:val="20"/>
              </w:rPr>
              <w:lastRenderedPageBreak/>
              <w:t>Ieva Ozola</w:t>
            </w:r>
          </w:p>
          <w:p w14:paraId="7BCDB96C" w14:textId="77777777" w:rsidR="00886834" w:rsidRPr="00786988" w:rsidRDefault="00886834" w:rsidP="00886834">
            <w:pPr>
              <w:jc w:val="both"/>
              <w:rPr>
                <w:rFonts w:ascii="Times New Roman" w:eastAsia="Times New Roman" w:hAnsi="Times New Roman" w:cs="Times New Roman"/>
                <w:sz w:val="20"/>
                <w:szCs w:val="20"/>
              </w:rPr>
            </w:pPr>
            <w:r w:rsidRPr="00786988">
              <w:rPr>
                <w:rFonts w:ascii="Times New Roman" w:eastAsia="Times New Roman" w:hAnsi="Times New Roman" w:cs="Times New Roman"/>
                <w:sz w:val="20"/>
                <w:szCs w:val="20"/>
              </w:rPr>
              <w:lastRenderedPageBreak/>
              <w:t xml:space="preserve">Holisms (no grieķu: </w:t>
            </w:r>
            <w:proofErr w:type="spellStart"/>
            <w:r w:rsidRPr="00786988">
              <w:rPr>
                <w:rFonts w:ascii="Times New Roman" w:eastAsia="Times New Roman" w:hAnsi="Times New Roman" w:cs="Times New Roman"/>
                <w:sz w:val="20"/>
                <w:szCs w:val="20"/>
              </w:rPr>
              <w:t>ὅλος</w:t>
            </w:r>
            <w:proofErr w:type="spellEnd"/>
            <w:r w:rsidRPr="00786988">
              <w:rPr>
                <w:rFonts w:ascii="Times New Roman" w:eastAsia="Times New Roman" w:hAnsi="Times New Roman" w:cs="Times New Roman"/>
                <w:sz w:val="20"/>
                <w:szCs w:val="20"/>
              </w:rPr>
              <w:t xml:space="preserve"> (</w:t>
            </w:r>
            <w:proofErr w:type="spellStart"/>
            <w:r w:rsidRPr="00786988">
              <w:rPr>
                <w:rFonts w:ascii="Times New Roman" w:eastAsia="Times New Roman" w:hAnsi="Times New Roman" w:cs="Times New Roman"/>
                <w:sz w:val="20"/>
                <w:szCs w:val="20"/>
              </w:rPr>
              <w:t>holos</w:t>
            </w:r>
            <w:proofErr w:type="spellEnd"/>
            <w:r w:rsidRPr="00786988">
              <w:rPr>
                <w:rFonts w:ascii="Times New Roman" w:eastAsia="Times New Roman" w:hAnsi="Times New Roman" w:cs="Times New Roman"/>
                <w:sz w:val="20"/>
                <w:szCs w:val="20"/>
              </w:rPr>
              <w:t xml:space="preserve">) — 'viss, vesels, veselums') ir ideja, ka dažādas naturālas sistēmas (fizikālas, bioloģiskas, ķīmiskas, sociālas, ekonomiskas, mentālas, lingvistikas, u.c.) un šo sistēmu īpašības ir jāsaprot kā viens veselums, nevis kā veseluma daļas. Holistiska pieeja ir pieeja, kas aplūko cilvēka fiziskā un garīgā vienotību, arī </w:t>
            </w:r>
            <w:proofErr w:type="spellStart"/>
            <w:r w:rsidRPr="00786988">
              <w:rPr>
                <w:rFonts w:ascii="Times New Roman" w:eastAsia="Times New Roman" w:hAnsi="Times New Roman" w:cs="Times New Roman"/>
                <w:sz w:val="20"/>
                <w:szCs w:val="20"/>
              </w:rPr>
              <w:t>kopveseluma</w:t>
            </w:r>
            <w:proofErr w:type="spellEnd"/>
            <w:r w:rsidRPr="00786988">
              <w:rPr>
                <w:rFonts w:ascii="Times New Roman" w:eastAsia="Times New Roman" w:hAnsi="Times New Roman" w:cs="Times New Roman"/>
                <w:sz w:val="20"/>
                <w:szCs w:val="20"/>
              </w:rPr>
              <w:t xml:space="preserve"> pieeja, kas paplašinātā tās skatījumā uztver cilvēku kā garīgu, fizisku, psiholoģisku, sociālu būtni.</w:t>
            </w:r>
          </w:p>
          <w:p w14:paraId="1E4F6B8F" w14:textId="77777777" w:rsidR="00886834" w:rsidRPr="00786988" w:rsidRDefault="00886834" w:rsidP="00886834">
            <w:pPr>
              <w:jc w:val="both"/>
              <w:rPr>
                <w:rFonts w:ascii="Times New Roman" w:eastAsia="Times New Roman" w:hAnsi="Times New Roman" w:cs="Times New Roman"/>
                <w:sz w:val="20"/>
                <w:szCs w:val="20"/>
              </w:rPr>
            </w:pPr>
            <w:r w:rsidRPr="00786988">
              <w:rPr>
                <w:rFonts w:ascii="Times New Roman" w:eastAsia="Times New Roman" w:hAnsi="Times New Roman" w:cs="Times New Roman"/>
                <w:sz w:val="20"/>
                <w:szCs w:val="20"/>
              </w:rPr>
              <w:t>Uz ko šis princips tiek attiecināts tieši šī dokumenta kontekstā. Tas ir svarīgs princips un ārkārtīgi nozīmīgs, bet kā šī principa realizēšanās atspoguļojas turpmākajā rīcības plānošanā. Tas būtu jāprecizē.</w:t>
            </w:r>
          </w:p>
          <w:p w14:paraId="67DE0239" w14:textId="77777777" w:rsidR="00886834" w:rsidRPr="00786988" w:rsidRDefault="00886834" w:rsidP="00886834">
            <w:pPr>
              <w:jc w:val="both"/>
              <w:rPr>
                <w:rFonts w:ascii="Times New Roman" w:eastAsia="Times New Roman" w:hAnsi="Times New Roman" w:cs="Times New Roman"/>
                <w:b/>
                <w:sz w:val="20"/>
                <w:szCs w:val="20"/>
              </w:rPr>
            </w:pPr>
            <w:r w:rsidRPr="00786988">
              <w:rPr>
                <w:rFonts w:ascii="Times New Roman" w:eastAsia="Times New Roman" w:hAnsi="Times New Roman" w:cs="Times New Roman"/>
                <w:sz w:val="20"/>
                <w:szCs w:val="20"/>
              </w:rPr>
              <w:t>Esošais skaidrojums attiecas vairāk uz jēdzienu “</w:t>
            </w:r>
            <w:proofErr w:type="spellStart"/>
            <w:r w:rsidRPr="00786988">
              <w:rPr>
                <w:rFonts w:ascii="Times New Roman" w:eastAsia="Times New Roman" w:hAnsi="Times New Roman" w:cs="Times New Roman"/>
                <w:sz w:val="20"/>
                <w:szCs w:val="20"/>
              </w:rPr>
              <w:t>starpdiscilināra</w:t>
            </w:r>
            <w:proofErr w:type="spellEnd"/>
            <w:r w:rsidRPr="00786988">
              <w:rPr>
                <w:rFonts w:ascii="Times New Roman" w:eastAsia="Times New Roman" w:hAnsi="Times New Roman" w:cs="Times New Roman"/>
                <w:sz w:val="20"/>
                <w:szCs w:val="20"/>
              </w:rPr>
              <w:t xml:space="preserve"> sadarbība” nevis holisms. Jo kopumā ne problēmu atspoguļojumā, pamatojumā, ne </w:t>
            </w:r>
            <w:proofErr w:type="spellStart"/>
            <w:r w:rsidRPr="00786988">
              <w:rPr>
                <w:rFonts w:ascii="Times New Roman" w:eastAsia="Times New Roman" w:hAnsi="Times New Roman" w:cs="Times New Roman"/>
                <w:sz w:val="20"/>
                <w:szCs w:val="20"/>
              </w:rPr>
              <w:t>mērķgrupu</w:t>
            </w:r>
            <w:proofErr w:type="spellEnd"/>
            <w:r w:rsidRPr="00786988">
              <w:rPr>
                <w:rFonts w:ascii="Times New Roman" w:eastAsia="Times New Roman" w:hAnsi="Times New Roman" w:cs="Times New Roman"/>
                <w:sz w:val="20"/>
                <w:szCs w:val="20"/>
              </w:rPr>
              <w:t xml:space="preserve"> atlasē, ne rīcības plānā holisma principa ievērošana neparādās, īpaši pasākumos, kas mazinātu sadrumstalotību un preventīvu </w:t>
            </w:r>
            <w:proofErr w:type="spellStart"/>
            <w:r w:rsidRPr="00786988">
              <w:rPr>
                <w:rFonts w:ascii="Times New Roman" w:eastAsia="Times New Roman" w:hAnsi="Times New Roman" w:cs="Times New Roman"/>
                <w:sz w:val="20"/>
                <w:szCs w:val="20"/>
              </w:rPr>
              <w:t>problēmsituāciju</w:t>
            </w:r>
            <w:proofErr w:type="spellEnd"/>
            <w:r w:rsidRPr="00786988">
              <w:rPr>
                <w:rFonts w:ascii="Times New Roman" w:eastAsia="Times New Roman" w:hAnsi="Times New Roman" w:cs="Times New Roman"/>
                <w:sz w:val="20"/>
                <w:szCs w:val="20"/>
              </w:rPr>
              <w:t xml:space="preserve"> risināšanu.</w:t>
            </w:r>
            <w:r w:rsidRPr="00786988">
              <w:rPr>
                <w:rFonts w:ascii="Times New Roman" w:eastAsia="Times New Roman" w:hAnsi="Times New Roman" w:cs="Times New Roman"/>
                <w:b/>
                <w:sz w:val="20"/>
                <w:szCs w:val="20"/>
              </w:rPr>
              <w:t xml:space="preserve">  </w:t>
            </w:r>
          </w:p>
        </w:tc>
        <w:tc>
          <w:tcPr>
            <w:tcW w:w="4495" w:type="dxa"/>
          </w:tcPr>
          <w:p w14:paraId="0D6D5192" w14:textId="77777777" w:rsidR="00026AEE" w:rsidRPr="00786988" w:rsidRDefault="00026AEE" w:rsidP="00026AEE">
            <w:pPr>
              <w:rPr>
                <w:rFonts w:ascii="Times New Roman" w:hAnsi="Times New Roman" w:cs="Times New Roman"/>
                <w:b/>
                <w:sz w:val="20"/>
                <w:szCs w:val="20"/>
              </w:rPr>
            </w:pPr>
            <w:r w:rsidRPr="00786988">
              <w:rPr>
                <w:rFonts w:ascii="Times New Roman" w:hAnsi="Times New Roman" w:cs="Times New Roman"/>
                <w:b/>
                <w:sz w:val="20"/>
                <w:szCs w:val="20"/>
              </w:rPr>
              <w:lastRenderedPageBreak/>
              <w:t>Ņemts vērā</w:t>
            </w:r>
          </w:p>
          <w:p w14:paraId="4B08242A" w14:textId="57307BD6" w:rsidR="00541E8E" w:rsidRPr="00786988" w:rsidRDefault="00541E8E" w:rsidP="00541E8E">
            <w:pPr>
              <w:jc w:val="both"/>
              <w:rPr>
                <w:rFonts w:ascii="Times New Roman" w:hAnsi="Times New Roman" w:cs="Times New Roman"/>
                <w:sz w:val="20"/>
                <w:szCs w:val="20"/>
              </w:rPr>
            </w:pPr>
            <w:r w:rsidRPr="00786988">
              <w:rPr>
                <w:rFonts w:ascii="Times New Roman" w:hAnsi="Times New Roman" w:cs="Times New Roman"/>
                <w:sz w:val="20"/>
                <w:szCs w:val="20"/>
              </w:rPr>
              <w:lastRenderedPageBreak/>
              <w:t>Precizēta Pamatnostādņu projekta 3.principa redakcija.</w:t>
            </w:r>
          </w:p>
        </w:tc>
      </w:tr>
      <w:tr w:rsidR="00886834" w:rsidRPr="00786988" w14:paraId="329F8C20" w14:textId="77777777" w:rsidTr="007F35E7">
        <w:tc>
          <w:tcPr>
            <w:tcW w:w="3126" w:type="dxa"/>
          </w:tcPr>
          <w:p w14:paraId="12D6EA99" w14:textId="43772681" w:rsidR="00886834" w:rsidRPr="00786988" w:rsidRDefault="007B62CA" w:rsidP="00886834">
            <w:pPr>
              <w:rPr>
                <w:rFonts w:ascii="Times New Roman" w:hAnsi="Times New Roman" w:cs="Times New Roman"/>
                <w:sz w:val="20"/>
                <w:szCs w:val="20"/>
              </w:rPr>
            </w:pPr>
            <w:r w:rsidRPr="00786988">
              <w:rPr>
                <w:rFonts w:ascii="Times New Roman" w:hAnsi="Times New Roman" w:cs="Times New Roman"/>
                <w:sz w:val="20"/>
                <w:szCs w:val="20"/>
              </w:rPr>
              <w:lastRenderedPageBreak/>
              <w:t>36.</w:t>
            </w:r>
            <w:r w:rsidR="00886834" w:rsidRPr="00786988">
              <w:rPr>
                <w:rFonts w:ascii="Times New Roman" w:hAnsi="Times New Roman" w:cs="Times New Roman"/>
                <w:sz w:val="20"/>
                <w:szCs w:val="20"/>
              </w:rPr>
              <w:t xml:space="preserve">Pamatnostādņu projekts, </w:t>
            </w:r>
          </w:p>
          <w:p w14:paraId="59F2B38A" w14:textId="77777777" w:rsidR="00886834" w:rsidRPr="00786988" w:rsidRDefault="00886834" w:rsidP="00886834">
            <w:pPr>
              <w:rPr>
                <w:rFonts w:ascii="Times New Roman" w:hAnsi="Times New Roman" w:cs="Times New Roman"/>
                <w:sz w:val="20"/>
                <w:szCs w:val="20"/>
              </w:rPr>
            </w:pPr>
            <w:r w:rsidRPr="00786988">
              <w:rPr>
                <w:rFonts w:ascii="Times New Roman" w:hAnsi="Times New Roman" w:cs="Times New Roman"/>
                <w:sz w:val="20"/>
                <w:szCs w:val="20"/>
              </w:rPr>
              <w:t>Kopsavilkums</w:t>
            </w:r>
          </w:p>
        </w:tc>
        <w:tc>
          <w:tcPr>
            <w:tcW w:w="6752" w:type="dxa"/>
          </w:tcPr>
          <w:p w14:paraId="4EDEABAB" w14:textId="77777777" w:rsidR="00886834" w:rsidRPr="00786988" w:rsidRDefault="00886834" w:rsidP="00886834">
            <w:pPr>
              <w:jc w:val="center"/>
              <w:rPr>
                <w:rFonts w:ascii="Times New Roman" w:eastAsia="Times New Roman" w:hAnsi="Times New Roman" w:cs="Times New Roman"/>
                <w:b/>
                <w:sz w:val="20"/>
                <w:szCs w:val="20"/>
              </w:rPr>
            </w:pPr>
            <w:r w:rsidRPr="00786988">
              <w:rPr>
                <w:rFonts w:ascii="Times New Roman" w:eastAsia="Times New Roman" w:hAnsi="Times New Roman" w:cs="Times New Roman"/>
                <w:b/>
                <w:sz w:val="20"/>
                <w:szCs w:val="20"/>
              </w:rPr>
              <w:t>Ieva Ozola</w:t>
            </w:r>
          </w:p>
          <w:p w14:paraId="4F6CA699" w14:textId="77777777" w:rsidR="00886834" w:rsidRPr="00786988" w:rsidRDefault="00886834" w:rsidP="00886834">
            <w:pPr>
              <w:jc w:val="both"/>
              <w:rPr>
                <w:rFonts w:ascii="Times New Roman" w:eastAsia="Times New Roman" w:hAnsi="Times New Roman" w:cs="Times New Roman"/>
                <w:sz w:val="20"/>
                <w:szCs w:val="20"/>
              </w:rPr>
            </w:pPr>
            <w:r w:rsidRPr="00786988">
              <w:rPr>
                <w:rFonts w:ascii="Times New Roman" w:eastAsia="Times New Roman" w:hAnsi="Times New Roman" w:cs="Times New Roman"/>
                <w:sz w:val="20"/>
                <w:szCs w:val="20"/>
              </w:rPr>
              <w:t xml:space="preserve">Pamatnostādnes ir vērstas uz sociālās aizsardzības un darba tirgus politiku ar mērķi sekmēt </w:t>
            </w:r>
            <w:proofErr w:type="spellStart"/>
            <w:r w:rsidRPr="00786988">
              <w:rPr>
                <w:rFonts w:ascii="Times New Roman" w:eastAsia="Times New Roman" w:hAnsi="Times New Roman" w:cs="Times New Roman"/>
                <w:sz w:val="20"/>
                <w:szCs w:val="20"/>
              </w:rPr>
              <w:t>soc.iekļaušanu</w:t>
            </w:r>
            <w:proofErr w:type="spellEnd"/>
            <w:r w:rsidRPr="00786988">
              <w:rPr>
                <w:rFonts w:ascii="Times New Roman" w:eastAsia="Times New Roman" w:hAnsi="Times New Roman" w:cs="Times New Roman"/>
                <w:sz w:val="20"/>
                <w:szCs w:val="20"/>
              </w:rPr>
              <w:t xml:space="preserve">, mazinot ienākumu nevienlīdzību un nabadzību. Tādejādi blakus piemēriem būtu </w:t>
            </w:r>
            <w:proofErr w:type="spellStart"/>
            <w:r w:rsidRPr="00786988">
              <w:rPr>
                <w:rFonts w:ascii="Times New Roman" w:eastAsia="Times New Roman" w:hAnsi="Times New Roman" w:cs="Times New Roman"/>
                <w:sz w:val="20"/>
                <w:szCs w:val="20"/>
              </w:rPr>
              <w:t>proaktīvi</w:t>
            </w:r>
            <w:proofErr w:type="spellEnd"/>
            <w:r w:rsidRPr="00786988">
              <w:rPr>
                <w:rFonts w:ascii="Times New Roman" w:eastAsia="Times New Roman" w:hAnsi="Times New Roman" w:cs="Times New Roman"/>
                <w:sz w:val="20"/>
                <w:szCs w:val="20"/>
              </w:rPr>
              <w:t xml:space="preserve"> jāmin kādā veidā sociālās aizsardzības politika pamatnostādņu ietvaros šos riskus var mazināt. Citādi jau zūd šī dokumenta jēga, ja netiek paredzēti riski un to mazināšana. Jebkura projekta iesniedzējiem tiek lūgta risku paredzēšana un idejas kā to varētu preventīvi risināt, līdzīgi varētu arī šajā dokumentā papildināt savlaicīgi plānojot nepieciešamo LM un citu iesaistīto partneru rīcību, sadarbību. Dokumenta pamatā ir runa par vismazāk aizsargātajām iedzīvotāju grupām, kurām nav citu iespēju uzlabot savu labklājību un dzīves kvalitāti, tas nozīmē, ka LM pozīcijai ir jābūt stingrākai un skaidrākai. Nevar vienkārši uzskaitīt pavisam reālus riskus un neko neplānot to mazināšanai, jo var saprast, ka tad tas kalpos kā iemesls kādēļ nav izpildīts kāds no uzdevumiem, nevis pastāv patiesas rūpes par </w:t>
            </w:r>
            <w:proofErr w:type="spellStart"/>
            <w:r w:rsidRPr="00786988">
              <w:rPr>
                <w:rFonts w:ascii="Times New Roman" w:eastAsia="Times New Roman" w:hAnsi="Times New Roman" w:cs="Times New Roman"/>
                <w:sz w:val="20"/>
                <w:szCs w:val="20"/>
              </w:rPr>
              <w:t>mazaizsargātajiem</w:t>
            </w:r>
            <w:proofErr w:type="spellEnd"/>
            <w:r w:rsidRPr="00786988">
              <w:rPr>
                <w:rFonts w:ascii="Times New Roman" w:eastAsia="Times New Roman" w:hAnsi="Times New Roman" w:cs="Times New Roman"/>
                <w:sz w:val="20"/>
                <w:szCs w:val="20"/>
              </w:rPr>
              <w:t xml:space="preserve"> iedzīvotājiem un to sociālo aizsardzību kā valsts prioritāti.</w:t>
            </w:r>
          </w:p>
        </w:tc>
        <w:tc>
          <w:tcPr>
            <w:tcW w:w="4495" w:type="dxa"/>
          </w:tcPr>
          <w:p w14:paraId="35DF0FE7" w14:textId="77777777" w:rsidR="00026AEE" w:rsidRPr="00786988" w:rsidRDefault="00026AEE" w:rsidP="00026AEE">
            <w:pPr>
              <w:rPr>
                <w:rFonts w:ascii="Times New Roman" w:hAnsi="Times New Roman" w:cs="Times New Roman"/>
                <w:b/>
                <w:sz w:val="20"/>
                <w:szCs w:val="20"/>
              </w:rPr>
            </w:pPr>
            <w:r w:rsidRPr="00786988">
              <w:rPr>
                <w:rFonts w:ascii="Times New Roman" w:hAnsi="Times New Roman" w:cs="Times New Roman"/>
                <w:b/>
                <w:sz w:val="20"/>
                <w:szCs w:val="20"/>
              </w:rPr>
              <w:t>Ņemts vērā</w:t>
            </w:r>
          </w:p>
          <w:p w14:paraId="16400F81" w14:textId="2B27B04D" w:rsidR="00CE47AD" w:rsidRPr="00786988" w:rsidRDefault="00146323" w:rsidP="00146323">
            <w:pPr>
              <w:jc w:val="both"/>
              <w:rPr>
                <w:rFonts w:ascii="Times New Roman" w:hAnsi="Times New Roman" w:cs="Times New Roman"/>
                <w:sz w:val="20"/>
                <w:szCs w:val="20"/>
              </w:rPr>
            </w:pPr>
            <w:r w:rsidRPr="00786988">
              <w:rPr>
                <w:rFonts w:ascii="Times New Roman" w:eastAsia="Times New Roman" w:hAnsi="Times New Roman" w:cs="Times New Roman"/>
                <w:sz w:val="20"/>
                <w:szCs w:val="20"/>
              </w:rPr>
              <w:t>Precizēta Pamatnostādņu projekta kopsavilkumā iekļautā teksta redakcija, papildinot izaicinājumu analīzi ar plānotajiem risinājumiem vidējā termiņā.</w:t>
            </w:r>
          </w:p>
        </w:tc>
      </w:tr>
      <w:tr w:rsidR="00886834" w:rsidRPr="00786988" w14:paraId="4BF7E657" w14:textId="77777777" w:rsidTr="007F35E7">
        <w:tc>
          <w:tcPr>
            <w:tcW w:w="3126" w:type="dxa"/>
          </w:tcPr>
          <w:p w14:paraId="2DCF6D4F" w14:textId="4D0CE972" w:rsidR="00886834" w:rsidRPr="00786988" w:rsidRDefault="007B62CA" w:rsidP="00886834">
            <w:pPr>
              <w:rPr>
                <w:rFonts w:ascii="Times New Roman" w:hAnsi="Times New Roman" w:cs="Times New Roman"/>
                <w:sz w:val="20"/>
                <w:szCs w:val="20"/>
              </w:rPr>
            </w:pPr>
            <w:r w:rsidRPr="00786988">
              <w:rPr>
                <w:rFonts w:ascii="Times New Roman" w:hAnsi="Times New Roman" w:cs="Times New Roman"/>
                <w:sz w:val="20"/>
                <w:szCs w:val="20"/>
              </w:rPr>
              <w:t>37.</w:t>
            </w:r>
            <w:r w:rsidR="00886834" w:rsidRPr="00786988">
              <w:rPr>
                <w:rFonts w:ascii="Times New Roman" w:hAnsi="Times New Roman" w:cs="Times New Roman"/>
                <w:sz w:val="20"/>
                <w:szCs w:val="20"/>
              </w:rPr>
              <w:t xml:space="preserve">Pamatnostādņu projekts, </w:t>
            </w:r>
          </w:p>
          <w:p w14:paraId="09A146B2" w14:textId="77777777" w:rsidR="00886834" w:rsidRPr="00786988" w:rsidRDefault="00886834" w:rsidP="00886834">
            <w:pPr>
              <w:rPr>
                <w:rFonts w:ascii="Times New Roman" w:hAnsi="Times New Roman" w:cs="Times New Roman"/>
                <w:sz w:val="20"/>
                <w:szCs w:val="20"/>
              </w:rPr>
            </w:pPr>
            <w:r w:rsidRPr="00786988">
              <w:rPr>
                <w:rFonts w:ascii="Times New Roman" w:hAnsi="Times New Roman" w:cs="Times New Roman"/>
                <w:sz w:val="20"/>
                <w:szCs w:val="20"/>
              </w:rPr>
              <w:t>Kopsavilkums</w:t>
            </w:r>
          </w:p>
        </w:tc>
        <w:tc>
          <w:tcPr>
            <w:tcW w:w="6752" w:type="dxa"/>
          </w:tcPr>
          <w:p w14:paraId="0B21C9B9" w14:textId="77777777" w:rsidR="00886834" w:rsidRPr="00786988" w:rsidRDefault="00886834" w:rsidP="00886834">
            <w:pPr>
              <w:jc w:val="center"/>
              <w:rPr>
                <w:rFonts w:ascii="Times New Roman" w:eastAsia="Times New Roman" w:hAnsi="Times New Roman" w:cs="Times New Roman"/>
                <w:b/>
                <w:sz w:val="20"/>
                <w:szCs w:val="20"/>
              </w:rPr>
            </w:pPr>
            <w:r w:rsidRPr="00786988">
              <w:rPr>
                <w:rFonts w:ascii="Times New Roman" w:eastAsia="Times New Roman" w:hAnsi="Times New Roman" w:cs="Times New Roman"/>
                <w:b/>
                <w:sz w:val="20"/>
                <w:szCs w:val="20"/>
              </w:rPr>
              <w:t>SIF</w:t>
            </w:r>
          </w:p>
          <w:p w14:paraId="2A447462" w14:textId="77777777" w:rsidR="00886834" w:rsidRPr="00786988" w:rsidRDefault="00886834" w:rsidP="00886834">
            <w:pPr>
              <w:jc w:val="both"/>
              <w:rPr>
                <w:rFonts w:ascii="Times New Roman" w:eastAsia="Times New Roman" w:hAnsi="Times New Roman" w:cs="Times New Roman"/>
                <w:sz w:val="20"/>
                <w:szCs w:val="20"/>
              </w:rPr>
            </w:pPr>
            <w:r w:rsidRPr="00786988">
              <w:rPr>
                <w:rFonts w:ascii="Times New Roman" w:eastAsia="Times New Roman" w:hAnsi="Times New Roman" w:cs="Times New Roman"/>
                <w:sz w:val="20"/>
                <w:szCs w:val="20"/>
              </w:rPr>
              <w:t xml:space="preserve">Ierosinām pārskatīt sadaļas Nr. 1 “Pamatnostādņu kopsavilkums” </w:t>
            </w:r>
            <w:proofErr w:type="spellStart"/>
            <w:r w:rsidRPr="00786988">
              <w:rPr>
                <w:rFonts w:ascii="Times New Roman" w:eastAsia="Times New Roman" w:hAnsi="Times New Roman" w:cs="Times New Roman"/>
                <w:sz w:val="20"/>
                <w:szCs w:val="20"/>
              </w:rPr>
              <w:t>apakšsadaļā</w:t>
            </w:r>
            <w:proofErr w:type="spellEnd"/>
            <w:r w:rsidRPr="00786988">
              <w:rPr>
                <w:rFonts w:ascii="Times New Roman" w:eastAsia="Times New Roman" w:hAnsi="Times New Roman" w:cs="Times New Roman"/>
                <w:sz w:val="20"/>
                <w:szCs w:val="20"/>
              </w:rPr>
              <w:t xml:space="preserve"> ietverto apgalvojumu, ka administratīvi teritoriālās reformas īstenošanas efektivitāte tiešā veidā ietekmēs esošo sociālo pakalpojumu pārklājumu un sniegšanu (7. lpp.), pievienojot atsauci uz norādītā apgalvojuma pamatojumu vai izsakot to citā redakcijā, ņemot vērā to, ka pakalpojumu pieejamība un atrašanās vieta būs atkarīga no katras pašvaldības. Vienlaikus ierosinām šajā sadaļā pievienot tādu pamatnostādņu mērķu sasniegšanu ietekmējošu ārējo faktoru kā profesionālu speciālistu trūkumu pašvaldībās, piemēram, sociālo darbinieku un tiem pieejamo resursu trūkumu.</w:t>
            </w:r>
          </w:p>
        </w:tc>
        <w:tc>
          <w:tcPr>
            <w:tcW w:w="4495" w:type="dxa"/>
          </w:tcPr>
          <w:p w14:paraId="4971DDCB" w14:textId="77777777" w:rsidR="00026AEE" w:rsidRPr="00786988" w:rsidRDefault="00026AEE" w:rsidP="00026AEE">
            <w:pPr>
              <w:rPr>
                <w:rFonts w:ascii="Times New Roman" w:hAnsi="Times New Roman" w:cs="Times New Roman"/>
                <w:b/>
                <w:sz w:val="20"/>
                <w:szCs w:val="20"/>
              </w:rPr>
            </w:pPr>
            <w:r w:rsidRPr="00786988">
              <w:rPr>
                <w:rFonts w:ascii="Times New Roman" w:hAnsi="Times New Roman" w:cs="Times New Roman"/>
                <w:b/>
                <w:sz w:val="20"/>
                <w:szCs w:val="20"/>
              </w:rPr>
              <w:t>Ņemts vērā</w:t>
            </w:r>
          </w:p>
          <w:p w14:paraId="1F319398" w14:textId="01A83372" w:rsidR="000C4A8C" w:rsidRPr="00786988" w:rsidRDefault="00146323" w:rsidP="000C4A8C">
            <w:pPr>
              <w:jc w:val="both"/>
              <w:rPr>
                <w:rFonts w:ascii="Times New Roman" w:hAnsi="Times New Roman" w:cs="Times New Roman"/>
                <w:sz w:val="20"/>
                <w:szCs w:val="20"/>
              </w:rPr>
            </w:pPr>
            <w:r w:rsidRPr="00786988">
              <w:rPr>
                <w:rFonts w:ascii="Times New Roman" w:eastAsia="Times New Roman" w:hAnsi="Times New Roman" w:cs="Times New Roman"/>
                <w:sz w:val="20"/>
                <w:szCs w:val="20"/>
              </w:rPr>
              <w:t>Precizēta Pamatnostādņ</w:t>
            </w:r>
            <w:r w:rsidR="000C4A8C" w:rsidRPr="00786988">
              <w:rPr>
                <w:rFonts w:ascii="Times New Roman" w:eastAsia="Times New Roman" w:hAnsi="Times New Roman" w:cs="Times New Roman"/>
                <w:sz w:val="20"/>
                <w:szCs w:val="20"/>
              </w:rPr>
              <w:t>u projekta kopsavilkumā iekļautā teksta redakcija. Līdztekus norādām, ka profesionālu un kompetentu cilvēkresursu nodrošināšana sociālo pakalpojumu sniegšanā un sociālajā darbā ir minēta kā izaicinājums 2.rīcības virzienā, attiecīgi nosakot sasniedzamos mērķus un rezultātus, kā arī iekļaujot attiecīgās problēmas risināšanai vairākus uzdevumus</w:t>
            </w:r>
            <w:r w:rsidR="00DB3303" w:rsidRPr="00786988">
              <w:rPr>
                <w:rFonts w:ascii="Times New Roman" w:eastAsia="Times New Roman" w:hAnsi="Times New Roman" w:cs="Times New Roman"/>
                <w:sz w:val="20"/>
                <w:szCs w:val="20"/>
              </w:rPr>
              <w:t xml:space="preserve"> </w:t>
            </w:r>
            <w:r w:rsidR="00DB3303" w:rsidRPr="000E5C23">
              <w:rPr>
                <w:rFonts w:ascii="Times New Roman" w:eastAsia="Times New Roman" w:hAnsi="Times New Roman" w:cs="Times New Roman"/>
                <w:sz w:val="20"/>
                <w:szCs w:val="20"/>
              </w:rPr>
              <w:t>(nr.5.-7.)</w:t>
            </w:r>
            <w:r w:rsidR="000C4A8C" w:rsidRPr="000E5C23">
              <w:rPr>
                <w:rFonts w:ascii="Times New Roman" w:eastAsia="Times New Roman" w:hAnsi="Times New Roman" w:cs="Times New Roman"/>
                <w:sz w:val="20"/>
                <w:szCs w:val="20"/>
              </w:rPr>
              <w:t>.</w:t>
            </w:r>
          </w:p>
        </w:tc>
      </w:tr>
      <w:tr w:rsidR="00886834" w:rsidRPr="00786988" w14:paraId="10B22D99" w14:textId="77777777" w:rsidTr="007F35E7">
        <w:tc>
          <w:tcPr>
            <w:tcW w:w="3126" w:type="dxa"/>
          </w:tcPr>
          <w:p w14:paraId="004C7352" w14:textId="0364984E" w:rsidR="00886834" w:rsidRPr="00786988" w:rsidRDefault="007B62CA" w:rsidP="00886834">
            <w:pPr>
              <w:rPr>
                <w:rFonts w:ascii="Times New Roman" w:hAnsi="Times New Roman" w:cs="Times New Roman"/>
                <w:sz w:val="20"/>
                <w:szCs w:val="20"/>
              </w:rPr>
            </w:pPr>
            <w:r w:rsidRPr="00786988">
              <w:rPr>
                <w:rFonts w:ascii="Times New Roman" w:hAnsi="Times New Roman" w:cs="Times New Roman"/>
                <w:sz w:val="20"/>
                <w:szCs w:val="20"/>
              </w:rPr>
              <w:t>38.</w:t>
            </w:r>
            <w:r w:rsidR="00886834" w:rsidRPr="00786988">
              <w:rPr>
                <w:rFonts w:ascii="Times New Roman" w:hAnsi="Times New Roman" w:cs="Times New Roman"/>
                <w:sz w:val="20"/>
                <w:szCs w:val="20"/>
              </w:rPr>
              <w:t>Pamatnostādņu projekts,</w:t>
            </w:r>
          </w:p>
          <w:p w14:paraId="0FF0D0DB" w14:textId="77777777" w:rsidR="00886834" w:rsidRPr="00786988" w:rsidRDefault="00886834" w:rsidP="00886834">
            <w:pPr>
              <w:rPr>
                <w:rFonts w:ascii="Times New Roman" w:hAnsi="Times New Roman" w:cs="Times New Roman"/>
                <w:sz w:val="20"/>
                <w:szCs w:val="20"/>
              </w:rPr>
            </w:pPr>
            <w:r w:rsidRPr="00786988">
              <w:rPr>
                <w:rFonts w:ascii="Times New Roman" w:hAnsi="Times New Roman" w:cs="Times New Roman"/>
                <w:sz w:val="20"/>
                <w:szCs w:val="20"/>
              </w:rPr>
              <w:lastRenderedPageBreak/>
              <w:t>Kopsavilkums</w:t>
            </w:r>
          </w:p>
        </w:tc>
        <w:tc>
          <w:tcPr>
            <w:tcW w:w="6752" w:type="dxa"/>
          </w:tcPr>
          <w:p w14:paraId="248920A7" w14:textId="77777777" w:rsidR="00886834" w:rsidRPr="00786988" w:rsidRDefault="00886834" w:rsidP="00886834">
            <w:pPr>
              <w:jc w:val="center"/>
              <w:rPr>
                <w:rFonts w:ascii="Times New Roman" w:eastAsia="Times New Roman" w:hAnsi="Times New Roman" w:cs="Times New Roman"/>
                <w:b/>
                <w:sz w:val="20"/>
                <w:szCs w:val="20"/>
              </w:rPr>
            </w:pPr>
            <w:r w:rsidRPr="00786988">
              <w:rPr>
                <w:rFonts w:ascii="Times New Roman" w:eastAsia="Times New Roman" w:hAnsi="Times New Roman" w:cs="Times New Roman"/>
                <w:b/>
                <w:sz w:val="20"/>
                <w:szCs w:val="20"/>
              </w:rPr>
              <w:lastRenderedPageBreak/>
              <w:t>SIF</w:t>
            </w:r>
          </w:p>
          <w:p w14:paraId="3BB66644" w14:textId="77777777" w:rsidR="00886834" w:rsidRPr="00786988" w:rsidRDefault="00886834" w:rsidP="00886834">
            <w:pPr>
              <w:jc w:val="both"/>
              <w:rPr>
                <w:rFonts w:ascii="Times New Roman" w:eastAsia="Times New Roman" w:hAnsi="Times New Roman" w:cs="Times New Roman"/>
                <w:sz w:val="20"/>
                <w:szCs w:val="20"/>
              </w:rPr>
            </w:pPr>
            <w:r w:rsidRPr="00786988">
              <w:rPr>
                <w:rFonts w:ascii="Times New Roman" w:eastAsia="Times New Roman" w:hAnsi="Times New Roman" w:cs="Times New Roman"/>
                <w:sz w:val="20"/>
                <w:szCs w:val="20"/>
              </w:rPr>
              <w:lastRenderedPageBreak/>
              <w:t>Lūdzam pievienot atsauci uz sadaļā Nr. 1 “Pamatnostādņu kopsavilkums” minētajiem dokumentiem, kas ņemti vērā pamatnostādņu projekta izstrādē, piemēram, saistīto jomu plānošanas dokumentu ieviešanas izvērtējumi, Labklājības ministrijas pasūtītu pētījumu un izvērtējumu rezultāti, starptautisku organizāciju veikti izvērtējumi (7. lpp.).</w:t>
            </w:r>
          </w:p>
        </w:tc>
        <w:tc>
          <w:tcPr>
            <w:tcW w:w="4495" w:type="dxa"/>
          </w:tcPr>
          <w:p w14:paraId="30569C86" w14:textId="77777777" w:rsidR="00026AEE" w:rsidRPr="00786988" w:rsidRDefault="00026AEE" w:rsidP="00026AEE">
            <w:pPr>
              <w:rPr>
                <w:rFonts w:ascii="Times New Roman" w:hAnsi="Times New Roman" w:cs="Times New Roman"/>
                <w:b/>
                <w:sz w:val="20"/>
                <w:szCs w:val="20"/>
              </w:rPr>
            </w:pPr>
            <w:r w:rsidRPr="00786988">
              <w:rPr>
                <w:rFonts w:ascii="Times New Roman" w:hAnsi="Times New Roman" w:cs="Times New Roman"/>
                <w:b/>
                <w:sz w:val="20"/>
                <w:szCs w:val="20"/>
              </w:rPr>
              <w:lastRenderedPageBreak/>
              <w:t>Ņemts vērā</w:t>
            </w:r>
          </w:p>
          <w:p w14:paraId="0027C4B6" w14:textId="4A9498AE" w:rsidR="00886834" w:rsidRPr="00786988" w:rsidRDefault="000C4A8C" w:rsidP="00D77FF4">
            <w:pPr>
              <w:jc w:val="both"/>
              <w:rPr>
                <w:rFonts w:ascii="Times New Roman" w:hAnsi="Times New Roman" w:cs="Times New Roman"/>
                <w:sz w:val="20"/>
                <w:szCs w:val="20"/>
              </w:rPr>
            </w:pPr>
            <w:r w:rsidRPr="00786988">
              <w:rPr>
                <w:rFonts w:ascii="Times New Roman" w:hAnsi="Times New Roman" w:cs="Times New Roman"/>
                <w:sz w:val="20"/>
                <w:szCs w:val="20"/>
              </w:rPr>
              <w:lastRenderedPageBreak/>
              <w:t>Pamatnostādņu projekta 2.pielikumā veiktās situācijas analīzei izmantotie pētījumi un izvērtējumi ir iekļauti pielikuma noslēgumā, ņemot vērā to lielo skaitu</w:t>
            </w:r>
            <w:r w:rsidR="00454394" w:rsidRPr="00786988">
              <w:rPr>
                <w:rFonts w:ascii="Times New Roman" w:hAnsi="Times New Roman" w:cs="Times New Roman"/>
                <w:sz w:val="20"/>
                <w:szCs w:val="20"/>
              </w:rPr>
              <w:t xml:space="preserve">. </w:t>
            </w:r>
          </w:p>
        </w:tc>
      </w:tr>
      <w:tr w:rsidR="00E90D28" w:rsidRPr="00786988" w14:paraId="284FCB0A" w14:textId="77777777" w:rsidTr="007F35E7">
        <w:tc>
          <w:tcPr>
            <w:tcW w:w="3126" w:type="dxa"/>
          </w:tcPr>
          <w:p w14:paraId="1E8BF1E5" w14:textId="45338C4D" w:rsidR="00E90D28" w:rsidRPr="00786988" w:rsidRDefault="007B62CA" w:rsidP="00E90D28">
            <w:pPr>
              <w:rPr>
                <w:rFonts w:ascii="Times New Roman" w:hAnsi="Times New Roman" w:cs="Times New Roman"/>
                <w:sz w:val="20"/>
                <w:szCs w:val="20"/>
              </w:rPr>
            </w:pPr>
            <w:r w:rsidRPr="00786988">
              <w:rPr>
                <w:rFonts w:ascii="Times New Roman" w:hAnsi="Times New Roman" w:cs="Times New Roman"/>
                <w:sz w:val="20"/>
                <w:szCs w:val="20"/>
              </w:rPr>
              <w:lastRenderedPageBreak/>
              <w:t>39.</w:t>
            </w:r>
            <w:r w:rsidR="00E90D28" w:rsidRPr="00786988">
              <w:rPr>
                <w:rFonts w:ascii="Times New Roman" w:hAnsi="Times New Roman" w:cs="Times New Roman"/>
                <w:sz w:val="20"/>
                <w:szCs w:val="20"/>
              </w:rPr>
              <w:t>Pamatnostādņu projekts,</w:t>
            </w:r>
          </w:p>
          <w:p w14:paraId="79CB9F95" w14:textId="77777777" w:rsidR="00E90D28" w:rsidRPr="00786988" w:rsidRDefault="00E90D28" w:rsidP="00E90D28">
            <w:pPr>
              <w:rPr>
                <w:rFonts w:ascii="Times New Roman" w:hAnsi="Times New Roman" w:cs="Times New Roman"/>
                <w:sz w:val="20"/>
                <w:szCs w:val="20"/>
              </w:rPr>
            </w:pPr>
            <w:r w:rsidRPr="00786988">
              <w:rPr>
                <w:rFonts w:ascii="Times New Roman" w:hAnsi="Times New Roman" w:cs="Times New Roman"/>
                <w:sz w:val="20"/>
                <w:szCs w:val="20"/>
              </w:rPr>
              <w:t>Kopsavilkums</w:t>
            </w:r>
          </w:p>
        </w:tc>
        <w:tc>
          <w:tcPr>
            <w:tcW w:w="6752" w:type="dxa"/>
          </w:tcPr>
          <w:p w14:paraId="13B60ECB" w14:textId="77777777" w:rsidR="00E90D28" w:rsidRPr="00786988" w:rsidRDefault="00E90D28" w:rsidP="00E90D28">
            <w:pPr>
              <w:jc w:val="center"/>
              <w:rPr>
                <w:rFonts w:ascii="Times New Roman" w:hAnsi="Times New Roman" w:cs="Times New Roman"/>
                <w:b/>
                <w:sz w:val="20"/>
                <w:szCs w:val="20"/>
              </w:rPr>
            </w:pPr>
            <w:r w:rsidRPr="00786988">
              <w:rPr>
                <w:rFonts w:ascii="Times New Roman" w:hAnsi="Times New Roman" w:cs="Times New Roman"/>
                <w:b/>
                <w:sz w:val="20"/>
                <w:szCs w:val="20"/>
              </w:rPr>
              <w:t>PKC</w:t>
            </w:r>
          </w:p>
          <w:p w14:paraId="4A62385E" w14:textId="77777777" w:rsidR="00E90D28" w:rsidRPr="00786988" w:rsidRDefault="00E90D28" w:rsidP="00E90D28">
            <w:pPr>
              <w:rPr>
                <w:rFonts w:ascii="Times New Roman" w:hAnsi="Times New Roman" w:cs="Times New Roman"/>
                <w:sz w:val="20"/>
                <w:szCs w:val="20"/>
              </w:rPr>
            </w:pPr>
            <w:r w:rsidRPr="00786988">
              <w:rPr>
                <w:rFonts w:ascii="Times New Roman" w:hAnsi="Times New Roman" w:cs="Times New Roman"/>
                <w:sz w:val="20"/>
                <w:szCs w:val="20"/>
              </w:rPr>
              <w:t xml:space="preserve">Pamatnostādņu rezultatīvo rādītāju ietvara aprakstā jāiekļauj atsauce uz NAP2027 kā vidēja termiņa augstāko plānošanas dokumentu, kas nosaka arī sasniedzamos rezultatīvos rādītājus, kā </w:t>
            </w:r>
            <w:proofErr w:type="spellStart"/>
            <w:r w:rsidRPr="00786988">
              <w:rPr>
                <w:rFonts w:ascii="Times New Roman" w:hAnsi="Times New Roman" w:cs="Times New Roman"/>
                <w:sz w:val="20"/>
                <w:szCs w:val="20"/>
              </w:rPr>
              <w:t>aŗī</w:t>
            </w:r>
            <w:proofErr w:type="spellEnd"/>
            <w:r w:rsidRPr="00786988">
              <w:rPr>
                <w:rFonts w:ascii="Times New Roman" w:hAnsi="Times New Roman" w:cs="Times New Roman"/>
                <w:sz w:val="20"/>
                <w:szCs w:val="20"/>
              </w:rPr>
              <w:t xml:space="preserve"> atsauce uz 1. pielikumu</w:t>
            </w:r>
          </w:p>
        </w:tc>
        <w:tc>
          <w:tcPr>
            <w:tcW w:w="4495" w:type="dxa"/>
          </w:tcPr>
          <w:p w14:paraId="05BF8A1D" w14:textId="77777777" w:rsidR="00026AEE" w:rsidRPr="00786988" w:rsidRDefault="00026AEE" w:rsidP="00026AEE">
            <w:pPr>
              <w:rPr>
                <w:rFonts w:ascii="Times New Roman" w:hAnsi="Times New Roman" w:cs="Times New Roman"/>
                <w:b/>
                <w:sz w:val="20"/>
                <w:szCs w:val="20"/>
              </w:rPr>
            </w:pPr>
            <w:r w:rsidRPr="00786988">
              <w:rPr>
                <w:rFonts w:ascii="Times New Roman" w:hAnsi="Times New Roman" w:cs="Times New Roman"/>
                <w:b/>
                <w:sz w:val="20"/>
                <w:szCs w:val="20"/>
              </w:rPr>
              <w:t>Ņemts vērā</w:t>
            </w:r>
          </w:p>
          <w:p w14:paraId="351957F3" w14:textId="16E80823" w:rsidR="00454394" w:rsidRPr="00786988" w:rsidRDefault="00454394" w:rsidP="00663A5E">
            <w:pPr>
              <w:jc w:val="both"/>
              <w:rPr>
                <w:rFonts w:ascii="Times New Roman" w:hAnsi="Times New Roman" w:cs="Times New Roman"/>
                <w:sz w:val="20"/>
                <w:szCs w:val="20"/>
              </w:rPr>
            </w:pPr>
            <w:r w:rsidRPr="00786988">
              <w:rPr>
                <w:rFonts w:ascii="Times New Roman" w:hAnsi="Times New Roman" w:cs="Times New Roman"/>
                <w:sz w:val="20"/>
                <w:szCs w:val="20"/>
              </w:rPr>
              <w:t>Pamatnostādņu projekts papildināts ar atsauci uz NAP2027 rezult</w:t>
            </w:r>
            <w:r w:rsidR="00302B05">
              <w:rPr>
                <w:rFonts w:ascii="Times New Roman" w:hAnsi="Times New Roman" w:cs="Times New Roman"/>
                <w:sz w:val="20"/>
                <w:szCs w:val="20"/>
              </w:rPr>
              <w:t>a</w:t>
            </w:r>
            <w:r w:rsidRPr="00786988">
              <w:rPr>
                <w:rFonts w:ascii="Times New Roman" w:hAnsi="Times New Roman" w:cs="Times New Roman"/>
                <w:sz w:val="20"/>
                <w:szCs w:val="20"/>
              </w:rPr>
              <w:t>tīvo rādītāju ietvaru. Atsauce uz 1.pielikumu rādītāju definēšanas raksturojumā nav atbilstoša.</w:t>
            </w:r>
          </w:p>
        </w:tc>
      </w:tr>
      <w:tr w:rsidR="00886834" w:rsidRPr="00786988" w14:paraId="16F47538" w14:textId="77777777" w:rsidTr="007F35E7">
        <w:tc>
          <w:tcPr>
            <w:tcW w:w="3126" w:type="dxa"/>
          </w:tcPr>
          <w:p w14:paraId="182CF63B" w14:textId="659A4701" w:rsidR="00886834" w:rsidRPr="00786988" w:rsidRDefault="007B62CA" w:rsidP="00886834">
            <w:pPr>
              <w:rPr>
                <w:rFonts w:ascii="Times New Roman" w:hAnsi="Times New Roman" w:cs="Times New Roman"/>
                <w:sz w:val="20"/>
                <w:szCs w:val="20"/>
              </w:rPr>
            </w:pPr>
            <w:r w:rsidRPr="00786988">
              <w:rPr>
                <w:rFonts w:ascii="Times New Roman" w:hAnsi="Times New Roman" w:cs="Times New Roman"/>
                <w:sz w:val="20"/>
                <w:szCs w:val="20"/>
              </w:rPr>
              <w:t>40.</w:t>
            </w:r>
            <w:r w:rsidR="00886834" w:rsidRPr="00786988">
              <w:rPr>
                <w:rFonts w:ascii="Times New Roman" w:hAnsi="Times New Roman" w:cs="Times New Roman"/>
                <w:sz w:val="20"/>
                <w:szCs w:val="20"/>
              </w:rPr>
              <w:t>Pamatnostādņu projekts,</w:t>
            </w:r>
          </w:p>
          <w:p w14:paraId="0FEF06BC" w14:textId="77777777" w:rsidR="00886834" w:rsidRPr="00786988" w:rsidRDefault="00886834" w:rsidP="00886834">
            <w:pPr>
              <w:rPr>
                <w:rFonts w:ascii="Times New Roman" w:hAnsi="Times New Roman" w:cs="Times New Roman"/>
                <w:sz w:val="20"/>
                <w:szCs w:val="20"/>
              </w:rPr>
            </w:pPr>
            <w:r w:rsidRPr="00786988">
              <w:rPr>
                <w:rFonts w:ascii="Times New Roman" w:hAnsi="Times New Roman" w:cs="Times New Roman"/>
                <w:sz w:val="20"/>
                <w:szCs w:val="20"/>
              </w:rPr>
              <w:t>Kopsavilkums</w:t>
            </w:r>
          </w:p>
        </w:tc>
        <w:tc>
          <w:tcPr>
            <w:tcW w:w="6752" w:type="dxa"/>
          </w:tcPr>
          <w:p w14:paraId="5FE210D8" w14:textId="77777777" w:rsidR="00886834" w:rsidRPr="00786988" w:rsidRDefault="00886834" w:rsidP="00886834">
            <w:pPr>
              <w:jc w:val="center"/>
              <w:rPr>
                <w:rFonts w:ascii="Times New Roman" w:eastAsia="Times New Roman" w:hAnsi="Times New Roman" w:cs="Times New Roman"/>
                <w:b/>
                <w:sz w:val="20"/>
                <w:szCs w:val="20"/>
              </w:rPr>
            </w:pPr>
            <w:r w:rsidRPr="00786988">
              <w:rPr>
                <w:rFonts w:ascii="Times New Roman" w:eastAsia="Times New Roman" w:hAnsi="Times New Roman" w:cs="Times New Roman"/>
                <w:b/>
                <w:sz w:val="20"/>
                <w:szCs w:val="20"/>
              </w:rPr>
              <w:t>Ieva Ozola</w:t>
            </w:r>
          </w:p>
          <w:p w14:paraId="7EAD114C" w14:textId="77777777" w:rsidR="00886834" w:rsidRPr="00786988" w:rsidRDefault="00886834" w:rsidP="00886834">
            <w:pPr>
              <w:jc w:val="both"/>
              <w:rPr>
                <w:rFonts w:ascii="Times New Roman" w:eastAsia="Times New Roman" w:hAnsi="Times New Roman" w:cs="Times New Roman"/>
                <w:sz w:val="20"/>
                <w:szCs w:val="20"/>
              </w:rPr>
            </w:pPr>
            <w:r w:rsidRPr="00786988">
              <w:rPr>
                <w:rFonts w:ascii="Times New Roman" w:eastAsia="Times New Roman" w:hAnsi="Times New Roman" w:cs="Times New Roman"/>
                <w:sz w:val="20"/>
                <w:szCs w:val="20"/>
              </w:rPr>
              <w:t>Nepieciešams papildinājums un skaidrojums kādi vēl dokumenti paralēli tiek realizēti un ir saistīti šī dokumenta kontekstā, kā arī kas ir tie pasākumi, kas kā pasākumu kopums radīs pārmaiņas sociālajā aizsardzībā un īpaši attiecībā uz pasākumiem, nabadzības un sociālās atstumtības mazināšanā.</w:t>
            </w:r>
          </w:p>
          <w:p w14:paraId="507D80DA" w14:textId="77777777" w:rsidR="00886834" w:rsidRPr="00786988" w:rsidRDefault="00886834" w:rsidP="00886834">
            <w:pPr>
              <w:jc w:val="both"/>
              <w:rPr>
                <w:rFonts w:ascii="Times New Roman" w:eastAsia="Times New Roman" w:hAnsi="Times New Roman" w:cs="Times New Roman"/>
                <w:sz w:val="20"/>
                <w:szCs w:val="20"/>
              </w:rPr>
            </w:pPr>
            <w:r w:rsidRPr="00786988">
              <w:rPr>
                <w:rFonts w:ascii="Times New Roman" w:eastAsia="Times New Roman" w:hAnsi="Times New Roman" w:cs="Times New Roman"/>
                <w:sz w:val="20"/>
                <w:szCs w:val="20"/>
              </w:rPr>
              <w:t>Ja nav paskaidrojums, tad iespējams šis teikums (7.lpp. “Tā kā Pamatnostādnes paredz sociālās aizsardzības un darba tirgus politikas attīstību ar ierobežotiem finanšu resursiem un to īstenošanu ietekmē citās politikas jomās īstenoto pasākumu un iedzīvotājiem sniegtā atbalsta un pakalpojumu efektivitāte, jāapzinās, ka krasas izmaiņas nabadzības un sociālās atstumtības mazināšanā tikai ar Pamatnostādņu ietvaros plānotajiem pasākumiem nevar tikt panāktas.”) ir jāņem ārā, jo pēc būtības pasaka, ka finansējuma nav, ir citi pasākumi un neko īpašu nevar sasniegt. Sociālās aizsardzības politikā šāda pieeja ir nepieņemama. Politikas dokumentā var atļauties paust stingrāku nostāju un cerības, ka situācija ir jāuzlabo ar visiem spēkiem. Iespējams, ja situācija ir tiešām tik bezcerīga, tad ir jāizvirza prioritātes, kuras LM tiešām apņemas realizēt.</w:t>
            </w:r>
          </w:p>
        </w:tc>
        <w:tc>
          <w:tcPr>
            <w:tcW w:w="4495" w:type="dxa"/>
          </w:tcPr>
          <w:p w14:paraId="20222E50" w14:textId="77777777" w:rsidR="00026AEE" w:rsidRPr="00786988" w:rsidRDefault="00026AEE" w:rsidP="00026AEE">
            <w:pPr>
              <w:rPr>
                <w:rFonts w:ascii="Times New Roman" w:hAnsi="Times New Roman" w:cs="Times New Roman"/>
                <w:b/>
                <w:sz w:val="20"/>
                <w:szCs w:val="20"/>
              </w:rPr>
            </w:pPr>
            <w:r w:rsidRPr="00786988">
              <w:rPr>
                <w:rFonts w:ascii="Times New Roman" w:hAnsi="Times New Roman" w:cs="Times New Roman"/>
                <w:b/>
                <w:sz w:val="20"/>
                <w:szCs w:val="20"/>
              </w:rPr>
              <w:t>Ņemts vērā</w:t>
            </w:r>
          </w:p>
          <w:p w14:paraId="79C508ED" w14:textId="249BE999" w:rsidR="00454394" w:rsidRPr="00786988" w:rsidRDefault="00454394" w:rsidP="00454394">
            <w:pPr>
              <w:jc w:val="both"/>
              <w:rPr>
                <w:rFonts w:ascii="Times New Roman" w:hAnsi="Times New Roman" w:cs="Times New Roman"/>
                <w:sz w:val="20"/>
                <w:szCs w:val="20"/>
              </w:rPr>
            </w:pPr>
            <w:r w:rsidRPr="00786988">
              <w:rPr>
                <w:rFonts w:ascii="Times New Roman" w:hAnsi="Times New Roman" w:cs="Times New Roman"/>
                <w:sz w:val="20"/>
                <w:szCs w:val="20"/>
              </w:rPr>
              <w:t>Pamatnostādņu projekts papildināts ar atsauci uz plānošanas dokumentiem un projektiem, kas skar nozīmīgus nabadzības un sociālās atstumtības riska mazināšanas jautājumus.</w:t>
            </w:r>
          </w:p>
        </w:tc>
      </w:tr>
      <w:tr w:rsidR="00886834" w:rsidRPr="00786988" w14:paraId="7FB82C30" w14:textId="77777777" w:rsidTr="007F35E7">
        <w:tc>
          <w:tcPr>
            <w:tcW w:w="3126" w:type="dxa"/>
          </w:tcPr>
          <w:p w14:paraId="3B41A868" w14:textId="6AA2D3D1" w:rsidR="00886834" w:rsidRPr="00786988" w:rsidRDefault="007B62CA" w:rsidP="00886834">
            <w:pPr>
              <w:rPr>
                <w:rFonts w:ascii="Times New Roman" w:hAnsi="Times New Roman" w:cs="Times New Roman"/>
                <w:sz w:val="20"/>
                <w:szCs w:val="20"/>
              </w:rPr>
            </w:pPr>
            <w:r w:rsidRPr="00786988">
              <w:rPr>
                <w:rFonts w:ascii="Times New Roman" w:hAnsi="Times New Roman" w:cs="Times New Roman"/>
                <w:sz w:val="20"/>
                <w:szCs w:val="20"/>
              </w:rPr>
              <w:t>41.</w:t>
            </w:r>
            <w:r w:rsidR="00886834" w:rsidRPr="00786988">
              <w:rPr>
                <w:rFonts w:ascii="Times New Roman" w:hAnsi="Times New Roman" w:cs="Times New Roman"/>
                <w:sz w:val="20"/>
                <w:szCs w:val="20"/>
              </w:rPr>
              <w:t>Pamatnostādņu projekts,</w:t>
            </w:r>
          </w:p>
          <w:p w14:paraId="60E6670F" w14:textId="77777777" w:rsidR="00886834" w:rsidRPr="00786988" w:rsidRDefault="00886834" w:rsidP="00886834">
            <w:pPr>
              <w:rPr>
                <w:rFonts w:ascii="Times New Roman" w:hAnsi="Times New Roman" w:cs="Times New Roman"/>
                <w:sz w:val="20"/>
                <w:szCs w:val="20"/>
              </w:rPr>
            </w:pPr>
            <w:r w:rsidRPr="00786988">
              <w:rPr>
                <w:rFonts w:ascii="Times New Roman" w:hAnsi="Times New Roman" w:cs="Times New Roman"/>
                <w:sz w:val="20"/>
                <w:szCs w:val="20"/>
              </w:rPr>
              <w:t>Kopsavilkums</w:t>
            </w:r>
          </w:p>
        </w:tc>
        <w:tc>
          <w:tcPr>
            <w:tcW w:w="6752" w:type="dxa"/>
          </w:tcPr>
          <w:p w14:paraId="020C9D05" w14:textId="5C0697B8" w:rsidR="00886834" w:rsidRPr="00786988" w:rsidRDefault="00886834" w:rsidP="00886834">
            <w:pPr>
              <w:pStyle w:val="CommentText"/>
              <w:jc w:val="center"/>
              <w:rPr>
                <w:rFonts w:ascii="Times New Roman" w:hAnsi="Times New Roman"/>
                <w:b/>
              </w:rPr>
            </w:pPr>
            <w:r w:rsidRPr="00786988">
              <w:rPr>
                <w:rFonts w:ascii="Times New Roman" w:hAnsi="Times New Roman"/>
                <w:b/>
              </w:rPr>
              <w:t xml:space="preserve">Latvijas </w:t>
            </w:r>
            <w:r w:rsidR="00F83444">
              <w:rPr>
                <w:rFonts w:ascii="Times New Roman" w:hAnsi="Times New Roman"/>
                <w:b/>
              </w:rPr>
              <w:t>s</w:t>
            </w:r>
            <w:r w:rsidRPr="00786988">
              <w:rPr>
                <w:rFonts w:ascii="Times New Roman" w:hAnsi="Times New Roman"/>
                <w:b/>
              </w:rPr>
              <w:t>ociālo darbinieku biedrība</w:t>
            </w:r>
          </w:p>
          <w:p w14:paraId="38F071E1" w14:textId="77777777" w:rsidR="00886834" w:rsidRPr="00786988" w:rsidRDefault="00886834" w:rsidP="00886834">
            <w:pPr>
              <w:pStyle w:val="CommentText"/>
              <w:jc w:val="both"/>
              <w:rPr>
                <w:rFonts w:ascii="Times New Roman" w:hAnsi="Times New Roman"/>
                <w:i/>
              </w:rPr>
            </w:pPr>
            <w:r w:rsidRPr="00786988">
              <w:rPr>
                <w:rFonts w:ascii="Times New Roman" w:eastAsia="Times New Roman" w:hAnsi="Times New Roman"/>
                <w:bCs/>
                <w:i/>
                <w:lang w:eastAsia="lv-LV"/>
              </w:rPr>
              <w:t>7.lpp.: Tā</w:t>
            </w:r>
            <w:r w:rsidRPr="00786988">
              <w:rPr>
                <w:rFonts w:ascii="Times New Roman" w:hAnsi="Times New Roman"/>
                <w:i/>
              </w:rPr>
              <w:t xml:space="preserve"> kā Pamatnostādnes paredz sociālās aizsardzības un darba tirgus politikas attīstību ar ierobežotiem finanšu resursiem un to īstenošanu ietekmē citās politikas jomās īstenoto pasākumu un iedzīvotājiem sniegtā atbalsta un pakalpojumu efektivitāte, jāapzinās, ka krasas izmaiņas nabadzības un sociālās atstumtības mazināšanā tikai ar Pamatnostādņu ietvaros plānotajiem pasākumiem nevar tikt panāktas.</w:t>
            </w:r>
          </w:p>
          <w:p w14:paraId="7B4D8CE5" w14:textId="77777777" w:rsidR="00886834" w:rsidRPr="00786988" w:rsidRDefault="00886834" w:rsidP="00886834">
            <w:pPr>
              <w:pStyle w:val="CommentText"/>
              <w:jc w:val="both"/>
              <w:rPr>
                <w:rFonts w:ascii="Times New Roman" w:hAnsi="Times New Roman"/>
                <w:i/>
              </w:rPr>
            </w:pPr>
            <w:r w:rsidRPr="00786988">
              <w:rPr>
                <w:rFonts w:ascii="Times New Roman" w:hAnsi="Times New Roman"/>
                <w:i/>
              </w:rPr>
              <w:t xml:space="preserve">8.lpp.: </w:t>
            </w:r>
            <w:r w:rsidRPr="00786988">
              <w:rPr>
                <w:rFonts w:ascii="Times New Roman" w:eastAsia="Times New Roman" w:hAnsi="Times New Roman"/>
                <w:i/>
                <w:lang w:eastAsia="lv-LV"/>
              </w:rPr>
              <w:t xml:space="preserve">Pamatnostādņu mērķis ir sekmēt iedzīvotāju sociālo </w:t>
            </w:r>
            <w:r w:rsidRPr="00786988">
              <w:rPr>
                <w:rFonts w:ascii="Times New Roman" w:eastAsia="Times New Roman" w:hAnsi="Times New Roman"/>
                <w:bCs/>
                <w:i/>
                <w:lang w:eastAsia="lv-LV"/>
              </w:rPr>
              <w:t>iekļaušanu</w:t>
            </w:r>
            <w:r w:rsidRPr="00786988">
              <w:rPr>
                <w:rFonts w:ascii="Times New Roman" w:eastAsia="Times New Roman" w:hAnsi="Times New Roman"/>
                <w:i/>
                <w:lang w:eastAsia="lv-LV"/>
              </w:rPr>
              <w:t xml:space="preserve">, mazinot ienākumu </w:t>
            </w:r>
            <w:r w:rsidRPr="00786988">
              <w:rPr>
                <w:rFonts w:ascii="Times New Roman" w:eastAsia="Times New Roman" w:hAnsi="Times New Roman"/>
                <w:bCs/>
                <w:i/>
                <w:lang w:eastAsia="lv-LV"/>
              </w:rPr>
              <w:t>nevienlīdzību</w:t>
            </w:r>
            <w:r w:rsidRPr="00786988">
              <w:rPr>
                <w:rFonts w:ascii="Times New Roman" w:eastAsia="Times New Roman" w:hAnsi="Times New Roman"/>
                <w:i/>
                <w:lang w:eastAsia="lv-LV"/>
              </w:rPr>
              <w:t xml:space="preserve"> un </w:t>
            </w:r>
            <w:r w:rsidRPr="00786988">
              <w:rPr>
                <w:rFonts w:ascii="Times New Roman" w:eastAsia="Times New Roman" w:hAnsi="Times New Roman"/>
                <w:bCs/>
                <w:i/>
                <w:lang w:eastAsia="lv-LV"/>
              </w:rPr>
              <w:t>nabadzību</w:t>
            </w:r>
          </w:p>
          <w:p w14:paraId="69231AF6" w14:textId="77777777" w:rsidR="00886834" w:rsidRPr="00786988" w:rsidRDefault="00886834" w:rsidP="00886834">
            <w:pPr>
              <w:pStyle w:val="CommentText"/>
              <w:jc w:val="both"/>
              <w:rPr>
                <w:rFonts w:ascii="Times New Roman" w:hAnsi="Times New Roman"/>
              </w:rPr>
            </w:pPr>
          </w:p>
          <w:p w14:paraId="02CE2D42" w14:textId="77777777" w:rsidR="00886834" w:rsidRPr="00786988" w:rsidRDefault="00886834" w:rsidP="00886834">
            <w:pPr>
              <w:pStyle w:val="CommentText"/>
              <w:jc w:val="both"/>
              <w:rPr>
                <w:rFonts w:ascii="Times New Roman" w:hAnsi="Times New Roman"/>
              </w:rPr>
            </w:pPr>
            <w:r w:rsidRPr="00786988">
              <w:rPr>
                <w:rFonts w:ascii="Times New Roman" w:hAnsi="Times New Roman"/>
              </w:rPr>
              <w:t xml:space="preserve">Ir konstatējama pretruna starp Pamatnostādņu 7.lpp formulēto apgalvojumu un 8.lpp. formulēto pamatnostādņu mērķi. </w:t>
            </w:r>
          </w:p>
          <w:p w14:paraId="3AAAE0F1" w14:textId="77777777" w:rsidR="00886834" w:rsidRPr="00786988" w:rsidRDefault="00886834" w:rsidP="00886834">
            <w:pPr>
              <w:pStyle w:val="CommentText"/>
              <w:jc w:val="both"/>
              <w:rPr>
                <w:rFonts w:ascii="Times New Roman" w:hAnsi="Times New Roman"/>
              </w:rPr>
            </w:pPr>
          </w:p>
          <w:p w14:paraId="48845E96" w14:textId="77777777" w:rsidR="00886834" w:rsidRPr="00786988" w:rsidRDefault="00886834" w:rsidP="00886834">
            <w:pPr>
              <w:jc w:val="both"/>
              <w:rPr>
                <w:rFonts w:ascii="Times New Roman" w:eastAsia="Times New Roman" w:hAnsi="Times New Roman" w:cs="Times New Roman"/>
                <w:b/>
                <w:sz w:val="20"/>
                <w:szCs w:val="20"/>
              </w:rPr>
            </w:pPr>
            <w:r w:rsidRPr="00786988">
              <w:rPr>
                <w:rFonts w:ascii="Times New Roman" w:hAnsi="Times New Roman" w:cs="Times New Roman"/>
                <w:b/>
                <w:bCs/>
                <w:sz w:val="20"/>
                <w:szCs w:val="20"/>
                <w:u w:val="single"/>
              </w:rPr>
              <w:lastRenderedPageBreak/>
              <w:t>Priekšlikums</w:t>
            </w:r>
            <w:r w:rsidRPr="00786988">
              <w:rPr>
                <w:rFonts w:ascii="Times New Roman" w:hAnsi="Times New Roman" w:cs="Times New Roman"/>
                <w:sz w:val="20"/>
                <w:szCs w:val="20"/>
              </w:rPr>
              <w:t>: 7.lpp pārformulēt tekstu tā, lai tas atbilst Pamatnostādņu mērķim, norādot, kāds ir minimālais apmērs, kādā sagaidāma sociālās iekļaušanas veicināšana, kā arī ienākumu nevienlīdzības un nabadzības mazināšana, neskatoties uz pastāvošajiem ierobežojumiem.</w:t>
            </w:r>
          </w:p>
        </w:tc>
        <w:tc>
          <w:tcPr>
            <w:tcW w:w="4495" w:type="dxa"/>
          </w:tcPr>
          <w:p w14:paraId="5A577A3E" w14:textId="77777777" w:rsidR="00026AEE" w:rsidRPr="00786988" w:rsidRDefault="00026AEE" w:rsidP="00026AEE">
            <w:pPr>
              <w:rPr>
                <w:rFonts w:ascii="Times New Roman" w:hAnsi="Times New Roman" w:cs="Times New Roman"/>
                <w:b/>
                <w:sz w:val="20"/>
                <w:szCs w:val="20"/>
              </w:rPr>
            </w:pPr>
            <w:r w:rsidRPr="00786988">
              <w:rPr>
                <w:rFonts w:ascii="Times New Roman" w:hAnsi="Times New Roman" w:cs="Times New Roman"/>
                <w:b/>
                <w:sz w:val="20"/>
                <w:szCs w:val="20"/>
              </w:rPr>
              <w:lastRenderedPageBreak/>
              <w:t>Ņemts vērā</w:t>
            </w:r>
          </w:p>
          <w:p w14:paraId="192D7397" w14:textId="4F29D4C0" w:rsidR="00454394" w:rsidRPr="00786988" w:rsidRDefault="00454394" w:rsidP="00886834">
            <w:pPr>
              <w:rPr>
                <w:rFonts w:ascii="Times New Roman" w:hAnsi="Times New Roman" w:cs="Times New Roman"/>
                <w:sz w:val="20"/>
                <w:szCs w:val="20"/>
              </w:rPr>
            </w:pPr>
            <w:r w:rsidRPr="00786988">
              <w:rPr>
                <w:rFonts w:ascii="Times New Roman" w:hAnsi="Times New Roman" w:cs="Times New Roman"/>
                <w:sz w:val="20"/>
                <w:szCs w:val="20"/>
              </w:rPr>
              <w:t>Pamatnostādņu projekta kopsavilkums ir precizēts.</w:t>
            </w:r>
          </w:p>
        </w:tc>
      </w:tr>
      <w:tr w:rsidR="00886834" w:rsidRPr="00786988" w14:paraId="6B97E16A" w14:textId="77777777" w:rsidTr="007F35E7">
        <w:tc>
          <w:tcPr>
            <w:tcW w:w="3126" w:type="dxa"/>
          </w:tcPr>
          <w:p w14:paraId="57842074" w14:textId="03A4ECB2" w:rsidR="00886834" w:rsidRPr="00786988" w:rsidRDefault="007B62CA" w:rsidP="00886834">
            <w:pPr>
              <w:rPr>
                <w:rFonts w:ascii="Times New Roman" w:hAnsi="Times New Roman" w:cs="Times New Roman"/>
                <w:sz w:val="20"/>
                <w:szCs w:val="20"/>
              </w:rPr>
            </w:pPr>
            <w:r w:rsidRPr="00786988">
              <w:rPr>
                <w:rFonts w:ascii="Times New Roman" w:hAnsi="Times New Roman" w:cs="Times New Roman"/>
                <w:sz w:val="20"/>
                <w:szCs w:val="20"/>
              </w:rPr>
              <w:t>42.</w:t>
            </w:r>
            <w:r w:rsidR="00886834" w:rsidRPr="00786988">
              <w:rPr>
                <w:rFonts w:ascii="Times New Roman" w:hAnsi="Times New Roman" w:cs="Times New Roman"/>
                <w:sz w:val="20"/>
                <w:szCs w:val="20"/>
              </w:rPr>
              <w:t>Pamatnostādņu projekts,</w:t>
            </w:r>
          </w:p>
          <w:p w14:paraId="02DDD517" w14:textId="77777777" w:rsidR="00886834" w:rsidRPr="00786988" w:rsidRDefault="00886834" w:rsidP="00886834">
            <w:pPr>
              <w:rPr>
                <w:rFonts w:ascii="Times New Roman" w:hAnsi="Times New Roman" w:cs="Times New Roman"/>
                <w:sz w:val="20"/>
                <w:szCs w:val="20"/>
              </w:rPr>
            </w:pPr>
            <w:r w:rsidRPr="00786988">
              <w:rPr>
                <w:rFonts w:ascii="Times New Roman" w:hAnsi="Times New Roman" w:cs="Times New Roman"/>
                <w:sz w:val="20"/>
                <w:szCs w:val="20"/>
              </w:rPr>
              <w:t>Kopsavilkums</w:t>
            </w:r>
          </w:p>
        </w:tc>
        <w:tc>
          <w:tcPr>
            <w:tcW w:w="6752" w:type="dxa"/>
          </w:tcPr>
          <w:p w14:paraId="134489C2" w14:textId="77777777" w:rsidR="00886834" w:rsidRPr="00786988" w:rsidRDefault="00886834" w:rsidP="00886834">
            <w:pPr>
              <w:pStyle w:val="CommentText"/>
              <w:jc w:val="center"/>
              <w:rPr>
                <w:rFonts w:ascii="Times New Roman" w:hAnsi="Times New Roman"/>
                <w:b/>
              </w:rPr>
            </w:pPr>
            <w:r w:rsidRPr="00786988">
              <w:rPr>
                <w:rFonts w:ascii="Times New Roman" w:hAnsi="Times New Roman"/>
                <w:b/>
              </w:rPr>
              <w:t>Latvijas Lielo pilsētu asociācija</w:t>
            </w:r>
          </w:p>
          <w:p w14:paraId="47658602" w14:textId="77777777" w:rsidR="00886834" w:rsidRPr="00786988" w:rsidRDefault="00886834" w:rsidP="00886834">
            <w:pPr>
              <w:pStyle w:val="CommentText"/>
              <w:jc w:val="both"/>
              <w:rPr>
                <w:rFonts w:ascii="Times New Roman" w:hAnsi="Times New Roman"/>
              </w:rPr>
            </w:pPr>
            <w:r w:rsidRPr="00786988">
              <w:rPr>
                <w:rFonts w:ascii="Times New Roman" w:hAnsi="Times New Roman"/>
              </w:rPr>
              <w:t xml:space="preserve">Nav pieļaujams, ka politikas plānošanas dokumentā tiek noteikts, ka ar tajā plānotajiem pasākumiem izmaiņas netiks panāktas. Ja Pamatnostādņu ietvaros plānotie pasākumi ir saistīti ar citos plānošanas dokumentos paredzētiem pasākumiem, tad jābūt skaidrām norādēm, par kādiem dokumentiem ir runa un jānorāda precīza saikne ar citiem plānotajiem pasākumiem. </w:t>
            </w:r>
          </w:p>
          <w:p w14:paraId="1CD2E3DA" w14:textId="77777777" w:rsidR="00886834" w:rsidRPr="00786988" w:rsidRDefault="00886834" w:rsidP="00886834">
            <w:pPr>
              <w:pStyle w:val="CommentText"/>
              <w:jc w:val="both"/>
              <w:rPr>
                <w:rFonts w:ascii="Times New Roman" w:hAnsi="Times New Roman"/>
                <w:b/>
              </w:rPr>
            </w:pPr>
            <w:r w:rsidRPr="00786988">
              <w:rPr>
                <w:rFonts w:ascii="Times New Roman" w:hAnsi="Times New Roman"/>
              </w:rPr>
              <w:t xml:space="preserve">Tāpat Pamatnostādnēs ir obligāti jāiekļauj sadaļa par starpnozaru problēmu risināšanu un citu politiku ietekmēšanu. Līdzšinējā sociālās aizsardzības un darba tirgus jomu attīstība liecina, ka tieši nespēja sadarboties, plānot un koordinēt rīcības starpnozaru līmenī visbiežāk ir cēlonis valsts un pašvaldību nespējai apmierināt iedzīvotāju vajadzības un risināt viņu sociālās problēmas. Pamatnostādņu 2.pielikumā ir aprakstīta situācija, ka nav preventīvu pakalpojumu, lai agrīni novērstu bērniem un jauniešiem uzvedības problēmas, arī pieminētais Pamatnostādņu princips “Holistiskas pieejas un iesaistīto pušu sadarbības” paredz preventīvu </w:t>
            </w:r>
            <w:proofErr w:type="spellStart"/>
            <w:r w:rsidRPr="00786988">
              <w:rPr>
                <w:rFonts w:ascii="Times New Roman" w:hAnsi="Times New Roman"/>
              </w:rPr>
              <w:t>problēmsituāciju</w:t>
            </w:r>
            <w:proofErr w:type="spellEnd"/>
            <w:r w:rsidRPr="00786988">
              <w:rPr>
                <w:rFonts w:ascii="Times New Roman" w:hAnsi="Times New Roman"/>
              </w:rPr>
              <w:t xml:space="preserve"> risināšanu, diemžēl Pamatnostādnēs nav atrodami ne attiecīgi rādītāji, ne rīcības virzieni, kas norādītu uz preventīvām darbībām. Pamatnostādnēs jāparedz šie pasākumi, vai jāskaidro, kur šīs preventīvās rīcības tiks paredzētas.</w:t>
            </w:r>
          </w:p>
        </w:tc>
        <w:tc>
          <w:tcPr>
            <w:tcW w:w="4495" w:type="dxa"/>
          </w:tcPr>
          <w:p w14:paraId="68F98BCA" w14:textId="77777777" w:rsidR="00026AEE" w:rsidRPr="00786988" w:rsidRDefault="00026AEE" w:rsidP="00026AEE">
            <w:pPr>
              <w:rPr>
                <w:rFonts w:ascii="Times New Roman" w:hAnsi="Times New Roman" w:cs="Times New Roman"/>
                <w:b/>
                <w:sz w:val="20"/>
                <w:szCs w:val="20"/>
              </w:rPr>
            </w:pPr>
            <w:r w:rsidRPr="00786988">
              <w:rPr>
                <w:rFonts w:ascii="Times New Roman" w:hAnsi="Times New Roman" w:cs="Times New Roman"/>
                <w:b/>
                <w:sz w:val="20"/>
                <w:szCs w:val="20"/>
              </w:rPr>
              <w:t>Ņemts vērā</w:t>
            </w:r>
          </w:p>
          <w:p w14:paraId="617BF5F7" w14:textId="63A92C0E" w:rsidR="00454394" w:rsidRPr="00786988" w:rsidRDefault="00454394" w:rsidP="00886834">
            <w:pPr>
              <w:rPr>
                <w:rFonts w:ascii="Times New Roman" w:hAnsi="Times New Roman" w:cs="Times New Roman"/>
                <w:sz w:val="20"/>
                <w:szCs w:val="20"/>
              </w:rPr>
            </w:pPr>
            <w:r w:rsidRPr="00786988">
              <w:rPr>
                <w:rFonts w:ascii="Times New Roman" w:hAnsi="Times New Roman" w:cs="Times New Roman"/>
                <w:sz w:val="20"/>
                <w:szCs w:val="20"/>
              </w:rPr>
              <w:t>Pamatnostādņu projekta kopsavilkums ir precizēts.</w:t>
            </w:r>
          </w:p>
        </w:tc>
      </w:tr>
      <w:tr w:rsidR="00B23AE0" w:rsidRPr="00786988" w14:paraId="5A682876" w14:textId="77777777" w:rsidTr="007F35E7">
        <w:tc>
          <w:tcPr>
            <w:tcW w:w="3126" w:type="dxa"/>
          </w:tcPr>
          <w:p w14:paraId="3CAF93CC" w14:textId="69190E20" w:rsidR="00B23AE0" w:rsidRPr="00786988" w:rsidRDefault="007B62CA" w:rsidP="00B23AE0">
            <w:pPr>
              <w:rPr>
                <w:rFonts w:ascii="Times New Roman" w:hAnsi="Times New Roman" w:cs="Times New Roman"/>
                <w:sz w:val="20"/>
                <w:szCs w:val="20"/>
              </w:rPr>
            </w:pPr>
            <w:r w:rsidRPr="00786988">
              <w:rPr>
                <w:rFonts w:ascii="Times New Roman" w:hAnsi="Times New Roman" w:cs="Times New Roman"/>
                <w:sz w:val="20"/>
                <w:szCs w:val="20"/>
              </w:rPr>
              <w:t>43.</w:t>
            </w:r>
            <w:r w:rsidR="00B23AE0" w:rsidRPr="00786988">
              <w:rPr>
                <w:rFonts w:ascii="Times New Roman" w:hAnsi="Times New Roman" w:cs="Times New Roman"/>
                <w:sz w:val="20"/>
                <w:szCs w:val="20"/>
              </w:rPr>
              <w:t>Pamatnostādņu projekts,</w:t>
            </w:r>
          </w:p>
          <w:p w14:paraId="36C5CF5A" w14:textId="77777777" w:rsidR="00B23AE0" w:rsidRPr="00786988" w:rsidRDefault="00B23AE0" w:rsidP="00B23AE0">
            <w:pPr>
              <w:rPr>
                <w:rFonts w:ascii="Times New Roman" w:hAnsi="Times New Roman" w:cs="Times New Roman"/>
                <w:sz w:val="20"/>
                <w:szCs w:val="20"/>
              </w:rPr>
            </w:pPr>
            <w:r w:rsidRPr="00786988">
              <w:rPr>
                <w:rFonts w:ascii="Times New Roman" w:hAnsi="Times New Roman" w:cs="Times New Roman"/>
                <w:sz w:val="20"/>
                <w:szCs w:val="20"/>
              </w:rPr>
              <w:t>Kopsavilkums</w:t>
            </w:r>
          </w:p>
        </w:tc>
        <w:tc>
          <w:tcPr>
            <w:tcW w:w="6752" w:type="dxa"/>
          </w:tcPr>
          <w:p w14:paraId="5DB08C28" w14:textId="77777777" w:rsidR="00B23AE0" w:rsidRPr="00786988" w:rsidRDefault="00B23AE0" w:rsidP="00B23AE0">
            <w:pPr>
              <w:pStyle w:val="CommentText"/>
              <w:jc w:val="center"/>
              <w:rPr>
                <w:rFonts w:ascii="Times New Roman" w:hAnsi="Times New Roman"/>
                <w:b/>
              </w:rPr>
            </w:pPr>
            <w:r w:rsidRPr="00786988">
              <w:rPr>
                <w:rFonts w:ascii="Times New Roman" w:hAnsi="Times New Roman"/>
                <w:b/>
              </w:rPr>
              <w:t>LSA</w:t>
            </w:r>
          </w:p>
          <w:p w14:paraId="58FDB9EA" w14:textId="77777777" w:rsidR="00B23AE0" w:rsidRPr="00786988" w:rsidRDefault="00B23AE0" w:rsidP="00B23AE0">
            <w:pPr>
              <w:pStyle w:val="Bodytext20"/>
              <w:shd w:val="clear" w:color="auto" w:fill="auto"/>
              <w:tabs>
                <w:tab w:val="left" w:pos="316"/>
              </w:tabs>
              <w:spacing w:before="0" w:line="240" w:lineRule="auto"/>
              <w:ind w:firstLine="0"/>
              <w:jc w:val="both"/>
              <w:rPr>
                <w:rFonts w:ascii="Times New Roman" w:hAnsi="Times New Roman" w:cs="Times New Roman"/>
                <w:sz w:val="20"/>
                <w:szCs w:val="20"/>
              </w:rPr>
            </w:pPr>
            <w:r w:rsidRPr="00786988">
              <w:rPr>
                <w:rStyle w:val="Bodytext2Bold"/>
                <w:rFonts w:ascii="Times New Roman" w:hAnsi="Times New Roman" w:cs="Times New Roman"/>
                <w:sz w:val="20"/>
                <w:szCs w:val="20"/>
              </w:rPr>
              <w:t xml:space="preserve">Pakalpojumu sistēmai kopumā : gan pakalpojumu integritātes sistēmai, gan organizēšanas sistēmai, gan pieejamības norosināšanas sistēmai, gan finansēšanas sistēmai - visām sistēmām ir jābūt vērstām uz kopēju mērķi. </w:t>
            </w:r>
            <w:r w:rsidRPr="00786988">
              <w:rPr>
                <w:rFonts w:ascii="Times New Roman" w:hAnsi="Times New Roman" w:cs="Times New Roman"/>
                <w:color w:val="000000"/>
                <w:sz w:val="20"/>
                <w:szCs w:val="20"/>
                <w:lang w:eastAsia="lv-LV" w:bidi="lv-LV"/>
              </w:rPr>
              <w:t xml:space="preserve">(Šis ir izaicinājums.) Kopsavilkuma aprakstā (6.lpp.) ir daļēji identificēta viena no sociālās sistēmas problēmām </w:t>
            </w:r>
            <w:proofErr w:type="spellStart"/>
            <w:r w:rsidRPr="00786988">
              <w:rPr>
                <w:rFonts w:ascii="Times New Roman" w:hAnsi="Times New Roman" w:cs="Times New Roman"/>
                <w:color w:val="000000"/>
                <w:sz w:val="20"/>
                <w:szCs w:val="20"/>
                <w:lang w:eastAsia="lv-LV" w:bidi="lv-LV"/>
              </w:rPr>
              <w:t>haotisms</w:t>
            </w:r>
            <w:proofErr w:type="spellEnd"/>
            <w:r w:rsidRPr="00786988">
              <w:rPr>
                <w:rFonts w:ascii="Times New Roman" w:hAnsi="Times New Roman" w:cs="Times New Roman"/>
                <w:color w:val="000000"/>
                <w:sz w:val="20"/>
                <w:szCs w:val="20"/>
                <w:lang w:eastAsia="lv-LV" w:bidi="lv-LV"/>
              </w:rPr>
              <w:t xml:space="preserve">, t.i., </w:t>
            </w:r>
            <w:proofErr w:type="spellStart"/>
            <w:r w:rsidRPr="00786988">
              <w:rPr>
                <w:rFonts w:ascii="Times New Roman" w:hAnsi="Times New Roman" w:cs="Times New Roman"/>
                <w:color w:val="000000"/>
                <w:sz w:val="20"/>
                <w:szCs w:val="20"/>
                <w:lang w:eastAsia="lv-LV" w:bidi="lv-LV"/>
              </w:rPr>
              <w:t>sistēmiskuma</w:t>
            </w:r>
            <w:proofErr w:type="spellEnd"/>
            <w:r w:rsidRPr="00786988">
              <w:rPr>
                <w:rFonts w:ascii="Times New Roman" w:hAnsi="Times New Roman" w:cs="Times New Roman"/>
                <w:color w:val="000000"/>
                <w:sz w:val="20"/>
                <w:szCs w:val="20"/>
                <w:lang w:eastAsia="lv-LV" w:bidi="lv-LV"/>
              </w:rPr>
              <w:t xml:space="preserve"> un mērķtiecības trūkums. Papildinot jau ievērto raksturojumu, problēmas ir ne tikai ar dažādu resoru sadarbību, vai arī sociālas politikas komu (palīdzība, apdrošināšana pakalpojumi) sadarbību, bet arī atsevišķo sociālo pakalpojumu un to kopuma, kā sistēmas mērķtiecīgumā no satura viedokļa. Sociālie pakalpojumi ir veidojušies dadžos laikos, ar dažādiem individuālajiem uzdevumiem, tie lielākoties nenosedz visu klientu vajadzību spektru, un katrs risina kādas veidošanās laikam raksturīgas konkrētas tipizētas klienta vajadzības, zināmā mērā pakalpojumi eksistē katrs pats par sevi. Iespējams, vajadzības ir mainījušās un mēdz gadīties, ka nevis pakalpojums nodrošina vajadzības, bet klients tiek pielāgots pakalpojumam. Ir pašvaldības, kas mēģina sistēmu veidot, t.i. apzināt un nodrošināt trūkstošās vajadzības, manīt un stimulēt jaunu pakalpojumu veidošanos, bet šis process </w:t>
            </w:r>
            <w:r w:rsidRPr="00786988">
              <w:rPr>
                <w:rFonts w:ascii="Times New Roman" w:hAnsi="Times New Roman" w:cs="Times New Roman"/>
                <w:color w:val="000000"/>
                <w:sz w:val="20"/>
                <w:szCs w:val="20"/>
                <w:lang w:eastAsia="lv-LV" w:bidi="lv-LV"/>
              </w:rPr>
              <w:lastRenderedPageBreak/>
              <w:t xml:space="preserve">vienmēr ir individuāls un atkarīgs no izpildītāju profesionālās kompetences. Procesam ir ļoti daudz ietekmējošo faktoru, kas faktiski "izslēdz panākumu iespēju". Publiski, </w:t>
            </w:r>
            <w:r w:rsidRPr="00786988">
              <w:rPr>
                <w:rStyle w:val="Bodytext2Bold"/>
                <w:rFonts w:ascii="Times New Roman" w:hAnsi="Times New Roman" w:cs="Times New Roman"/>
                <w:sz w:val="20"/>
                <w:szCs w:val="20"/>
              </w:rPr>
              <w:t xml:space="preserve">tiekšanās uz mērķi nav definēta kā politika, un valstī nav mehānisma, kas sekotu un nodrošinātu sociālo pakalpojumu sadarbību un mērķtiecību. </w:t>
            </w:r>
            <w:r w:rsidRPr="00786988">
              <w:rPr>
                <w:rFonts w:ascii="Times New Roman" w:hAnsi="Times New Roman" w:cs="Times New Roman"/>
                <w:color w:val="000000"/>
                <w:sz w:val="20"/>
                <w:szCs w:val="20"/>
                <w:lang w:eastAsia="lv-LV" w:bidi="lv-LV"/>
              </w:rPr>
              <w:t>LM pakalpojumu kontrole analizē katru pakalpojumu atsevišķi un neskatās uz pakalpojumu sistēmu kopumā. Iespējams, ja nav kāda no sistēmas elementiem tad viens esošais pakalpojums nekādi nesasniegs gaidāmo mērķi un praktiski "iet pa tukšo". Mehānisma mērķis būtu nevis sodīt, bet pievērst uzmanību un palīdzēt sistēmas sakārtot un IT tehnoloģiskas palīdzētu analizēt mērķa un procesa sinerģiju.</w:t>
            </w:r>
          </w:p>
        </w:tc>
        <w:tc>
          <w:tcPr>
            <w:tcW w:w="4495" w:type="dxa"/>
          </w:tcPr>
          <w:p w14:paraId="4874BA78" w14:textId="77777777" w:rsidR="00026AEE" w:rsidRPr="00786988" w:rsidRDefault="00026AEE" w:rsidP="00026AEE">
            <w:pPr>
              <w:rPr>
                <w:rFonts w:ascii="Times New Roman" w:hAnsi="Times New Roman" w:cs="Times New Roman"/>
                <w:b/>
                <w:sz w:val="20"/>
                <w:szCs w:val="20"/>
              </w:rPr>
            </w:pPr>
            <w:r w:rsidRPr="00786988">
              <w:rPr>
                <w:rFonts w:ascii="Times New Roman" w:hAnsi="Times New Roman" w:cs="Times New Roman"/>
                <w:b/>
                <w:sz w:val="20"/>
                <w:szCs w:val="20"/>
              </w:rPr>
              <w:lastRenderedPageBreak/>
              <w:t>Ņemts vērā</w:t>
            </w:r>
          </w:p>
          <w:p w14:paraId="516CEA5F" w14:textId="14D635F7" w:rsidR="00EA7FF9" w:rsidRPr="00786988" w:rsidRDefault="00026AEE" w:rsidP="00886834">
            <w:pPr>
              <w:rPr>
                <w:rFonts w:ascii="Times New Roman" w:hAnsi="Times New Roman" w:cs="Times New Roman"/>
                <w:sz w:val="20"/>
                <w:szCs w:val="20"/>
              </w:rPr>
            </w:pPr>
            <w:r w:rsidRPr="00786988">
              <w:rPr>
                <w:rFonts w:ascii="Times New Roman" w:hAnsi="Times New Roman" w:cs="Times New Roman"/>
                <w:sz w:val="20"/>
                <w:szCs w:val="20"/>
              </w:rPr>
              <w:t>Pamatnostādņu projektā precizēti 2.rīcības virziena uzdevumi, kā arī papildināta 2.pielikumā iekļautā situācijas analīze.</w:t>
            </w:r>
          </w:p>
        </w:tc>
      </w:tr>
      <w:tr w:rsidR="00886834" w:rsidRPr="00786988" w14:paraId="25A01193" w14:textId="77777777" w:rsidTr="007F35E7">
        <w:tc>
          <w:tcPr>
            <w:tcW w:w="3126" w:type="dxa"/>
          </w:tcPr>
          <w:p w14:paraId="68E50A8F" w14:textId="013FDAF0" w:rsidR="00886834" w:rsidRPr="00786988" w:rsidRDefault="007B62CA" w:rsidP="00886834">
            <w:pPr>
              <w:rPr>
                <w:rFonts w:ascii="Times New Roman" w:hAnsi="Times New Roman" w:cs="Times New Roman"/>
                <w:sz w:val="20"/>
                <w:szCs w:val="20"/>
              </w:rPr>
            </w:pPr>
            <w:r w:rsidRPr="00786988">
              <w:rPr>
                <w:rFonts w:ascii="Times New Roman" w:hAnsi="Times New Roman" w:cs="Times New Roman"/>
                <w:sz w:val="20"/>
                <w:szCs w:val="20"/>
              </w:rPr>
              <w:t>44.</w:t>
            </w:r>
            <w:r w:rsidR="00886834" w:rsidRPr="00786988">
              <w:rPr>
                <w:rFonts w:ascii="Times New Roman" w:hAnsi="Times New Roman" w:cs="Times New Roman"/>
                <w:sz w:val="20"/>
                <w:szCs w:val="20"/>
              </w:rPr>
              <w:t>Pamatnostādņu projekts,</w:t>
            </w:r>
          </w:p>
          <w:p w14:paraId="35D30C08" w14:textId="77777777" w:rsidR="00886834" w:rsidRPr="00786988" w:rsidRDefault="00886834" w:rsidP="00886834">
            <w:pPr>
              <w:rPr>
                <w:rFonts w:ascii="Times New Roman" w:hAnsi="Times New Roman" w:cs="Times New Roman"/>
                <w:sz w:val="20"/>
                <w:szCs w:val="20"/>
              </w:rPr>
            </w:pPr>
            <w:r w:rsidRPr="00786988">
              <w:rPr>
                <w:rFonts w:ascii="Times New Roman" w:hAnsi="Times New Roman" w:cs="Times New Roman"/>
                <w:sz w:val="20"/>
                <w:szCs w:val="20"/>
              </w:rPr>
              <w:t>Kopsavilkums</w:t>
            </w:r>
          </w:p>
        </w:tc>
        <w:tc>
          <w:tcPr>
            <w:tcW w:w="6752" w:type="dxa"/>
          </w:tcPr>
          <w:p w14:paraId="7C8160F3" w14:textId="77777777" w:rsidR="00886834" w:rsidRPr="00786988" w:rsidRDefault="00886834" w:rsidP="00886834">
            <w:pPr>
              <w:pStyle w:val="CommentText"/>
              <w:jc w:val="center"/>
              <w:rPr>
                <w:rFonts w:ascii="Times New Roman" w:hAnsi="Times New Roman"/>
                <w:b/>
              </w:rPr>
            </w:pPr>
            <w:r w:rsidRPr="00786988">
              <w:rPr>
                <w:rFonts w:ascii="Times New Roman" w:hAnsi="Times New Roman"/>
                <w:b/>
              </w:rPr>
              <w:t>Latvijas Lielo pilsētu asociācija</w:t>
            </w:r>
          </w:p>
          <w:p w14:paraId="0A714683" w14:textId="77777777" w:rsidR="00886834" w:rsidRPr="00786988" w:rsidRDefault="00886834" w:rsidP="00886834">
            <w:pPr>
              <w:pStyle w:val="CommentText"/>
              <w:jc w:val="both"/>
              <w:rPr>
                <w:rFonts w:ascii="Times New Roman" w:hAnsi="Times New Roman"/>
              </w:rPr>
            </w:pPr>
            <w:r w:rsidRPr="00786988">
              <w:rPr>
                <w:rFonts w:ascii="Times New Roman" w:hAnsi="Times New Roman"/>
              </w:rPr>
              <w:t>Vēršam uzmanību, ka izmaiņas nodokļu sistēmā apgrūtina arī vietējo pašvaldību spēju veidot ilgtermiņa atbalsta instrumentus uzņēmējdarbības attīstības veicināšanai un sociālās aizsardzības nodrošināšanai iedzīvotājiem, jo nepastāv ilgtermiņa stabils mehānisms, balstoties uz kuru pašvaldības varētu prognozēt savu ieņēmumu apmēru turpmākajos gados. Par vietējo pašvaldību vajadzībām novirzāmā finansējuma apmēru katru gadu tiek pieņemti politiski lēmumi, izstrādājot nākošā gada valsts budžetu.</w:t>
            </w:r>
          </w:p>
          <w:p w14:paraId="36AAC95C" w14:textId="77777777" w:rsidR="00886834" w:rsidRPr="00786988" w:rsidRDefault="00886834" w:rsidP="00886834">
            <w:pPr>
              <w:pStyle w:val="CommentText"/>
              <w:jc w:val="both"/>
              <w:rPr>
                <w:rFonts w:ascii="Times New Roman" w:hAnsi="Times New Roman"/>
              </w:rPr>
            </w:pPr>
            <w:r w:rsidRPr="00786988">
              <w:rPr>
                <w:rFonts w:ascii="Times New Roman" w:hAnsi="Times New Roman"/>
              </w:rPr>
              <w:t xml:space="preserve">Piemēram, pieņemot likumu “Par vidēja termiņa budžeta ietvaru 2021., 2022., 2023. gadam” un likumu “Par valsts budžetu 2021. gadam” pašvaldību budžetos ieskaitāmā iedzīvotāju ienākuma nodokļa daļa ir samazināta no līdzšinējiem 80% uz 75%, attiecīgi palielinot ieņēmumus valsts budžetā. Papildus negatīvu ietekmi uz pašvaldību budžetu atstās izmaiņas darbaspēka nodokļos – vispārējā nodokļu režīmā strādājošajiem no 2021. gada 1. janvāra no 1200 EUR uz 1800 EUR mēnesī tiek paaugstināts ienākumu slieksnis, līdz kuram piemēro iedzīvotāju ienākuma nodokļa diferencēto neapliekamo minimumu. Minēto izmaiņu kopējā ietekme uz ieņēmumiem pašvaldību budžetos 2021. gadā veido ap 100 milj. EUR. </w:t>
            </w:r>
          </w:p>
          <w:p w14:paraId="50FBA9FC" w14:textId="77777777" w:rsidR="00886834" w:rsidRPr="00786988" w:rsidRDefault="00886834" w:rsidP="00886834">
            <w:pPr>
              <w:pStyle w:val="CommentText"/>
              <w:jc w:val="both"/>
              <w:rPr>
                <w:rFonts w:ascii="Times New Roman" w:hAnsi="Times New Roman"/>
              </w:rPr>
            </w:pPr>
            <w:r w:rsidRPr="00786988">
              <w:rPr>
                <w:rFonts w:ascii="Times New Roman" w:hAnsi="Times New Roman"/>
              </w:rPr>
              <w:t>2020. gadā ir pieņemti vairāki valdības lēmumi, kas negatīvi ietekmēs pašvaldību budžetu izdevumus un apdraud to spēju realizēt likumā noteiktās funkcijas. Ņemot vērā valdības pieņemtos lēmumus, no 2021. gada ir veiktas izmaiņas sociālo pabalstu sistēmā, palielināta minimālā darba alga no 430 EUR/</w:t>
            </w:r>
            <w:proofErr w:type="spellStart"/>
            <w:r w:rsidRPr="00786988">
              <w:rPr>
                <w:rFonts w:ascii="Times New Roman" w:hAnsi="Times New Roman"/>
              </w:rPr>
              <w:t>mēn</w:t>
            </w:r>
            <w:proofErr w:type="spellEnd"/>
            <w:r w:rsidRPr="00786988">
              <w:rPr>
                <w:rFonts w:ascii="Times New Roman" w:hAnsi="Times New Roman"/>
              </w:rPr>
              <w:t>. uz 500 EUR/</w:t>
            </w:r>
            <w:proofErr w:type="spellStart"/>
            <w:r w:rsidRPr="00786988">
              <w:rPr>
                <w:rFonts w:ascii="Times New Roman" w:hAnsi="Times New Roman"/>
              </w:rPr>
              <w:t>mēn</w:t>
            </w:r>
            <w:proofErr w:type="spellEnd"/>
            <w:r w:rsidRPr="00786988">
              <w:rPr>
                <w:rFonts w:ascii="Times New Roman" w:hAnsi="Times New Roman"/>
              </w:rPr>
              <w:t xml:space="preserve">., kā arī palielināta pedagogu minimālā atalgojuma likme. Pašvaldību pieejamos resursus ietekmēs arī Satversmes tiesas spriedums par to, ka pašreizējais valstī noteiktais garantētā minimālā ienākuma līmenis neatbilst Satversmei, kā rezultātā pašvaldībām 2021. gadā jārēķinās ar būtisku izdevumu pieaugumu. </w:t>
            </w:r>
          </w:p>
          <w:p w14:paraId="61B50109" w14:textId="77777777" w:rsidR="00886834" w:rsidRPr="00786988" w:rsidRDefault="00886834" w:rsidP="00886834">
            <w:pPr>
              <w:pStyle w:val="CommentText"/>
              <w:jc w:val="both"/>
              <w:rPr>
                <w:rFonts w:ascii="Times New Roman" w:hAnsi="Times New Roman"/>
              </w:rPr>
            </w:pPr>
            <w:r w:rsidRPr="00786988">
              <w:rPr>
                <w:rFonts w:ascii="Times New Roman" w:hAnsi="Times New Roman"/>
              </w:rPr>
              <w:t xml:space="preserve">Ņemot vērā augstāk minēto, </w:t>
            </w:r>
            <w:r w:rsidRPr="00786988">
              <w:rPr>
                <w:rFonts w:ascii="Times New Roman" w:hAnsi="Times New Roman"/>
                <w:b/>
              </w:rPr>
              <w:t>ierosinām Pamatnostādņu projektu papildināt ar informāciju par izmaiņu nodokļu sistēmā negatīvo ietekmi vietējo pašvaldību budžetiem un spēju sniegt adekvātus un kvalitatīvus sociālos pakalpojumus</w:t>
            </w:r>
          </w:p>
        </w:tc>
        <w:tc>
          <w:tcPr>
            <w:tcW w:w="4495" w:type="dxa"/>
          </w:tcPr>
          <w:p w14:paraId="6B034AE3" w14:textId="77777777" w:rsidR="00026AEE" w:rsidRPr="00786988" w:rsidRDefault="00026AEE" w:rsidP="00026AEE">
            <w:pPr>
              <w:rPr>
                <w:rFonts w:ascii="Times New Roman" w:hAnsi="Times New Roman" w:cs="Times New Roman"/>
                <w:b/>
                <w:sz w:val="20"/>
                <w:szCs w:val="20"/>
              </w:rPr>
            </w:pPr>
            <w:r w:rsidRPr="00786988">
              <w:rPr>
                <w:rFonts w:ascii="Times New Roman" w:hAnsi="Times New Roman" w:cs="Times New Roman"/>
                <w:b/>
                <w:sz w:val="20"/>
                <w:szCs w:val="20"/>
              </w:rPr>
              <w:t>Ņemts vērā</w:t>
            </w:r>
          </w:p>
          <w:p w14:paraId="77F5A3F6" w14:textId="329C7D94" w:rsidR="00454394" w:rsidRPr="00786988" w:rsidRDefault="00454394" w:rsidP="00886834">
            <w:pPr>
              <w:rPr>
                <w:rFonts w:ascii="Times New Roman" w:hAnsi="Times New Roman" w:cs="Times New Roman"/>
                <w:sz w:val="20"/>
                <w:szCs w:val="20"/>
              </w:rPr>
            </w:pPr>
            <w:r w:rsidRPr="00786988">
              <w:rPr>
                <w:rFonts w:ascii="Times New Roman" w:hAnsi="Times New Roman" w:cs="Times New Roman"/>
                <w:sz w:val="20"/>
                <w:szCs w:val="20"/>
              </w:rPr>
              <w:t>Pamatnostādņu projekta kopsavilkums ir precizēts.</w:t>
            </w:r>
          </w:p>
        </w:tc>
      </w:tr>
      <w:tr w:rsidR="00886834" w:rsidRPr="00786988" w14:paraId="420CA69D" w14:textId="77777777" w:rsidTr="007F35E7">
        <w:tc>
          <w:tcPr>
            <w:tcW w:w="3126" w:type="dxa"/>
          </w:tcPr>
          <w:p w14:paraId="08CEFBF6" w14:textId="09BEDF97" w:rsidR="00886834" w:rsidRPr="00786988" w:rsidRDefault="007B62CA" w:rsidP="00886834">
            <w:pPr>
              <w:rPr>
                <w:rFonts w:ascii="Times New Roman" w:hAnsi="Times New Roman" w:cs="Times New Roman"/>
                <w:sz w:val="20"/>
                <w:szCs w:val="20"/>
              </w:rPr>
            </w:pPr>
            <w:r w:rsidRPr="00786988">
              <w:rPr>
                <w:rFonts w:ascii="Times New Roman" w:hAnsi="Times New Roman" w:cs="Times New Roman"/>
                <w:sz w:val="20"/>
                <w:szCs w:val="20"/>
              </w:rPr>
              <w:t>45.</w:t>
            </w:r>
            <w:r w:rsidR="00886834" w:rsidRPr="00786988">
              <w:rPr>
                <w:rFonts w:ascii="Times New Roman" w:hAnsi="Times New Roman" w:cs="Times New Roman"/>
                <w:sz w:val="20"/>
                <w:szCs w:val="20"/>
              </w:rPr>
              <w:t>Pamatnostādņu projekts,</w:t>
            </w:r>
          </w:p>
          <w:p w14:paraId="07A4D1C1" w14:textId="77777777" w:rsidR="00886834" w:rsidRPr="00786988" w:rsidRDefault="00886834" w:rsidP="00886834">
            <w:pPr>
              <w:rPr>
                <w:rFonts w:ascii="Times New Roman" w:hAnsi="Times New Roman" w:cs="Times New Roman"/>
                <w:sz w:val="20"/>
                <w:szCs w:val="20"/>
              </w:rPr>
            </w:pPr>
            <w:r w:rsidRPr="00786988">
              <w:rPr>
                <w:rFonts w:ascii="Times New Roman" w:hAnsi="Times New Roman" w:cs="Times New Roman"/>
                <w:sz w:val="20"/>
                <w:szCs w:val="20"/>
              </w:rPr>
              <w:lastRenderedPageBreak/>
              <w:t>Kopsavilkums</w:t>
            </w:r>
          </w:p>
        </w:tc>
        <w:tc>
          <w:tcPr>
            <w:tcW w:w="6752" w:type="dxa"/>
          </w:tcPr>
          <w:p w14:paraId="590F943B" w14:textId="77777777" w:rsidR="00886834" w:rsidRPr="00786988" w:rsidRDefault="00886834" w:rsidP="00886834">
            <w:pPr>
              <w:jc w:val="center"/>
              <w:rPr>
                <w:rFonts w:ascii="Times New Roman" w:eastAsia="Times New Roman" w:hAnsi="Times New Roman" w:cs="Times New Roman"/>
                <w:b/>
                <w:sz w:val="20"/>
                <w:szCs w:val="20"/>
              </w:rPr>
            </w:pPr>
            <w:r w:rsidRPr="00786988">
              <w:rPr>
                <w:rFonts w:ascii="Times New Roman" w:eastAsia="Times New Roman" w:hAnsi="Times New Roman" w:cs="Times New Roman"/>
                <w:b/>
                <w:sz w:val="20"/>
                <w:szCs w:val="20"/>
              </w:rPr>
              <w:lastRenderedPageBreak/>
              <w:t>KM</w:t>
            </w:r>
          </w:p>
          <w:p w14:paraId="45B68156" w14:textId="77777777" w:rsidR="00886834" w:rsidRPr="00786988" w:rsidRDefault="00886834" w:rsidP="00886834">
            <w:pPr>
              <w:jc w:val="both"/>
              <w:rPr>
                <w:rFonts w:ascii="Times New Roman" w:eastAsia="Times New Roman" w:hAnsi="Times New Roman" w:cs="Times New Roman"/>
                <w:sz w:val="20"/>
                <w:szCs w:val="20"/>
              </w:rPr>
            </w:pPr>
            <w:r w:rsidRPr="00786988">
              <w:rPr>
                <w:rFonts w:ascii="Times New Roman" w:eastAsia="Times New Roman" w:hAnsi="Times New Roman" w:cs="Times New Roman"/>
                <w:sz w:val="20"/>
                <w:szCs w:val="20"/>
              </w:rPr>
              <w:lastRenderedPageBreak/>
              <w:t>Aicinām papildināt Projekta I nodaļu „Pamatnostādņu kopsavilkums”, norādot, kuri konkrēti izvērtējumi un pētījumi ir izmantoti Projekta izstrādē.</w:t>
            </w:r>
          </w:p>
        </w:tc>
        <w:tc>
          <w:tcPr>
            <w:tcW w:w="4495" w:type="dxa"/>
          </w:tcPr>
          <w:p w14:paraId="785CDA13" w14:textId="77777777" w:rsidR="00026AEE" w:rsidRPr="00786988" w:rsidRDefault="00026AEE" w:rsidP="00026AEE">
            <w:pPr>
              <w:rPr>
                <w:rFonts w:ascii="Times New Roman" w:hAnsi="Times New Roman" w:cs="Times New Roman"/>
                <w:b/>
                <w:sz w:val="20"/>
                <w:szCs w:val="20"/>
              </w:rPr>
            </w:pPr>
            <w:r w:rsidRPr="00786988">
              <w:rPr>
                <w:rFonts w:ascii="Times New Roman" w:hAnsi="Times New Roman" w:cs="Times New Roman"/>
                <w:b/>
                <w:sz w:val="20"/>
                <w:szCs w:val="20"/>
              </w:rPr>
              <w:lastRenderedPageBreak/>
              <w:t>Ņemts vērā</w:t>
            </w:r>
          </w:p>
          <w:p w14:paraId="7E2DE73A" w14:textId="15988F16" w:rsidR="00886834" w:rsidRPr="00786988" w:rsidRDefault="00D77FF4" w:rsidP="00D77FF4">
            <w:pPr>
              <w:jc w:val="both"/>
              <w:rPr>
                <w:rFonts w:ascii="Times New Roman" w:hAnsi="Times New Roman" w:cs="Times New Roman"/>
                <w:sz w:val="20"/>
                <w:szCs w:val="20"/>
              </w:rPr>
            </w:pPr>
            <w:r w:rsidRPr="00786988">
              <w:rPr>
                <w:rFonts w:ascii="Times New Roman" w:hAnsi="Times New Roman" w:cs="Times New Roman"/>
                <w:sz w:val="20"/>
                <w:szCs w:val="20"/>
              </w:rPr>
              <w:lastRenderedPageBreak/>
              <w:t>Pamatnostādņu projekta 2.pielikumā veiktās situācijas analīzei izmantotie pētījumi un izvērtējumi ir iekļauti pielikuma noslēgumā, ņemot vērā to lielo skaitu.</w:t>
            </w:r>
          </w:p>
        </w:tc>
      </w:tr>
      <w:tr w:rsidR="00886834" w:rsidRPr="00786988" w14:paraId="77FB0360" w14:textId="77777777" w:rsidTr="007F35E7">
        <w:tc>
          <w:tcPr>
            <w:tcW w:w="3126" w:type="dxa"/>
          </w:tcPr>
          <w:p w14:paraId="7A60A954" w14:textId="7A945262" w:rsidR="00886834" w:rsidRPr="00786988" w:rsidRDefault="007B62CA" w:rsidP="00886834">
            <w:pPr>
              <w:rPr>
                <w:rFonts w:ascii="Times New Roman" w:hAnsi="Times New Roman" w:cs="Times New Roman"/>
                <w:sz w:val="20"/>
                <w:szCs w:val="20"/>
              </w:rPr>
            </w:pPr>
            <w:r w:rsidRPr="00786988">
              <w:rPr>
                <w:rFonts w:ascii="Times New Roman" w:hAnsi="Times New Roman" w:cs="Times New Roman"/>
                <w:sz w:val="20"/>
                <w:szCs w:val="20"/>
              </w:rPr>
              <w:lastRenderedPageBreak/>
              <w:t>46.</w:t>
            </w:r>
            <w:r w:rsidR="00886834" w:rsidRPr="00786988">
              <w:rPr>
                <w:rFonts w:ascii="Times New Roman" w:hAnsi="Times New Roman" w:cs="Times New Roman"/>
                <w:sz w:val="20"/>
                <w:szCs w:val="20"/>
              </w:rPr>
              <w:t>Pamatnostādņu projekts,</w:t>
            </w:r>
          </w:p>
          <w:p w14:paraId="694CE29D" w14:textId="77777777" w:rsidR="00886834" w:rsidRPr="00786988" w:rsidRDefault="00886834" w:rsidP="00886834">
            <w:pPr>
              <w:rPr>
                <w:rFonts w:ascii="Times New Roman" w:hAnsi="Times New Roman" w:cs="Times New Roman"/>
                <w:sz w:val="20"/>
                <w:szCs w:val="20"/>
              </w:rPr>
            </w:pPr>
            <w:r w:rsidRPr="00786988">
              <w:rPr>
                <w:rFonts w:ascii="Times New Roman" w:hAnsi="Times New Roman" w:cs="Times New Roman"/>
                <w:sz w:val="20"/>
                <w:szCs w:val="20"/>
              </w:rPr>
              <w:t>Kopsavilkums</w:t>
            </w:r>
          </w:p>
        </w:tc>
        <w:tc>
          <w:tcPr>
            <w:tcW w:w="6752" w:type="dxa"/>
          </w:tcPr>
          <w:p w14:paraId="459E9ED7" w14:textId="77777777" w:rsidR="00886834" w:rsidRPr="00786988" w:rsidRDefault="00886834" w:rsidP="00886834">
            <w:pPr>
              <w:jc w:val="center"/>
              <w:rPr>
                <w:rFonts w:ascii="Times New Roman" w:eastAsia="Times New Roman" w:hAnsi="Times New Roman" w:cs="Times New Roman"/>
                <w:b/>
                <w:sz w:val="20"/>
                <w:szCs w:val="20"/>
              </w:rPr>
            </w:pPr>
            <w:r w:rsidRPr="00786988">
              <w:rPr>
                <w:rFonts w:ascii="Times New Roman" w:eastAsia="Times New Roman" w:hAnsi="Times New Roman" w:cs="Times New Roman"/>
                <w:b/>
                <w:sz w:val="20"/>
                <w:szCs w:val="20"/>
              </w:rPr>
              <w:t>EM</w:t>
            </w:r>
          </w:p>
          <w:p w14:paraId="714076F8" w14:textId="77777777" w:rsidR="00886834" w:rsidRPr="00786988" w:rsidRDefault="00886834" w:rsidP="00886834">
            <w:pPr>
              <w:widowControl w:val="0"/>
              <w:spacing w:before="60" w:after="60"/>
              <w:jc w:val="both"/>
              <w:rPr>
                <w:rFonts w:ascii="Times New Roman" w:eastAsia="Times New Roman" w:hAnsi="Times New Roman" w:cs="Times New Roman"/>
                <w:sz w:val="20"/>
                <w:szCs w:val="20"/>
              </w:rPr>
            </w:pPr>
            <w:r w:rsidRPr="00786988">
              <w:rPr>
                <w:rFonts w:ascii="Times New Roman" w:eastAsia="Times New Roman" w:hAnsi="Times New Roman" w:cs="Times New Roman"/>
                <w:sz w:val="20"/>
                <w:szCs w:val="20"/>
              </w:rPr>
              <w:t xml:space="preserve">Pamatnostādņu dokumentā pie Pamatnostādņu mērķu, rīcības virzienu un uzdevumu noteikšanā ievērotajiem galvenajiem pamatprincipiem, lūdzam precizēt 6) pamatprincipu "6) Vienlīdzīga attieksme un </w:t>
            </w:r>
            <w:proofErr w:type="spellStart"/>
            <w:r w:rsidRPr="00786988">
              <w:rPr>
                <w:rFonts w:ascii="Times New Roman" w:eastAsia="Times New Roman" w:hAnsi="Times New Roman" w:cs="Times New Roman"/>
                <w:sz w:val="20"/>
                <w:szCs w:val="20"/>
              </w:rPr>
              <w:t>nediskriminācija</w:t>
            </w:r>
            <w:proofErr w:type="spellEnd"/>
            <w:r w:rsidRPr="00786988">
              <w:rPr>
                <w:rFonts w:ascii="Times New Roman" w:eastAsia="Times New Roman" w:hAnsi="Times New Roman" w:cs="Times New Roman"/>
                <w:sz w:val="20"/>
                <w:szCs w:val="20"/>
              </w:rPr>
              <w:t xml:space="preserve">", ievērojot konsekvenci </w:t>
            </w:r>
            <w:proofErr w:type="spellStart"/>
            <w:r w:rsidRPr="00786988">
              <w:rPr>
                <w:rFonts w:ascii="Times New Roman" w:eastAsia="Times New Roman" w:hAnsi="Times New Roman" w:cs="Times New Roman"/>
                <w:sz w:val="20"/>
                <w:szCs w:val="20"/>
              </w:rPr>
              <w:t>nediskriminācijas</w:t>
            </w:r>
            <w:proofErr w:type="spellEnd"/>
            <w:r w:rsidRPr="00786988">
              <w:rPr>
                <w:rFonts w:ascii="Times New Roman" w:eastAsia="Times New Roman" w:hAnsi="Times New Roman" w:cs="Times New Roman"/>
                <w:sz w:val="20"/>
                <w:szCs w:val="20"/>
              </w:rPr>
              <w:t xml:space="preserve"> uzskaitījumā.</w:t>
            </w:r>
          </w:p>
        </w:tc>
        <w:tc>
          <w:tcPr>
            <w:tcW w:w="4495" w:type="dxa"/>
          </w:tcPr>
          <w:p w14:paraId="250806D2" w14:textId="77777777" w:rsidR="00886834" w:rsidRPr="00786988" w:rsidRDefault="00026AEE" w:rsidP="00886834">
            <w:pPr>
              <w:rPr>
                <w:rFonts w:ascii="Times New Roman" w:hAnsi="Times New Roman" w:cs="Times New Roman"/>
                <w:b/>
                <w:sz w:val="20"/>
                <w:szCs w:val="20"/>
              </w:rPr>
            </w:pPr>
            <w:r w:rsidRPr="00786988">
              <w:rPr>
                <w:rFonts w:ascii="Times New Roman" w:hAnsi="Times New Roman" w:cs="Times New Roman"/>
                <w:b/>
                <w:sz w:val="20"/>
                <w:szCs w:val="20"/>
              </w:rPr>
              <w:t>Nav ņemts vērā</w:t>
            </w:r>
          </w:p>
          <w:p w14:paraId="5120F244" w14:textId="1923B915" w:rsidR="00026AEE" w:rsidRPr="00786988" w:rsidRDefault="00026AEE" w:rsidP="00886834">
            <w:pPr>
              <w:rPr>
                <w:rFonts w:ascii="Times New Roman" w:hAnsi="Times New Roman" w:cs="Times New Roman"/>
                <w:sz w:val="20"/>
                <w:szCs w:val="20"/>
              </w:rPr>
            </w:pPr>
            <w:r w:rsidRPr="00786988">
              <w:rPr>
                <w:rFonts w:ascii="Times New Roman" w:hAnsi="Times New Roman" w:cs="Times New Roman"/>
                <w:sz w:val="20"/>
                <w:szCs w:val="20"/>
              </w:rPr>
              <w:t>Nav saprotams komentārs</w:t>
            </w:r>
          </w:p>
        </w:tc>
      </w:tr>
      <w:tr w:rsidR="00886834" w:rsidRPr="00786988" w14:paraId="403DB7F4" w14:textId="77777777" w:rsidTr="007F35E7">
        <w:tc>
          <w:tcPr>
            <w:tcW w:w="3126" w:type="dxa"/>
          </w:tcPr>
          <w:p w14:paraId="73BD708F" w14:textId="3FFA6BBF" w:rsidR="00886834" w:rsidRPr="00786988" w:rsidRDefault="007B62CA" w:rsidP="00886834">
            <w:pPr>
              <w:rPr>
                <w:rFonts w:ascii="Times New Roman" w:hAnsi="Times New Roman" w:cs="Times New Roman"/>
                <w:sz w:val="20"/>
                <w:szCs w:val="20"/>
              </w:rPr>
            </w:pPr>
            <w:r w:rsidRPr="00786988">
              <w:rPr>
                <w:rFonts w:ascii="Times New Roman" w:hAnsi="Times New Roman" w:cs="Times New Roman"/>
                <w:sz w:val="20"/>
                <w:szCs w:val="20"/>
              </w:rPr>
              <w:t>47.</w:t>
            </w:r>
            <w:r w:rsidR="00886834" w:rsidRPr="00786988">
              <w:rPr>
                <w:rFonts w:ascii="Times New Roman" w:hAnsi="Times New Roman" w:cs="Times New Roman"/>
                <w:sz w:val="20"/>
                <w:szCs w:val="20"/>
              </w:rPr>
              <w:t>Pamatnostādņu projekts,</w:t>
            </w:r>
          </w:p>
          <w:p w14:paraId="4594135D" w14:textId="77777777" w:rsidR="00886834" w:rsidRPr="00786988" w:rsidRDefault="00886834" w:rsidP="00886834">
            <w:pPr>
              <w:rPr>
                <w:rFonts w:ascii="Times New Roman" w:hAnsi="Times New Roman" w:cs="Times New Roman"/>
                <w:sz w:val="20"/>
                <w:szCs w:val="20"/>
              </w:rPr>
            </w:pPr>
            <w:r w:rsidRPr="00786988">
              <w:rPr>
                <w:rFonts w:ascii="Times New Roman" w:hAnsi="Times New Roman" w:cs="Times New Roman"/>
                <w:sz w:val="20"/>
                <w:szCs w:val="20"/>
              </w:rPr>
              <w:t>Kopsavilkums</w:t>
            </w:r>
          </w:p>
        </w:tc>
        <w:tc>
          <w:tcPr>
            <w:tcW w:w="6752" w:type="dxa"/>
          </w:tcPr>
          <w:p w14:paraId="5CB7A289" w14:textId="77777777" w:rsidR="00886834" w:rsidRPr="00786988" w:rsidRDefault="00886834" w:rsidP="00886834">
            <w:pPr>
              <w:ind w:firstLine="567"/>
              <w:jc w:val="center"/>
              <w:rPr>
                <w:rFonts w:ascii="Times New Roman" w:hAnsi="Times New Roman" w:cs="Times New Roman"/>
                <w:b/>
                <w:bCs/>
                <w:sz w:val="20"/>
                <w:szCs w:val="20"/>
              </w:rPr>
            </w:pPr>
            <w:r w:rsidRPr="00786988">
              <w:rPr>
                <w:rFonts w:ascii="Times New Roman" w:hAnsi="Times New Roman" w:cs="Times New Roman"/>
                <w:b/>
                <w:bCs/>
                <w:sz w:val="20"/>
                <w:szCs w:val="20"/>
              </w:rPr>
              <w:t>LIZDA</w:t>
            </w:r>
          </w:p>
          <w:p w14:paraId="0BE3541D" w14:textId="77777777" w:rsidR="00886834" w:rsidRPr="00786988" w:rsidRDefault="00886834" w:rsidP="00886834">
            <w:pPr>
              <w:jc w:val="both"/>
              <w:rPr>
                <w:rFonts w:ascii="Times New Roman" w:hAnsi="Times New Roman" w:cs="Times New Roman"/>
                <w:bCs/>
                <w:sz w:val="20"/>
                <w:szCs w:val="20"/>
              </w:rPr>
            </w:pPr>
            <w:r w:rsidRPr="00786988">
              <w:rPr>
                <w:rFonts w:ascii="Times New Roman" w:hAnsi="Times New Roman" w:cs="Times New Roman"/>
                <w:bCs/>
                <w:sz w:val="20"/>
                <w:szCs w:val="20"/>
              </w:rPr>
              <w:t>LIZDA pozitīvi vērtē Projektā aktualizētos izaicinājumus cienīga darba sekmēšanai un drošas un kvalitatīvas darba vides veidošanai. LIZDA kā arodbiedrība iestājas par “profesionālās vai darba dzīves kvalitātes paaugstināšanu” un lūdz aktualizēt šo konceptu Projektā, jo paaugstinot profesionālās/darba dzīves kvalitāti, tiek veicināta cilvēku labklājība un uzņēmumu konkurētspēja, jo ar apmācībām nodrošinātā, sakārtotā, drošā darba vidē strādājošo veiktā darba efektivitāte un kvalitāte tikai pieaug. Norādām, ka “profesionālās/darba dzīves kvalitātes” jēdziens ir plašāks par “drošas un kvalitatīvas darba vides veidošanu”, vispusīgi izmērāms dažādos tā aspektos (piem., motivācija darbam, darba vide, attiecības darba vidē, sociālās garantijas, profesionālais atbalsts, sociālā palīdzības, darba un privātās dzīves saskaņošana).</w:t>
            </w:r>
          </w:p>
        </w:tc>
        <w:tc>
          <w:tcPr>
            <w:tcW w:w="4495" w:type="dxa"/>
          </w:tcPr>
          <w:p w14:paraId="6E258DEB" w14:textId="77777777" w:rsidR="00026AEE" w:rsidRPr="00786988" w:rsidRDefault="00026AEE" w:rsidP="00026AEE">
            <w:pPr>
              <w:rPr>
                <w:rFonts w:ascii="Times New Roman" w:hAnsi="Times New Roman" w:cs="Times New Roman"/>
                <w:b/>
                <w:sz w:val="20"/>
                <w:szCs w:val="20"/>
              </w:rPr>
            </w:pPr>
            <w:r w:rsidRPr="00786988">
              <w:rPr>
                <w:rFonts w:ascii="Times New Roman" w:hAnsi="Times New Roman" w:cs="Times New Roman"/>
                <w:b/>
                <w:sz w:val="20"/>
                <w:szCs w:val="20"/>
              </w:rPr>
              <w:t>Ņemts vērā</w:t>
            </w:r>
          </w:p>
          <w:p w14:paraId="7DCB5202" w14:textId="0E99FDD8" w:rsidR="00E926A4" w:rsidRPr="00786988" w:rsidRDefault="00E926A4" w:rsidP="00E926A4">
            <w:pPr>
              <w:jc w:val="both"/>
              <w:rPr>
                <w:rFonts w:ascii="Times New Roman" w:hAnsi="Times New Roman" w:cs="Times New Roman"/>
                <w:sz w:val="20"/>
                <w:szCs w:val="20"/>
              </w:rPr>
            </w:pPr>
            <w:r w:rsidRPr="00786988">
              <w:rPr>
                <w:rFonts w:ascii="Times New Roman" w:hAnsi="Times New Roman" w:cs="Times New Roman"/>
                <w:sz w:val="20"/>
                <w:szCs w:val="20"/>
              </w:rPr>
              <w:t xml:space="preserve">Kvalitatīvas darba vietas veido dažādi aspekti – gan darba tiesisko attiecību un drošības darbā regulējums, gan </w:t>
            </w:r>
            <w:r w:rsidR="00146323" w:rsidRPr="00786988">
              <w:rPr>
                <w:rFonts w:ascii="Times New Roman" w:hAnsi="Times New Roman" w:cs="Times New Roman"/>
                <w:sz w:val="20"/>
                <w:szCs w:val="20"/>
              </w:rPr>
              <w:t>at</w:t>
            </w:r>
            <w:r w:rsidRPr="00786988">
              <w:rPr>
                <w:rFonts w:ascii="Times New Roman" w:hAnsi="Times New Roman" w:cs="Times New Roman"/>
                <w:sz w:val="20"/>
                <w:szCs w:val="20"/>
              </w:rPr>
              <w:t>algojuma jautājumu un profesionālās pilnveides iespējas, sociālā drošība un darba un ģimenes dzīves saskaņošana, Pamatnostādnēs šie jautājumi ir ietverti kompleksi ar ilgtermiņa skatījumu. Tāpat ir papildināts Pamatnostādņu projekta Kopsavilkums, skaidrojot dokumentā plānotos darba tirgus izaicinājumu risinājumus, un 2.pielikumā iekļauto terminu skaidrojums, papildinot ar kvalitatīvu darba vietu skaidrojumu šī dokumenta izpratnē.</w:t>
            </w:r>
          </w:p>
          <w:p w14:paraId="4F95C89B" w14:textId="24519713" w:rsidR="00E926A4" w:rsidRPr="00786988" w:rsidRDefault="00E926A4" w:rsidP="00886834">
            <w:pPr>
              <w:rPr>
                <w:rFonts w:ascii="Times New Roman" w:hAnsi="Times New Roman" w:cs="Times New Roman"/>
                <w:sz w:val="20"/>
                <w:szCs w:val="20"/>
              </w:rPr>
            </w:pPr>
          </w:p>
        </w:tc>
      </w:tr>
      <w:tr w:rsidR="00384878" w:rsidRPr="00786988" w14:paraId="57E8ECB8" w14:textId="77777777" w:rsidTr="007F35E7">
        <w:tc>
          <w:tcPr>
            <w:tcW w:w="3126" w:type="dxa"/>
          </w:tcPr>
          <w:p w14:paraId="1AC6D6B9" w14:textId="7DC3CF03" w:rsidR="00384878" w:rsidRPr="00786988" w:rsidRDefault="007B62CA" w:rsidP="00384878">
            <w:pPr>
              <w:rPr>
                <w:rFonts w:ascii="Times New Roman" w:hAnsi="Times New Roman" w:cs="Times New Roman"/>
                <w:sz w:val="20"/>
                <w:szCs w:val="20"/>
              </w:rPr>
            </w:pPr>
            <w:r w:rsidRPr="00786988">
              <w:rPr>
                <w:rFonts w:ascii="Times New Roman" w:hAnsi="Times New Roman" w:cs="Times New Roman"/>
                <w:sz w:val="20"/>
                <w:szCs w:val="20"/>
              </w:rPr>
              <w:t>48.</w:t>
            </w:r>
            <w:r w:rsidR="00384878" w:rsidRPr="00786988">
              <w:rPr>
                <w:rFonts w:ascii="Times New Roman" w:hAnsi="Times New Roman" w:cs="Times New Roman"/>
                <w:sz w:val="20"/>
                <w:szCs w:val="20"/>
              </w:rPr>
              <w:t>Pamatnostādņu projekts,</w:t>
            </w:r>
          </w:p>
          <w:p w14:paraId="59282AD5" w14:textId="77777777" w:rsidR="00384878" w:rsidRPr="00786988" w:rsidRDefault="00384878" w:rsidP="00384878">
            <w:pPr>
              <w:rPr>
                <w:rFonts w:ascii="Times New Roman" w:hAnsi="Times New Roman" w:cs="Times New Roman"/>
                <w:sz w:val="20"/>
                <w:szCs w:val="20"/>
              </w:rPr>
            </w:pPr>
            <w:r w:rsidRPr="00786988">
              <w:rPr>
                <w:rFonts w:ascii="Times New Roman" w:hAnsi="Times New Roman" w:cs="Times New Roman"/>
                <w:sz w:val="20"/>
                <w:szCs w:val="20"/>
              </w:rPr>
              <w:t>Kopsavilkums</w:t>
            </w:r>
          </w:p>
        </w:tc>
        <w:tc>
          <w:tcPr>
            <w:tcW w:w="6752" w:type="dxa"/>
          </w:tcPr>
          <w:p w14:paraId="75000CFC" w14:textId="77777777" w:rsidR="00384878" w:rsidRPr="00786988" w:rsidRDefault="00384878" w:rsidP="00886834">
            <w:pPr>
              <w:ind w:firstLine="567"/>
              <w:jc w:val="center"/>
              <w:rPr>
                <w:rFonts w:ascii="Times New Roman" w:hAnsi="Times New Roman" w:cs="Times New Roman"/>
                <w:b/>
                <w:bCs/>
                <w:sz w:val="20"/>
                <w:szCs w:val="20"/>
              </w:rPr>
            </w:pPr>
            <w:r w:rsidRPr="00786988">
              <w:rPr>
                <w:rFonts w:ascii="Times New Roman" w:hAnsi="Times New Roman" w:cs="Times New Roman"/>
                <w:b/>
                <w:bCs/>
                <w:sz w:val="20"/>
                <w:szCs w:val="20"/>
              </w:rPr>
              <w:t>LSA</w:t>
            </w:r>
          </w:p>
          <w:p w14:paraId="1DFF170F" w14:textId="77777777" w:rsidR="00384878" w:rsidRPr="00786988" w:rsidRDefault="00384878" w:rsidP="00384878">
            <w:pPr>
              <w:pStyle w:val="Bodytext20"/>
              <w:numPr>
                <w:ilvl w:val="0"/>
                <w:numId w:val="24"/>
              </w:numPr>
              <w:shd w:val="clear" w:color="auto" w:fill="auto"/>
              <w:tabs>
                <w:tab w:val="left" w:pos="298"/>
              </w:tabs>
              <w:spacing w:before="0" w:after="60" w:line="240" w:lineRule="auto"/>
              <w:ind w:firstLine="58"/>
              <w:jc w:val="both"/>
              <w:rPr>
                <w:rFonts w:ascii="Times New Roman" w:hAnsi="Times New Roman" w:cs="Times New Roman"/>
                <w:sz w:val="20"/>
                <w:szCs w:val="20"/>
              </w:rPr>
            </w:pPr>
            <w:r w:rsidRPr="00786988">
              <w:rPr>
                <w:rFonts w:ascii="Times New Roman" w:hAnsi="Times New Roman" w:cs="Times New Roman"/>
                <w:color w:val="000000"/>
                <w:sz w:val="20"/>
                <w:szCs w:val="20"/>
                <w:lang w:eastAsia="lv-LV" w:bidi="lv-LV"/>
              </w:rPr>
              <w:t xml:space="preserve">Manuprāt, būtu </w:t>
            </w:r>
            <w:r w:rsidRPr="00786988">
              <w:rPr>
                <w:rStyle w:val="Bodytext2Bold"/>
                <w:rFonts w:ascii="Times New Roman" w:hAnsi="Times New Roman" w:cs="Times New Roman"/>
                <w:sz w:val="20"/>
                <w:szCs w:val="20"/>
              </w:rPr>
              <w:t xml:space="preserve">jāapraksta un pamatnostādņu vēstījumā jāietver sociālo pakalpojumu procesa mērķtiecības uzraudzības mehānisms </w:t>
            </w:r>
            <w:r w:rsidRPr="00786988">
              <w:rPr>
                <w:rFonts w:ascii="Times New Roman" w:hAnsi="Times New Roman" w:cs="Times New Roman"/>
                <w:color w:val="000000"/>
                <w:sz w:val="20"/>
                <w:szCs w:val="20"/>
                <w:lang w:eastAsia="lv-LV" w:bidi="lv-LV"/>
              </w:rPr>
              <w:t>vai vismaz jādefinē šāda mehānisma nepieciešamība. Atbildot uz jautājumiem - Kas ir atbildīgs un kā tiek pārraudzīts, lai pakalpojumi savā praktiskajā izpildījumā summētos kopējā rīcībā, rīcībā, kura tuvina visu procesu vienotam mērķim. Vairāk par šo sadaļā "Pēc būtības". Lēmums ir politisks, bet aprakstu par nepieciešamību būtu jāfiksē gan kopsavilkumā, un detalizētāk jāapraksta sadaļa "pakalpojumu kvalitāte uzraudzība (98.lpp.).</w:t>
            </w:r>
          </w:p>
          <w:p w14:paraId="5E24697F" w14:textId="77777777" w:rsidR="00384878" w:rsidRPr="00786988" w:rsidRDefault="00384878" w:rsidP="00384878">
            <w:pPr>
              <w:pStyle w:val="Bodytext20"/>
              <w:numPr>
                <w:ilvl w:val="0"/>
                <w:numId w:val="24"/>
              </w:numPr>
              <w:shd w:val="clear" w:color="auto" w:fill="auto"/>
              <w:tabs>
                <w:tab w:val="left" w:pos="306"/>
              </w:tabs>
              <w:spacing w:before="0" w:after="60" w:line="240" w:lineRule="auto"/>
              <w:ind w:firstLine="58"/>
              <w:jc w:val="both"/>
              <w:rPr>
                <w:rFonts w:ascii="Times New Roman" w:hAnsi="Times New Roman" w:cs="Times New Roman"/>
                <w:sz w:val="20"/>
                <w:szCs w:val="20"/>
              </w:rPr>
            </w:pPr>
            <w:r w:rsidRPr="00786988">
              <w:rPr>
                <w:rFonts w:ascii="Times New Roman" w:hAnsi="Times New Roman" w:cs="Times New Roman"/>
                <w:color w:val="000000"/>
                <w:sz w:val="20"/>
                <w:szCs w:val="20"/>
                <w:lang w:eastAsia="lv-LV" w:bidi="lv-LV"/>
              </w:rPr>
              <w:t xml:space="preserve">Manuprāt, būtu </w:t>
            </w:r>
            <w:r w:rsidRPr="00786988">
              <w:rPr>
                <w:rStyle w:val="Bodytext2Bold"/>
                <w:rFonts w:ascii="Times New Roman" w:hAnsi="Times New Roman" w:cs="Times New Roman"/>
                <w:sz w:val="20"/>
                <w:szCs w:val="20"/>
              </w:rPr>
              <w:t xml:space="preserve">jāakcentē un vēstījumā jāietver, iepriekšējos gados veiktā individuālo vajadzību noteikšanas sistēmas reforma, </w:t>
            </w:r>
            <w:r w:rsidRPr="00786988">
              <w:rPr>
                <w:rFonts w:ascii="Times New Roman" w:hAnsi="Times New Roman" w:cs="Times New Roman"/>
                <w:color w:val="000000"/>
                <w:sz w:val="20"/>
                <w:szCs w:val="20"/>
                <w:lang w:eastAsia="lv-LV" w:bidi="lv-LV"/>
              </w:rPr>
              <w:t xml:space="preserve">kas ir būtiska sociālo pakalpojumu sistēmas daļa un, kas šobrīd dod iespēju visā valstī pēc vienotiem kritērijiem analizēt klientu individuālas vajadzības. Jāuzsver, ka šī vienotā pieeja vērtēšanai un principi individuālo vajadzību identificēšanai, paver iespēju lokālo sociālo pakalpojumu sistēmu sadarbībai. Uz šo vienoto pieeju balstās sociālo pakalpojumu sistēma un uz izmantojot to var veidot konkrētus pakalpojumus un </w:t>
            </w:r>
            <w:r w:rsidRPr="00786988">
              <w:rPr>
                <w:rFonts w:ascii="Times New Roman" w:hAnsi="Times New Roman" w:cs="Times New Roman"/>
                <w:color w:val="000000"/>
                <w:sz w:val="20"/>
                <w:szCs w:val="20"/>
                <w:lang w:eastAsia="lv-LV" w:bidi="lv-LV"/>
              </w:rPr>
              <w:lastRenderedPageBreak/>
              <w:t>politikas.</w:t>
            </w:r>
          </w:p>
        </w:tc>
        <w:tc>
          <w:tcPr>
            <w:tcW w:w="4495" w:type="dxa"/>
          </w:tcPr>
          <w:p w14:paraId="2E70DC9C" w14:textId="77777777" w:rsidR="00026AEE" w:rsidRPr="00786988" w:rsidRDefault="00026AEE" w:rsidP="00026AEE">
            <w:pPr>
              <w:rPr>
                <w:rFonts w:ascii="Times New Roman" w:hAnsi="Times New Roman" w:cs="Times New Roman"/>
                <w:b/>
                <w:sz w:val="20"/>
                <w:szCs w:val="20"/>
              </w:rPr>
            </w:pPr>
            <w:r w:rsidRPr="00786988">
              <w:rPr>
                <w:rFonts w:ascii="Times New Roman" w:hAnsi="Times New Roman" w:cs="Times New Roman"/>
                <w:b/>
                <w:sz w:val="20"/>
                <w:szCs w:val="20"/>
              </w:rPr>
              <w:lastRenderedPageBreak/>
              <w:t>Ņemts vērā</w:t>
            </w:r>
          </w:p>
          <w:p w14:paraId="35F01F2E" w14:textId="585E93A6" w:rsidR="00EA7FF9" w:rsidRPr="00786988" w:rsidRDefault="00BC2F6B" w:rsidP="002756C2">
            <w:pPr>
              <w:jc w:val="both"/>
              <w:rPr>
                <w:rFonts w:ascii="Times New Roman" w:hAnsi="Times New Roman" w:cs="Times New Roman"/>
                <w:sz w:val="20"/>
                <w:szCs w:val="20"/>
              </w:rPr>
            </w:pPr>
            <w:r>
              <w:rPr>
                <w:rFonts w:ascii="Times New Roman" w:hAnsi="Times New Roman" w:cs="Times New Roman"/>
                <w:sz w:val="20"/>
                <w:szCs w:val="20"/>
              </w:rPr>
              <w:t xml:space="preserve">Precizēts Pamatnostādņu 2.rīcības virziens. </w:t>
            </w:r>
            <w:r w:rsidR="00026AEE" w:rsidRPr="00786988">
              <w:rPr>
                <w:rFonts w:ascii="Times New Roman" w:hAnsi="Times New Roman" w:cs="Times New Roman"/>
                <w:sz w:val="20"/>
                <w:szCs w:val="20"/>
              </w:rPr>
              <w:t xml:space="preserve">Pamatnostādņu projekta 2.rīcības virziena uzdevumos ir paredzēta gan </w:t>
            </w:r>
            <w:r w:rsidR="00026AEE" w:rsidRPr="000E5C23">
              <w:rPr>
                <w:rFonts w:ascii="Times New Roman" w:hAnsi="Times New Roman" w:cs="Times New Roman"/>
                <w:sz w:val="20"/>
                <w:szCs w:val="20"/>
              </w:rPr>
              <w:t>klientu v</w:t>
            </w:r>
            <w:r w:rsidR="009A7792" w:rsidRPr="000E5C23">
              <w:rPr>
                <w:rFonts w:ascii="Times New Roman" w:hAnsi="Times New Roman" w:cs="Times New Roman"/>
                <w:sz w:val="20"/>
                <w:szCs w:val="20"/>
              </w:rPr>
              <w:t>ajadzību izvērtēšana, gan indivi</w:t>
            </w:r>
            <w:r w:rsidR="00026AEE" w:rsidRPr="000E5C23">
              <w:rPr>
                <w:rFonts w:ascii="Times New Roman" w:hAnsi="Times New Roman" w:cs="Times New Roman"/>
                <w:sz w:val="20"/>
                <w:szCs w:val="20"/>
              </w:rPr>
              <w:t xml:space="preserve">duālā budžeta ieviešana, tāpat 5.rīcības virziena </w:t>
            </w:r>
            <w:r w:rsidR="000E5C23" w:rsidRPr="000E5C23">
              <w:rPr>
                <w:rFonts w:ascii="Times New Roman" w:hAnsi="Times New Roman" w:cs="Times New Roman"/>
                <w:sz w:val="20"/>
                <w:szCs w:val="20"/>
              </w:rPr>
              <w:t>6</w:t>
            </w:r>
            <w:r w:rsidR="002756C2" w:rsidRPr="000E5C23">
              <w:rPr>
                <w:rFonts w:ascii="Times New Roman" w:hAnsi="Times New Roman" w:cs="Times New Roman"/>
                <w:sz w:val="20"/>
                <w:szCs w:val="20"/>
              </w:rPr>
              <w:t>.uzdevumā paredzēta</w:t>
            </w:r>
            <w:r w:rsidR="002756C2" w:rsidRPr="00786988">
              <w:rPr>
                <w:rFonts w:ascii="Times New Roman" w:hAnsi="Times New Roman" w:cs="Times New Roman"/>
                <w:sz w:val="20"/>
                <w:szCs w:val="20"/>
              </w:rPr>
              <w:t xml:space="preserve"> regulāra sociālo pakalpojumu novērtēšana.</w:t>
            </w:r>
            <w:r w:rsidR="00026AEE" w:rsidRPr="00786988">
              <w:rPr>
                <w:rFonts w:ascii="Times New Roman" w:hAnsi="Times New Roman" w:cs="Times New Roman"/>
                <w:sz w:val="20"/>
                <w:szCs w:val="20"/>
              </w:rPr>
              <w:t xml:space="preserve"> </w:t>
            </w:r>
          </w:p>
        </w:tc>
      </w:tr>
      <w:tr w:rsidR="00886834" w:rsidRPr="00786988" w14:paraId="148F1414" w14:textId="77777777" w:rsidTr="007F35E7">
        <w:tc>
          <w:tcPr>
            <w:tcW w:w="3126" w:type="dxa"/>
          </w:tcPr>
          <w:p w14:paraId="1DCE33D9" w14:textId="5BE99907" w:rsidR="00886834" w:rsidRPr="00786988" w:rsidRDefault="007B62CA" w:rsidP="00886834">
            <w:pPr>
              <w:rPr>
                <w:rFonts w:ascii="Times New Roman" w:hAnsi="Times New Roman" w:cs="Times New Roman"/>
                <w:sz w:val="20"/>
                <w:szCs w:val="20"/>
              </w:rPr>
            </w:pPr>
            <w:r w:rsidRPr="00786988">
              <w:rPr>
                <w:rFonts w:ascii="Times New Roman" w:hAnsi="Times New Roman" w:cs="Times New Roman"/>
                <w:sz w:val="20"/>
                <w:szCs w:val="20"/>
              </w:rPr>
              <w:t>49.</w:t>
            </w:r>
            <w:r w:rsidR="00886834" w:rsidRPr="00786988">
              <w:rPr>
                <w:rFonts w:ascii="Times New Roman" w:hAnsi="Times New Roman" w:cs="Times New Roman"/>
                <w:sz w:val="20"/>
                <w:szCs w:val="20"/>
              </w:rPr>
              <w:t>Pamatnostādņu projekts,</w:t>
            </w:r>
          </w:p>
          <w:p w14:paraId="0AA7DFFB" w14:textId="77777777" w:rsidR="00886834" w:rsidRPr="00786988" w:rsidRDefault="00886834" w:rsidP="00886834">
            <w:pPr>
              <w:rPr>
                <w:rFonts w:ascii="Times New Roman" w:hAnsi="Times New Roman" w:cs="Times New Roman"/>
                <w:sz w:val="20"/>
                <w:szCs w:val="20"/>
              </w:rPr>
            </w:pPr>
            <w:r w:rsidRPr="00786988">
              <w:rPr>
                <w:rFonts w:ascii="Times New Roman" w:hAnsi="Times New Roman" w:cs="Times New Roman"/>
                <w:sz w:val="20"/>
                <w:szCs w:val="20"/>
              </w:rPr>
              <w:t>Kopsavilkums</w:t>
            </w:r>
          </w:p>
        </w:tc>
        <w:tc>
          <w:tcPr>
            <w:tcW w:w="6752" w:type="dxa"/>
          </w:tcPr>
          <w:p w14:paraId="654852FC" w14:textId="77777777" w:rsidR="00886834" w:rsidRPr="00786988" w:rsidRDefault="00886834" w:rsidP="00886834">
            <w:pPr>
              <w:jc w:val="center"/>
              <w:rPr>
                <w:rFonts w:ascii="Times New Roman" w:hAnsi="Times New Roman" w:cs="Times New Roman"/>
                <w:b/>
                <w:sz w:val="20"/>
                <w:szCs w:val="20"/>
              </w:rPr>
            </w:pPr>
            <w:r w:rsidRPr="00786988">
              <w:rPr>
                <w:rFonts w:ascii="Times New Roman" w:hAnsi="Times New Roman" w:cs="Times New Roman"/>
                <w:b/>
                <w:sz w:val="20"/>
                <w:szCs w:val="20"/>
              </w:rPr>
              <w:t>Ieva Ozola</w:t>
            </w:r>
          </w:p>
          <w:p w14:paraId="22A46D3B" w14:textId="77777777" w:rsidR="00886834" w:rsidRPr="00786988" w:rsidRDefault="00886834" w:rsidP="00886834">
            <w:pPr>
              <w:jc w:val="both"/>
              <w:rPr>
                <w:rFonts w:ascii="Times New Roman" w:hAnsi="Times New Roman" w:cs="Times New Roman"/>
                <w:sz w:val="20"/>
                <w:szCs w:val="20"/>
              </w:rPr>
            </w:pPr>
            <w:r w:rsidRPr="00786988">
              <w:rPr>
                <w:rFonts w:ascii="Times New Roman" w:hAnsi="Times New Roman" w:cs="Times New Roman"/>
                <w:sz w:val="20"/>
                <w:szCs w:val="20"/>
              </w:rPr>
              <w:t>Pamatnostādņu projekta priekšlikumi tiek iesniegti līdz 2021.gada janvārim. Tātad vēl būtu nepieciešams saskaņošanas laiks. Vai būs pietiekams laiks īstermiņa plānošanas dokumentu izstrādei un saskaņošanai? Vai šo dokumentu izstrādes laiks nebūtu jāpārceļ uz 2022-2024.gadiem.</w:t>
            </w:r>
          </w:p>
        </w:tc>
        <w:tc>
          <w:tcPr>
            <w:tcW w:w="4495" w:type="dxa"/>
          </w:tcPr>
          <w:p w14:paraId="6E8988E8" w14:textId="79B44F8C" w:rsidR="00886834" w:rsidRPr="00786988" w:rsidRDefault="002756C2" w:rsidP="00886834">
            <w:pPr>
              <w:rPr>
                <w:rFonts w:ascii="Times New Roman" w:hAnsi="Times New Roman" w:cs="Times New Roman"/>
                <w:b/>
                <w:sz w:val="20"/>
                <w:szCs w:val="20"/>
              </w:rPr>
            </w:pPr>
            <w:r w:rsidRPr="00786988">
              <w:rPr>
                <w:rFonts w:ascii="Times New Roman" w:hAnsi="Times New Roman" w:cs="Times New Roman"/>
                <w:b/>
                <w:sz w:val="20"/>
                <w:szCs w:val="20"/>
              </w:rPr>
              <w:t>Ņemts vērā</w:t>
            </w:r>
          </w:p>
          <w:p w14:paraId="09D1A8CE" w14:textId="0EF420D0" w:rsidR="008E0B70" w:rsidRPr="00786988" w:rsidRDefault="008E0B70" w:rsidP="008E0B70">
            <w:pPr>
              <w:jc w:val="both"/>
              <w:rPr>
                <w:rFonts w:ascii="Times New Roman" w:hAnsi="Times New Roman" w:cs="Times New Roman"/>
                <w:sz w:val="20"/>
                <w:szCs w:val="20"/>
              </w:rPr>
            </w:pPr>
            <w:r w:rsidRPr="00786988">
              <w:rPr>
                <w:rFonts w:ascii="Times New Roman" w:hAnsi="Times New Roman" w:cs="Times New Roman"/>
                <w:sz w:val="20"/>
                <w:szCs w:val="20"/>
              </w:rPr>
              <w:t>Pamatnostādņu projektu plānots iesniegt izskatīšanai valdībā 2020.gada 1.pusgadā. Darbs pie īstermiņa plānošanas dokumentu izstrādes tiek pakāpeniski uzsākts</w:t>
            </w:r>
            <w:r w:rsidR="000E5C23">
              <w:rPr>
                <w:rFonts w:ascii="Times New Roman" w:hAnsi="Times New Roman" w:cs="Times New Roman"/>
                <w:sz w:val="20"/>
                <w:szCs w:val="20"/>
              </w:rPr>
              <w:t xml:space="preserve">, sabiedriskajā </w:t>
            </w:r>
            <w:r w:rsidR="000E5C23" w:rsidRPr="00031F94">
              <w:rPr>
                <w:rFonts w:ascii="Times New Roman" w:hAnsi="Times New Roman" w:cs="Times New Roman"/>
                <w:sz w:val="20"/>
                <w:szCs w:val="20"/>
              </w:rPr>
              <w:t>apspriešanā ir publicēti divi plāna projekti</w:t>
            </w:r>
            <w:r w:rsidR="00031F94" w:rsidRPr="00031F94">
              <w:rPr>
                <w:rFonts w:ascii="Times New Roman" w:hAnsi="Times New Roman" w:cs="Times New Roman"/>
                <w:sz w:val="20"/>
                <w:szCs w:val="20"/>
              </w:rPr>
              <w:t xml:space="preserve">  - 2021.gada 19.februārī noslēdzās </w:t>
            </w:r>
            <w:r w:rsidR="00031F94" w:rsidRPr="00031F94">
              <w:rPr>
                <w:rFonts w:ascii="Times New Roman" w:hAnsi="Times New Roman" w:cs="Times New Roman"/>
                <w:sz w:val="20"/>
                <w:szCs w:val="20"/>
              </w:rPr>
              <w:t>Plāna sieviešu un vīriešu vienlīdzīgu</w:t>
            </w:r>
            <w:r w:rsidR="00031F94" w:rsidRPr="00786988">
              <w:rPr>
                <w:rFonts w:ascii="Times New Roman" w:hAnsi="Times New Roman" w:cs="Times New Roman"/>
                <w:sz w:val="20"/>
                <w:szCs w:val="20"/>
              </w:rPr>
              <w:t xml:space="preserve"> tiesību un iespēju veicināšanai 2021.-2023.gadam projekt</w:t>
            </w:r>
            <w:r w:rsidR="00031F94">
              <w:rPr>
                <w:rFonts w:ascii="Times New Roman" w:hAnsi="Times New Roman" w:cs="Times New Roman"/>
                <w:sz w:val="20"/>
                <w:szCs w:val="20"/>
              </w:rPr>
              <w:t xml:space="preserve">a, bet 2021.gada 9.aprīlī </w:t>
            </w:r>
            <w:r w:rsidR="000E5C23">
              <w:rPr>
                <w:rFonts w:ascii="Times New Roman" w:hAnsi="Times New Roman" w:cs="Times New Roman"/>
                <w:sz w:val="20"/>
                <w:szCs w:val="20"/>
              </w:rPr>
              <w:t xml:space="preserve"> </w:t>
            </w:r>
            <w:r w:rsidR="00031F94" w:rsidRPr="00A85E4C">
              <w:rPr>
                <w:rFonts w:ascii="Times New Roman" w:hAnsi="Times New Roman" w:cs="Times New Roman"/>
                <w:sz w:val="20"/>
                <w:szCs w:val="20"/>
              </w:rPr>
              <w:t>Plān</w:t>
            </w:r>
            <w:r w:rsidR="00031F94">
              <w:rPr>
                <w:rFonts w:ascii="Times New Roman" w:hAnsi="Times New Roman" w:cs="Times New Roman"/>
                <w:sz w:val="20"/>
                <w:szCs w:val="20"/>
              </w:rPr>
              <w:t>a</w:t>
            </w:r>
            <w:r w:rsidR="00031F94" w:rsidRPr="00A85E4C">
              <w:rPr>
                <w:rFonts w:ascii="Times New Roman" w:hAnsi="Times New Roman" w:cs="Times New Roman"/>
                <w:sz w:val="20"/>
                <w:szCs w:val="20"/>
              </w:rPr>
              <w:t xml:space="preserve"> personu ar invaliditāti vienlīdzīgu iespēju veicināšanai 2021.-2023. gadam</w:t>
            </w:r>
            <w:r w:rsidR="00031F94">
              <w:rPr>
                <w:rFonts w:ascii="Times New Roman" w:hAnsi="Times New Roman" w:cs="Times New Roman"/>
                <w:sz w:val="20"/>
                <w:szCs w:val="20"/>
              </w:rPr>
              <w:t xml:space="preserve"> projekta sabiedriskā apspriešana, un to</w:t>
            </w:r>
            <w:r w:rsidR="000E5C23">
              <w:rPr>
                <w:rFonts w:ascii="Times New Roman" w:hAnsi="Times New Roman" w:cs="Times New Roman"/>
                <w:sz w:val="20"/>
                <w:szCs w:val="20"/>
              </w:rPr>
              <w:t xml:space="preserve"> izsludināšana valsts sekretāru sanāksmē plānota vienlaikus Pamatnostādņu projekta izsludināšanai</w:t>
            </w:r>
            <w:r w:rsidRPr="00786988">
              <w:rPr>
                <w:rFonts w:ascii="Times New Roman" w:hAnsi="Times New Roman" w:cs="Times New Roman"/>
                <w:sz w:val="20"/>
                <w:szCs w:val="20"/>
              </w:rPr>
              <w:t>. Lēmums par termiņu maiņu tiks pieņemts, vērtējot plāna projektu izstrādes un saskaņošanas procesu.</w:t>
            </w:r>
          </w:p>
          <w:p w14:paraId="18FF488D" w14:textId="77777777" w:rsidR="00F831E5" w:rsidRPr="00786988" w:rsidRDefault="00F831E5" w:rsidP="00886834">
            <w:pPr>
              <w:rPr>
                <w:rFonts w:ascii="Times New Roman" w:hAnsi="Times New Roman" w:cs="Times New Roman"/>
                <w:sz w:val="20"/>
                <w:szCs w:val="20"/>
              </w:rPr>
            </w:pPr>
          </w:p>
        </w:tc>
      </w:tr>
      <w:tr w:rsidR="00886834" w:rsidRPr="00786988" w14:paraId="2940E519" w14:textId="77777777" w:rsidTr="007F35E7">
        <w:tc>
          <w:tcPr>
            <w:tcW w:w="3126" w:type="dxa"/>
          </w:tcPr>
          <w:p w14:paraId="50020859" w14:textId="2BA093F6" w:rsidR="00886834" w:rsidRPr="00786988" w:rsidRDefault="007B62CA" w:rsidP="00886834">
            <w:pPr>
              <w:rPr>
                <w:rFonts w:ascii="Times New Roman" w:hAnsi="Times New Roman" w:cs="Times New Roman"/>
                <w:sz w:val="20"/>
                <w:szCs w:val="20"/>
              </w:rPr>
            </w:pPr>
            <w:r w:rsidRPr="00786988">
              <w:rPr>
                <w:rFonts w:ascii="Times New Roman" w:hAnsi="Times New Roman" w:cs="Times New Roman"/>
                <w:sz w:val="20"/>
                <w:szCs w:val="20"/>
              </w:rPr>
              <w:t>50.</w:t>
            </w:r>
            <w:r w:rsidR="00886834" w:rsidRPr="00786988">
              <w:rPr>
                <w:rFonts w:ascii="Times New Roman" w:hAnsi="Times New Roman" w:cs="Times New Roman"/>
                <w:sz w:val="20"/>
                <w:szCs w:val="20"/>
              </w:rPr>
              <w:t>Pamatnostādņu projekts,</w:t>
            </w:r>
          </w:p>
          <w:p w14:paraId="79072A4D" w14:textId="77777777" w:rsidR="00886834" w:rsidRPr="00786988" w:rsidRDefault="00886834" w:rsidP="00886834">
            <w:pPr>
              <w:rPr>
                <w:rFonts w:ascii="Times New Roman" w:hAnsi="Times New Roman" w:cs="Times New Roman"/>
                <w:sz w:val="20"/>
                <w:szCs w:val="20"/>
              </w:rPr>
            </w:pPr>
            <w:r w:rsidRPr="00786988">
              <w:rPr>
                <w:rFonts w:ascii="Times New Roman" w:hAnsi="Times New Roman" w:cs="Times New Roman"/>
                <w:sz w:val="20"/>
                <w:szCs w:val="20"/>
              </w:rPr>
              <w:t>Kopsavilkums</w:t>
            </w:r>
          </w:p>
        </w:tc>
        <w:tc>
          <w:tcPr>
            <w:tcW w:w="6752" w:type="dxa"/>
          </w:tcPr>
          <w:p w14:paraId="22EEC25D" w14:textId="77777777" w:rsidR="00886834" w:rsidRPr="00786988" w:rsidRDefault="00886834" w:rsidP="00886834">
            <w:pPr>
              <w:pStyle w:val="CommentText"/>
              <w:jc w:val="center"/>
              <w:rPr>
                <w:rFonts w:ascii="Times New Roman" w:eastAsiaTheme="minorHAnsi" w:hAnsi="Times New Roman"/>
                <w:b/>
              </w:rPr>
            </w:pPr>
            <w:r w:rsidRPr="00786988">
              <w:rPr>
                <w:rFonts w:ascii="Times New Roman" w:eastAsiaTheme="minorHAnsi" w:hAnsi="Times New Roman"/>
                <w:b/>
              </w:rPr>
              <w:t>Latvijas Lielo pilsētu asociācija</w:t>
            </w:r>
          </w:p>
          <w:p w14:paraId="3CA31CF6" w14:textId="77777777" w:rsidR="00886834" w:rsidRPr="00786988" w:rsidRDefault="00886834" w:rsidP="00886834">
            <w:pPr>
              <w:pStyle w:val="CommentText"/>
              <w:jc w:val="both"/>
              <w:rPr>
                <w:rFonts w:ascii="Times New Roman" w:eastAsiaTheme="minorHAnsi" w:hAnsi="Times New Roman"/>
              </w:rPr>
            </w:pPr>
            <w:r w:rsidRPr="00786988">
              <w:rPr>
                <w:rFonts w:ascii="Times New Roman" w:eastAsiaTheme="minorHAnsi" w:hAnsi="Times New Roman"/>
              </w:rPr>
              <w:t xml:space="preserve">Pamatnostādņu kopsavilkumā jāiekļauj īss kopsavilkums par katru no minētajiem plāniem – tā mērķis, sasaiste ar Pamatnostādnēm un citiem plānošanas dokumentiem un plānotie rīcības virzieni / pasākumi. </w:t>
            </w:r>
          </w:p>
          <w:p w14:paraId="589AE587" w14:textId="77777777" w:rsidR="00886834" w:rsidRPr="00786988" w:rsidRDefault="00886834" w:rsidP="00886834">
            <w:pPr>
              <w:jc w:val="both"/>
              <w:rPr>
                <w:rFonts w:ascii="Times New Roman" w:hAnsi="Times New Roman" w:cs="Times New Roman"/>
                <w:b/>
                <w:sz w:val="20"/>
                <w:szCs w:val="20"/>
              </w:rPr>
            </w:pPr>
            <w:r w:rsidRPr="00786988">
              <w:rPr>
                <w:rFonts w:ascii="Times New Roman" w:hAnsi="Times New Roman" w:cs="Times New Roman"/>
                <w:sz w:val="20"/>
                <w:szCs w:val="20"/>
              </w:rPr>
              <w:t>Pamatnostādnēs nav atrodama informācija par topošajām “Ģimenes valsts politikas pamatnostādnēm” nākamajam plānošanas periodam. Aicinām arī nesadrumstalot politikas plānošanas dokumentus un izvērtēt iespēju Pamatnostādnēm gatavot vienu plānu ar dažādiem virzieniem. Šāda pieeja ļautu izvairīties no sadrumstalotības un pamats veidot integrētāku, pārskatāmāku politiku.</w:t>
            </w:r>
          </w:p>
        </w:tc>
        <w:tc>
          <w:tcPr>
            <w:tcW w:w="4495" w:type="dxa"/>
          </w:tcPr>
          <w:p w14:paraId="4B0CB4A7" w14:textId="77777777" w:rsidR="002756C2" w:rsidRPr="00786988" w:rsidRDefault="002756C2" w:rsidP="002756C2">
            <w:pPr>
              <w:rPr>
                <w:rFonts w:ascii="Times New Roman" w:hAnsi="Times New Roman" w:cs="Times New Roman"/>
                <w:b/>
                <w:sz w:val="20"/>
                <w:szCs w:val="20"/>
              </w:rPr>
            </w:pPr>
            <w:r w:rsidRPr="00786988">
              <w:rPr>
                <w:rFonts w:ascii="Times New Roman" w:hAnsi="Times New Roman" w:cs="Times New Roman"/>
                <w:b/>
                <w:sz w:val="20"/>
                <w:szCs w:val="20"/>
              </w:rPr>
              <w:t>Ņemts vērā</w:t>
            </w:r>
          </w:p>
          <w:p w14:paraId="2885345D" w14:textId="2B9EFA5C" w:rsidR="008E0B70" w:rsidRPr="00786988" w:rsidRDefault="008E0B70" w:rsidP="00F03F4E">
            <w:pPr>
              <w:jc w:val="both"/>
              <w:rPr>
                <w:rFonts w:ascii="Times New Roman" w:hAnsi="Times New Roman" w:cs="Times New Roman"/>
                <w:sz w:val="20"/>
                <w:szCs w:val="20"/>
              </w:rPr>
            </w:pPr>
            <w:r w:rsidRPr="00786988">
              <w:rPr>
                <w:rFonts w:ascii="Times New Roman" w:hAnsi="Times New Roman" w:cs="Times New Roman"/>
                <w:sz w:val="20"/>
                <w:szCs w:val="20"/>
              </w:rPr>
              <w:t>Plāna projektu izstrāde</w:t>
            </w:r>
            <w:r w:rsidR="00F03F4E" w:rsidRPr="00786988">
              <w:rPr>
                <w:rFonts w:ascii="Times New Roman" w:hAnsi="Times New Roman" w:cs="Times New Roman"/>
                <w:sz w:val="20"/>
                <w:szCs w:val="20"/>
              </w:rPr>
              <w:t xml:space="preserve"> un diskusijas ar iesaistītajām pusēm tiek pakāpeniski u</w:t>
            </w:r>
            <w:r w:rsidRPr="00786988">
              <w:rPr>
                <w:rFonts w:ascii="Times New Roman" w:hAnsi="Times New Roman" w:cs="Times New Roman"/>
                <w:sz w:val="20"/>
                <w:szCs w:val="20"/>
              </w:rPr>
              <w:t>zs</w:t>
            </w:r>
            <w:r w:rsidR="00F03F4E" w:rsidRPr="00786988">
              <w:rPr>
                <w:rFonts w:ascii="Times New Roman" w:hAnsi="Times New Roman" w:cs="Times New Roman"/>
                <w:sz w:val="20"/>
                <w:szCs w:val="20"/>
              </w:rPr>
              <w:t>āktas.</w:t>
            </w:r>
            <w:r w:rsidRPr="00786988">
              <w:rPr>
                <w:rFonts w:ascii="Times New Roman" w:hAnsi="Times New Roman" w:cs="Times New Roman"/>
                <w:sz w:val="20"/>
                <w:szCs w:val="20"/>
              </w:rPr>
              <w:t xml:space="preserve"> </w:t>
            </w:r>
            <w:r w:rsidR="00F03F4E" w:rsidRPr="00786988">
              <w:rPr>
                <w:rFonts w:ascii="Times New Roman" w:hAnsi="Times New Roman" w:cs="Times New Roman"/>
                <w:sz w:val="20"/>
                <w:szCs w:val="20"/>
              </w:rPr>
              <w:t>Tādēļ nav iespējams sniegt informāciju par plānotajiem rīcības virzieniem un pasākumiem. P</w:t>
            </w:r>
            <w:r w:rsidRPr="00786988">
              <w:rPr>
                <w:rFonts w:ascii="Times New Roman" w:hAnsi="Times New Roman" w:cs="Times New Roman"/>
                <w:sz w:val="20"/>
                <w:szCs w:val="20"/>
              </w:rPr>
              <w:t>agaidām sabiedriskajā apspriedē</w:t>
            </w:r>
            <w:r w:rsidR="00F03F4E" w:rsidRPr="00786988">
              <w:rPr>
                <w:rFonts w:ascii="Times New Roman" w:hAnsi="Times New Roman" w:cs="Times New Roman"/>
                <w:sz w:val="20"/>
                <w:szCs w:val="20"/>
              </w:rPr>
              <w:t>, kas noslēdzās 19.februārī,</w:t>
            </w:r>
            <w:r w:rsidRPr="00786988">
              <w:rPr>
                <w:rFonts w:ascii="Times New Roman" w:hAnsi="Times New Roman" w:cs="Times New Roman"/>
                <w:sz w:val="20"/>
                <w:szCs w:val="20"/>
              </w:rPr>
              <w:t xml:space="preserve"> publicēts </w:t>
            </w:r>
            <w:r w:rsidR="00F03F4E" w:rsidRPr="00786988">
              <w:rPr>
                <w:rFonts w:ascii="Times New Roman" w:hAnsi="Times New Roman" w:cs="Times New Roman"/>
                <w:sz w:val="20"/>
                <w:szCs w:val="20"/>
              </w:rPr>
              <w:t>Plāna sieviešu un vīriešu vienlīdzīgu tiesību un iespēju veicināšanai 2021.-2023.gadam projekts</w:t>
            </w:r>
            <w:r w:rsidR="00A85E4C">
              <w:rPr>
                <w:rFonts w:ascii="Times New Roman" w:hAnsi="Times New Roman" w:cs="Times New Roman"/>
                <w:sz w:val="20"/>
                <w:szCs w:val="20"/>
              </w:rPr>
              <w:t xml:space="preserve"> un</w:t>
            </w:r>
            <w:r w:rsidR="00F03F4E" w:rsidRPr="00786988">
              <w:rPr>
                <w:rFonts w:ascii="Times New Roman" w:hAnsi="Times New Roman" w:cs="Times New Roman"/>
                <w:sz w:val="20"/>
                <w:szCs w:val="20"/>
              </w:rPr>
              <w:t> </w:t>
            </w:r>
            <w:r w:rsidRPr="00786988">
              <w:rPr>
                <w:rFonts w:ascii="Times New Roman" w:hAnsi="Times New Roman" w:cs="Times New Roman"/>
                <w:sz w:val="20"/>
                <w:szCs w:val="20"/>
              </w:rPr>
              <w:t xml:space="preserve"> </w:t>
            </w:r>
            <w:r w:rsidR="00A85E4C">
              <w:rPr>
                <w:rFonts w:ascii="Times New Roman" w:hAnsi="Times New Roman" w:cs="Times New Roman"/>
                <w:sz w:val="20"/>
                <w:szCs w:val="20"/>
              </w:rPr>
              <w:t xml:space="preserve">sabiedriskajā apspriedē, kas noslēdzās 9.aprīlī - </w:t>
            </w:r>
            <w:r w:rsidR="00A85E4C" w:rsidRPr="00A85E4C">
              <w:rPr>
                <w:rFonts w:ascii="Times New Roman" w:hAnsi="Times New Roman" w:cs="Times New Roman"/>
                <w:sz w:val="20"/>
                <w:szCs w:val="20"/>
              </w:rPr>
              <w:t>Plāns personu ar invaliditāti vienlīdzīgu iespēju veicināšanai 2021.-2023. gadam.</w:t>
            </w:r>
          </w:p>
          <w:p w14:paraId="496455EB" w14:textId="242D295C" w:rsidR="00F03F4E" w:rsidRPr="00786988" w:rsidRDefault="008E0B70" w:rsidP="002756C2">
            <w:pPr>
              <w:jc w:val="both"/>
              <w:rPr>
                <w:rFonts w:ascii="Times New Roman" w:hAnsi="Times New Roman" w:cs="Times New Roman"/>
                <w:sz w:val="20"/>
                <w:szCs w:val="20"/>
              </w:rPr>
            </w:pPr>
            <w:r w:rsidRPr="00786988">
              <w:rPr>
                <w:rFonts w:ascii="Times New Roman" w:hAnsi="Times New Roman" w:cs="Times New Roman"/>
                <w:sz w:val="20"/>
                <w:szCs w:val="20"/>
              </w:rPr>
              <w:t xml:space="preserve">Informācija par Bērnu, jaunatnes un ģimenes attīstības pamatnostādņu projektu 2021.-2027.gadam ir iekļauta </w:t>
            </w:r>
            <w:r w:rsidR="002756C2" w:rsidRPr="00786988">
              <w:rPr>
                <w:rFonts w:ascii="Times New Roman" w:hAnsi="Times New Roman" w:cs="Times New Roman"/>
                <w:sz w:val="20"/>
                <w:szCs w:val="20"/>
              </w:rPr>
              <w:t xml:space="preserve">Pamatnostādņu projekta </w:t>
            </w:r>
            <w:r w:rsidRPr="00786988">
              <w:rPr>
                <w:rFonts w:ascii="Times New Roman" w:hAnsi="Times New Roman" w:cs="Times New Roman"/>
                <w:sz w:val="20"/>
                <w:szCs w:val="20"/>
              </w:rPr>
              <w:t>1.pielikumā</w:t>
            </w:r>
            <w:r w:rsidR="00D97736" w:rsidRPr="00786988">
              <w:rPr>
                <w:rFonts w:ascii="Times New Roman" w:hAnsi="Times New Roman" w:cs="Times New Roman"/>
                <w:sz w:val="20"/>
                <w:szCs w:val="20"/>
              </w:rPr>
              <w:t>, kā arī aprakstīta kopsavilkumā.</w:t>
            </w:r>
          </w:p>
        </w:tc>
      </w:tr>
      <w:tr w:rsidR="00886834" w:rsidRPr="00786988" w14:paraId="32D5347D" w14:textId="77777777" w:rsidTr="007F35E7">
        <w:tc>
          <w:tcPr>
            <w:tcW w:w="3126" w:type="dxa"/>
          </w:tcPr>
          <w:p w14:paraId="39A1C9EC" w14:textId="4A5905DB" w:rsidR="00886834" w:rsidRPr="00786988" w:rsidRDefault="007B62CA" w:rsidP="00886834">
            <w:pPr>
              <w:rPr>
                <w:rFonts w:ascii="Times New Roman" w:hAnsi="Times New Roman" w:cs="Times New Roman"/>
                <w:sz w:val="20"/>
                <w:szCs w:val="20"/>
              </w:rPr>
            </w:pPr>
            <w:r w:rsidRPr="00786988">
              <w:rPr>
                <w:rFonts w:ascii="Times New Roman" w:hAnsi="Times New Roman" w:cs="Times New Roman"/>
                <w:sz w:val="20"/>
                <w:szCs w:val="20"/>
              </w:rPr>
              <w:t>51.</w:t>
            </w:r>
            <w:r w:rsidR="00886834" w:rsidRPr="00786988">
              <w:rPr>
                <w:rFonts w:ascii="Times New Roman" w:hAnsi="Times New Roman" w:cs="Times New Roman"/>
                <w:sz w:val="20"/>
                <w:szCs w:val="20"/>
              </w:rPr>
              <w:t>Pamatnostādņu projekts,</w:t>
            </w:r>
          </w:p>
          <w:p w14:paraId="0ECC3469" w14:textId="77777777" w:rsidR="00886834" w:rsidRPr="00786988" w:rsidRDefault="00886834" w:rsidP="00886834">
            <w:pPr>
              <w:rPr>
                <w:rFonts w:ascii="Times New Roman" w:hAnsi="Times New Roman" w:cs="Times New Roman"/>
                <w:sz w:val="20"/>
                <w:szCs w:val="20"/>
              </w:rPr>
            </w:pPr>
            <w:r w:rsidRPr="00786988">
              <w:rPr>
                <w:rFonts w:ascii="Times New Roman" w:hAnsi="Times New Roman" w:cs="Times New Roman"/>
                <w:sz w:val="20"/>
                <w:szCs w:val="20"/>
              </w:rPr>
              <w:t>Politikas mērķis</w:t>
            </w:r>
          </w:p>
        </w:tc>
        <w:tc>
          <w:tcPr>
            <w:tcW w:w="6752" w:type="dxa"/>
          </w:tcPr>
          <w:p w14:paraId="4B03532C" w14:textId="77777777" w:rsidR="00886834" w:rsidRPr="00786988" w:rsidRDefault="00886834" w:rsidP="00886834">
            <w:pPr>
              <w:jc w:val="center"/>
              <w:rPr>
                <w:rFonts w:ascii="Times New Roman" w:hAnsi="Times New Roman" w:cs="Times New Roman"/>
                <w:b/>
                <w:sz w:val="20"/>
                <w:szCs w:val="20"/>
              </w:rPr>
            </w:pPr>
            <w:r w:rsidRPr="00786988">
              <w:rPr>
                <w:rFonts w:ascii="Times New Roman" w:hAnsi="Times New Roman" w:cs="Times New Roman"/>
                <w:b/>
                <w:sz w:val="20"/>
                <w:szCs w:val="20"/>
              </w:rPr>
              <w:t>SIF</w:t>
            </w:r>
          </w:p>
          <w:p w14:paraId="599A8D35" w14:textId="77777777" w:rsidR="00886834" w:rsidRPr="00786988" w:rsidRDefault="00886834" w:rsidP="00886834">
            <w:pPr>
              <w:jc w:val="both"/>
              <w:rPr>
                <w:rFonts w:ascii="Times New Roman" w:hAnsi="Times New Roman" w:cs="Times New Roman"/>
                <w:sz w:val="20"/>
                <w:szCs w:val="20"/>
              </w:rPr>
            </w:pPr>
            <w:r w:rsidRPr="00786988">
              <w:rPr>
                <w:rFonts w:ascii="Times New Roman" w:hAnsi="Times New Roman" w:cs="Times New Roman"/>
                <w:sz w:val="20"/>
                <w:szCs w:val="20"/>
              </w:rPr>
              <w:t>Aicinām precizēt pamatnostādņu projekta sadaļā Nr. 2 “Politikas mērķis” noteikto pamatnostādņu mērķi (8. lpp.), nosakot, ka mērķis ir ne tikai attīstīt pieejamu un individuālajām vajadzībām atbilstošu sociālo pakalpojumu un juridiskā atbalsta sistēmu, bet arī attīstīt psiholoģiskā atbalsta, karjeras palīdzības un citas atbalsta sistēmas, kas sekmē iedzīvotāju sociālo iekļaušanu, mazinot ienākumu nevienlīdzību un nabadzību.</w:t>
            </w:r>
          </w:p>
        </w:tc>
        <w:tc>
          <w:tcPr>
            <w:tcW w:w="4495" w:type="dxa"/>
          </w:tcPr>
          <w:p w14:paraId="09A36418" w14:textId="3B372E0D" w:rsidR="00886834" w:rsidRPr="00786988" w:rsidRDefault="002756C2" w:rsidP="00886834">
            <w:pPr>
              <w:rPr>
                <w:rFonts w:ascii="Times New Roman" w:hAnsi="Times New Roman" w:cs="Times New Roman"/>
                <w:b/>
                <w:sz w:val="20"/>
                <w:szCs w:val="20"/>
              </w:rPr>
            </w:pPr>
            <w:r w:rsidRPr="00786988">
              <w:rPr>
                <w:rFonts w:ascii="Times New Roman" w:hAnsi="Times New Roman" w:cs="Times New Roman"/>
                <w:b/>
                <w:sz w:val="20"/>
                <w:szCs w:val="20"/>
              </w:rPr>
              <w:t>Nav ņemts vērā</w:t>
            </w:r>
          </w:p>
          <w:p w14:paraId="19281C5F" w14:textId="468D1F84" w:rsidR="00F03F4E" w:rsidRPr="00786988" w:rsidRDefault="00F03F4E" w:rsidP="00663A5E">
            <w:pPr>
              <w:jc w:val="both"/>
              <w:rPr>
                <w:rFonts w:ascii="Times New Roman" w:hAnsi="Times New Roman" w:cs="Times New Roman"/>
                <w:sz w:val="20"/>
                <w:szCs w:val="20"/>
              </w:rPr>
            </w:pPr>
            <w:r w:rsidRPr="00786988">
              <w:rPr>
                <w:rFonts w:ascii="Times New Roman" w:hAnsi="Times New Roman" w:cs="Times New Roman"/>
                <w:sz w:val="20"/>
                <w:szCs w:val="20"/>
              </w:rPr>
              <w:t>Skaidrojam, ka psiholoģiskais atbalsts ir tikai viena no Pamatnostādņu projektā aptverto</w:t>
            </w:r>
            <w:r w:rsidR="00663A5E" w:rsidRPr="00786988">
              <w:rPr>
                <w:rFonts w:ascii="Times New Roman" w:hAnsi="Times New Roman" w:cs="Times New Roman"/>
                <w:sz w:val="20"/>
                <w:szCs w:val="20"/>
              </w:rPr>
              <w:t>, dažādu jomu</w:t>
            </w:r>
            <w:r w:rsidRPr="00786988">
              <w:rPr>
                <w:rFonts w:ascii="Times New Roman" w:hAnsi="Times New Roman" w:cs="Times New Roman"/>
                <w:sz w:val="20"/>
                <w:szCs w:val="20"/>
              </w:rPr>
              <w:t xml:space="preserve"> pakalpojumu komponentēm, nevis atsevišķa Labklājības ministrijas īstenota politikas joma vai Pamatnostādņu projektā plānots politikas attīstības virziens.</w:t>
            </w:r>
          </w:p>
        </w:tc>
      </w:tr>
      <w:tr w:rsidR="00886834" w:rsidRPr="00786988" w14:paraId="6A6E1568" w14:textId="77777777" w:rsidTr="007F35E7">
        <w:tc>
          <w:tcPr>
            <w:tcW w:w="3126" w:type="dxa"/>
          </w:tcPr>
          <w:p w14:paraId="384B804B" w14:textId="544272F5" w:rsidR="00886834" w:rsidRPr="00786988" w:rsidRDefault="007B62CA" w:rsidP="00886834">
            <w:pPr>
              <w:rPr>
                <w:rFonts w:ascii="Times New Roman" w:hAnsi="Times New Roman" w:cs="Times New Roman"/>
                <w:sz w:val="20"/>
                <w:szCs w:val="20"/>
              </w:rPr>
            </w:pPr>
            <w:r w:rsidRPr="00786988">
              <w:rPr>
                <w:rFonts w:ascii="Times New Roman" w:hAnsi="Times New Roman" w:cs="Times New Roman"/>
                <w:sz w:val="20"/>
                <w:szCs w:val="20"/>
              </w:rPr>
              <w:lastRenderedPageBreak/>
              <w:t>52.</w:t>
            </w:r>
            <w:r w:rsidR="00886834" w:rsidRPr="00786988">
              <w:rPr>
                <w:rFonts w:ascii="Times New Roman" w:hAnsi="Times New Roman" w:cs="Times New Roman"/>
                <w:sz w:val="20"/>
                <w:szCs w:val="20"/>
              </w:rPr>
              <w:t>Pamatnostādņu projekts,</w:t>
            </w:r>
          </w:p>
          <w:p w14:paraId="438591C4" w14:textId="77777777" w:rsidR="00886834" w:rsidRPr="00786988" w:rsidRDefault="00886834" w:rsidP="00886834">
            <w:pPr>
              <w:rPr>
                <w:rFonts w:ascii="Times New Roman" w:hAnsi="Times New Roman" w:cs="Times New Roman"/>
                <w:sz w:val="20"/>
                <w:szCs w:val="20"/>
              </w:rPr>
            </w:pPr>
            <w:r w:rsidRPr="00786988">
              <w:rPr>
                <w:rFonts w:ascii="Times New Roman" w:hAnsi="Times New Roman" w:cs="Times New Roman"/>
                <w:sz w:val="20"/>
                <w:szCs w:val="20"/>
              </w:rPr>
              <w:t>Politikas mērķis</w:t>
            </w:r>
          </w:p>
        </w:tc>
        <w:tc>
          <w:tcPr>
            <w:tcW w:w="6752" w:type="dxa"/>
          </w:tcPr>
          <w:p w14:paraId="7635E1D8" w14:textId="77777777" w:rsidR="00886834" w:rsidRPr="00786988" w:rsidRDefault="00886834" w:rsidP="00886834">
            <w:pPr>
              <w:jc w:val="center"/>
              <w:rPr>
                <w:rFonts w:ascii="Times New Roman" w:hAnsi="Times New Roman" w:cs="Times New Roman"/>
                <w:b/>
                <w:sz w:val="20"/>
                <w:szCs w:val="20"/>
              </w:rPr>
            </w:pPr>
            <w:r w:rsidRPr="00786988">
              <w:rPr>
                <w:rFonts w:ascii="Times New Roman" w:hAnsi="Times New Roman" w:cs="Times New Roman"/>
                <w:b/>
                <w:sz w:val="20"/>
                <w:szCs w:val="20"/>
              </w:rPr>
              <w:t>Ieva Ozola</w:t>
            </w:r>
          </w:p>
          <w:p w14:paraId="0C260CEA" w14:textId="77777777" w:rsidR="00886834" w:rsidRPr="00786988" w:rsidRDefault="00886834" w:rsidP="00886834">
            <w:pPr>
              <w:jc w:val="both"/>
              <w:rPr>
                <w:rFonts w:ascii="Times New Roman" w:hAnsi="Times New Roman" w:cs="Times New Roman"/>
                <w:sz w:val="20"/>
                <w:szCs w:val="20"/>
              </w:rPr>
            </w:pPr>
            <w:r w:rsidRPr="00786988">
              <w:rPr>
                <w:rFonts w:ascii="Times New Roman" w:hAnsi="Times New Roman" w:cs="Times New Roman"/>
                <w:sz w:val="20"/>
                <w:szCs w:val="20"/>
              </w:rPr>
              <w:t xml:space="preserve">Precizējums “Sociālās aizsardzības un darba tirgus politikas mērķis šim laika periodam ir sekmēt iedzīvotāju sociālo iekļaušanu, mazinot ienākumu nevienlīdzību un nabadzību, attīstot pieejamu un individuālajām vajadzībām atbilstošu sociālo pakalpojumu un juridiskā atbalsta sistēmu, kā arī veicinot augstu nodarbinātības līmeni kvalitatīvā darba vidē.” </w:t>
            </w:r>
          </w:p>
          <w:p w14:paraId="2ACA20C9" w14:textId="77777777" w:rsidR="00886834" w:rsidRPr="00786988" w:rsidRDefault="00886834" w:rsidP="00886834">
            <w:pPr>
              <w:jc w:val="both"/>
              <w:rPr>
                <w:rFonts w:ascii="Times New Roman" w:hAnsi="Times New Roman" w:cs="Times New Roman"/>
                <w:sz w:val="20"/>
                <w:szCs w:val="20"/>
              </w:rPr>
            </w:pPr>
            <w:r w:rsidRPr="00786988">
              <w:rPr>
                <w:rFonts w:ascii="Times New Roman" w:hAnsi="Times New Roman" w:cs="Times New Roman"/>
                <w:sz w:val="20"/>
                <w:szCs w:val="20"/>
              </w:rPr>
              <w:t>Komentārs: Pamatnostādnes ir politikas dokuments. Pamatnostādņu mērķis kā dokumenta ir vienotā dokumentā atspoguļot sociālās aizsardzības un darba tirgus politiku. Pašu pamatnostādņu mērķis nav identisks politikas mērķim.</w:t>
            </w:r>
          </w:p>
          <w:p w14:paraId="27588634" w14:textId="77777777" w:rsidR="00886834" w:rsidRPr="00786988" w:rsidRDefault="00886834" w:rsidP="00886834">
            <w:pPr>
              <w:jc w:val="both"/>
              <w:rPr>
                <w:rFonts w:ascii="Times New Roman" w:hAnsi="Times New Roman" w:cs="Times New Roman"/>
                <w:sz w:val="20"/>
                <w:szCs w:val="20"/>
              </w:rPr>
            </w:pPr>
          </w:p>
          <w:p w14:paraId="0A2141CD" w14:textId="77777777" w:rsidR="00886834" w:rsidRPr="00786988" w:rsidRDefault="00886834" w:rsidP="00886834">
            <w:pPr>
              <w:jc w:val="both"/>
              <w:rPr>
                <w:rFonts w:ascii="Times New Roman" w:hAnsi="Times New Roman" w:cs="Times New Roman"/>
                <w:sz w:val="20"/>
                <w:szCs w:val="20"/>
              </w:rPr>
            </w:pPr>
            <w:r w:rsidRPr="00786988">
              <w:rPr>
                <w:rFonts w:ascii="Times New Roman" w:hAnsi="Times New Roman" w:cs="Times New Roman"/>
                <w:sz w:val="20"/>
                <w:szCs w:val="20"/>
              </w:rPr>
              <w:t xml:space="preserve">Diskusijai: jau iepriekš tika vērsta uzmanība par to, ka nav pietiekoši pamatots šajā pamatnostādņu periodā iekļautais jautājums par tiesiskā atbalsta kā akūtas prioritātes jautājuma iekļaušanu, pretnostatot </w:t>
            </w:r>
            <w:proofErr w:type="spellStart"/>
            <w:r w:rsidRPr="00786988">
              <w:rPr>
                <w:rFonts w:ascii="Times New Roman" w:hAnsi="Times New Roman" w:cs="Times New Roman"/>
                <w:sz w:val="20"/>
                <w:szCs w:val="20"/>
              </w:rPr>
              <w:t>daudzajām</w:t>
            </w:r>
            <w:proofErr w:type="spellEnd"/>
            <w:r w:rsidRPr="00786988">
              <w:rPr>
                <w:rFonts w:ascii="Times New Roman" w:hAnsi="Times New Roman" w:cs="Times New Roman"/>
                <w:sz w:val="20"/>
                <w:szCs w:val="20"/>
              </w:rPr>
              <w:t xml:space="preserve"> sociālās aizsardzības vajadzībām. Mērķī ir minēts juridiskās atbalsta sistēmas veicināšana. Nepieciešama plašāka diskusija par šī mērķa iekļaušanu tieši šo pamatnostādņu un tieši šajā pamatnostādņu laika periodā.</w:t>
            </w:r>
          </w:p>
        </w:tc>
        <w:tc>
          <w:tcPr>
            <w:tcW w:w="4495" w:type="dxa"/>
          </w:tcPr>
          <w:p w14:paraId="08140C62" w14:textId="238214A6" w:rsidR="00886834" w:rsidRPr="00786988" w:rsidRDefault="002756C2" w:rsidP="00886834">
            <w:pPr>
              <w:rPr>
                <w:rFonts w:ascii="Times New Roman" w:hAnsi="Times New Roman" w:cs="Times New Roman"/>
                <w:b/>
                <w:sz w:val="20"/>
                <w:szCs w:val="20"/>
              </w:rPr>
            </w:pPr>
            <w:r w:rsidRPr="00786988">
              <w:rPr>
                <w:rFonts w:ascii="Times New Roman" w:hAnsi="Times New Roman" w:cs="Times New Roman"/>
                <w:b/>
                <w:sz w:val="20"/>
                <w:szCs w:val="20"/>
              </w:rPr>
              <w:t>Daļēji ņemts vērā</w:t>
            </w:r>
          </w:p>
          <w:p w14:paraId="1543B687" w14:textId="4ECAEFFB" w:rsidR="00706A9F" w:rsidRPr="00786988" w:rsidRDefault="00706A9F" w:rsidP="00706A9F">
            <w:pPr>
              <w:pStyle w:val="liknoteik"/>
              <w:shd w:val="clear" w:color="auto" w:fill="FFFFFF"/>
              <w:spacing w:before="0" w:beforeAutospacing="0" w:after="0" w:afterAutospacing="0"/>
              <w:jc w:val="both"/>
              <w:rPr>
                <w:sz w:val="20"/>
                <w:szCs w:val="20"/>
              </w:rPr>
            </w:pPr>
            <w:r w:rsidRPr="00786988">
              <w:rPr>
                <w:sz w:val="20"/>
                <w:szCs w:val="20"/>
              </w:rPr>
              <w:t>Priekšlikums par mērķa formulējumu ņemts vērā.</w:t>
            </w:r>
          </w:p>
          <w:p w14:paraId="042BD230" w14:textId="77777777" w:rsidR="00706A9F" w:rsidRPr="00786988" w:rsidRDefault="00706A9F" w:rsidP="00706A9F">
            <w:pPr>
              <w:pStyle w:val="liknoteik"/>
              <w:shd w:val="clear" w:color="auto" w:fill="FFFFFF"/>
              <w:spacing w:before="0" w:beforeAutospacing="0" w:after="0" w:afterAutospacing="0"/>
              <w:jc w:val="both"/>
              <w:rPr>
                <w:sz w:val="20"/>
                <w:szCs w:val="20"/>
              </w:rPr>
            </w:pPr>
            <w:r w:rsidRPr="00786988">
              <w:rPr>
                <w:sz w:val="20"/>
                <w:szCs w:val="20"/>
              </w:rPr>
              <w:t>Pamatnostādņu projekta tvērumu nosaka Ministru kabineta 2020.gada 4.marta rīkojums Nr.95 “Par nozaru politiku pamatnostādnēm 2021. - 2027.gada plānošanas periodam” (pieejams:</w:t>
            </w:r>
          </w:p>
          <w:p w14:paraId="202B32F6" w14:textId="77777777" w:rsidR="00706A9F" w:rsidRPr="00786988" w:rsidRDefault="00C439A6" w:rsidP="00706A9F">
            <w:pPr>
              <w:jc w:val="both"/>
              <w:rPr>
                <w:rFonts w:ascii="Times New Roman" w:eastAsia="Times New Roman" w:hAnsi="Times New Roman" w:cs="Times New Roman"/>
                <w:sz w:val="20"/>
                <w:szCs w:val="20"/>
                <w:lang w:eastAsia="lv-LV"/>
              </w:rPr>
            </w:pPr>
            <w:hyperlink r:id="rId12" w:history="1">
              <w:r w:rsidR="00706A9F" w:rsidRPr="00786988">
                <w:rPr>
                  <w:rStyle w:val="Hyperlink"/>
                  <w:rFonts w:ascii="Times New Roman" w:eastAsia="Times New Roman" w:hAnsi="Times New Roman" w:cs="Times New Roman"/>
                  <w:sz w:val="20"/>
                  <w:szCs w:val="20"/>
                  <w:lang w:eastAsia="lv-LV"/>
                </w:rPr>
                <w:t>https://likumi.lv/ta/id/313037-par-nozaru-politiku-pamatnostadnem-2021-2027-gada-planosanas-periodam</w:t>
              </w:r>
            </w:hyperlink>
            <w:r w:rsidR="00706A9F" w:rsidRPr="00786988">
              <w:rPr>
                <w:rFonts w:ascii="Times New Roman" w:eastAsia="Times New Roman" w:hAnsi="Times New Roman" w:cs="Times New Roman"/>
                <w:sz w:val="20"/>
                <w:szCs w:val="20"/>
                <w:lang w:eastAsia="lv-LV"/>
              </w:rPr>
              <w:t>). Skaidrojums par juridiskā atbalsta sistēmas pilnveidošanas nepieciešamību un ietekmi uz nabadzības un/ vai sociālās atstumtības riskam pakļautajām iedzīvotāju grupām ir sniegts Pamatnostādņu projekta 2.pielikuma 9.sadaļā.</w:t>
            </w:r>
          </w:p>
          <w:p w14:paraId="38E5FED5" w14:textId="77777777" w:rsidR="00706A9F" w:rsidRPr="00786988" w:rsidRDefault="00706A9F" w:rsidP="00886834">
            <w:pPr>
              <w:rPr>
                <w:rFonts w:ascii="Times New Roman" w:hAnsi="Times New Roman" w:cs="Times New Roman"/>
                <w:sz w:val="20"/>
                <w:szCs w:val="20"/>
              </w:rPr>
            </w:pPr>
          </w:p>
        </w:tc>
      </w:tr>
      <w:tr w:rsidR="00886834" w:rsidRPr="00786988" w14:paraId="0233B6D8" w14:textId="77777777" w:rsidTr="007F35E7">
        <w:tc>
          <w:tcPr>
            <w:tcW w:w="3126" w:type="dxa"/>
          </w:tcPr>
          <w:p w14:paraId="1C38236E" w14:textId="1440F706" w:rsidR="00886834" w:rsidRPr="00786988" w:rsidRDefault="007B62CA" w:rsidP="00886834">
            <w:pPr>
              <w:rPr>
                <w:rFonts w:ascii="Times New Roman" w:hAnsi="Times New Roman" w:cs="Times New Roman"/>
                <w:sz w:val="20"/>
                <w:szCs w:val="20"/>
              </w:rPr>
            </w:pPr>
            <w:r w:rsidRPr="00786988">
              <w:rPr>
                <w:rFonts w:ascii="Times New Roman" w:hAnsi="Times New Roman" w:cs="Times New Roman"/>
                <w:sz w:val="20"/>
                <w:szCs w:val="20"/>
              </w:rPr>
              <w:t>53.</w:t>
            </w:r>
            <w:r w:rsidR="00886834" w:rsidRPr="00786988">
              <w:rPr>
                <w:rFonts w:ascii="Times New Roman" w:hAnsi="Times New Roman" w:cs="Times New Roman"/>
                <w:sz w:val="20"/>
                <w:szCs w:val="20"/>
              </w:rPr>
              <w:t>Pamatnostādņu projekts,</w:t>
            </w:r>
          </w:p>
          <w:p w14:paraId="30B3F4F9" w14:textId="77777777" w:rsidR="00886834" w:rsidRPr="00786988" w:rsidRDefault="00886834" w:rsidP="00886834">
            <w:pPr>
              <w:rPr>
                <w:rFonts w:ascii="Times New Roman" w:hAnsi="Times New Roman" w:cs="Times New Roman"/>
                <w:sz w:val="20"/>
                <w:szCs w:val="20"/>
              </w:rPr>
            </w:pPr>
            <w:r w:rsidRPr="00786988">
              <w:rPr>
                <w:rFonts w:ascii="Times New Roman" w:hAnsi="Times New Roman" w:cs="Times New Roman"/>
                <w:sz w:val="20"/>
                <w:szCs w:val="20"/>
              </w:rPr>
              <w:t>Politikas mērķis</w:t>
            </w:r>
          </w:p>
        </w:tc>
        <w:tc>
          <w:tcPr>
            <w:tcW w:w="6752" w:type="dxa"/>
          </w:tcPr>
          <w:p w14:paraId="02C9CF46" w14:textId="77777777" w:rsidR="00886834" w:rsidRPr="00786988" w:rsidRDefault="00886834" w:rsidP="00886834">
            <w:pPr>
              <w:pStyle w:val="CommentText"/>
              <w:jc w:val="center"/>
              <w:rPr>
                <w:rFonts w:ascii="Times New Roman" w:hAnsi="Times New Roman"/>
                <w:b/>
                <w:bCs/>
                <w:iCs/>
              </w:rPr>
            </w:pPr>
            <w:r w:rsidRPr="00786988">
              <w:rPr>
                <w:rFonts w:ascii="Times New Roman" w:hAnsi="Times New Roman"/>
                <w:b/>
                <w:bCs/>
                <w:iCs/>
              </w:rPr>
              <w:t>Latvijas Lielo pilsētu asociācija</w:t>
            </w:r>
          </w:p>
          <w:p w14:paraId="1321699A" w14:textId="77777777" w:rsidR="00886834" w:rsidRPr="00786988" w:rsidRDefault="00886834" w:rsidP="00886834">
            <w:pPr>
              <w:pStyle w:val="CommentText"/>
              <w:jc w:val="both"/>
              <w:rPr>
                <w:rFonts w:ascii="Times New Roman" w:hAnsi="Times New Roman"/>
                <w:b/>
                <w:bCs/>
                <w:iCs/>
              </w:rPr>
            </w:pPr>
            <w:r w:rsidRPr="00786988">
              <w:rPr>
                <w:rFonts w:ascii="Times New Roman" w:hAnsi="Times New Roman"/>
                <w:b/>
                <w:bCs/>
                <w:iCs/>
              </w:rPr>
              <w:t>Ierosinām papildināt Pamatnostādņu mērķi ar sekojošo:</w:t>
            </w:r>
          </w:p>
          <w:p w14:paraId="03DD0321" w14:textId="77777777" w:rsidR="00886834" w:rsidRPr="00786988" w:rsidRDefault="00886834" w:rsidP="00886834">
            <w:pPr>
              <w:jc w:val="both"/>
              <w:rPr>
                <w:rFonts w:ascii="Times New Roman" w:hAnsi="Times New Roman" w:cs="Times New Roman"/>
                <w:b/>
                <w:sz w:val="20"/>
                <w:szCs w:val="20"/>
              </w:rPr>
            </w:pPr>
            <w:r w:rsidRPr="00786988">
              <w:rPr>
                <w:rFonts w:ascii="Times New Roman" w:hAnsi="Times New Roman" w:cs="Times New Roman"/>
                <w:bCs/>
                <w:i/>
                <w:sz w:val="20"/>
                <w:szCs w:val="20"/>
              </w:rPr>
              <w:t>“[..], mazinot sociālās atšķirības starp Lielrīgu un citiem Latvijas reģioniem, [..]”.</w:t>
            </w:r>
          </w:p>
        </w:tc>
        <w:tc>
          <w:tcPr>
            <w:tcW w:w="4495" w:type="dxa"/>
          </w:tcPr>
          <w:p w14:paraId="2AEF67DC" w14:textId="53FFC7D9" w:rsidR="00886834" w:rsidRPr="00786988" w:rsidRDefault="002756C2" w:rsidP="00886834">
            <w:pPr>
              <w:rPr>
                <w:rFonts w:ascii="Times New Roman" w:hAnsi="Times New Roman" w:cs="Times New Roman"/>
                <w:b/>
                <w:sz w:val="20"/>
                <w:szCs w:val="20"/>
              </w:rPr>
            </w:pPr>
            <w:r w:rsidRPr="00786988">
              <w:rPr>
                <w:rFonts w:ascii="Times New Roman" w:hAnsi="Times New Roman" w:cs="Times New Roman"/>
                <w:b/>
                <w:sz w:val="20"/>
                <w:szCs w:val="20"/>
              </w:rPr>
              <w:t>Daļēji ņemts vērā</w:t>
            </w:r>
          </w:p>
          <w:p w14:paraId="50CDCCB9" w14:textId="69EE6664" w:rsidR="000D5604" w:rsidRPr="00786988" w:rsidRDefault="00BC2F6B" w:rsidP="002756C2">
            <w:pPr>
              <w:jc w:val="both"/>
              <w:rPr>
                <w:rFonts w:ascii="Times New Roman" w:hAnsi="Times New Roman" w:cs="Times New Roman"/>
                <w:sz w:val="20"/>
                <w:szCs w:val="20"/>
              </w:rPr>
            </w:pPr>
            <w:r w:rsidRPr="00786988">
              <w:rPr>
                <w:rFonts w:ascii="Times New Roman" w:eastAsia="Times New Roman" w:hAnsi="Times New Roman" w:cs="Times New Roman"/>
                <w:sz w:val="20"/>
                <w:szCs w:val="20"/>
                <w:lang w:eastAsia="lv-LV"/>
              </w:rPr>
              <w:t>Piekrītam</w:t>
            </w:r>
            <w:r w:rsidR="000D5604" w:rsidRPr="00786988">
              <w:rPr>
                <w:rFonts w:ascii="Times New Roman" w:eastAsia="Times New Roman" w:hAnsi="Times New Roman" w:cs="Times New Roman"/>
                <w:sz w:val="20"/>
                <w:szCs w:val="20"/>
                <w:lang w:eastAsia="lv-LV"/>
              </w:rPr>
              <w:t>, ka vienmērīga reģionālā attīstība ir svarīga sociālo ekonomisko atšķirību mazin</w:t>
            </w:r>
            <w:r w:rsidR="002756C2" w:rsidRPr="00786988">
              <w:rPr>
                <w:rFonts w:ascii="Times New Roman" w:eastAsia="Times New Roman" w:hAnsi="Times New Roman" w:cs="Times New Roman"/>
                <w:sz w:val="20"/>
                <w:szCs w:val="20"/>
                <w:lang w:eastAsia="lv-LV"/>
              </w:rPr>
              <w:t>āš</w:t>
            </w:r>
            <w:r w:rsidR="000D5604" w:rsidRPr="00786988">
              <w:rPr>
                <w:rFonts w:ascii="Times New Roman" w:eastAsia="Times New Roman" w:hAnsi="Times New Roman" w:cs="Times New Roman"/>
                <w:sz w:val="20"/>
                <w:szCs w:val="20"/>
                <w:lang w:eastAsia="lv-LV"/>
              </w:rPr>
              <w:t xml:space="preserve">anā, tādēļ arī kopsavilkumā ir norādīta </w:t>
            </w:r>
            <w:r w:rsidR="002756C2" w:rsidRPr="00786988">
              <w:rPr>
                <w:rFonts w:ascii="Times New Roman" w:eastAsia="Times New Roman" w:hAnsi="Times New Roman" w:cs="Times New Roman"/>
                <w:sz w:val="20"/>
                <w:szCs w:val="20"/>
                <w:lang w:eastAsia="lv-LV"/>
              </w:rPr>
              <w:t xml:space="preserve">Reģionālās politikas pamatnostādnēs 2021.-2027. gadam </w:t>
            </w:r>
            <w:r w:rsidR="000D5604" w:rsidRPr="00786988">
              <w:rPr>
                <w:rFonts w:ascii="Times New Roman" w:eastAsia="Times New Roman" w:hAnsi="Times New Roman" w:cs="Times New Roman"/>
                <w:sz w:val="20"/>
                <w:szCs w:val="20"/>
                <w:lang w:eastAsia="lv-LV"/>
              </w:rPr>
              <w:t xml:space="preserve">plānoto pasākumu </w:t>
            </w:r>
            <w:r w:rsidR="002756C2" w:rsidRPr="00786988">
              <w:rPr>
                <w:rFonts w:ascii="Times New Roman" w:eastAsia="Times New Roman" w:hAnsi="Times New Roman" w:cs="Times New Roman"/>
                <w:sz w:val="20"/>
                <w:szCs w:val="20"/>
                <w:lang w:eastAsia="lv-LV"/>
              </w:rPr>
              <w:t xml:space="preserve">sasaiste ar pamatnostādņu projektā noteikto mērķu sasniegšanu. </w:t>
            </w:r>
            <w:r w:rsidR="000D5604" w:rsidRPr="00786988">
              <w:rPr>
                <w:rFonts w:ascii="Times New Roman" w:eastAsia="Times New Roman" w:hAnsi="Times New Roman" w:cs="Times New Roman"/>
                <w:sz w:val="20"/>
                <w:szCs w:val="20"/>
                <w:lang w:eastAsia="lv-LV"/>
              </w:rPr>
              <w:t>Īstenojot šīs pamatnostādnes, tiks ņemt</w:t>
            </w:r>
            <w:r w:rsidR="002756C2" w:rsidRPr="00786988">
              <w:rPr>
                <w:rFonts w:ascii="Times New Roman" w:eastAsia="Times New Roman" w:hAnsi="Times New Roman" w:cs="Times New Roman"/>
                <w:sz w:val="20"/>
                <w:szCs w:val="20"/>
                <w:lang w:eastAsia="lv-LV"/>
              </w:rPr>
              <w:t>s</w:t>
            </w:r>
            <w:r w:rsidR="000D5604" w:rsidRPr="00786988">
              <w:rPr>
                <w:rFonts w:ascii="Times New Roman" w:eastAsia="Times New Roman" w:hAnsi="Times New Roman" w:cs="Times New Roman"/>
                <w:sz w:val="20"/>
                <w:szCs w:val="20"/>
                <w:lang w:eastAsia="lv-LV"/>
              </w:rPr>
              <w:t xml:space="preserve"> vērā reģionālais aspekts, skat. informāciju par </w:t>
            </w:r>
            <w:r w:rsidRPr="00786988">
              <w:rPr>
                <w:rFonts w:ascii="Times New Roman" w:eastAsia="Times New Roman" w:hAnsi="Times New Roman" w:cs="Times New Roman"/>
                <w:sz w:val="20"/>
                <w:szCs w:val="20"/>
                <w:lang w:eastAsia="lv-LV"/>
              </w:rPr>
              <w:t>teritoriālo</w:t>
            </w:r>
            <w:r w:rsidR="000D5604" w:rsidRPr="00786988">
              <w:rPr>
                <w:rFonts w:ascii="Times New Roman" w:eastAsia="Times New Roman" w:hAnsi="Times New Roman" w:cs="Times New Roman"/>
                <w:sz w:val="20"/>
                <w:szCs w:val="20"/>
                <w:lang w:eastAsia="lv-LV"/>
              </w:rPr>
              <w:t xml:space="preserve"> perspektīvu.</w:t>
            </w:r>
          </w:p>
        </w:tc>
      </w:tr>
      <w:tr w:rsidR="006C1DBE" w:rsidRPr="00786988" w14:paraId="574CDE8C" w14:textId="77777777" w:rsidTr="007F35E7">
        <w:tc>
          <w:tcPr>
            <w:tcW w:w="3126" w:type="dxa"/>
          </w:tcPr>
          <w:p w14:paraId="14FA2396" w14:textId="1B5168BD" w:rsidR="006C1DBE" w:rsidRPr="00786988" w:rsidRDefault="007B62CA" w:rsidP="006C1DBE">
            <w:pPr>
              <w:rPr>
                <w:rFonts w:ascii="Times New Roman" w:hAnsi="Times New Roman" w:cs="Times New Roman"/>
                <w:sz w:val="20"/>
                <w:szCs w:val="20"/>
              </w:rPr>
            </w:pPr>
            <w:r w:rsidRPr="00786988">
              <w:rPr>
                <w:rFonts w:ascii="Times New Roman" w:hAnsi="Times New Roman" w:cs="Times New Roman"/>
                <w:sz w:val="20"/>
                <w:szCs w:val="20"/>
              </w:rPr>
              <w:t>54.</w:t>
            </w:r>
            <w:r w:rsidR="006C1DBE" w:rsidRPr="00786988">
              <w:rPr>
                <w:rFonts w:ascii="Times New Roman" w:hAnsi="Times New Roman" w:cs="Times New Roman"/>
                <w:sz w:val="20"/>
                <w:szCs w:val="20"/>
              </w:rPr>
              <w:t>Pamatnostādņu projekts,</w:t>
            </w:r>
          </w:p>
          <w:p w14:paraId="5B33DDED" w14:textId="77777777" w:rsidR="006C1DBE" w:rsidRPr="00786988" w:rsidRDefault="006C1DBE" w:rsidP="006C1DBE">
            <w:pPr>
              <w:rPr>
                <w:rFonts w:ascii="Times New Roman" w:hAnsi="Times New Roman" w:cs="Times New Roman"/>
                <w:sz w:val="20"/>
                <w:szCs w:val="20"/>
              </w:rPr>
            </w:pPr>
            <w:r w:rsidRPr="00786988">
              <w:rPr>
                <w:rFonts w:ascii="Times New Roman" w:hAnsi="Times New Roman" w:cs="Times New Roman"/>
                <w:sz w:val="20"/>
                <w:szCs w:val="20"/>
              </w:rPr>
              <w:t>Politikas mērķis</w:t>
            </w:r>
          </w:p>
        </w:tc>
        <w:tc>
          <w:tcPr>
            <w:tcW w:w="6752" w:type="dxa"/>
          </w:tcPr>
          <w:p w14:paraId="6FD5B2EC" w14:textId="77777777" w:rsidR="006C1DBE" w:rsidRPr="00786988" w:rsidRDefault="006C1DBE" w:rsidP="00886834">
            <w:pPr>
              <w:pStyle w:val="CommentText"/>
              <w:jc w:val="center"/>
              <w:rPr>
                <w:rFonts w:ascii="Times New Roman" w:hAnsi="Times New Roman"/>
                <w:b/>
                <w:bCs/>
                <w:iCs/>
              </w:rPr>
            </w:pPr>
            <w:r w:rsidRPr="00786988">
              <w:rPr>
                <w:rFonts w:ascii="Times New Roman" w:hAnsi="Times New Roman"/>
                <w:b/>
                <w:bCs/>
                <w:iCs/>
              </w:rPr>
              <w:t>LSA</w:t>
            </w:r>
          </w:p>
          <w:p w14:paraId="743E022A" w14:textId="77777777" w:rsidR="006C1DBE" w:rsidRPr="00786988" w:rsidRDefault="006C1DBE" w:rsidP="006C1DBE">
            <w:pPr>
              <w:pStyle w:val="Bodytext20"/>
              <w:shd w:val="clear" w:color="auto" w:fill="auto"/>
              <w:tabs>
                <w:tab w:val="left" w:pos="306"/>
              </w:tabs>
              <w:spacing w:before="0" w:after="60" w:line="240" w:lineRule="auto"/>
              <w:ind w:firstLine="0"/>
              <w:jc w:val="both"/>
              <w:rPr>
                <w:rFonts w:ascii="Times New Roman" w:hAnsi="Times New Roman" w:cs="Times New Roman"/>
                <w:sz w:val="20"/>
                <w:szCs w:val="20"/>
              </w:rPr>
            </w:pPr>
            <w:r w:rsidRPr="00786988">
              <w:rPr>
                <w:rFonts w:ascii="Times New Roman" w:hAnsi="Times New Roman" w:cs="Times New Roman"/>
                <w:color w:val="000000"/>
                <w:sz w:val="20"/>
                <w:szCs w:val="20"/>
                <w:lang w:eastAsia="lv-LV" w:bidi="lv-LV"/>
              </w:rPr>
              <w:t xml:space="preserve">Atzinīgi vērtēju, ka </w:t>
            </w:r>
            <w:r w:rsidRPr="00786988">
              <w:rPr>
                <w:rStyle w:val="Bodytext2Bold"/>
                <w:rFonts w:ascii="Times New Roman" w:hAnsi="Times New Roman" w:cs="Times New Roman"/>
                <w:sz w:val="20"/>
                <w:szCs w:val="20"/>
              </w:rPr>
              <w:t xml:space="preserve">Ir formulēts, gan Sociālo pakalpojumu attīstības mērķis. </w:t>
            </w:r>
            <w:r w:rsidRPr="00786988">
              <w:rPr>
                <w:rFonts w:ascii="Times New Roman" w:hAnsi="Times New Roman" w:cs="Times New Roman"/>
                <w:color w:val="000000"/>
                <w:sz w:val="20"/>
                <w:szCs w:val="20"/>
                <w:lang w:eastAsia="lv-LV" w:bidi="lv-LV"/>
              </w:rPr>
              <w:t xml:space="preserve">(5.lpp.). "Saglabāt personas neatkarību un viņa aprūpe iesaistīto personu nodarbinātību", </w:t>
            </w:r>
            <w:r w:rsidRPr="00786988">
              <w:rPr>
                <w:rStyle w:val="Bodytext2Bold"/>
                <w:rFonts w:ascii="Times New Roman" w:hAnsi="Times New Roman" w:cs="Times New Roman"/>
                <w:sz w:val="20"/>
                <w:szCs w:val="20"/>
              </w:rPr>
              <w:t xml:space="preserve">gan sociālas politikas pamatnostādņu politiskais mērķis </w:t>
            </w:r>
            <w:r w:rsidRPr="00786988">
              <w:rPr>
                <w:rFonts w:ascii="Times New Roman" w:hAnsi="Times New Roman" w:cs="Times New Roman"/>
                <w:color w:val="000000"/>
                <w:sz w:val="20"/>
                <w:szCs w:val="20"/>
                <w:lang w:eastAsia="lv-LV" w:bidi="lv-LV"/>
              </w:rPr>
              <w:t xml:space="preserve">"..sekmēt iekļaušanos, mazinot nabadzību, attīstot pieejamu un individuālajam vajadzībām atbilstošu sociālo pakalpojumu sistēmu ...,"(8.lpp.), gan pieminēts LM mērķis sociālo pakalpojumu jomā "veidot efektīvu kvalitatīvu un ilgtspējīgu SP sistēmu..." (Situācijas raksturojuma 70.lpp.). Pēc vēstījuma struktūras man prasītos šo mērķu sasaiste ar aktivitātēm </w:t>
            </w:r>
            <w:r w:rsidRPr="00786988">
              <w:rPr>
                <w:rFonts w:ascii="Times New Roman" w:hAnsi="Times New Roman" w:cs="Times New Roman"/>
                <w:color w:val="000000"/>
                <w:sz w:val="20"/>
                <w:szCs w:val="20"/>
                <w:lang w:eastAsia="ru-RU" w:bidi="ru-RU"/>
              </w:rPr>
              <w:t xml:space="preserve">/ </w:t>
            </w:r>
            <w:r w:rsidRPr="00786988">
              <w:rPr>
                <w:rFonts w:ascii="Times New Roman" w:hAnsi="Times New Roman" w:cs="Times New Roman"/>
                <w:color w:val="000000"/>
                <w:sz w:val="20"/>
                <w:szCs w:val="20"/>
                <w:lang w:eastAsia="lv-LV" w:bidi="lv-LV"/>
              </w:rPr>
              <w:t xml:space="preserve">politikām, proti tekstā nodaļu apkopojuma daļas papildināt ar autoru raksturojumu, piemēram "Kāpēc minētā aktivitāte/politika ir svarīga un kā konkrētā rīcība, mūs virza </w:t>
            </w:r>
            <w:r w:rsidRPr="00786988">
              <w:rPr>
                <w:rFonts w:ascii="Times New Roman" w:hAnsi="Times New Roman" w:cs="Times New Roman"/>
                <w:color w:val="000000"/>
                <w:sz w:val="20"/>
                <w:szCs w:val="20"/>
                <w:lang w:eastAsia="ru-RU" w:bidi="ru-RU"/>
              </w:rPr>
              <w:t xml:space="preserve">/ </w:t>
            </w:r>
            <w:r w:rsidRPr="00786988">
              <w:rPr>
                <w:rFonts w:ascii="Times New Roman" w:hAnsi="Times New Roman" w:cs="Times New Roman"/>
                <w:color w:val="000000"/>
                <w:sz w:val="20"/>
                <w:szCs w:val="20"/>
                <w:lang w:eastAsia="lv-LV" w:bidi="lv-LV"/>
              </w:rPr>
              <w:t xml:space="preserve">tuvina attiecīgajam deklarētajam mērķim vai kādai mērķa izpausmei, teiksim, ilgtspējai, iekļaušanās, individuāla pieeja u.t.t.. Pie kam būtu vēlams to ietvert ne tikai daļās, kas raksturo Sociālo pakalpojumus, bet arī Pamatnostādņu vēstījuma daļās, kas raksturo </w:t>
            </w:r>
            <w:r w:rsidRPr="00786988">
              <w:rPr>
                <w:rFonts w:ascii="Times New Roman" w:hAnsi="Times New Roman" w:cs="Times New Roman"/>
                <w:color w:val="000000"/>
                <w:sz w:val="20"/>
                <w:szCs w:val="20"/>
                <w:lang w:eastAsia="lv-LV" w:bidi="lv-LV"/>
              </w:rPr>
              <w:lastRenderedPageBreak/>
              <w:t>nodarbinātības un sociālo pabalstu politikas.</w:t>
            </w:r>
          </w:p>
        </w:tc>
        <w:tc>
          <w:tcPr>
            <w:tcW w:w="4495" w:type="dxa"/>
          </w:tcPr>
          <w:p w14:paraId="300BCDCB" w14:textId="77777777" w:rsidR="00EA7FF9" w:rsidRPr="00786988" w:rsidRDefault="002756C2" w:rsidP="00886834">
            <w:pPr>
              <w:rPr>
                <w:rFonts w:ascii="Times New Roman" w:hAnsi="Times New Roman" w:cs="Times New Roman"/>
                <w:b/>
                <w:sz w:val="20"/>
                <w:szCs w:val="20"/>
              </w:rPr>
            </w:pPr>
            <w:r w:rsidRPr="00786988">
              <w:rPr>
                <w:rFonts w:ascii="Times New Roman" w:hAnsi="Times New Roman" w:cs="Times New Roman"/>
                <w:b/>
                <w:sz w:val="20"/>
                <w:szCs w:val="20"/>
              </w:rPr>
              <w:lastRenderedPageBreak/>
              <w:t>Ņemts vērā</w:t>
            </w:r>
          </w:p>
          <w:p w14:paraId="09E5FDF9" w14:textId="489B2E3B" w:rsidR="002756C2" w:rsidRPr="00786988" w:rsidRDefault="002756C2" w:rsidP="002756C2">
            <w:pPr>
              <w:jc w:val="both"/>
              <w:rPr>
                <w:rFonts w:ascii="Times New Roman" w:hAnsi="Times New Roman" w:cs="Times New Roman"/>
                <w:sz w:val="20"/>
                <w:szCs w:val="20"/>
              </w:rPr>
            </w:pPr>
            <w:r w:rsidRPr="00786988">
              <w:rPr>
                <w:rFonts w:ascii="Times New Roman" w:hAnsi="Times New Roman" w:cs="Times New Roman"/>
                <w:sz w:val="20"/>
                <w:szCs w:val="20"/>
              </w:rPr>
              <w:t>Pamatnostādņu projekta Kopsavilkuma 1.un 2.sad</w:t>
            </w:r>
            <w:r w:rsidR="00BC2F6B">
              <w:rPr>
                <w:rFonts w:ascii="Times New Roman" w:hAnsi="Times New Roman" w:cs="Times New Roman"/>
                <w:sz w:val="20"/>
                <w:szCs w:val="20"/>
              </w:rPr>
              <w:t>a</w:t>
            </w:r>
            <w:r w:rsidRPr="00786988">
              <w:rPr>
                <w:rFonts w:ascii="Times New Roman" w:hAnsi="Times New Roman" w:cs="Times New Roman"/>
                <w:sz w:val="20"/>
                <w:szCs w:val="20"/>
              </w:rPr>
              <w:t>ļā papildināts apraksts par pakalpojumu attīstības mērķiem un plānotajiem uzdevumiem.</w:t>
            </w:r>
          </w:p>
        </w:tc>
      </w:tr>
      <w:tr w:rsidR="00886834" w:rsidRPr="00786988" w14:paraId="6F733DED" w14:textId="77777777" w:rsidTr="007F35E7">
        <w:tc>
          <w:tcPr>
            <w:tcW w:w="3126" w:type="dxa"/>
          </w:tcPr>
          <w:p w14:paraId="3B027754" w14:textId="4FE2B13F" w:rsidR="00886834" w:rsidRPr="00786988" w:rsidRDefault="007B62CA" w:rsidP="00886834">
            <w:pPr>
              <w:rPr>
                <w:rFonts w:ascii="Times New Roman" w:hAnsi="Times New Roman" w:cs="Times New Roman"/>
                <w:sz w:val="20"/>
                <w:szCs w:val="20"/>
              </w:rPr>
            </w:pPr>
            <w:r w:rsidRPr="00786988">
              <w:rPr>
                <w:rFonts w:ascii="Times New Roman" w:hAnsi="Times New Roman" w:cs="Times New Roman"/>
                <w:sz w:val="20"/>
                <w:szCs w:val="20"/>
              </w:rPr>
              <w:t>55.</w:t>
            </w:r>
            <w:r w:rsidR="00886834" w:rsidRPr="00786988">
              <w:rPr>
                <w:rFonts w:ascii="Times New Roman" w:hAnsi="Times New Roman" w:cs="Times New Roman"/>
                <w:sz w:val="20"/>
                <w:szCs w:val="20"/>
              </w:rPr>
              <w:t>Pamatnostādņu projekts,</w:t>
            </w:r>
          </w:p>
          <w:p w14:paraId="68A89C84" w14:textId="77777777" w:rsidR="00886834" w:rsidRPr="00786988" w:rsidRDefault="00886834" w:rsidP="00886834">
            <w:pPr>
              <w:rPr>
                <w:rFonts w:ascii="Times New Roman" w:hAnsi="Times New Roman" w:cs="Times New Roman"/>
                <w:sz w:val="20"/>
                <w:szCs w:val="20"/>
              </w:rPr>
            </w:pPr>
            <w:r w:rsidRPr="00786988">
              <w:rPr>
                <w:rFonts w:ascii="Times New Roman" w:hAnsi="Times New Roman" w:cs="Times New Roman"/>
                <w:sz w:val="20"/>
                <w:szCs w:val="20"/>
              </w:rPr>
              <w:t>Politikas mērķis</w:t>
            </w:r>
          </w:p>
        </w:tc>
        <w:tc>
          <w:tcPr>
            <w:tcW w:w="6752" w:type="dxa"/>
          </w:tcPr>
          <w:p w14:paraId="27896D57" w14:textId="77777777" w:rsidR="00886834" w:rsidRPr="00786988" w:rsidRDefault="00886834" w:rsidP="00886834">
            <w:pPr>
              <w:pStyle w:val="CommentText"/>
              <w:jc w:val="center"/>
              <w:rPr>
                <w:rFonts w:ascii="Times New Roman" w:hAnsi="Times New Roman"/>
                <w:b/>
                <w:bCs/>
                <w:iCs/>
              </w:rPr>
            </w:pPr>
            <w:r w:rsidRPr="00786988">
              <w:rPr>
                <w:rFonts w:ascii="Times New Roman" w:hAnsi="Times New Roman"/>
                <w:b/>
                <w:bCs/>
                <w:iCs/>
              </w:rPr>
              <w:t>Latvijas Lielo pilsētu asociācija</w:t>
            </w:r>
          </w:p>
          <w:p w14:paraId="5E345FF8" w14:textId="77777777" w:rsidR="00886834" w:rsidRPr="00786988" w:rsidRDefault="00886834" w:rsidP="00886834">
            <w:pPr>
              <w:pStyle w:val="CommentText"/>
              <w:jc w:val="both"/>
              <w:rPr>
                <w:rFonts w:ascii="Times New Roman" w:hAnsi="Times New Roman"/>
                <w:b/>
                <w:bCs/>
                <w:iCs/>
              </w:rPr>
            </w:pPr>
            <w:r w:rsidRPr="00786988">
              <w:rPr>
                <w:rFonts w:ascii="Times New Roman" w:hAnsi="Times New Roman"/>
              </w:rPr>
              <w:t xml:space="preserve">Pamatnostādņu 8. lpp. ir noteikts Pamatnostādņu mērķis un rīcības virzieni tā sasniegšanai. </w:t>
            </w:r>
            <w:r w:rsidRPr="00786988">
              <w:rPr>
                <w:rFonts w:ascii="Times New Roman" w:hAnsi="Times New Roman"/>
                <w:b/>
              </w:rPr>
              <w:t>Ierosinām 3. sadaļu papildināt ar mērķa rādītājiem un sasniedzamajiem rezultātiem, kā arī “politikas” vietā norādīt “Rīcības virzienu”.</w:t>
            </w:r>
          </w:p>
        </w:tc>
        <w:tc>
          <w:tcPr>
            <w:tcW w:w="4495" w:type="dxa"/>
          </w:tcPr>
          <w:p w14:paraId="1E25E24D" w14:textId="7080DEF1" w:rsidR="00886834" w:rsidRPr="00786988" w:rsidRDefault="00BC2F6B" w:rsidP="00886834">
            <w:pPr>
              <w:rPr>
                <w:rFonts w:ascii="Times New Roman" w:hAnsi="Times New Roman" w:cs="Times New Roman"/>
                <w:b/>
                <w:sz w:val="20"/>
                <w:szCs w:val="20"/>
              </w:rPr>
            </w:pPr>
            <w:r>
              <w:rPr>
                <w:rFonts w:ascii="Times New Roman" w:hAnsi="Times New Roman" w:cs="Times New Roman"/>
                <w:b/>
                <w:sz w:val="20"/>
                <w:szCs w:val="20"/>
              </w:rPr>
              <w:t>Ņ</w:t>
            </w:r>
            <w:r w:rsidR="002756C2" w:rsidRPr="00786988">
              <w:rPr>
                <w:rFonts w:ascii="Times New Roman" w:hAnsi="Times New Roman" w:cs="Times New Roman"/>
                <w:b/>
                <w:sz w:val="20"/>
                <w:szCs w:val="20"/>
              </w:rPr>
              <w:t>emts vērā</w:t>
            </w:r>
          </w:p>
          <w:p w14:paraId="1A52A43B" w14:textId="0E5C61FE" w:rsidR="007C1DEC" w:rsidRPr="00786988" w:rsidRDefault="00BC2F6B" w:rsidP="007C1DEC">
            <w:pPr>
              <w:jc w:val="both"/>
              <w:rPr>
                <w:rFonts w:ascii="Times New Roman" w:hAnsi="Times New Roman" w:cs="Times New Roman"/>
                <w:sz w:val="20"/>
                <w:szCs w:val="20"/>
              </w:rPr>
            </w:pPr>
            <w:r>
              <w:rPr>
                <w:rFonts w:ascii="Times New Roman" w:hAnsi="Times New Roman" w:cs="Times New Roman"/>
                <w:sz w:val="20"/>
                <w:szCs w:val="20"/>
              </w:rPr>
              <w:t>Pamatnostādņu projekt</w:t>
            </w:r>
            <w:r w:rsidR="006D27D1">
              <w:rPr>
                <w:rFonts w:ascii="Times New Roman" w:hAnsi="Times New Roman" w:cs="Times New Roman"/>
                <w:sz w:val="20"/>
                <w:szCs w:val="20"/>
              </w:rPr>
              <w:t>a</w:t>
            </w:r>
            <w:r>
              <w:rPr>
                <w:rFonts w:ascii="Times New Roman" w:hAnsi="Times New Roman" w:cs="Times New Roman"/>
                <w:sz w:val="20"/>
                <w:szCs w:val="20"/>
              </w:rPr>
              <w:t xml:space="preserve"> 3.sadaļa izstrādāta, ņemot vērā pamatnostādņu izstrādes nosacījumus. </w:t>
            </w:r>
            <w:r w:rsidR="007C1DEC" w:rsidRPr="00786988">
              <w:rPr>
                <w:rFonts w:ascii="Times New Roman" w:hAnsi="Times New Roman" w:cs="Times New Roman"/>
                <w:sz w:val="20"/>
                <w:szCs w:val="20"/>
              </w:rPr>
              <w:t>Visi Pamatnostādņu projekta 3.sadaļā minētie rezultatīvie rādītāji raksturo mērķa sasniegšanu.</w:t>
            </w:r>
            <w:r w:rsidR="000D5604" w:rsidRPr="00786988">
              <w:rPr>
                <w:rFonts w:ascii="Times New Roman" w:hAnsi="Times New Roman" w:cs="Times New Roman"/>
                <w:sz w:val="20"/>
                <w:szCs w:val="20"/>
              </w:rPr>
              <w:t xml:space="preserve"> Turklāt sasaiste ar konkrētiem rezultāti</w:t>
            </w:r>
            <w:r>
              <w:rPr>
                <w:rFonts w:ascii="Times New Roman" w:hAnsi="Times New Roman" w:cs="Times New Roman"/>
                <w:sz w:val="20"/>
                <w:szCs w:val="20"/>
              </w:rPr>
              <w:t>e</w:t>
            </w:r>
            <w:r w:rsidR="000D5604" w:rsidRPr="00786988">
              <w:rPr>
                <w:rFonts w:ascii="Times New Roman" w:hAnsi="Times New Roman" w:cs="Times New Roman"/>
                <w:sz w:val="20"/>
                <w:szCs w:val="20"/>
              </w:rPr>
              <w:t>m ir norādīta uzdevumu sadaļā.</w:t>
            </w:r>
          </w:p>
        </w:tc>
      </w:tr>
      <w:tr w:rsidR="00886834" w:rsidRPr="00786988" w14:paraId="2DC543AF" w14:textId="77777777" w:rsidTr="007F2EFB">
        <w:tc>
          <w:tcPr>
            <w:tcW w:w="3126" w:type="dxa"/>
            <w:tcBorders>
              <w:bottom w:val="single" w:sz="4" w:space="0" w:color="auto"/>
            </w:tcBorders>
          </w:tcPr>
          <w:p w14:paraId="331BACC7" w14:textId="373EE77B" w:rsidR="00886834" w:rsidRPr="00786988" w:rsidRDefault="007B62CA" w:rsidP="00886834">
            <w:pPr>
              <w:rPr>
                <w:rFonts w:ascii="Times New Roman" w:hAnsi="Times New Roman" w:cs="Times New Roman"/>
                <w:sz w:val="20"/>
                <w:szCs w:val="20"/>
              </w:rPr>
            </w:pPr>
            <w:r w:rsidRPr="00786988">
              <w:rPr>
                <w:rFonts w:ascii="Times New Roman" w:hAnsi="Times New Roman" w:cs="Times New Roman"/>
                <w:sz w:val="20"/>
                <w:szCs w:val="20"/>
              </w:rPr>
              <w:t>56.</w:t>
            </w:r>
            <w:r w:rsidR="00886834" w:rsidRPr="00786988">
              <w:rPr>
                <w:rFonts w:ascii="Times New Roman" w:hAnsi="Times New Roman" w:cs="Times New Roman"/>
                <w:sz w:val="20"/>
                <w:szCs w:val="20"/>
              </w:rPr>
              <w:t>Pamatnostādņu projekts,</w:t>
            </w:r>
          </w:p>
          <w:p w14:paraId="47C0158D" w14:textId="77777777" w:rsidR="00886834" w:rsidRPr="00786988" w:rsidRDefault="00886834" w:rsidP="00886834">
            <w:pPr>
              <w:rPr>
                <w:rFonts w:ascii="Times New Roman" w:hAnsi="Times New Roman" w:cs="Times New Roman"/>
                <w:sz w:val="20"/>
                <w:szCs w:val="20"/>
              </w:rPr>
            </w:pPr>
            <w:r w:rsidRPr="00786988">
              <w:rPr>
                <w:rFonts w:ascii="Times New Roman" w:hAnsi="Times New Roman" w:cs="Times New Roman"/>
                <w:sz w:val="20"/>
                <w:szCs w:val="20"/>
              </w:rPr>
              <w:t>Politikas mērķis</w:t>
            </w:r>
          </w:p>
        </w:tc>
        <w:tc>
          <w:tcPr>
            <w:tcW w:w="6752" w:type="dxa"/>
            <w:tcBorders>
              <w:bottom w:val="single" w:sz="4" w:space="0" w:color="auto"/>
            </w:tcBorders>
          </w:tcPr>
          <w:p w14:paraId="2F079219" w14:textId="77777777" w:rsidR="00886834" w:rsidRPr="00786988" w:rsidRDefault="00886834" w:rsidP="00886834">
            <w:pPr>
              <w:pStyle w:val="CommentText"/>
              <w:jc w:val="center"/>
              <w:rPr>
                <w:rFonts w:ascii="Times New Roman" w:hAnsi="Times New Roman"/>
                <w:b/>
                <w:bCs/>
                <w:iCs/>
              </w:rPr>
            </w:pPr>
            <w:r w:rsidRPr="00786988">
              <w:rPr>
                <w:rFonts w:ascii="Times New Roman" w:hAnsi="Times New Roman"/>
                <w:b/>
                <w:bCs/>
                <w:iCs/>
              </w:rPr>
              <w:t>Latvijas Lielo pilsētu asociācija</w:t>
            </w:r>
          </w:p>
          <w:p w14:paraId="507C94AF" w14:textId="77777777" w:rsidR="00886834" w:rsidRPr="00786988" w:rsidRDefault="00886834" w:rsidP="00886834">
            <w:pPr>
              <w:pStyle w:val="CommentText"/>
              <w:jc w:val="both"/>
              <w:rPr>
                <w:rFonts w:ascii="Times New Roman" w:hAnsi="Times New Roman"/>
              </w:rPr>
            </w:pPr>
            <w:r w:rsidRPr="00786988">
              <w:rPr>
                <w:rFonts w:ascii="Times New Roman" w:hAnsi="Times New Roman"/>
              </w:rPr>
              <w:t>Nav saprotama argumentācija politikas pamatnostādnēs iekļaut Tieslietu ministrijas kompetencē esošu problemātiku. Arī Pamatnostādņu 2. pielikuma 9. nodaļa “Mazāk aizsargāto personu pieeja tiesiskumam” nesniedz šādu argumentāciju. 9 .nodaļā pieminētā pētījuma “Pieeja tiesiskumam Latvijā” rezultāti neliecina, ka iedzīvotājiem būtu apgrūtināta piekļuve juridiskā atbalsta sistēmai, bet gan liecina par to, ka iedzīvotāji nav informēti nedz par valsts nodrošināto juridisko palīdzību, nedz par alternatīvām strīdu risināšanas metodēm, nedz arī par citiem ar juridiskā atbalsta sistēmu saistītiem jautājumiem, kas arī ir labi saprotams – ja cilvēkam nav juridiska rakstura problēmu, tad viņām arī nav nepieciešama informācija par to, kā šādas problēmas risināt.</w:t>
            </w:r>
          </w:p>
          <w:p w14:paraId="5660E1FA" w14:textId="77777777" w:rsidR="00886834" w:rsidRPr="00786988" w:rsidRDefault="00886834" w:rsidP="00886834">
            <w:pPr>
              <w:pStyle w:val="CommentText"/>
              <w:jc w:val="both"/>
              <w:rPr>
                <w:rFonts w:ascii="Times New Roman" w:hAnsi="Times New Roman"/>
                <w:b/>
                <w:bCs/>
                <w:iCs/>
              </w:rPr>
            </w:pPr>
            <w:r w:rsidRPr="00786988">
              <w:rPr>
                <w:rFonts w:ascii="Times New Roman" w:hAnsi="Times New Roman"/>
              </w:rPr>
              <w:t>Iebilstam pret šādu Pamatnostādņu mērķa formulējumu.</w:t>
            </w:r>
          </w:p>
        </w:tc>
        <w:tc>
          <w:tcPr>
            <w:tcW w:w="4495" w:type="dxa"/>
            <w:tcBorders>
              <w:bottom w:val="single" w:sz="4" w:space="0" w:color="auto"/>
            </w:tcBorders>
          </w:tcPr>
          <w:p w14:paraId="03CE515F" w14:textId="36070DAD" w:rsidR="00886834" w:rsidRPr="00786988" w:rsidRDefault="00AB1FF6" w:rsidP="00886834">
            <w:pPr>
              <w:rPr>
                <w:rFonts w:ascii="Times New Roman" w:hAnsi="Times New Roman" w:cs="Times New Roman"/>
                <w:b/>
                <w:sz w:val="20"/>
                <w:szCs w:val="20"/>
              </w:rPr>
            </w:pPr>
            <w:r w:rsidRPr="00786988">
              <w:rPr>
                <w:rFonts w:ascii="Times New Roman" w:hAnsi="Times New Roman" w:cs="Times New Roman"/>
                <w:b/>
                <w:sz w:val="20"/>
                <w:szCs w:val="20"/>
              </w:rPr>
              <w:t>Nav ņemts vērā</w:t>
            </w:r>
          </w:p>
          <w:p w14:paraId="79E13A00" w14:textId="77777777" w:rsidR="007C1DEC" w:rsidRPr="00786988" w:rsidRDefault="007C1DEC" w:rsidP="007C1DEC">
            <w:pPr>
              <w:pStyle w:val="liknoteik"/>
              <w:shd w:val="clear" w:color="auto" w:fill="FFFFFF"/>
              <w:spacing w:before="0" w:beforeAutospacing="0" w:after="0" w:afterAutospacing="0"/>
              <w:jc w:val="both"/>
              <w:rPr>
                <w:sz w:val="20"/>
                <w:szCs w:val="20"/>
              </w:rPr>
            </w:pPr>
            <w:r w:rsidRPr="00786988">
              <w:rPr>
                <w:sz w:val="20"/>
                <w:szCs w:val="20"/>
              </w:rPr>
              <w:t>Pamatnostādņu projekta tvērumu nosaka Ministru kabineta 2020.gada 4.marta rīkojums Nr.95 “Par nozaru politiku pamatnostādnēm 2021. - 2027.gada plānošanas periodam” (pieejams:</w:t>
            </w:r>
          </w:p>
          <w:p w14:paraId="507B0EE8" w14:textId="77777777" w:rsidR="007C1DEC" w:rsidRPr="00786988" w:rsidRDefault="00C439A6" w:rsidP="007C1DEC">
            <w:pPr>
              <w:jc w:val="both"/>
              <w:rPr>
                <w:rFonts w:ascii="Times New Roman" w:eastAsia="Times New Roman" w:hAnsi="Times New Roman" w:cs="Times New Roman"/>
                <w:sz w:val="20"/>
                <w:szCs w:val="20"/>
                <w:lang w:eastAsia="lv-LV"/>
              </w:rPr>
            </w:pPr>
            <w:hyperlink r:id="rId13" w:history="1">
              <w:r w:rsidR="007C1DEC" w:rsidRPr="00786988">
                <w:rPr>
                  <w:rStyle w:val="Hyperlink"/>
                  <w:rFonts w:ascii="Times New Roman" w:eastAsia="Times New Roman" w:hAnsi="Times New Roman" w:cs="Times New Roman"/>
                  <w:sz w:val="20"/>
                  <w:szCs w:val="20"/>
                  <w:lang w:eastAsia="lv-LV"/>
                </w:rPr>
                <w:t>https://likumi.lv/ta/id/313037-par-nozaru-politiku-pamatnostadnem-2021-2027-gada-planosanas-periodam</w:t>
              </w:r>
            </w:hyperlink>
            <w:r w:rsidR="007C1DEC" w:rsidRPr="00786988">
              <w:rPr>
                <w:rFonts w:ascii="Times New Roman" w:eastAsia="Times New Roman" w:hAnsi="Times New Roman" w:cs="Times New Roman"/>
                <w:sz w:val="20"/>
                <w:szCs w:val="20"/>
                <w:lang w:eastAsia="lv-LV"/>
              </w:rPr>
              <w:t>). Skaidrojums par juridiskā atbalsta sistēmas pilnveidošanas nepieciešamību un ietekmi uz nabadzības un/ vai sociālās atstumtības riskam pakļautajām iedzīvotāju grupām ir sniegts Pamatnostādņu projekta 2.pielikuma 9.sadaļā.</w:t>
            </w:r>
          </w:p>
          <w:p w14:paraId="4B550871" w14:textId="77777777" w:rsidR="00083B5E" w:rsidRPr="00786988" w:rsidRDefault="00083B5E" w:rsidP="00083B5E">
            <w:pPr>
              <w:jc w:val="both"/>
              <w:rPr>
                <w:rFonts w:ascii="Times New Roman" w:hAnsi="Times New Roman" w:cs="Times New Roman"/>
                <w:sz w:val="20"/>
                <w:szCs w:val="20"/>
              </w:rPr>
            </w:pPr>
            <w:r w:rsidRPr="00786988">
              <w:rPr>
                <w:rFonts w:ascii="Times New Roman" w:hAnsi="Times New Roman" w:cs="Times New Roman"/>
                <w:sz w:val="20"/>
                <w:szCs w:val="20"/>
              </w:rPr>
              <w:t xml:space="preserve">Juridiskās palīdzības nodrošināšanas jautājums “Sociālās aizsardzības un darba tirgus politikas attīstības pamatnostādnes 2021.-2027.gadam” tiek iekļauts šajās pamatnostādnēs, jo vienlīdzīgas pieejas tiesiskumam neesamība, juridisko problēmu savlaicīga nerisināšana būtiski palielina sociālās atstumtības un nabadzības risku, ietekmē personas materiālo un fizisko stāvokli. Tas var atstāt ietekmi uz veselību, nodarbinātību, produktivitāti, ģimenes stabilitāti, izglītības iespējām bērniem, paaugstinot vardarbības riskus. Līdz ar to visām sociāli mazsaizsargātajām grupām ir būtiski nodrošināt savlaicīgu pieeju tiesiskajiem instrumentiem savu tiesību un pienākumu realizācijai un aizstāvībai. Tiesiskuma jautājumi šajās pamatnostādnēs tieši ir iekļauti ar mērķi paskatīties uz visām definētajām problēmām horizontāli un īstenojot starpinstitūciju sadarbību, nevis katrai institūcijai šauri lūkoties savas kompetences ietvaros stratēģiski ilgtermiņā plānojot </w:t>
            </w:r>
            <w:r w:rsidRPr="00786988">
              <w:rPr>
                <w:rFonts w:ascii="Times New Roman" w:hAnsi="Times New Roman" w:cs="Times New Roman"/>
                <w:sz w:val="20"/>
                <w:szCs w:val="20"/>
              </w:rPr>
              <w:lastRenderedPageBreak/>
              <w:t xml:space="preserve">attīstības virzienus sociālajā jomā. Vēršama uzmanība, ka šis ir plaša mēroga stratēģiskais attīstības plānošanas dokuments labklājības jomā un dokumentā minēto </w:t>
            </w:r>
            <w:proofErr w:type="spellStart"/>
            <w:r w:rsidRPr="00786988">
              <w:rPr>
                <w:rFonts w:ascii="Times New Roman" w:hAnsi="Times New Roman" w:cs="Times New Roman"/>
                <w:sz w:val="20"/>
                <w:szCs w:val="20"/>
              </w:rPr>
              <w:t>mērķgrupu</w:t>
            </w:r>
            <w:proofErr w:type="spellEnd"/>
            <w:r w:rsidRPr="00786988">
              <w:rPr>
                <w:rFonts w:ascii="Times New Roman" w:hAnsi="Times New Roman" w:cs="Times New Roman"/>
                <w:sz w:val="20"/>
                <w:szCs w:val="20"/>
              </w:rPr>
              <w:t xml:space="preserve"> pieeju tiesiskumam vispareizāk ir skatīt kompleksi kopā ar citu </w:t>
            </w:r>
            <w:proofErr w:type="spellStart"/>
            <w:r w:rsidRPr="00786988">
              <w:rPr>
                <w:rFonts w:ascii="Times New Roman" w:hAnsi="Times New Roman" w:cs="Times New Roman"/>
                <w:sz w:val="20"/>
                <w:szCs w:val="20"/>
              </w:rPr>
              <w:t>problēmjautājumu</w:t>
            </w:r>
            <w:proofErr w:type="spellEnd"/>
            <w:r w:rsidRPr="00786988">
              <w:rPr>
                <w:rFonts w:ascii="Times New Roman" w:hAnsi="Times New Roman" w:cs="Times New Roman"/>
                <w:sz w:val="20"/>
                <w:szCs w:val="20"/>
              </w:rPr>
              <w:t xml:space="preserve"> risināšanu.</w:t>
            </w:r>
          </w:p>
          <w:p w14:paraId="5DCA1CF1" w14:textId="475A9288" w:rsidR="00FF2697" w:rsidRPr="00786988" w:rsidRDefault="00083B5E" w:rsidP="00AB1FF6">
            <w:pPr>
              <w:jc w:val="both"/>
              <w:rPr>
                <w:rFonts w:ascii="Times New Roman" w:eastAsia="Times New Roman" w:hAnsi="Times New Roman" w:cs="Times New Roman"/>
                <w:sz w:val="20"/>
                <w:szCs w:val="20"/>
                <w:lang w:eastAsia="lv-LV"/>
              </w:rPr>
            </w:pPr>
            <w:r w:rsidRPr="00786988">
              <w:rPr>
                <w:rFonts w:ascii="Times New Roman" w:hAnsi="Times New Roman" w:cs="Times New Roman"/>
                <w:sz w:val="20"/>
                <w:szCs w:val="20"/>
              </w:rPr>
              <w:t>Savukārt attiecībā uz pētījumā “Pieeja tiesiskumam Latvijā” konstatēto norādām, ka pētījuma autori pētījuma rezultātus ieguva tieši socioloģisko aptauju rezultātā. Tai skaitā tieši tika intervēti vairāku pašvaldību sociālo dienestu pārstāvji, kas jo īpaši uzsvēra akūto nepieciešamību rast risinājumus personu pieejai tiesiskumam (īpaši juridiskajai palīdzībai), jo aptauju rezultāti liecina, ka personām pietrūkst izpratnes un zināšanu, lai konstatētu, ka tai pastāv juridiska rakstura risināma problēma, kas ir par iemeslu tam, ka personas savas juridiskās problēmas risina novēloti, kad iestājušās sekas nereti jau ir neatgriezeniskas.</w:t>
            </w:r>
          </w:p>
        </w:tc>
      </w:tr>
      <w:tr w:rsidR="007F2EFB" w:rsidRPr="00786988" w14:paraId="76CE075F" w14:textId="77777777" w:rsidTr="007F2EFB">
        <w:tc>
          <w:tcPr>
            <w:tcW w:w="14373" w:type="dxa"/>
            <w:gridSpan w:val="3"/>
            <w:shd w:val="pct12" w:color="auto" w:fill="auto"/>
          </w:tcPr>
          <w:p w14:paraId="279413F3" w14:textId="77777777" w:rsidR="007F2EFB" w:rsidRPr="00786988" w:rsidRDefault="007F2EFB" w:rsidP="00886834">
            <w:pPr>
              <w:rPr>
                <w:rFonts w:ascii="Times New Roman" w:hAnsi="Times New Roman" w:cs="Times New Roman"/>
                <w:sz w:val="20"/>
                <w:szCs w:val="20"/>
              </w:rPr>
            </w:pPr>
          </w:p>
        </w:tc>
      </w:tr>
      <w:tr w:rsidR="00886834" w:rsidRPr="00786988" w14:paraId="4F7FC4E2" w14:textId="77777777" w:rsidTr="007F35E7">
        <w:tc>
          <w:tcPr>
            <w:tcW w:w="3126" w:type="dxa"/>
          </w:tcPr>
          <w:p w14:paraId="58FDCD42" w14:textId="0343193A" w:rsidR="00886834" w:rsidRPr="00786988" w:rsidRDefault="007B62CA" w:rsidP="00886834">
            <w:pPr>
              <w:rPr>
                <w:rFonts w:ascii="Times New Roman" w:hAnsi="Times New Roman" w:cs="Times New Roman"/>
                <w:sz w:val="20"/>
                <w:szCs w:val="20"/>
              </w:rPr>
            </w:pPr>
            <w:r w:rsidRPr="00786988">
              <w:rPr>
                <w:rFonts w:ascii="Times New Roman" w:hAnsi="Times New Roman" w:cs="Times New Roman"/>
                <w:sz w:val="20"/>
                <w:szCs w:val="20"/>
              </w:rPr>
              <w:t>57.</w:t>
            </w:r>
            <w:r w:rsidR="00886834" w:rsidRPr="00786988">
              <w:rPr>
                <w:rFonts w:ascii="Times New Roman" w:hAnsi="Times New Roman" w:cs="Times New Roman"/>
                <w:sz w:val="20"/>
                <w:szCs w:val="20"/>
              </w:rPr>
              <w:t>Pamatnostādņu projekts,</w:t>
            </w:r>
          </w:p>
          <w:p w14:paraId="1BB83FA9" w14:textId="77777777" w:rsidR="00886834" w:rsidRPr="00786988" w:rsidRDefault="00886834" w:rsidP="00886834">
            <w:pPr>
              <w:rPr>
                <w:rFonts w:ascii="Times New Roman" w:hAnsi="Times New Roman" w:cs="Times New Roman"/>
                <w:sz w:val="20"/>
                <w:szCs w:val="20"/>
              </w:rPr>
            </w:pPr>
            <w:r w:rsidRPr="00786988">
              <w:rPr>
                <w:rFonts w:ascii="Times New Roman" w:hAnsi="Times New Roman" w:cs="Times New Roman"/>
                <w:sz w:val="20"/>
                <w:szCs w:val="20"/>
              </w:rPr>
              <w:t>Rīcības virzieni</w:t>
            </w:r>
          </w:p>
        </w:tc>
        <w:tc>
          <w:tcPr>
            <w:tcW w:w="6752" w:type="dxa"/>
          </w:tcPr>
          <w:p w14:paraId="066EF257" w14:textId="77777777" w:rsidR="00886834" w:rsidRPr="00786988" w:rsidRDefault="00886834" w:rsidP="00886834">
            <w:pPr>
              <w:jc w:val="center"/>
              <w:rPr>
                <w:rFonts w:ascii="Times New Roman" w:hAnsi="Times New Roman" w:cs="Times New Roman"/>
                <w:b/>
                <w:sz w:val="20"/>
                <w:szCs w:val="20"/>
              </w:rPr>
            </w:pPr>
            <w:r w:rsidRPr="00786988">
              <w:rPr>
                <w:rFonts w:ascii="Times New Roman" w:hAnsi="Times New Roman" w:cs="Times New Roman"/>
                <w:b/>
                <w:sz w:val="20"/>
                <w:szCs w:val="20"/>
              </w:rPr>
              <w:t>Ieva Ozola</w:t>
            </w:r>
          </w:p>
          <w:p w14:paraId="6953B311" w14:textId="0FD7590E" w:rsidR="00886834" w:rsidRPr="00786988" w:rsidRDefault="00886834" w:rsidP="00886834">
            <w:pPr>
              <w:jc w:val="both"/>
              <w:rPr>
                <w:rFonts w:ascii="Times New Roman" w:hAnsi="Times New Roman" w:cs="Times New Roman"/>
                <w:sz w:val="20"/>
                <w:szCs w:val="20"/>
              </w:rPr>
            </w:pPr>
            <w:r w:rsidRPr="00786988">
              <w:rPr>
                <w:rFonts w:ascii="Times New Roman" w:hAnsi="Times New Roman" w:cs="Times New Roman"/>
                <w:sz w:val="20"/>
                <w:szCs w:val="20"/>
              </w:rPr>
              <w:t>1.</w:t>
            </w:r>
            <w:r w:rsidRPr="00786988">
              <w:rPr>
                <w:rFonts w:ascii="Times New Roman" w:hAnsi="Times New Roman" w:cs="Times New Roman"/>
                <w:sz w:val="20"/>
                <w:szCs w:val="20"/>
              </w:rPr>
              <w:tab/>
              <w:t xml:space="preserve">Rīcības virzienu aprakstos tiek minēti daudzi jēdzieni, kuru skaidrojumam dažādās nozarēs, dažādos dokumentos, dažādiem profesionāļiem, kā arī katra cilvēka izpratne ir atšķirīga. Bieži viena no komunikācijas un vienotas, holistiskas pieejas realizēšanas (viens no principiem!) grūtībām ir atšķirīga jēdzienu izpratne. Bez tam tik koncentrētā veidā izmantoti termini rada sajūtu, ka tie tiek lietoti ne kā atsevišķi jēdzieni, bet vienkārši izmantojot valodas iespējas. Tādēļ, lai jomas profesionāļiem būtu vienota izpratne par šiem ārkārtīgi svarīgajiem jēdzieniem, ir svarīgi skaidrot jēdzienus tieši šo pamatnostādņu kontekstā – ilgtspējīga, stabila un adekvāta sociālā aizsardzība; moderna sociālo pakalpojumu sistēma, pieejama sociālo pakalpojumu sistēma; iekļaujošs darba tirgus; </w:t>
            </w:r>
            <w:r w:rsidR="000F5998" w:rsidRPr="00786988">
              <w:rPr>
                <w:rFonts w:ascii="Times New Roman" w:hAnsi="Times New Roman" w:cs="Times New Roman"/>
                <w:sz w:val="20"/>
                <w:szCs w:val="20"/>
              </w:rPr>
              <w:t>kvalitatīva</w:t>
            </w:r>
            <w:r w:rsidRPr="00786988">
              <w:rPr>
                <w:rFonts w:ascii="Times New Roman" w:hAnsi="Times New Roman" w:cs="Times New Roman"/>
                <w:sz w:val="20"/>
                <w:szCs w:val="20"/>
              </w:rPr>
              <w:t xml:space="preserve"> darba vieta, ilgtermiņa līdzdalība darba tirgū; mazai</w:t>
            </w:r>
            <w:r w:rsidR="000F5998">
              <w:rPr>
                <w:rFonts w:ascii="Times New Roman" w:hAnsi="Times New Roman" w:cs="Times New Roman"/>
                <w:sz w:val="20"/>
                <w:szCs w:val="20"/>
              </w:rPr>
              <w:t>z</w:t>
            </w:r>
            <w:r w:rsidRPr="00786988">
              <w:rPr>
                <w:rFonts w:ascii="Times New Roman" w:hAnsi="Times New Roman" w:cs="Times New Roman"/>
                <w:sz w:val="20"/>
                <w:szCs w:val="20"/>
              </w:rPr>
              <w:t>sargāto personu piekļuve tiesu sistēmai; horizontāli sociālās aizsardzības un darba tirgus politikas jautājumi. Sākotnēji problēmu aprakstā jau daži no šiem jēdzieniem tiek skaidroti un tur varētu sniegt papildinājumus. Te nav doma par atsevišķu terminu skaidrojošās sadaļas izveidi, bet varbūt arī tādu var iekļaut.</w:t>
            </w:r>
          </w:p>
          <w:p w14:paraId="4B098D9C" w14:textId="77777777" w:rsidR="00886834" w:rsidRPr="00786988" w:rsidRDefault="00886834" w:rsidP="00886834">
            <w:pPr>
              <w:jc w:val="both"/>
              <w:rPr>
                <w:rFonts w:ascii="Times New Roman" w:hAnsi="Times New Roman" w:cs="Times New Roman"/>
                <w:sz w:val="20"/>
                <w:szCs w:val="20"/>
              </w:rPr>
            </w:pPr>
            <w:r w:rsidRPr="00786988">
              <w:rPr>
                <w:rFonts w:ascii="Times New Roman" w:hAnsi="Times New Roman" w:cs="Times New Roman"/>
                <w:sz w:val="20"/>
                <w:szCs w:val="20"/>
              </w:rPr>
              <w:t>2.</w:t>
            </w:r>
            <w:r w:rsidRPr="00786988">
              <w:rPr>
                <w:rFonts w:ascii="Times New Roman" w:hAnsi="Times New Roman" w:cs="Times New Roman"/>
                <w:sz w:val="20"/>
                <w:szCs w:val="20"/>
              </w:rPr>
              <w:tab/>
              <w:t xml:space="preserve">Vairāki no rīcības virzieniem netiek skaidroti ievada problēmu aprakstā un iespējams tādēļ rodas neskaidrība kādēļ kāds no jēdzieniem parādās rīcības virzienos un kuru no problēmām tas risina. Piemēram, moderna sociālo </w:t>
            </w:r>
            <w:r w:rsidRPr="00786988">
              <w:rPr>
                <w:rFonts w:ascii="Times New Roman" w:hAnsi="Times New Roman" w:cs="Times New Roman"/>
                <w:sz w:val="20"/>
                <w:szCs w:val="20"/>
              </w:rPr>
              <w:lastRenderedPageBreak/>
              <w:t xml:space="preserve">pakalpojumu sistēma – uz kādiem sociālajiem pakalpojumiem vai </w:t>
            </w:r>
            <w:proofErr w:type="spellStart"/>
            <w:r w:rsidRPr="00786988">
              <w:rPr>
                <w:rFonts w:ascii="Times New Roman" w:hAnsi="Times New Roman" w:cs="Times New Roman"/>
                <w:sz w:val="20"/>
                <w:szCs w:val="20"/>
              </w:rPr>
              <w:t>soc.pak.sistēmas</w:t>
            </w:r>
            <w:proofErr w:type="spellEnd"/>
            <w:r w:rsidRPr="00786988">
              <w:rPr>
                <w:rFonts w:ascii="Times New Roman" w:hAnsi="Times New Roman" w:cs="Times New Roman"/>
                <w:sz w:val="20"/>
                <w:szCs w:val="20"/>
              </w:rPr>
              <w:t xml:space="preserve"> elementiem tā ir vērsta, uz kādiem nemoderniem sistēmas elementiem tā ir vērsta, kas ir modernuma noteicošais elements šo pamatnostādņu kontekstā – holistiska pieeja vai tehnoloģijas vai kas? </w:t>
            </w:r>
          </w:p>
          <w:p w14:paraId="488A6BDE" w14:textId="77777777" w:rsidR="00886834" w:rsidRPr="00786988" w:rsidRDefault="00886834" w:rsidP="00886834">
            <w:pPr>
              <w:jc w:val="both"/>
              <w:rPr>
                <w:rFonts w:ascii="Times New Roman" w:hAnsi="Times New Roman" w:cs="Times New Roman"/>
                <w:sz w:val="20"/>
                <w:szCs w:val="20"/>
              </w:rPr>
            </w:pPr>
            <w:r w:rsidRPr="00786988">
              <w:rPr>
                <w:rFonts w:ascii="Times New Roman" w:hAnsi="Times New Roman" w:cs="Times New Roman"/>
                <w:sz w:val="20"/>
                <w:szCs w:val="20"/>
              </w:rPr>
              <w:t>3.</w:t>
            </w:r>
            <w:r w:rsidRPr="00786988">
              <w:rPr>
                <w:rFonts w:ascii="Times New Roman" w:hAnsi="Times New Roman" w:cs="Times New Roman"/>
                <w:sz w:val="20"/>
                <w:szCs w:val="20"/>
              </w:rPr>
              <w:tab/>
              <w:t xml:space="preserve">1. rīcības virziens ir formulēts pārāk plaši. Šis formulējums nekrīt acīs, ja tiek lasīts kā viens no sociālās aizsardzības pamatnostādņu </w:t>
            </w:r>
            <w:proofErr w:type="spellStart"/>
            <w:r w:rsidRPr="00786988">
              <w:rPr>
                <w:rFonts w:ascii="Times New Roman" w:hAnsi="Times New Roman" w:cs="Times New Roman"/>
                <w:sz w:val="20"/>
                <w:szCs w:val="20"/>
              </w:rPr>
              <w:t>apakšmērķiem</w:t>
            </w:r>
            <w:proofErr w:type="spellEnd"/>
            <w:r w:rsidRPr="00786988">
              <w:rPr>
                <w:rFonts w:ascii="Times New Roman" w:hAnsi="Times New Roman" w:cs="Times New Roman"/>
                <w:sz w:val="20"/>
                <w:szCs w:val="20"/>
              </w:rPr>
              <w:t>. Tad tas šķiet korekts un precizējošs, bet skatoties zemāk rezultatīvo rādītāju atspoguļojumu (9.lpp.) rodas pretrunas, jo pēc to raksturojuma var saprast, ka runa iet tikai par sociālās apdrošināšanas, valsts sociālajiem pabalstiem, nevis par “sociālo aizsardzību” tā kā šis jēdziens tiek definēts dokumenta kontekstā. Tas noved pie pretrunām pēc formālās loģikas principiem un turpmāk var tikt izmantots maldinošu rezultatīvo rādījumu atspoguļošanā, kuri patiesībā atspoguļo šaurākus rādījumus pozīcijai, kura ietver plašāku jēgu.</w:t>
            </w:r>
          </w:p>
        </w:tc>
        <w:tc>
          <w:tcPr>
            <w:tcW w:w="4495" w:type="dxa"/>
          </w:tcPr>
          <w:p w14:paraId="273CE72F" w14:textId="1392B5C9" w:rsidR="00886834" w:rsidRPr="00786988" w:rsidRDefault="00AB1FF6" w:rsidP="00886834">
            <w:pPr>
              <w:rPr>
                <w:rFonts w:ascii="Times New Roman" w:hAnsi="Times New Roman" w:cs="Times New Roman"/>
                <w:b/>
                <w:sz w:val="20"/>
                <w:szCs w:val="20"/>
              </w:rPr>
            </w:pPr>
            <w:r w:rsidRPr="00786988">
              <w:rPr>
                <w:rFonts w:ascii="Times New Roman" w:hAnsi="Times New Roman" w:cs="Times New Roman"/>
                <w:b/>
                <w:sz w:val="20"/>
                <w:szCs w:val="20"/>
              </w:rPr>
              <w:lastRenderedPageBreak/>
              <w:t>Ņemts vērā</w:t>
            </w:r>
          </w:p>
          <w:p w14:paraId="7EADB865" w14:textId="77777777" w:rsidR="00D22BA5" w:rsidRPr="00786988" w:rsidRDefault="008F2911" w:rsidP="008F2911">
            <w:pPr>
              <w:jc w:val="both"/>
              <w:rPr>
                <w:rFonts w:ascii="Times New Roman" w:hAnsi="Times New Roman" w:cs="Times New Roman"/>
                <w:sz w:val="20"/>
                <w:szCs w:val="20"/>
              </w:rPr>
            </w:pPr>
            <w:r w:rsidRPr="00786988">
              <w:rPr>
                <w:rFonts w:ascii="Times New Roman" w:hAnsi="Times New Roman" w:cs="Times New Roman"/>
                <w:sz w:val="20"/>
                <w:szCs w:val="20"/>
              </w:rPr>
              <w:t>1.Paplašināts rīcības virzienu apraksts, lai sniegtu skaidrāku priekšstatu par to saturu, bet atsevišķi jēdzieni ir iekļauti Pamatnostādņu projekta 2.pielikumā sadaļā “terminu skaidrojums”.</w:t>
            </w:r>
          </w:p>
          <w:p w14:paraId="60726964" w14:textId="77777777" w:rsidR="008F2911" w:rsidRPr="00786988" w:rsidRDefault="008F2911" w:rsidP="008F2911">
            <w:pPr>
              <w:jc w:val="both"/>
              <w:rPr>
                <w:rFonts w:ascii="Times New Roman" w:hAnsi="Times New Roman" w:cs="Times New Roman"/>
                <w:sz w:val="20"/>
                <w:szCs w:val="20"/>
              </w:rPr>
            </w:pPr>
            <w:r w:rsidRPr="00786988">
              <w:rPr>
                <w:rFonts w:ascii="Times New Roman" w:hAnsi="Times New Roman" w:cs="Times New Roman"/>
                <w:sz w:val="20"/>
                <w:szCs w:val="20"/>
              </w:rPr>
              <w:t>2. Paplašināts rīcības virzienu apraksts, lai sniegtu skaidrāku priekšstatu par to saturu, kā arī papildināta kopsavilkumā iekļautā informācija par izaicinājumu risināšanu.</w:t>
            </w:r>
          </w:p>
          <w:p w14:paraId="01590775" w14:textId="09E9D1DF" w:rsidR="008F2911" w:rsidRPr="00786988" w:rsidRDefault="008F2911" w:rsidP="008F2911">
            <w:pPr>
              <w:jc w:val="both"/>
              <w:rPr>
                <w:rFonts w:ascii="Times New Roman" w:hAnsi="Times New Roman" w:cs="Times New Roman"/>
                <w:sz w:val="20"/>
                <w:szCs w:val="20"/>
              </w:rPr>
            </w:pPr>
            <w:r w:rsidRPr="00786988">
              <w:rPr>
                <w:rFonts w:ascii="Times New Roman" w:hAnsi="Times New Roman" w:cs="Times New Roman"/>
                <w:sz w:val="20"/>
                <w:szCs w:val="20"/>
              </w:rPr>
              <w:t>3.Precizēts rīcības virziena formulējums.</w:t>
            </w:r>
          </w:p>
        </w:tc>
      </w:tr>
      <w:tr w:rsidR="00886834" w:rsidRPr="00786988" w14:paraId="2BD4BA4C" w14:textId="77777777" w:rsidTr="007F35E7">
        <w:tc>
          <w:tcPr>
            <w:tcW w:w="3126" w:type="dxa"/>
          </w:tcPr>
          <w:p w14:paraId="73B0E07A" w14:textId="402B7ABF" w:rsidR="00886834" w:rsidRPr="00786988" w:rsidRDefault="007B62CA" w:rsidP="00886834">
            <w:pPr>
              <w:rPr>
                <w:rFonts w:ascii="Times New Roman" w:hAnsi="Times New Roman" w:cs="Times New Roman"/>
                <w:sz w:val="20"/>
                <w:szCs w:val="20"/>
              </w:rPr>
            </w:pPr>
            <w:r w:rsidRPr="00786988">
              <w:rPr>
                <w:rFonts w:ascii="Times New Roman" w:hAnsi="Times New Roman" w:cs="Times New Roman"/>
                <w:sz w:val="20"/>
                <w:szCs w:val="20"/>
              </w:rPr>
              <w:t>58.</w:t>
            </w:r>
            <w:r w:rsidR="00886834" w:rsidRPr="00786988">
              <w:rPr>
                <w:rFonts w:ascii="Times New Roman" w:hAnsi="Times New Roman" w:cs="Times New Roman"/>
                <w:sz w:val="20"/>
                <w:szCs w:val="20"/>
              </w:rPr>
              <w:t>Pamatnostādņu projekts,</w:t>
            </w:r>
          </w:p>
          <w:p w14:paraId="63A08D79" w14:textId="77777777" w:rsidR="00886834" w:rsidRPr="00786988" w:rsidRDefault="00886834" w:rsidP="00886834">
            <w:pPr>
              <w:rPr>
                <w:rFonts w:ascii="Times New Roman" w:hAnsi="Times New Roman" w:cs="Times New Roman"/>
                <w:sz w:val="20"/>
                <w:szCs w:val="20"/>
              </w:rPr>
            </w:pPr>
            <w:r w:rsidRPr="00786988">
              <w:rPr>
                <w:rFonts w:ascii="Times New Roman" w:hAnsi="Times New Roman" w:cs="Times New Roman"/>
                <w:sz w:val="20"/>
                <w:szCs w:val="20"/>
              </w:rPr>
              <w:t>Politikas rezultāti un rezultatīvie rādītāji</w:t>
            </w:r>
          </w:p>
        </w:tc>
        <w:tc>
          <w:tcPr>
            <w:tcW w:w="6752" w:type="dxa"/>
          </w:tcPr>
          <w:p w14:paraId="21603D31" w14:textId="77777777" w:rsidR="00886834" w:rsidRPr="00786988" w:rsidRDefault="00886834" w:rsidP="00886834">
            <w:pPr>
              <w:jc w:val="center"/>
              <w:rPr>
                <w:rFonts w:ascii="Times New Roman" w:hAnsi="Times New Roman" w:cs="Times New Roman"/>
                <w:b/>
                <w:sz w:val="20"/>
                <w:szCs w:val="20"/>
              </w:rPr>
            </w:pPr>
            <w:r w:rsidRPr="00786988">
              <w:rPr>
                <w:rFonts w:ascii="Times New Roman" w:hAnsi="Times New Roman" w:cs="Times New Roman"/>
                <w:b/>
                <w:sz w:val="20"/>
                <w:szCs w:val="20"/>
              </w:rPr>
              <w:t>CSP</w:t>
            </w:r>
          </w:p>
          <w:p w14:paraId="0418394D" w14:textId="77777777" w:rsidR="00886834" w:rsidRPr="00786988" w:rsidRDefault="00886834" w:rsidP="00886834">
            <w:pPr>
              <w:jc w:val="both"/>
              <w:rPr>
                <w:rFonts w:ascii="Times New Roman" w:hAnsi="Times New Roman" w:cs="Times New Roman"/>
                <w:sz w:val="20"/>
                <w:szCs w:val="20"/>
              </w:rPr>
            </w:pPr>
            <w:r w:rsidRPr="00786988">
              <w:rPr>
                <w:rFonts w:ascii="Times New Roman" w:hAnsi="Times New Roman" w:cs="Times New Roman"/>
                <w:sz w:val="20"/>
                <w:szCs w:val="20"/>
              </w:rPr>
              <w:t>Jāprecizē nabadzības riska indeksa dati</w:t>
            </w:r>
          </w:p>
        </w:tc>
        <w:tc>
          <w:tcPr>
            <w:tcW w:w="4495" w:type="dxa"/>
          </w:tcPr>
          <w:p w14:paraId="0F7C97BF" w14:textId="77777777" w:rsidR="00AB1FF6" w:rsidRPr="00786988" w:rsidRDefault="00AB1FF6" w:rsidP="00AB1FF6">
            <w:pPr>
              <w:rPr>
                <w:rFonts w:ascii="Times New Roman" w:hAnsi="Times New Roman" w:cs="Times New Roman"/>
                <w:b/>
                <w:sz w:val="20"/>
                <w:szCs w:val="20"/>
              </w:rPr>
            </w:pPr>
            <w:r w:rsidRPr="00786988">
              <w:rPr>
                <w:rFonts w:ascii="Times New Roman" w:hAnsi="Times New Roman" w:cs="Times New Roman"/>
                <w:b/>
                <w:sz w:val="20"/>
                <w:szCs w:val="20"/>
              </w:rPr>
              <w:t>Ņemts vērā</w:t>
            </w:r>
          </w:p>
          <w:p w14:paraId="305AF0CD" w14:textId="6A7690AD" w:rsidR="008F2911" w:rsidRPr="00786988" w:rsidRDefault="001D5E6E" w:rsidP="001D5E6E">
            <w:pPr>
              <w:jc w:val="both"/>
              <w:rPr>
                <w:rFonts w:ascii="Times New Roman" w:hAnsi="Times New Roman" w:cs="Times New Roman"/>
                <w:sz w:val="20"/>
                <w:szCs w:val="20"/>
              </w:rPr>
            </w:pPr>
            <w:r w:rsidRPr="00786988">
              <w:rPr>
                <w:rFonts w:ascii="Times New Roman" w:hAnsi="Times New Roman" w:cs="Times New Roman"/>
                <w:sz w:val="20"/>
                <w:szCs w:val="20"/>
              </w:rPr>
              <w:t>Pamatnostādņu projekta 3.sadaļ</w:t>
            </w:r>
            <w:r w:rsidR="002941BF" w:rsidRPr="00786988">
              <w:rPr>
                <w:rFonts w:ascii="Times New Roman" w:hAnsi="Times New Roman" w:cs="Times New Roman"/>
                <w:sz w:val="20"/>
                <w:szCs w:val="20"/>
              </w:rPr>
              <w:t>ā iekļautie nabadzības riska rādītāji ir aktualizēti</w:t>
            </w:r>
            <w:r w:rsidR="008F2911" w:rsidRPr="00786988">
              <w:rPr>
                <w:rFonts w:ascii="Times New Roman" w:hAnsi="Times New Roman" w:cs="Times New Roman"/>
                <w:sz w:val="20"/>
                <w:szCs w:val="20"/>
              </w:rPr>
              <w:t>.</w:t>
            </w:r>
          </w:p>
        </w:tc>
      </w:tr>
      <w:tr w:rsidR="00D37C6A" w:rsidRPr="00786988" w14:paraId="135EB189" w14:textId="77777777" w:rsidTr="007F35E7">
        <w:tc>
          <w:tcPr>
            <w:tcW w:w="3126" w:type="dxa"/>
          </w:tcPr>
          <w:p w14:paraId="1AFBB693" w14:textId="5F10BF76" w:rsidR="00D37C6A" w:rsidRPr="00786988" w:rsidRDefault="007B62CA" w:rsidP="00D37C6A">
            <w:pPr>
              <w:rPr>
                <w:rFonts w:ascii="Times New Roman" w:hAnsi="Times New Roman" w:cs="Times New Roman"/>
                <w:sz w:val="20"/>
                <w:szCs w:val="20"/>
              </w:rPr>
            </w:pPr>
            <w:r w:rsidRPr="00786988">
              <w:rPr>
                <w:rFonts w:ascii="Times New Roman" w:hAnsi="Times New Roman" w:cs="Times New Roman"/>
                <w:sz w:val="20"/>
                <w:szCs w:val="20"/>
              </w:rPr>
              <w:t>59.</w:t>
            </w:r>
            <w:r w:rsidR="00D37C6A" w:rsidRPr="00786988">
              <w:rPr>
                <w:rFonts w:ascii="Times New Roman" w:hAnsi="Times New Roman" w:cs="Times New Roman"/>
                <w:sz w:val="20"/>
                <w:szCs w:val="20"/>
              </w:rPr>
              <w:t>Pamatnostādņu projekts,</w:t>
            </w:r>
          </w:p>
          <w:p w14:paraId="4597EB63" w14:textId="77777777" w:rsidR="00D37C6A" w:rsidRPr="00786988" w:rsidRDefault="00D37C6A" w:rsidP="00D37C6A">
            <w:pPr>
              <w:rPr>
                <w:rFonts w:ascii="Times New Roman" w:hAnsi="Times New Roman" w:cs="Times New Roman"/>
                <w:sz w:val="20"/>
                <w:szCs w:val="20"/>
              </w:rPr>
            </w:pPr>
            <w:r w:rsidRPr="00786988">
              <w:rPr>
                <w:rFonts w:ascii="Times New Roman" w:hAnsi="Times New Roman" w:cs="Times New Roman"/>
                <w:sz w:val="20"/>
                <w:szCs w:val="20"/>
              </w:rPr>
              <w:t>Politikas rezultāti un rezultatīvie rādītāji</w:t>
            </w:r>
          </w:p>
        </w:tc>
        <w:tc>
          <w:tcPr>
            <w:tcW w:w="6752" w:type="dxa"/>
          </w:tcPr>
          <w:p w14:paraId="702E0177" w14:textId="77777777" w:rsidR="00D37C6A" w:rsidRPr="00786988" w:rsidRDefault="00D37C6A" w:rsidP="00886834">
            <w:pPr>
              <w:jc w:val="center"/>
              <w:rPr>
                <w:rFonts w:ascii="Times New Roman" w:hAnsi="Times New Roman" w:cs="Times New Roman"/>
                <w:b/>
                <w:sz w:val="20"/>
                <w:szCs w:val="20"/>
              </w:rPr>
            </w:pPr>
            <w:r w:rsidRPr="00786988">
              <w:rPr>
                <w:rFonts w:ascii="Times New Roman" w:hAnsi="Times New Roman" w:cs="Times New Roman"/>
                <w:b/>
                <w:sz w:val="20"/>
                <w:szCs w:val="20"/>
              </w:rPr>
              <w:t>LBAS</w:t>
            </w:r>
          </w:p>
          <w:p w14:paraId="2FFB1D87" w14:textId="77777777" w:rsidR="00D37C6A" w:rsidRPr="00786988" w:rsidRDefault="00D37C6A" w:rsidP="00D37C6A">
            <w:pPr>
              <w:jc w:val="both"/>
              <w:rPr>
                <w:rFonts w:ascii="Times New Roman" w:hAnsi="Times New Roman" w:cs="Times New Roman"/>
                <w:b/>
                <w:sz w:val="20"/>
                <w:szCs w:val="20"/>
              </w:rPr>
            </w:pPr>
            <w:r w:rsidRPr="00786988">
              <w:rPr>
                <w:rStyle w:val="Bodytext2Bold"/>
                <w:rFonts w:ascii="Times New Roman" w:hAnsi="Times New Roman" w:cs="Times New Roman"/>
                <w:sz w:val="20"/>
                <w:szCs w:val="20"/>
              </w:rPr>
              <w:t xml:space="preserve">Aicinām papildināt rezultatīvos rādītājus ar rādītāju, </w:t>
            </w:r>
            <w:r w:rsidRPr="00786988">
              <w:rPr>
                <w:rFonts w:ascii="Times New Roman" w:hAnsi="Times New Roman" w:cs="Times New Roman"/>
                <w:color w:val="000000"/>
                <w:sz w:val="20"/>
                <w:szCs w:val="20"/>
                <w:lang w:eastAsia="lv-LV" w:bidi="lv-LV"/>
              </w:rPr>
              <w:t>kas raksturo darba tiesisko attiecību pārkāpumu samazinājumu un darba tirgus kvalitātes uzlabošanos</w:t>
            </w:r>
          </w:p>
        </w:tc>
        <w:tc>
          <w:tcPr>
            <w:tcW w:w="4495" w:type="dxa"/>
          </w:tcPr>
          <w:p w14:paraId="1EF38071" w14:textId="5EC539F5" w:rsidR="00D37C6A" w:rsidRPr="00786988" w:rsidRDefault="00AB1FF6" w:rsidP="00886834">
            <w:pPr>
              <w:rPr>
                <w:rFonts w:ascii="Times New Roman" w:hAnsi="Times New Roman" w:cs="Times New Roman"/>
                <w:b/>
                <w:sz w:val="20"/>
                <w:szCs w:val="20"/>
              </w:rPr>
            </w:pPr>
            <w:r w:rsidRPr="00786988">
              <w:rPr>
                <w:rFonts w:ascii="Times New Roman" w:hAnsi="Times New Roman" w:cs="Times New Roman"/>
                <w:b/>
                <w:sz w:val="20"/>
                <w:szCs w:val="20"/>
              </w:rPr>
              <w:t>Nav ņemts vērā</w:t>
            </w:r>
          </w:p>
          <w:p w14:paraId="452C72F5" w14:textId="5BD82D8F" w:rsidR="00F93EAC" w:rsidRPr="00786988" w:rsidRDefault="00F93EAC" w:rsidP="00F93EAC">
            <w:pPr>
              <w:jc w:val="both"/>
              <w:rPr>
                <w:rFonts w:ascii="Times New Roman" w:hAnsi="Times New Roman" w:cs="Times New Roman"/>
                <w:sz w:val="20"/>
                <w:szCs w:val="20"/>
              </w:rPr>
            </w:pPr>
            <w:r w:rsidRPr="00786988">
              <w:rPr>
                <w:rFonts w:ascii="Times New Roman" w:hAnsi="Times New Roman" w:cs="Times New Roman"/>
                <w:sz w:val="20"/>
                <w:szCs w:val="20"/>
              </w:rPr>
              <w:t>Kvalitatīvas darba vietas veido dažādi aspekti – gan darba tiesisko attiecību un drošības darbā regulējums, gan atalgojuma jautājumu un profesionālās pilnveides iespējas, sociālā drošība un darba un ģimenes dzīves saskaņošana, Pamatnostādnēs šie jautājumi ir ietverti kompleksi ar ilgtermiņa skatījumu, tajā skaitā atspoguļojot arī rezultatīvos rādītājus dažādās jomās.</w:t>
            </w:r>
          </w:p>
          <w:p w14:paraId="4FA8A214" w14:textId="10484976" w:rsidR="00C16D53" w:rsidRPr="00786988" w:rsidRDefault="00F93EAC" w:rsidP="00F93EAC">
            <w:pPr>
              <w:jc w:val="both"/>
              <w:rPr>
                <w:rFonts w:ascii="Times New Roman" w:eastAsia="Times New Roman" w:hAnsi="Times New Roman" w:cs="Times New Roman"/>
                <w:sz w:val="20"/>
                <w:szCs w:val="20"/>
              </w:rPr>
            </w:pPr>
            <w:r w:rsidRPr="00786988">
              <w:rPr>
                <w:rFonts w:ascii="Times New Roman" w:hAnsi="Times New Roman" w:cs="Times New Roman"/>
                <w:sz w:val="20"/>
                <w:szCs w:val="20"/>
              </w:rPr>
              <w:t xml:space="preserve">Pārkāpumu samazinājums kā rādītājs ne vienmēr var sniegt patiesu un precīzu ieskatu, jo tas saistīts ar dažādu datu vērtēšanu. </w:t>
            </w:r>
            <w:r w:rsidRPr="00786988">
              <w:rPr>
                <w:rFonts w:ascii="Times New Roman" w:eastAsia="Times New Roman" w:hAnsi="Times New Roman" w:cs="Times New Roman"/>
                <w:sz w:val="20"/>
                <w:szCs w:val="20"/>
              </w:rPr>
              <w:t xml:space="preserve">Vienlaikus norādām, ka pārkāpumu skaita samazinājums tikai daļēji saistīts ar valsts iestāžu darbību un to iespējām mazināt šādus pārkāpumus. </w:t>
            </w:r>
          </w:p>
        </w:tc>
      </w:tr>
      <w:tr w:rsidR="005B3007" w:rsidRPr="00786988" w14:paraId="79EBB2B6" w14:textId="77777777" w:rsidTr="007F35E7">
        <w:tc>
          <w:tcPr>
            <w:tcW w:w="3126" w:type="dxa"/>
          </w:tcPr>
          <w:p w14:paraId="32CD8733" w14:textId="208E0D0D" w:rsidR="005B3007" w:rsidRPr="00786988" w:rsidRDefault="007B62CA" w:rsidP="005B3007">
            <w:pPr>
              <w:rPr>
                <w:rFonts w:ascii="Times New Roman" w:hAnsi="Times New Roman" w:cs="Times New Roman"/>
                <w:sz w:val="20"/>
                <w:szCs w:val="20"/>
              </w:rPr>
            </w:pPr>
            <w:r w:rsidRPr="00786988">
              <w:rPr>
                <w:rFonts w:ascii="Times New Roman" w:hAnsi="Times New Roman" w:cs="Times New Roman"/>
                <w:sz w:val="20"/>
                <w:szCs w:val="20"/>
              </w:rPr>
              <w:t>60.</w:t>
            </w:r>
            <w:r w:rsidR="005B3007" w:rsidRPr="00786988">
              <w:rPr>
                <w:rFonts w:ascii="Times New Roman" w:hAnsi="Times New Roman" w:cs="Times New Roman"/>
                <w:sz w:val="20"/>
                <w:szCs w:val="20"/>
              </w:rPr>
              <w:t>Pamatnostādņu projekts,</w:t>
            </w:r>
          </w:p>
          <w:p w14:paraId="11C86C5F" w14:textId="77777777" w:rsidR="005B3007" w:rsidRPr="00786988" w:rsidRDefault="005B3007" w:rsidP="005B3007">
            <w:pPr>
              <w:rPr>
                <w:rFonts w:ascii="Times New Roman" w:hAnsi="Times New Roman" w:cs="Times New Roman"/>
                <w:sz w:val="20"/>
                <w:szCs w:val="20"/>
              </w:rPr>
            </w:pPr>
            <w:r w:rsidRPr="00786988">
              <w:rPr>
                <w:rFonts w:ascii="Times New Roman" w:hAnsi="Times New Roman" w:cs="Times New Roman"/>
                <w:sz w:val="20"/>
                <w:szCs w:val="20"/>
              </w:rPr>
              <w:t>Politikas rezultāti un rezultatīvie rādītāji</w:t>
            </w:r>
          </w:p>
        </w:tc>
        <w:tc>
          <w:tcPr>
            <w:tcW w:w="6752" w:type="dxa"/>
          </w:tcPr>
          <w:p w14:paraId="50F23EDE" w14:textId="77777777" w:rsidR="005B3007" w:rsidRPr="00786988" w:rsidRDefault="005B3007" w:rsidP="005B3007">
            <w:pPr>
              <w:jc w:val="center"/>
              <w:rPr>
                <w:rFonts w:ascii="Times New Roman" w:hAnsi="Times New Roman" w:cs="Times New Roman"/>
                <w:b/>
                <w:bCs/>
                <w:noProof/>
                <w:sz w:val="20"/>
                <w:szCs w:val="20"/>
              </w:rPr>
            </w:pPr>
            <w:r w:rsidRPr="00786988">
              <w:rPr>
                <w:rFonts w:ascii="Times New Roman" w:hAnsi="Times New Roman" w:cs="Times New Roman"/>
                <w:b/>
                <w:bCs/>
                <w:noProof/>
                <w:sz w:val="20"/>
                <w:szCs w:val="20"/>
              </w:rPr>
              <w:t>IZM</w:t>
            </w:r>
          </w:p>
          <w:p w14:paraId="7862B9FD" w14:textId="77777777" w:rsidR="005B3007" w:rsidRPr="00786988" w:rsidRDefault="005B3007" w:rsidP="005B3007">
            <w:pPr>
              <w:jc w:val="both"/>
              <w:rPr>
                <w:rFonts w:ascii="Times New Roman" w:hAnsi="Times New Roman" w:cs="Times New Roman"/>
                <w:b/>
                <w:sz w:val="20"/>
                <w:szCs w:val="20"/>
              </w:rPr>
            </w:pPr>
            <w:r w:rsidRPr="00786988">
              <w:rPr>
                <w:rFonts w:ascii="Times New Roman" w:hAnsi="Times New Roman" w:cs="Times New Roman"/>
                <w:bCs/>
                <w:noProof/>
                <w:sz w:val="20"/>
                <w:szCs w:val="20"/>
              </w:rPr>
              <w:t>Ievērojot pamatnostādņu projektā minēto, ka “integrētā pieeja dzimumu līdztiesības īstenošanā ir jāievēro jebkurā politikas plānošanas, ieviešanas un uzraudzības posmā”, ierosinām izvērtēt iespēju dzimumlīdztiesību raksturojošo rādītāju iekļaut katrā politikas rezultātu virzienā.</w:t>
            </w:r>
          </w:p>
        </w:tc>
        <w:tc>
          <w:tcPr>
            <w:tcW w:w="4495" w:type="dxa"/>
          </w:tcPr>
          <w:p w14:paraId="12FDA5C0" w14:textId="77777777" w:rsidR="005B3007" w:rsidRPr="00786988" w:rsidRDefault="00AB1FF6" w:rsidP="00886834">
            <w:pPr>
              <w:rPr>
                <w:rFonts w:ascii="Times New Roman" w:hAnsi="Times New Roman" w:cs="Times New Roman"/>
                <w:b/>
                <w:sz w:val="20"/>
                <w:szCs w:val="20"/>
              </w:rPr>
            </w:pPr>
            <w:r w:rsidRPr="00786988">
              <w:rPr>
                <w:rFonts w:ascii="Times New Roman" w:hAnsi="Times New Roman" w:cs="Times New Roman"/>
                <w:b/>
                <w:sz w:val="20"/>
                <w:szCs w:val="20"/>
              </w:rPr>
              <w:t>Nav ņemts vērā</w:t>
            </w:r>
          </w:p>
          <w:p w14:paraId="7E861BF6" w14:textId="28DC5283" w:rsidR="00AB1FF6" w:rsidRPr="00786988" w:rsidRDefault="00AB1FF6" w:rsidP="00AB1FF6">
            <w:pPr>
              <w:jc w:val="both"/>
              <w:rPr>
                <w:rFonts w:ascii="Times New Roman" w:hAnsi="Times New Roman" w:cs="Times New Roman"/>
                <w:sz w:val="20"/>
                <w:szCs w:val="20"/>
              </w:rPr>
            </w:pPr>
            <w:r w:rsidRPr="00786988">
              <w:rPr>
                <w:rFonts w:ascii="Times New Roman" w:hAnsi="Times New Roman" w:cs="Times New Roman"/>
                <w:sz w:val="20"/>
                <w:szCs w:val="20"/>
              </w:rPr>
              <w:t>Labklājības ministrija ir izvērtējusi un saturiski atbilstošiem rādītājiem, kur ir jēgpilna dzimumu sadalījuma noteikšana, jau ir iekļautas šādas vērtības.</w:t>
            </w:r>
          </w:p>
        </w:tc>
      </w:tr>
      <w:tr w:rsidR="00886834" w:rsidRPr="00786988" w14:paraId="5E4259AB" w14:textId="77777777" w:rsidTr="007F35E7">
        <w:tc>
          <w:tcPr>
            <w:tcW w:w="3126" w:type="dxa"/>
          </w:tcPr>
          <w:p w14:paraId="6233E42E" w14:textId="27CC7624" w:rsidR="00886834" w:rsidRPr="00786988" w:rsidRDefault="007B62CA" w:rsidP="00886834">
            <w:pPr>
              <w:rPr>
                <w:rFonts w:ascii="Times New Roman" w:hAnsi="Times New Roman" w:cs="Times New Roman"/>
                <w:sz w:val="20"/>
                <w:szCs w:val="20"/>
              </w:rPr>
            </w:pPr>
            <w:r w:rsidRPr="00786988">
              <w:rPr>
                <w:rFonts w:ascii="Times New Roman" w:hAnsi="Times New Roman" w:cs="Times New Roman"/>
                <w:sz w:val="20"/>
                <w:szCs w:val="20"/>
              </w:rPr>
              <w:t>61.</w:t>
            </w:r>
            <w:r w:rsidR="00886834" w:rsidRPr="00786988">
              <w:rPr>
                <w:rFonts w:ascii="Times New Roman" w:hAnsi="Times New Roman" w:cs="Times New Roman"/>
                <w:sz w:val="20"/>
                <w:szCs w:val="20"/>
              </w:rPr>
              <w:t>Pamatnostādņu projekts,</w:t>
            </w:r>
          </w:p>
          <w:p w14:paraId="7BC5A07C" w14:textId="77777777" w:rsidR="00886834" w:rsidRPr="00786988" w:rsidRDefault="00886834" w:rsidP="00886834">
            <w:pPr>
              <w:rPr>
                <w:rFonts w:ascii="Times New Roman" w:hAnsi="Times New Roman" w:cs="Times New Roman"/>
                <w:sz w:val="20"/>
                <w:szCs w:val="20"/>
              </w:rPr>
            </w:pPr>
            <w:r w:rsidRPr="00786988">
              <w:rPr>
                <w:rFonts w:ascii="Times New Roman" w:hAnsi="Times New Roman" w:cs="Times New Roman"/>
                <w:sz w:val="20"/>
                <w:szCs w:val="20"/>
              </w:rPr>
              <w:t>Politikas rezultāti un rezultatīvie rādītāji</w:t>
            </w:r>
          </w:p>
        </w:tc>
        <w:tc>
          <w:tcPr>
            <w:tcW w:w="6752" w:type="dxa"/>
          </w:tcPr>
          <w:p w14:paraId="67AAA4D6" w14:textId="56FA8D18" w:rsidR="00886834" w:rsidRPr="00786988" w:rsidRDefault="00886834" w:rsidP="00886834">
            <w:pPr>
              <w:pStyle w:val="CommentText"/>
              <w:jc w:val="center"/>
              <w:rPr>
                <w:rFonts w:ascii="Times New Roman" w:hAnsi="Times New Roman"/>
                <w:b/>
                <w:bCs/>
              </w:rPr>
            </w:pPr>
            <w:r w:rsidRPr="00786988">
              <w:rPr>
                <w:rFonts w:ascii="Times New Roman" w:hAnsi="Times New Roman"/>
                <w:b/>
                <w:bCs/>
              </w:rPr>
              <w:t xml:space="preserve">Latvijas </w:t>
            </w:r>
            <w:r w:rsidR="00BC2F6B">
              <w:rPr>
                <w:rFonts w:ascii="Times New Roman" w:hAnsi="Times New Roman"/>
                <w:b/>
                <w:bCs/>
              </w:rPr>
              <w:t>s</w:t>
            </w:r>
            <w:r w:rsidRPr="00786988">
              <w:rPr>
                <w:rFonts w:ascii="Times New Roman" w:hAnsi="Times New Roman"/>
                <w:b/>
                <w:bCs/>
              </w:rPr>
              <w:t>ociālo darbinieku biedrība</w:t>
            </w:r>
          </w:p>
          <w:p w14:paraId="1882A63F" w14:textId="77777777" w:rsidR="00886834" w:rsidRPr="00786988" w:rsidRDefault="00886834" w:rsidP="00886834">
            <w:pPr>
              <w:pStyle w:val="CommentText"/>
              <w:jc w:val="both"/>
              <w:rPr>
                <w:rFonts w:ascii="Times New Roman" w:hAnsi="Times New Roman"/>
              </w:rPr>
            </w:pPr>
            <w:r w:rsidRPr="00786988">
              <w:rPr>
                <w:rFonts w:ascii="Times New Roman" w:hAnsi="Times New Roman"/>
                <w:b/>
                <w:bCs/>
                <w:u w:val="single"/>
              </w:rPr>
              <w:t>Priekšlikums</w:t>
            </w:r>
            <w:r w:rsidRPr="00786988">
              <w:rPr>
                <w:rFonts w:ascii="Times New Roman" w:hAnsi="Times New Roman"/>
              </w:rPr>
              <w:t>:</w:t>
            </w:r>
          </w:p>
          <w:p w14:paraId="67308611" w14:textId="77777777" w:rsidR="00886834" w:rsidRPr="00786988" w:rsidRDefault="00886834" w:rsidP="00886834">
            <w:pPr>
              <w:pStyle w:val="CommentText"/>
              <w:jc w:val="both"/>
              <w:rPr>
                <w:rFonts w:ascii="Times New Roman" w:hAnsi="Times New Roman"/>
              </w:rPr>
            </w:pPr>
            <w:r w:rsidRPr="00786988">
              <w:rPr>
                <w:rFonts w:ascii="Times New Roman" w:hAnsi="Times New Roman"/>
              </w:rPr>
              <w:t xml:space="preserve">Papildināt ar nabadzības riska indeksa rādītājiem attiecībā uz dažādiem mājsaimniecību tipiem, kurās ir bērni; ģimene ar vienu pieaugušo un bērniem; </w:t>
            </w:r>
            <w:r w:rsidRPr="00786988">
              <w:rPr>
                <w:rFonts w:ascii="Times New Roman" w:hAnsi="Times New Roman"/>
              </w:rPr>
              <w:lastRenderedPageBreak/>
              <w:t xml:space="preserve">ģimene ar diviem pieaugušajiem un bērniem; ģimene ar </w:t>
            </w:r>
            <w:proofErr w:type="spellStart"/>
            <w:r w:rsidRPr="00786988">
              <w:rPr>
                <w:rFonts w:ascii="Times New Roman" w:hAnsi="Times New Roman"/>
                <w:shd w:val="clear" w:color="auto" w:fill="FFFFFF"/>
              </w:rPr>
              <w:t>ar</w:t>
            </w:r>
            <w:proofErr w:type="spellEnd"/>
            <w:r w:rsidRPr="00786988">
              <w:rPr>
                <w:rFonts w:ascii="Times New Roman" w:hAnsi="Times New Roman"/>
                <w:shd w:val="clear" w:color="auto" w:fill="FFFFFF"/>
              </w:rPr>
              <w:t xml:space="preserve"> diviem pieaugušajiem un trim vai vairāk bērniem</w:t>
            </w:r>
            <w:r w:rsidRPr="00786988">
              <w:rPr>
                <w:rFonts w:ascii="Times New Roman" w:hAnsi="Times New Roman"/>
              </w:rPr>
              <w:t>.</w:t>
            </w:r>
          </w:p>
          <w:p w14:paraId="4B942972" w14:textId="77777777" w:rsidR="00886834" w:rsidRPr="00786988" w:rsidRDefault="00886834" w:rsidP="00886834">
            <w:pPr>
              <w:pStyle w:val="CommentText"/>
              <w:jc w:val="both"/>
              <w:rPr>
                <w:rFonts w:ascii="Times New Roman" w:hAnsi="Times New Roman"/>
              </w:rPr>
            </w:pPr>
          </w:p>
          <w:p w14:paraId="0E06CA24" w14:textId="77777777" w:rsidR="00886834" w:rsidRPr="00786988" w:rsidRDefault="00886834" w:rsidP="00886834">
            <w:pPr>
              <w:jc w:val="both"/>
              <w:rPr>
                <w:rFonts w:ascii="Times New Roman" w:hAnsi="Times New Roman" w:cs="Times New Roman"/>
                <w:b/>
                <w:sz w:val="20"/>
                <w:szCs w:val="20"/>
              </w:rPr>
            </w:pPr>
            <w:r w:rsidRPr="00786988">
              <w:rPr>
                <w:rFonts w:ascii="Times New Roman" w:hAnsi="Times New Roman" w:cs="Times New Roman"/>
                <w:sz w:val="20"/>
                <w:szCs w:val="20"/>
              </w:rPr>
              <w:t>Pamatojums: šie ir mājsaimniecību tipi, kurām saskaņā ar pēdējiem statistiskajiem datiem palielinājies nabadzības risks.</w:t>
            </w:r>
          </w:p>
        </w:tc>
        <w:tc>
          <w:tcPr>
            <w:tcW w:w="4495" w:type="dxa"/>
          </w:tcPr>
          <w:p w14:paraId="4520CD04" w14:textId="4E26F16B" w:rsidR="00886834" w:rsidRPr="00786988" w:rsidRDefault="00AB1FF6" w:rsidP="00886834">
            <w:pPr>
              <w:rPr>
                <w:rFonts w:ascii="Times New Roman" w:hAnsi="Times New Roman" w:cs="Times New Roman"/>
                <w:b/>
                <w:sz w:val="20"/>
                <w:szCs w:val="20"/>
              </w:rPr>
            </w:pPr>
            <w:r w:rsidRPr="00786988">
              <w:rPr>
                <w:rFonts w:ascii="Times New Roman" w:hAnsi="Times New Roman" w:cs="Times New Roman"/>
                <w:b/>
                <w:sz w:val="20"/>
                <w:szCs w:val="20"/>
              </w:rPr>
              <w:lastRenderedPageBreak/>
              <w:t>Nav ņemts vērā</w:t>
            </w:r>
          </w:p>
          <w:p w14:paraId="358584BF" w14:textId="2135393A" w:rsidR="00EB6FA8" w:rsidRPr="00786988" w:rsidRDefault="00AB1FF6" w:rsidP="00AB1FF6">
            <w:pPr>
              <w:jc w:val="both"/>
              <w:rPr>
                <w:rFonts w:ascii="Times New Roman" w:hAnsi="Times New Roman" w:cs="Times New Roman"/>
                <w:sz w:val="20"/>
                <w:szCs w:val="20"/>
              </w:rPr>
            </w:pPr>
            <w:r w:rsidRPr="00786988">
              <w:rPr>
                <w:rFonts w:ascii="Times New Roman" w:hAnsi="Times New Roman" w:cs="Times New Roman"/>
                <w:sz w:val="20"/>
                <w:szCs w:val="20"/>
              </w:rPr>
              <w:t>Nabadzīb</w:t>
            </w:r>
            <w:r w:rsidR="00EB6FA8" w:rsidRPr="00786988">
              <w:rPr>
                <w:rFonts w:ascii="Times New Roman" w:hAnsi="Times New Roman" w:cs="Times New Roman"/>
                <w:sz w:val="20"/>
                <w:szCs w:val="20"/>
              </w:rPr>
              <w:t xml:space="preserve">as riska rādītāji </w:t>
            </w:r>
            <w:r w:rsidRPr="00786988">
              <w:rPr>
                <w:rFonts w:ascii="Times New Roman" w:hAnsi="Times New Roman" w:cs="Times New Roman"/>
                <w:sz w:val="20"/>
                <w:szCs w:val="20"/>
              </w:rPr>
              <w:t xml:space="preserve">sadalījumā </w:t>
            </w:r>
            <w:r w:rsidR="00EB6FA8" w:rsidRPr="00786988">
              <w:rPr>
                <w:rFonts w:ascii="Times New Roman" w:hAnsi="Times New Roman" w:cs="Times New Roman"/>
                <w:sz w:val="20"/>
                <w:szCs w:val="20"/>
              </w:rPr>
              <w:t xml:space="preserve">pa mājsaimniecību veidiem </w:t>
            </w:r>
            <w:r w:rsidRPr="00786988">
              <w:rPr>
                <w:rFonts w:ascii="Times New Roman" w:hAnsi="Times New Roman" w:cs="Times New Roman"/>
                <w:sz w:val="20"/>
                <w:szCs w:val="20"/>
              </w:rPr>
              <w:t xml:space="preserve">jau </w:t>
            </w:r>
            <w:r w:rsidR="00EB6FA8" w:rsidRPr="00786988">
              <w:rPr>
                <w:rFonts w:ascii="Times New Roman" w:hAnsi="Times New Roman" w:cs="Times New Roman"/>
                <w:sz w:val="20"/>
                <w:szCs w:val="20"/>
              </w:rPr>
              <w:t xml:space="preserve">ir iekļauti NAP </w:t>
            </w:r>
            <w:r w:rsidRPr="00786988">
              <w:rPr>
                <w:rFonts w:ascii="Times New Roman" w:hAnsi="Times New Roman" w:cs="Times New Roman"/>
                <w:sz w:val="20"/>
                <w:szCs w:val="20"/>
              </w:rPr>
              <w:t xml:space="preserve">rādītājā Nr.97, 98. </w:t>
            </w:r>
            <w:r w:rsidR="000F5998">
              <w:rPr>
                <w:rFonts w:ascii="Times New Roman" w:hAnsi="Times New Roman" w:cs="Times New Roman"/>
                <w:sz w:val="20"/>
                <w:szCs w:val="20"/>
              </w:rPr>
              <w:t>P</w:t>
            </w:r>
            <w:r w:rsidRPr="00786988">
              <w:rPr>
                <w:rFonts w:ascii="Times New Roman" w:hAnsi="Times New Roman" w:cs="Times New Roman"/>
                <w:sz w:val="20"/>
                <w:szCs w:val="20"/>
              </w:rPr>
              <w:t>amatnostādņu projektā</w:t>
            </w:r>
            <w:r w:rsidR="00EB6FA8" w:rsidRPr="00786988">
              <w:rPr>
                <w:rFonts w:ascii="Times New Roman" w:hAnsi="Times New Roman" w:cs="Times New Roman"/>
                <w:sz w:val="20"/>
                <w:szCs w:val="20"/>
              </w:rPr>
              <w:t xml:space="preserve"> </w:t>
            </w:r>
            <w:r w:rsidR="00BC2F6B">
              <w:rPr>
                <w:rFonts w:ascii="Times New Roman" w:hAnsi="Times New Roman" w:cs="Times New Roman"/>
                <w:sz w:val="20"/>
                <w:szCs w:val="20"/>
              </w:rPr>
              <w:t>nav plānots</w:t>
            </w:r>
            <w:r w:rsidRPr="00786988">
              <w:rPr>
                <w:rFonts w:ascii="Times New Roman" w:hAnsi="Times New Roman" w:cs="Times New Roman"/>
                <w:sz w:val="20"/>
                <w:szCs w:val="20"/>
              </w:rPr>
              <w:t xml:space="preserve"> dublēt </w:t>
            </w:r>
            <w:r w:rsidRPr="00786988">
              <w:rPr>
                <w:rFonts w:ascii="Times New Roman" w:hAnsi="Times New Roman" w:cs="Times New Roman"/>
                <w:sz w:val="20"/>
                <w:szCs w:val="20"/>
              </w:rPr>
              <w:lastRenderedPageBreak/>
              <w:t>vis</w:t>
            </w:r>
            <w:r w:rsidR="00BC2F6B">
              <w:rPr>
                <w:rFonts w:ascii="Times New Roman" w:hAnsi="Times New Roman" w:cs="Times New Roman"/>
                <w:sz w:val="20"/>
                <w:szCs w:val="20"/>
              </w:rPr>
              <w:t>us</w:t>
            </w:r>
            <w:r w:rsidRPr="00786988">
              <w:rPr>
                <w:rFonts w:ascii="Times New Roman" w:hAnsi="Times New Roman" w:cs="Times New Roman"/>
                <w:sz w:val="20"/>
                <w:szCs w:val="20"/>
              </w:rPr>
              <w:t>, jau citos vidēja termiņa plānošanas dokumentos iekļaut</w:t>
            </w:r>
            <w:r w:rsidR="00BC2F6B">
              <w:rPr>
                <w:rFonts w:ascii="Times New Roman" w:hAnsi="Times New Roman" w:cs="Times New Roman"/>
                <w:sz w:val="20"/>
                <w:szCs w:val="20"/>
              </w:rPr>
              <w:t>os</w:t>
            </w:r>
            <w:r w:rsidRPr="00786988">
              <w:rPr>
                <w:rFonts w:ascii="Times New Roman" w:hAnsi="Times New Roman" w:cs="Times New Roman"/>
                <w:sz w:val="20"/>
                <w:szCs w:val="20"/>
              </w:rPr>
              <w:t xml:space="preserve"> rezultatīv</w:t>
            </w:r>
            <w:r w:rsidR="00BC2F6B">
              <w:rPr>
                <w:rFonts w:ascii="Times New Roman" w:hAnsi="Times New Roman" w:cs="Times New Roman"/>
                <w:sz w:val="20"/>
                <w:szCs w:val="20"/>
              </w:rPr>
              <w:t>os</w:t>
            </w:r>
            <w:r w:rsidRPr="00786988">
              <w:rPr>
                <w:rFonts w:ascii="Times New Roman" w:hAnsi="Times New Roman" w:cs="Times New Roman"/>
                <w:sz w:val="20"/>
                <w:szCs w:val="20"/>
              </w:rPr>
              <w:t xml:space="preserve"> rādītāj</w:t>
            </w:r>
            <w:r w:rsidR="00BC2F6B">
              <w:rPr>
                <w:rFonts w:ascii="Times New Roman" w:hAnsi="Times New Roman" w:cs="Times New Roman"/>
                <w:sz w:val="20"/>
                <w:szCs w:val="20"/>
              </w:rPr>
              <w:t>us</w:t>
            </w:r>
            <w:r w:rsidRPr="00786988">
              <w:rPr>
                <w:rFonts w:ascii="Times New Roman" w:hAnsi="Times New Roman" w:cs="Times New Roman"/>
                <w:sz w:val="20"/>
                <w:szCs w:val="20"/>
              </w:rPr>
              <w:t>.</w:t>
            </w:r>
            <w:r w:rsidR="00EB6FA8" w:rsidRPr="00786988">
              <w:rPr>
                <w:rFonts w:ascii="Times New Roman" w:hAnsi="Times New Roman" w:cs="Times New Roman"/>
                <w:sz w:val="20"/>
                <w:szCs w:val="20"/>
              </w:rPr>
              <w:t xml:space="preserve"> </w:t>
            </w:r>
            <w:r w:rsidR="00BC2F6B">
              <w:rPr>
                <w:rFonts w:ascii="Times New Roman" w:hAnsi="Times New Roman" w:cs="Times New Roman"/>
                <w:sz w:val="20"/>
                <w:szCs w:val="20"/>
              </w:rPr>
              <w:t>Turklāt vēršam uzmanību, ka i</w:t>
            </w:r>
            <w:r w:rsidRPr="00786988">
              <w:rPr>
                <w:rFonts w:ascii="Times New Roman" w:hAnsi="Times New Roman" w:cs="Times New Roman"/>
                <w:sz w:val="20"/>
                <w:szCs w:val="20"/>
              </w:rPr>
              <w:t>nformācija par nabadzības risku, tai skaitā sadalījumā pa mājsaimniecību veidiem ir iekļauta Pamatnostādņu projekta</w:t>
            </w:r>
            <w:r w:rsidR="00EB6FA8" w:rsidRPr="00786988">
              <w:rPr>
                <w:rFonts w:ascii="Times New Roman" w:hAnsi="Times New Roman" w:cs="Times New Roman"/>
                <w:sz w:val="20"/>
                <w:szCs w:val="20"/>
              </w:rPr>
              <w:t xml:space="preserve"> 2.pielikuma 3.sadaļā.</w:t>
            </w:r>
          </w:p>
        </w:tc>
      </w:tr>
      <w:tr w:rsidR="004A433F" w:rsidRPr="00786988" w14:paraId="51A99004" w14:textId="77777777" w:rsidTr="007F35E7">
        <w:tc>
          <w:tcPr>
            <w:tcW w:w="3126" w:type="dxa"/>
          </w:tcPr>
          <w:p w14:paraId="3276DD7F" w14:textId="41B85055" w:rsidR="004A433F" w:rsidRPr="00786988" w:rsidRDefault="007B62CA" w:rsidP="004A433F">
            <w:pPr>
              <w:rPr>
                <w:rFonts w:ascii="Times New Roman" w:hAnsi="Times New Roman" w:cs="Times New Roman"/>
                <w:sz w:val="20"/>
                <w:szCs w:val="20"/>
              </w:rPr>
            </w:pPr>
            <w:r w:rsidRPr="00786988">
              <w:rPr>
                <w:rFonts w:ascii="Times New Roman" w:hAnsi="Times New Roman" w:cs="Times New Roman"/>
                <w:sz w:val="20"/>
                <w:szCs w:val="20"/>
              </w:rPr>
              <w:lastRenderedPageBreak/>
              <w:t>62.</w:t>
            </w:r>
            <w:r w:rsidR="004A433F" w:rsidRPr="00786988">
              <w:rPr>
                <w:rFonts w:ascii="Times New Roman" w:hAnsi="Times New Roman" w:cs="Times New Roman"/>
                <w:sz w:val="20"/>
                <w:szCs w:val="20"/>
              </w:rPr>
              <w:t>Pamatnostādņu projekts,</w:t>
            </w:r>
          </w:p>
          <w:p w14:paraId="151C2BF4" w14:textId="77777777" w:rsidR="004A433F" w:rsidRPr="00786988" w:rsidRDefault="004A433F" w:rsidP="004A433F">
            <w:pPr>
              <w:rPr>
                <w:rFonts w:ascii="Times New Roman" w:hAnsi="Times New Roman" w:cs="Times New Roman"/>
                <w:sz w:val="20"/>
                <w:szCs w:val="20"/>
              </w:rPr>
            </w:pPr>
            <w:r w:rsidRPr="00786988">
              <w:rPr>
                <w:rFonts w:ascii="Times New Roman" w:hAnsi="Times New Roman" w:cs="Times New Roman"/>
                <w:sz w:val="20"/>
                <w:szCs w:val="20"/>
              </w:rPr>
              <w:t>Politikas rezultāti un rezultatīvie rādītāji</w:t>
            </w:r>
          </w:p>
        </w:tc>
        <w:tc>
          <w:tcPr>
            <w:tcW w:w="6752" w:type="dxa"/>
          </w:tcPr>
          <w:p w14:paraId="74CEE8CF" w14:textId="77777777" w:rsidR="004A433F" w:rsidRPr="00786988" w:rsidRDefault="004A433F" w:rsidP="00886834">
            <w:pPr>
              <w:pStyle w:val="CommentText"/>
              <w:jc w:val="center"/>
              <w:rPr>
                <w:rFonts w:ascii="Times New Roman" w:hAnsi="Times New Roman"/>
                <w:b/>
                <w:bCs/>
              </w:rPr>
            </w:pPr>
            <w:r w:rsidRPr="00786988">
              <w:rPr>
                <w:rFonts w:ascii="Times New Roman" w:hAnsi="Times New Roman"/>
                <w:b/>
                <w:bCs/>
              </w:rPr>
              <w:t>LDDK</w:t>
            </w:r>
          </w:p>
          <w:p w14:paraId="40C63DBE" w14:textId="77777777" w:rsidR="004A433F" w:rsidRPr="00786988" w:rsidRDefault="004A433F" w:rsidP="004A433F">
            <w:pPr>
              <w:pStyle w:val="CommentText"/>
              <w:rPr>
                <w:rFonts w:ascii="Times New Roman" w:hAnsi="Times New Roman"/>
                <w:b/>
                <w:noProof/>
                <w:u w:val="single"/>
              </w:rPr>
            </w:pPr>
            <w:r w:rsidRPr="00786988">
              <w:rPr>
                <w:rFonts w:ascii="Times New Roman" w:hAnsi="Times New Roman"/>
                <w:b/>
                <w:noProof/>
                <w:u w:val="single"/>
              </w:rPr>
              <w:t>1.2.rādītājs</w:t>
            </w:r>
          </w:p>
          <w:p w14:paraId="103B7546" w14:textId="22BA6E43" w:rsidR="004A433F" w:rsidRPr="00786988" w:rsidRDefault="004A433F" w:rsidP="00AB1FF6">
            <w:pPr>
              <w:pStyle w:val="CommentText"/>
              <w:rPr>
                <w:rFonts w:ascii="Times New Roman" w:hAnsi="Times New Roman"/>
              </w:rPr>
            </w:pPr>
            <w:r w:rsidRPr="00786988">
              <w:rPr>
                <w:rFonts w:ascii="Times New Roman" w:hAnsi="Times New Roman"/>
                <w:noProof/>
              </w:rPr>
              <w:t>Problēma ar ekvivalences skalu - OECD modificētā skala neatbilst LV mājsaimniecību izdevumu struktūrai</w:t>
            </w:r>
          </w:p>
        </w:tc>
        <w:tc>
          <w:tcPr>
            <w:tcW w:w="4495" w:type="dxa"/>
          </w:tcPr>
          <w:p w14:paraId="243CD2DD" w14:textId="75B75A83" w:rsidR="004A433F" w:rsidRPr="00786988" w:rsidRDefault="00AB1FF6" w:rsidP="00886834">
            <w:pPr>
              <w:rPr>
                <w:rFonts w:ascii="Times New Roman" w:hAnsi="Times New Roman" w:cs="Times New Roman"/>
                <w:b/>
                <w:sz w:val="20"/>
                <w:szCs w:val="20"/>
              </w:rPr>
            </w:pPr>
            <w:r w:rsidRPr="00786988">
              <w:rPr>
                <w:rFonts w:ascii="Times New Roman" w:hAnsi="Times New Roman" w:cs="Times New Roman"/>
                <w:b/>
                <w:sz w:val="20"/>
                <w:szCs w:val="20"/>
              </w:rPr>
              <w:t>Daļēji ņemts vērā</w:t>
            </w:r>
          </w:p>
          <w:p w14:paraId="540EAA56" w14:textId="3633E524" w:rsidR="00805DEB" w:rsidRPr="00786988" w:rsidRDefault="00805DEB" w:rsidP="00805DEB">
            <w:pPr>
              <w:jc w:val="both"/>
              <w:rPr>
                <w:rFonts w:ascii="Times New Roman" w:hAnsi="Times New Roman" w:cs="Times New Roman"/>
                <w:sz w:val="20"/>
                <w:szCs w:val="20"/>
              </w:rPr>
            </w:pPr>
            <w:r w:rsidRPr="00786988">
              <w:rPr>
                <w:rFonts w:ascii="Times New Roman" w:hAnsi="Times New Roman" w:cs="Times New Roman"/>
                <w:sz w:val="20"/>
                <w:szCs w:val="20"/>
              </w:rPr>
              <w:t>Pamatnostādņu projekta rezultatīvo rādītāju sarakstā ir iekļauti gan starptautiski salīdzināmi monetārās nabadzības rādītāji (balstīti uz EU-SILC), gan nacionālā līmenī definēti rādītāji (balstīti uz LV pieņemto ekvivalences skalu). Abu metodoloģiju izmantošanu ļauj nodrošināt gan starptautisku vērtējumu par Latvijas sniegumu nabadzības un sociālās atstumtības mazināšanā, gan sniedz plašāku skatījumu par atbalstāmajām mērķa grupām.</w:t>
            </w:r>
          </w:p>
        </w:tc>
      </w:tr>
      <w:tr w:rsidR="00886834" w:rsidRPr="00786988" w14:paraId="4A2E3426" w14:textId="77777777" w:rsidTr="007F35E7">
        <w:tc>
          <w:tcPr>
            <w:tcW w:w="3126" w:type="dxa"/>
          </w:tcPr>
          <w:p w14:paraId="7106BD12" w14:textId="56EEA85E" w:rsidR="00886834" w:rsidRPr="00786988" w:rsidRDefault="007B62CA" w:rsidP="00886834">
            <w:pPr>
              <w:rPr>
                <w:rFonts w:ascii="Times New Roman" w:hAnsi="Times New Roman" w:cs="Times New Roman"/>
                <w:sz w:val="20"/>
                <w:szCs w:val="20"/>
              </w:rPr>
            </w:pPr>
            <w:r w:rsidRPr="00786988">
              <w:rPr>
                <w:rFonts w:ascii="Times New Roman" w:hAnsi="Times New Roman" w:cs="Times New Roman"/>
                <w:sz w:val="20"/>
                <w:szCs w:val="20"/>
              </w:rPr>
              <w:t>63.</w:t>
            </w:r>
            <w:r w:rsidR="00886834" w:rsidRPr="00786988">
              <w:rPr>
                <w:rFonts w:ascii="Times New Roman" w:hAnsi="Times New Roman" w:cs="Times New Roman"/>
                <w:sz w:val="20"/>
                <w:szCs w:val="20"/>
              </w:rPr>
              <w:t>Pamatnostādņu projekts,</w:t>
            </w:r>
          </w:p>
          <w:p w14:paraId="2A9050A7" w14:textId="77777777" w:rsidR="00886834" w:rsidRPr="00786988" w:rsidRDefault="00886834" w:rsidP="00886834">
            <w:pPr>
              <w:rPr>
                <w:rFonts w:ascii="Times New Roman" w:hAnsi="Times New Roman" w:cs="Times New Roman"/>
                <w:sz w:val="20"/>
                <w:szCs w:val="20"/>
              </w:rPr>
            </w:pPr>
            <w:r w:rsidRPr="00786988">
              <w:rPr>
                <w:rFonts w:ascii="Times New Roman" w:hAnsi="Times New Roman" w:cs="Times New Roman"/>
                <w:sz w:val="20"/>
                <w:szCs w:val="20"/>
              </w:rPr>
              <w:t>Politikas rezultāti un rezultatīvie rādītāji</w:t>
            </w:r>
          </w:p>
        </w:tc>
        <w:tc>
          <w:tcPr>
            <w:tcW w:w="6752" w:type="dxa"/>
          </w:tcPr>
          <w:p w14:paraId="7D72ECE8" w14:textId="77777777" w:rsidR="00886834" w:rsidRPr="00786988" w:rsidRDefault="00886834" w:rsidP="00886834">
            <w:pPr>
              <w:jc w:val="center"/>
              <w:rPr>
                <w:rFonts w:ascii="Times New Roman" w:hAnsi="Times New Roman" w:cs="Times New Roman"/>
                <w:b/>
                <w:sz w:val="20"/>
                <w:szCs w:val="20"/>
              </w:rPr>
            </w:pPr>
            <w:r w:rsidRPr="00786988">
              <w:rPr>
                <w:rFonts w:ascii="Times New Roman" w:hAnsi="Times New Roman" w:cs="Times New Roman"/>
                <w:b/>
                <w:sz w:val="20"/>
                <w:szCs w:val="20"/>
              </w:rPr>
              <w:t>Ieva Ozola</w:t>
            </w:r>
          </w:p>
          <w:p w14:paraId="3CF7831B" w14:textId="77777777" w:rsidR="00886834" w:rsidRPr="00786988" w:rsidRDefault="00886834" w:rsidP="00886834">
            <w:pPr>
              <w:jc w:val="both"/>
              <w:rPr>
                <w:rFonts w:ascii="Times New Roman" w:hAnsi="Times New Roman" w:cs="Times New Roman"/>
                <w:sz w:val="20"/>
                <w:szCs w:val="20"/>
              </w:rPr>
            </w:pPr>
            <w:r w:rsidRPr="00786988">
              <w:rPr>
                <w:rFonts w:ascii="Times New Roman" w:hAnsi="Times New Roman" w:cs="Times New Roman"/>
                <w:sz w:val="20"/>
                <w:szCs w:val="20"/>
              </w:rPr>
              <w:t>1.2. un 1.3. jāpapildina ar rādītājiem, kuri ir būtiski arī preventīvā kontekstā t.i. statistika par ģimenēm ar bērniem t.sk. vientuļajiem vecākiem.</w:t>
            </w:r>
          </w:p>
        </w:tc>
        <w:tc>
          <w:tcPr>
            <w:tcW w:w="4495" w:type="dxa"/>
          </w:tcPr>
          <w:p w14:paraId="71DF8407" w14:textId="0BACFB10" w:rsidR="00AB1FF6" w:rsidRPr="00786988" w:rsidRDefault="00AB1FF6" w:rsidP="00AB1FF6">
            <w:pPr>
              <w:rPr>
                <w:rFonts w:ascii="Times New Roman" w:hAnsi="Times New Roman" w:cs="Times New Roman"/>
                <w:b/>
                <w:sz w:val="20"/>
                <w:szCs w:val="20"/>
              </w:rPr>
            </w:pPr>
            <w:r w:rsidRPr="00786988">
              <w:rPr>
                <w:rFonts w:ascii="Times New Roman" w:hAnsi="Times New Roman" w:cs="Times New Roman"/>
                <w:b/>
                <w:sz w:val="20"/>
                <w:szCs w:val="20"/>
              </w:rPr>
              <w:t>Nav ņemts vērā</w:t>
            </w:r>
          </w:p>
          <w:p w14:paraId="7E6D8257" w14:textId="1C5AA322" w:rsidR="00886834" w:rsidRPr="00786988" w:rsidRDefault="00AB1FF6" w:rsidP="00AB1FF6">
            <w:pPr>
              <w:jc w:val="both"/>
              <w:rPr>
                <w:rFonts w:ascii="Times New Roman" w:hAnsi="Times New Roman" w:cs="Times New Roman"/>
                <w:sz w:val="20"/>
                <w:szCs w:val="20"/>
              </w:rPr>
            </w:pPr>
            <w:r w:rsidRPr="00786988">
              <w:rPr>
                <w:rFonts w:ascii="Times New Roman" w:hAnsi="Times New Roman" w:cs="Times New Roman"/>
                <w:sz w:val="20"/>
                <w:szCs w:val="20"/>
              </w:rPr>
              <w:t xml:space="preserve">Nabadzības riska rādītāji sadalījumā pa mājsaimniecību veidiem jau ir iekļauti NAP rādītājā Nr.97, 98. </w:t>
            </w:r>
            <w:r w:rsidR="000F5998">
              <w:rPr>
                <w:rFonts w:ascii="Times New Roman" w:hAnsi="Times New Roman" w:cs="Times New Roman"/>
                <w:sz w:val="20"/>
                <w:szCs w:val="20"/>
              </w:rPr>
              <w:t>P</w:t>
            </w:r>
            <w:r w:rsidR="000F5998" w:rsidRPr="00786988">
              <w:rPr>
                <w:rFonts w:ascii="Times New Roman" w:hAnsi="Times New Roman" w:cs="Times New Roman"/>
                <w:sz w:val="20"/>
                <w:szCs w:val="20"/>
              </w:rPr>
              <w:t xml:space="preserve">amatnostādņu projektā </w:t>
            </w:r>
            <w:r w:rsidR="000F5998">
              <w:rPr>
                <w:rFonts w:ascii="Times New Roman" w:hAnsi="Times New Roman" w:cs="Times New Roman"/>
                <w:sz w:val="20"/>
                <w:szCs w:val="20"/>
              </w:rPr>
              <w:t>nav plānots</w:t>
            </w:r>
            <w:r w:rsidR="000F5998" w:rsidRPr="00786988">
              <w:rPr>
                <w:rFonts w:ascii="Times New Roman" w:hAnsi="Times New Roman" w:cs="Times New Roman"/>
                <w:sz w:val="20"/>
                <w:szCs w:val="20"/>
              </w:rPr>
              <w:t xml:space="preserve"> dublēt vis</w:t>
            </w:r>
            <w:r w:rsidR="000F5998">
              <w:rPr>
                <w:rFonts w:ascii="Times New Roman" w:hAnsi="Times New Roman" w:cs="Times New Roman"/>
                <w:sz w:val="20"/>
                <w:szCs w:val="20"/>
              </w:rPr>
              <w:t>us</w:t>
            </w:r>
            <w:r w:rsidR="000F5998" w:rsidRPr="00786988">
              <w:rPr>
                <w:rFonts w:ascii="Times New Roman" w:hAnsi="Times New Roman" w:cs="Times New Roman"/>
                <w:sz w:val="20"/>
                <w:szCs w:val="20"/>
              </w:rPr>
              <w:t>, jau citos vidēja termiņa plānošanas dokumentos iekļaut</w:t>
            </w:r>
            <w:r w:rsidR="000F5998">
              <w:rPr>
                <w:rFonts w:ascii="Times New Roman" w:hAnsi="Times New Roman" w:cs="Times New Roman"/>
                <w:sz w:val="20"/>
                <w:szCs w:val="20"/>
              </w:rPr>
              <w:t>os</w:t>
            </w:r>
            <w:r w:rsidR="000F5998" w:rsidRPr="00786988">
              <w:rPr>
                <w:rFonts w:ascii="Times New Roman" w:hAnsi="Times New Roman" w:cs="Times New Roman"/>
                <w:sz w:val="20"/>
                <w:szCs w:val="20"/>
              </w:rPr>
              <w:t xml:space="preserve"> rezultatīv</w:t>
            </w:r>
            <w:r w:rsidR="000F5998">
              <w:rPr>
                <w:rFonts w:ascii="Times New Roman" w:hAnsi="Times New Roman" w:cs="Times New Roman"/>
                <w:sz w:val="20"/>
                <w:szCs w:val="20"/>
              </w:rPr>
              <w:t>os</w:t>
            </w:r>
            <w:r w:rsidR="000F5998" w:rsidRPr="00786988">
              <w:rPr>
                <w:rFonts w:ascii="Times New Roman" w:hAnsi="Times New Roman" w:cs="Times New Roman"/>
                <w:sz w:val="20"/>
                <w:szCs w:val="20"/>
              </w:rPr>
              <w:t xml:space="preserve"> rādītāj</w:t>
            </w:r>
            <w:r w:rsidR="000F5998">
              <w:rPr>
                <w:rFonts w:ascii="Times New Roman" w:hAnsi="Times New Roman" w:cs="Times New Roman"/>
                <w:sz w:val="20"/>
                <w:szCs w:val="20"/>
              </w:rPr>
              <w:t>us</w:t>
            </w:r>
            <w:r w:rsidR="000F5998" w:rsidRPr="00786988">
              <w:rPr>
                <w:rFonts w:ascii="Times New Roman" w:hAnsi="Times New Roman" w:cs="Times New Roman"/>
                <w:sz w:val="20"/>
                <w:szCs w:val="20"/>
              </w:rPr>
              <w:t xml:space="preserve">. </w:t>
            </w:r>
            <w:r w:rsidR="000F5998">
              <w:rPr>
                <w:rFonts w:ascii="Times New Roman" w:hAnsi="Times New Roman" w:cs="Times New Roman"/>
                <w:sz w:val="20"/>
                <w:szCs w:val="20"/>
              </w:rPr>
              <w:t>Turklāt vēršam uzmanību, ka i</w:t>
            </w:r>
            <w:r w:rsidR="000F5998" w:rsidRPr="00786988">
              <w:rPr>
                <w:rFonts w:ascii="Times New Roman" w:hAnsi="Times New Roman" w:cs="Times New Roman"/>
                <w:sz w:val="20"/>
                <w:szCs w:val="20"/>
              </w:rPr>
              <w:t>nformācija par nabadzības risku, tai skaitā sadalījumā pa mājsaimniecību veidiem ir iekļauta Pamatnostādņu projekta 2.pielikuma 3.sadaļā.</w:t>
            </w:r>
          </w:p>
        </w:tc>
      </w:tr>
      <w:tr w:rsidR="004A433F" w:rsidRPr="00786988" w14:paraId="7498CFB4" w14:textId="77777777" w:rsidTr="007F35E7">
        <w:tc>
          <w:tcPr>
            <w:tcW w:w="3126" w:type="dxa"/>
          </w:tcPr>
          <w:p w14:paraId="6993690C" w14:textId="1CBDEFAC" w:rsidR="004A433F" w:rsidRPr="00786988" w:rsidRDefault="007B62CA" w:rsidP="004A433F">
            <w:pPr>
              <w:rPr>
                <w:rFonts w:ascii="Times New Roman" w:hAnsi="Times New Roman" w:cs="Times New Roman"/>
                <w:sz w:val="20"/>
                <w:szCs w:val="20"/>
              </w:rPr>
            </w:pPr>
            <w:r w:rsidRPr="00786988">
              <w:rPr>
                <w:rFonts w:ascii="Times New Roman" w:hAnsi="Times New Roman" w:cs="Times New Roman"/>
                <w:sz w:val="20"/>
                <w:szCs w:val="20"/>
              </w:rPr>
              <w:t>64.</w:t>
            </w:r>
            <w:r w:rsidR="004A433F" w:rsidRPr="00786988">
              <w:rPr>
                <w:rFonts w:ascii="Times New Roman" w:hAnsi="Times New Roman" w:cs="Times New Roman"/>
                <w:sz w:val="20"/>
                <w:szCs w:val="20"/>
              </w:rPr>
              <w:t>Pamatnostādņu projekts,</w:t>
            </w:r>
          </w:p>
          <w:p w14:paraId="5731E9FE" w14:textId="77777777" w:rsidR="004A433F" w:rsidRPr="00786988" w:rsidRDefault="004A433F" w:rsidP="004A433F">
            <w:pPr>
              <w:rPr>
                <w:rFonts w:ascii="Times New Roman" w:hAnsi="Times New Roman" w:cs="Times New Roman"/>
                <w:sz w:val="20"/>
                <w:szCs w:val="20"/>
              </w:rPr>
            </w:pPr>
            <w:r w:rsidRPr="00786988">
              <w:rPr>
                <w:rFonts w:ascii="Times New Roman" w:hAnsi="Times New Roman" w:cs="Times New Roman"/>
                <w:sz w:val="20"/>
                <w:szCs w:val="20"/>
              </w:rPr>
              <w:t>Politikas rezultāti un rezultatīvie rādītāji</w:t>
            </w:r>
          </w:p>
        </w:tc>
        <w:tc>
          <w:tcPr>
            <w:tcW w:w="6752" w:type="dxa"/>
          </w:tcPr>
          <w:p w14:paraId="30EAA00C" w14:textId="77777777" w:rsidR="004A433F" w:rsidRPr="00786988" w:rsidRDefault="004A433F" w:rsidP="004A433F">
            <w:pPr>
              <w:jc w:val="center"/>
              <w:rPr>
                <w:rFonts w:ascii="Times New Roman" w:hAnsi="Times New Roman" w:cs="Times New Roman"/>
                <w:b/>
                <w:sz w:val="20"/>
                <w:szCs w:val="20"/>
              </w:rPr>
            </w:pPr>
            <w:r w:rsidRPr="00786988">
              <w:rPr>
                <w:rFonts w:ascii="Times New Roman" w:hAnsi="Times New Roman" w:cs="Times New Roman"/>
                <w:b/>
                <w:sz w:val="20"/>
                <w:szCs w:val="20"/>
              </w:rPr>
              <w:t>LDDK</w:t>
            </w:r>
          </w:p>
          <w:p w14:paraId="340ABFFB" w14:textId="77777777" w:rsidR="004A433F" w:rsidRPr="00786988" w:rsidRDefault="004A433F" w:rsidP="004A433F">
            <w:pPr>
              <w:rPr>
                <w:rFonts w:ascii="Times New Roman" w:hAnsi="Times New Roman" w:cs="Times New Roman"/>
                <w:b/>
                <w:sz w:val="20"/>
                <w:szCs w:val="20"/>
                <w:u w:val="single"/>
              </w:rPr>
            </w:pPr>
            <w:r w:rsidRPr="00786988">
              <w:rPr>
                <w:rFonts w:ascii="Times New Roman" w:hAnsi="Times New Roman" w:cs="Times New Roman"/>
                <w:b/>
                <w:sz w:val="20"/>
                <w:szCs w:val="20"/>
                <w:u w:val="single"/>
              </w:rPr>
              <w:t>1.5.rādītājs</w:t>
            </w:r>
          </w:p>
          <w:p w14:paraId="1B73CEF0" w14:textId="77777777" w:rsidR="004A433F" w:rsidRPr="00786988" w:rsidRDefault="004A433F" w:rsidP="004A433F">
            <w:pPr>
              <w:pStyle w:val="CommentText"/>
              <w:jc w:val="both"/>
              <w:rPr>
                <w:rFonts w:ascii="Times New Roman" w:hAnsi="Times New Roman"/>
              </w:rPr>
            </w:pPr>
            <w:r w:rsidRPr="00786988">
              <w:rPr>
                <w:rFonts w:ascii="Times New Roman" w:eastAsiaTheme="minorHAnsi" w:hAnsi="Times New Roman"/>
              </w:rPr>
              <w:t>Kas ar to ir domāts - vai atskaite ir nodarbinātās personas vai visas darbspējas vecuma personas? Ja otrais - tad j</w:t>
            </w:r>
            <w:r w:rsidR="004664BC" w:rsidRPr="00786988">
              <w:rPr>
                <w:rFonts w:ascii="Times New Roman" w:eastAsiaTheme="minorHAnsi" w:hAnsi="Times New Roman"/>
              </w:rPr>
              <w:t>a</w:t>
            </w:r>
            <w:r w:rsidRPr="00786988">
              <w:rPr>
                <w:rFonts w:ascii="Times New Roman" w:eastAsiaTheme="minorHAnsi" w:hAnsi="Times New Roman"/>
              </w:rPr>
              <w:t>utājums ir par vecumgrupām: 15 - 74, 15 - 64 vai 20 - 64?</w:t>
            </w:r>
          </w:p>
        </w:tc>
        <w:tc>
          <w:tcPr>
            <w:tcW w:w="4495" w:type="dxa"/>
          </w:tcPr>
          <w:p w14:paraId="44D67CFE" w14:textId="671B5E7B" w:rsidR="00A2235E" w:rsidRPr="00786988" w:rsidRDefault="00AB1FF6" w:rsidP="00725147">
            <w:pPr>
              <w:jc w:val="both"/>
              <w:rPr>
                <w:rFonts w:ascii="Times New Roman" w:hAnsi="Times New Roman" w:cs="Times New Roman"/>
                <w:b/>
                <w:sz w:val="20"/>
                <w:szCs w:val="20"/>
              </w:rPr>
            </w:pPr>
            <w:r w:rsidRPr="00786988">
              <w:rPr>
                <w:rFonts w:ascii="Times New Roman" w:hAnsi="Times New Roman" w:cs="Times New Roman"/>
                <w:b/>
                <w:sz w:val="20"/>
                <w:szCs w:val="20"/>
              </w:rPr>
              <w:t>Ņemts vērā</w:t>
            </w:r>
          </w:p>
          <w:p w14:paraId="7385F1C4" w14:textId="5784C404" w:rsidR="004A433F" w:rsidRPr="00786988" w:rsidRDefault="00725147" w:rsidP="00725147">
            <w:pPr>
              <w:jc w:val="both"/>
              <w:rPr>
                <w:rFonts w:ascii="Times New Roman" w:hAnsi="Times New Roman" w:cs="Times New Roman"/>
                <w:sz w:val="20"/>
                <w:szCs w:val="20"/>
              </w:rPr>
            </w:pPr>
            <w:r w:rsidRPr="00786988">
              <w:rPr>
                <w:rFonts w:ascii="Times New Roman" w:hAnsi="Times New Roman" w:cs="Times New Roman"/>
                <w:sz w:val="20"/>
                <w:szCs w:val="20"/>
              </w:rPr>
              <w:t>Rādītājā izmantotas sociāli apdrošināt</w:t>
            </w:r>
            <w:r w:rsidR="000F5998">
              <w:rPr>
                <w:rFonts w:ascii="Times New Roman" w:hAnsi="Times New Roman" w:cs="Times New Roman"/>
                <w:sz w:val="20"/>
                <w:szCs w:val="20"/>
              </w:rPr>
              <w:t>o</w:t>
            </w:r>
            <w:r w:rsidRPr="00786988">
              <w:rPr>
                <w:rFonts w:ascii="Times New Roman" w:hAnsi="Times New Roman" w:cs="Times New Roman"/>
                <w:sz w:val="20"/>
                <w:szCs w:val="20"/>
              </w:rPr>
              <w:t xml:space="preserve"> person</w:t>
            </w:r>
            <w:r w:rsidR="000F5998">
              <w:rPr>
                <w:rFonts w:ascii="Times New Roman" w:hAnsi="Times New Roman" w:cs="Times New Roman"/>
                <w:sz w:val="20"/>
                <w:szCs w:val="20"/>
              </w:rPr>
              <w:t>u skaits</w:t>
            </w:r>
            <w:r w:rsidRPr="00786988">
              <w:rPr>
                <w:rFonts w:ascii="Times New Roman" w:hAnsi="Times New Roman" w:cs="Times New Roman"/>
                <w:sz w:val="20"/>
                <w:szCs w:val="20"/>
              </w:rPr>
              <w:t xml:space="preserve"> dalījumā pēc vidējā VSAOI objekta lieluma atbilstoši VSAA datiem. Precizēts rādītāja nosaukums, lai nepārprotami atspoguļotu atskaites grupu.</w:t>
            </w:r>
          </w:p>
        </w:tc>
      </w:tr>
      <w:tr w:rsidR="00170A7A" w:rsidRPr="00786988" w14:paraId="19F0256B" w14:textId="77777777" w:rsidTr="007F35E7">
        <w:tc>
          <w:tcPr>
            <w:tcW w:w="3126" w:type="dxa"/>
          </w:tcPr>
          <w:p w14:paraId="256534FD" w14:textId="3DA064F0" w:rsidR="00170A7A" w:rsidRPr="00786988" w:rsidRDefault="007B62CA" w:rsidP="00170A7A">
            <w:pPr>
              <w:rPr>
                <w:rFonts w:ascii="Times New Roman" w:hAnsi="Times New Roman" w:cs="Times New Roman"/>
                <w:sz w:val="20"/>
                <w:szCs w:val="20"/>
              </w:rPr>
            </w:pPr>
            <w:r w:rsidRPr="00786988">
              <w:rPr>
                <w:rFonts w:ascii="Times New Roman" w:hAnsi="Times New Roman" w:cs="Times New Roman"/>
                <w:sz w:val="20"/>
                <w:szCs w:val="20"/>
              </w:rPr>
              <w:t>65.</w:t>
            </w:r>
            <w:r w:rsidR="00170A7A" w:rsidRPr="00786988">
              <w:rPr>
                <w:rFonts w:ascii="Times New Roman" w:hAnsi="Times New Roman" w:cs="Times New Roman"/>
                <w:sz w:val="20"/>
                <w:szCs w:val="20"/>
              </w:rPr>
              <w:t>Pamatnostādņu projekts,</w:t>
            </w:r>
          </w:p>
          <w:p w14:paraId="36AE867B" w14:textId="77777777" w:rsidR="00170A7A" w:rsidRPr="00786988" w:rsidRDefault="00170A7A" w:rsidP="00170A7A">
            <w:pPr>
              <w:rPr>
                <w:rFonts w:ascii="Times New Roman" w:hAnsi="Times New Roman" w:cs="Times New Roman"/>
                <w:sz w:val="20"/>
                <w:szCs w:val="20"/>
              </w:rPr>
            </w:pPr>
            <w:r w:rsidRPr="00786988">
              <w:rPr>
                <w:rFonts w:ascii="Times New Roman" w:hAnsi="Times New Roman" w:cs="Times New Roman"/>
                <w:sz w:val="20"/>
                <w:szCs w:val="20"/>
              </w:rPr>
              <w:t>Politikas rezultāti un rezultatīvie rādītāji</w:t>
            </w:r>
          </w:p>
        </w:tc>
        <w:tc>
          <w:tcPr>
            <w:tcW w:w="6752" w:type="dxa"/>
          </w:tcPr>
          <w:p w14:paraId="6069FBD7" w14:textId="77777777" w:rsidR="00170A7A" w:rsidRPr="00786988" w:rsidRDefault="00170A7A" w:rsidP="004A433F">
            <w:pPr>
              <w:jc w:val="center"/>
              <w:rPr>
                <w:rFonts w:ascii="Times New Roman" w:hAnsi="Times New Roman" w:cs="Times New Roman"/>
                <w:b/>
                <w:sz w:val="20"/>
                <w:szCs w:val="20"/>
              </w:rPr>
            </w:pPr>
            <w:r w:rsidRPr="00786988">
              <w:rPr>
                <w:rFonts w:ascii="Times New Roman" w:hAnsi="Times New Roman" w:cs="Times New Roman"/>
                <w:b/>
                <w:sz w:val="20"/>
                <w:szCs w:val="20"/>
              </w:rPr>
              <w:t>LDDK</w:t>
            </w:r>
          </w:p>
          <w:p w14:paraId="5CEF5B2B" w14:textId="77777777" w:rsidR="00170A7A" w:rsidRPr="00786988" w:rsidRDefault="00170A7A" w:rsidP="00170A7A">
            <w:pPr>
              <w:rPr>
                <w:rFonts w:ascii="Times New Roman" w:hAnsi="Times New Roman" w:cs="Times New Roman"/>
                <w:b/>
                <w:sz w:val="20"/>
                <w:szCs w:val="20"/>
                <w:u w:val="single"/>
              </w:rPr>
            </w:pPr>
            <w:r w:rsidRPr="00786988">
              <w:rPr>
                <w:rFonts w:ascii="Times New Roman" w:hAnsi="Times New Roman" w:cs="Times New Roman"/>
                <w:b/>
                <w:sz w:val="20"/>
                <w:szCs w:val="20"/>
                <w:u w:val="single"/>
              </w:rPr>
              <w:t>1.6.rādītājs</w:t>
            </w:r>
          </w:p>
          <w:p w14:paraId="65896852" w14:textId="77777777" w:rsidR="00170A7A" w:rsidRPr="00786988" w:rsidRDefault="00170A7A" w:rsidP="00170A7A">
            <w:pPr>
              <w:rPr>
                <w:rFonts w:ascii="Times New Roman" w:hAnsi="Times New Roman" w:cs="Times New Roman"/>
                <w:b/>
                <w:sz w:val="20"/>
                <w:szCs w:val="20"/>
              </w:rPr>
            </w:pPr>
            <w:r w:rsidRPr="00786988">
              <w:rPr>
                <w:rFonts w:ascii="Times New Roman" w:hAnsi="Times New Roman" w:cs="Times New Roman"/>
                <w:noProof/>
                <w:sz w:val="20"/>
                <w:szCs w:val="20"/>
              </w:rPr>
              <w:t>JVP vai Vidējās JVP?  Esošais teksts uzliek budžetam diezgan lielas saistības.</w:t>
            </w:r>
          </w:p>
        </w:tc>
        <w:tc>
          <w:tcPr>
            <w:tcW w:w="4495" w:type="dxa"/>
          </w:tcPr>
          <w:p w14:paraId="66ABE9DB" w14:textId="77777777" w:rsidR="00AB1FF6" w:rsidRPr="00786988" w:rsidRDefault="00AB1FF6" w:rsidP="00AB1FF6">
            <w:pPr>
              <w:jc w:val="both"/>
              <w:rPr>
                <w:rFonts w:ascii="Times New Roman" w:hAnsi="Times New Roman" w:cs="Times New Roman"/>
                <w:b/>
                <w:sz w:val="20"/>
                <w:szCs w:val="20"/>
              </w:rPr>
            </w:pPr>
            <w:r w:rsidRPr="00786988">
              <w:rPr>
                <w:rFonts w:ascii="Times New Roman" w:hAnsi="Times New Roman" w:cs="Times New Roman"/>
                <w:b/>
                <w:sz w:val="20"/>
                <w:szCs w:val="20"/>
              </w:rPr>
              <w:t>Ņemts vērā</w:t>
            </w:r>
          </w:p>
          <w:p w14:paraId="7362374B" w14:textId="77777777" w:rsidR="00170A7A" w:rsidRPr="00786988" w:rsidRDefault="00725147" w:rsidP="00725147">
            <w:pPr>
              <w:jc w:val="both"/>
              <w:rPr>
                <w:rFonts w:ascii="Times New Roman" w:hAnsi="Times New Roman" w:cs="Times New Roman"/>
                <w:sz w:val="20"/>
                <w:szCs w:val="20"/>
              </w:rPr>
            </w:pPr>
            <w:r w:rsidRPr="00786988">
              <w:rPr>
                <w:rFonts w:ascii="Times New Roman" w:hAnsi="Times New Roman" w:cs="Times New Roman"/>
                <w:sz w:val="20"/>
                <w:szCs w:val="20"/>
              </w:rPr>
              <w:t>Tas ir vidējais valstī, proti, vidējās jaunpiešķirtās vecuma pensijas atvietojuma līmenis. Precizēts rādītāja nosaukums.</w:t>
            </w:r>
          </w:p>
        </w:tc>
      </w:tr>
      <w:tr w:rsidR="00D37C6A" w:rsidRPr="00786988" w14:paraId="1457B284" w14:textId="77777777" w:rsidTr="00BF5AF1">
        <w:trPr>
          <w:trHeight w:val="1975"/>
        </w:trPr>
        <w:tc>
          <w:tcPr>
            <w:tcW w:w="3126" w:type="dxa"/>
          </w:tcPr>
          <w:p w14:paraId="2CD84660" w14:textId="4D4D21A7" w:rsidR="00D37C6A" w:rsidRPr="00786988" w:rsidRDefault="007B62CA" w:rsidP="00D37C6A">
            <w:pPr>
              <w:rPr>
                <w:rFonts w:ascii="Times New Roman" w:hAnsi="Times New Roman" w:cs="Times New Roman"/>
                <w:sz w:val="20"/>
                <w:szCs w:val="20"/>
              </w:rPr>
            </w:pPr>
            <w:r w:rsidRPr="00786988">
              <w:rPr>
                <w:rFonts w:ascii="Times New Roman" w:hAnsi="Times New Roman" w:cs="Times New Roman"/>
                <w:sz w:val="20"/>
                <w:szCs w:val="20"/>
              </w:rPr>
              <w:lastRenderedPageBreak/>
              <w:t>66.</w:t>
            </w:r>
            <w:r w:rsidR="00D37C6A" w:rsidRPr="00786988">
              <w:rPr>
                <w:rFonts w:ascii="Times New Roman" w:hAnsi="Times New Roman" w:cs="Times New Roman"/>
                <w:sz w:val="20"/>
                <w:szCs w:val="20"/>
              </w:rPr>
              <w:t>Pamatnostādņu projekts,</w:t>
            </w:r>
          </w:p>
          <w:p w14:paraId="001095D0" w14:textId="77777777" w:rsidR="00D37C6A" w:rsidRPr="00786988" w:rsidRDefault="00D37C6A" w:rsidP="00D37C6A">
            <w:pPr>
              <w:rPr>
                <w:rFonts w:ascii="Times New Roman" w:hAnsi="Times New Roman" w:cs="Times New Roman"/>
                <w:sz w:val="20"/>
                <w:szCs w:val="20"/>
              </w:rPr>
            </w:pPr>
            <w:r w:rsidRPr="00786988">
              <w:rPr>
                <w:rFonts w:ascii="Times New Roman" w:hAnsi="Times New Roman" w:cs="Times New Roman"/>
                <w:sz w:val="20"/>
                <w:szCs w:val="20"/>
              </w:rPr>
              <w:t>Politikas rezultāti un rezultatīvie rādītāji</w:t>
            </w:r>
          </w:p>
        </w:tc>
        <w:tc>
          <w:tcPr>
            <w:tcW w:w="6752" w:type="dxa"/>
          </w:tcPr>
          <w:p w14:paraId="1750043D" w14:textId="77777777" w:rsidR="00D37C6A" w:rsidRPr="00786988" w:rsidRDefault="00D37C6A" w:rsidP="00886834">
            <w:pPr>
              <w:jc w:val="center"/>
              <w:rPr>
                <w:rFonts w:ascii="Times New Roman" w:hAnsi="Times New Roman" w:cs="Times New Roman"/>
                <w:b/>
                <w:sz w:val="20"/>
                <w:szCs w:val="20"/>
              </w:rPr>
            </w:pPr>
            <w:r w:rsidRPr="00786988">
              <w:rPr>
                <w:rFonts w:ascii="Times New Roman" w:hAnsi="Times New Roman" w:cs="Times New Roman"/>
                <w:b/>
                <w:sz w:val="20"/>
                <w:szCs w:val="20"/>
              </w:rPr>
              <w:t>LBAS</w:t>
            </w:r>
          </w:p>
          <w:p w14:paraId="73BF4A10" w14:textId="77777777" w:rsidR="00D37C6A" w:rsidRPr="00786988" w:rsidRDefault="00D37C6A" w:rsidP="00D37C6A">
            <w:pPr>
              <w:pStyle w:val="Bodytext20"/>
              <w:shd w:val="clear" w:color="auto" w:fill="auto"/>
              <w:tabs>
                <w:tab w:val="left" w:pos="769"/>
              </w:tabs>
              <w:spacing w:before="0" w:after="722" w:line="240" w:lineRule="auto"/>
              <w:ind w:right="400" w:firstLine="0"/>
              <w:jc w:val="both"/>
              <w:rPr>
                <w:rFonts w:ascii="Times New Roman" w:hAnsi="Times New Roman" w:cs="Times New Roman"/>
                <w:sz w:val="20"/>
                <w:szCs w:val="20"/>
              </w:rPr>
            </w:pPr>
            <w:r w:rsidRPr="00786988">
              <w:rPr>
                <w:rFonts w:ascii="Times New Roman" w:hAnsi="Times New Roman" w:cs="Times New Roman"/>
                <w:color w:val="000000"/>
                <w:sz w:val="20"/>
                <w:szCs w:val="20"/>
                <w:lang w:eastAsia="lv-LV" w:bidi="lv-LV"/>
              </w:rPr>
              <w:t xml:space="preserve">Rezultatīvais rādītājs Nr.1.7. "Vecuma pensiju teorētiskais atvietojuma līmenis (pie 40 gadu nepārtrauktas karjeras)", tā bāzes vērtība 2018.gadā ir aprēķināta 61%, bet 2027.gadā tiek plānots 51%. Ņemot vērā, ka līdz 2025.gadam palielinās pensionēšanās vecums, turklāt straujāk nekā </w:t>
            </w:r>
            <w:r w:rsidRPr="00786988">
              <w:rPr>
                <w:rStyle w:val="Bodytext5NotBold"/>
                <w:rFonts w:ascii="Times New Roman" w:hAnsi="Times New Roman" w:cs="Times New Roman"/>
                <w:sz w:val="20"/>
                <w:szCs w:val="20"/>
              </w:rPr>
              <w:t xml:space="preserve">paredzamais mūža ilgums pēdējo piecu gadu laikā (pie vecuma 50 gadi), </w:t>
            </w:r>
            <w:r w:rsidRPr="00786988">
              <w:rPr>
                <w:rFonts w:ascii="Times New Roman" w:hAnsi="Times New Roman" w:cs="Times New Roman"/>
                <w:color w:val="000000"/>
                <w:sz w:val="20"/>
                <w:szCs w:val="20"/>
                <w:lang w:eastAsia="lv-LV" w:bidi="lv-LV"/>
              </w:rPr>
              <w:t>lūdzam skaidrot vecuma pensijas atvietojuma līmeņa būtisko samazinājumu 2027.gadā.</w:t>
            </w:r>
          </w:p>
        </w:tc>
        <w:tc>
          <w:tcPr>
            <w:tcW w:w="4495" w:type="dxa"/>
          </w:tcPr>
          <w:p w14:paraId="557273A5" w14:textId="77777777" w:rsidR="00196F29" w:rsidRPr="00786988" w:rsidRDefault="00196F29" w:rsidP="00196F29">
            <w:pPr>
              <w:jc w:val="both"/>
              <w:rPr>
                <w:rFonts w:ascii="Times New Roman" w:hAnsi="Times New Roman" w:cs="Times New Roman"/>
                <w:b/>
                <w:sz w:val="20"/>
                <w:szCs w:val="20"/>
              </w:rPr>
            </w:pPr>
            <w:r w:rsidRPr="00786988">
              <w:rPr>
                <w:rFonts w:ascii="Times New Roman" w:hAnsi="Times New Roman" w:cs="Times New Roman"/>
                <w:b/>
                <w:sz w:val="20"/>
                <w:szCs w:val="20"/>
              </w:rPr>
              <w:t>Ņemts vērā</w:t>
            </w:r>
          </w:p>
          <w:p w14:paraId="0C892E43" w14:textId="678E72B5" w:rsidR="00725147" w:rsidRPr="00786988" w:rsidRDefault="000432FE" w:rsidP="00725147">
            <w:pPr>
              <w:tabs>
                <w:tab w:val="left" w:pos="214"/>
              </w:tabs>
              <w:rPr>
                <w:rFonts w:ascii="Times New Roman" w:hAnsi="Times New Roman" w:cs="Times New Roman"/>
                <w:sz w:val="20"/>
                <w:szCs w:val="20"/>
              </w:rPr>
            </w:pPr>
            <w:r w:rsidRPr="00786988">
              <w:rPr>
                <w:rFonts w:ascii="Times New Roman" w:hAnsi="Times New Roman" w:cs="Times New Roman"/>
                <w:sz w:val="20"/>
                <w:szCs w:val="20"/>
              </w:rPr>
              <w:t xml:space="preserve">Rādītāja aprēķinā tiek izmantoti pieņēmumi par </w:t>
            </w:r>
            <w:r w:rsidRPr="00786988">
              <w:rPr>
                <w:rFonts w:ascii="Times New Roman" w:eastAsia="Times New Roman" w:hAnsi="Times New Roman" w:cs="Times New Roman"/>
                <w:sz w:val="20"/>
                <w:szCs w:val="20"/>
                <w:lang w:eastAsia="lv-LV"/>
              </w:rPr>
              <w:t>laika posmu (gados) (G), par kuru no pensijas piešķiršanas gada tiek plānota vecuma pensijas izmaksa, un uzkrāto pensijas kapitālu, ko veido apdrošināšanas iemaksu summa un ikgadējais kapitāla pieaugums.</w:t>
            </w:r>
            <w:r w:rsidRPr="00786988">
              <w:rPr>
                <w:rFonts w:ascii="Times New Roman" w:hAnsi="Times New Roman" w:cs="Times New Roman"/>
                <w:sz w:val="20"/>
                <w:szCs w:val="20"/>
              </w:rPr>
              <w:t xml:space="preserve"> </w:t>
            </w:r>
            <w:r w:rsidR="00725147" w:rsidRPr="00786988">
              <w:rPr>
                <w:rFonts w:ascii="Times New Roman" w:hAnsi="Times New Roman" w:cs="Times New Roman"/>
                <w:sz w:val="20"/>
                <w:szCs w:val="20"/>
              </w:rPr>
              <w:t>Rādītāja vērtība</w:t>
            </w:r>
            <w:r w:rsidRPr="00786988">
              <w:rPr>
                <w:rFonts w:ascii="Times New Roman" w:hAnsi="Times New Roman" w:cs="Times New Roman"/>
                <w:sz w:val="20"/>
                <w:szCs w:val="20"/>
              </w:rPr>
              <w:t>s samazinājumu</w:t>
            </w:r>
            <w:r w:rsidR="00725147" w:rsidRPr="00786988">
              <w:rPr>
                <w:rFonts w:ascii="Times New Roman" w:hAnsi="Times New Roman" w:cs="Times New Roman"/>
                <w:sz w:val="20"/>
                <w:szCs w:val="20"/>
              </w:rPr>
              <w:t xml:space="preserve"> 2027.gadā ietekmē</w:t>
            </w:r>
            <w:r w:rsidRPr="00786988">
              <w:rPr>
                <w:rFonts w:ascii="Times New Roman" w:hAnsi="Times New Roman" w:cs="Times New Roman"/>
                <w:sz w:val="20"/>
                <w:szCs w:val="20"/>
              </w:rPr>
              <w:t xml:space="preserve"> tas, ka</w:t>
            </w:r>
            <w:r w:rsidR="00725147" w:rsidRPr="00786988">
              <w:rPr>
                <w:rFonts w:ascii="Times New Roman" w:hAnsi="Times New Roman" w:cs="Times New Roman"/>
                <w:sz w:val="20"/>
                <w:szCs w:val="20"/>
              </w:rPr>
              <w:t>:</w:t>
            </w:r>
          </w:p>
          <w:p w14:paraId="05C077B7" w14:textId="5ED38070" w:rsidR="00725147" w:rsidRPr="00786988" w:rsidRDefault="00725147" w:rsidP="00725147">
            <w:pPr>
              <w:tabs>
                <w:tab w:val="left" w:pos="214"/>
              </w:tabs>
              <w:jc w:val="both"/>
              <w:rPr>
                <w:rFonts w:ascii="Times New Roman" w:hAnsi="Times New Roman" w:cs="Times New Roman"/>
                <w:sz w:val="20"/>
                <w:szCs w:val="20"/>
              </w:rPr>
            </w:pPr>
            <w:r w:rsidRPr="00786988">
              <w:rPr>
                <w:rFonts w:ascii="Times New Roman" w:hAnsi="Times New Roman" w:cs="Times New Roman"/>
                <w:sz w:val="20"/>
                <w:szCs w:val="20"/>
              </w:rPr>
              <w:t>1)</w:t>
            </w:r>
            <w:r w:rsidRPr="00786988">
              <w:rPr>
                <w:rFonts w:ascii="Times New Roman" w:hAnsi="Times New Roman" w:cs="Times New Roman"/>
                <w:sz w:val="20"/>
                <w:szCs w:val="20"/>
              </w:rPr>
              <w:tab/>
              <w:t>palielinās dzīve</w:t>
            </w:r>
            <w:r w:rsidR="000F5998">
              <w:rPr>
                <w:rFonts w:ascii="Times New Roman" w:hAnsi="Times New Roman" w:cs="Times New Roman"/>
                <w:sz w:val="20"/>
                <w:szCs w:val="20"/>
              </w:rPr>
              <w:t>s</w:t>
            </w:r>
            <w:r w:rsidRPr="00786988">
              <w:rPr>
                <w:rFonts w:ascii="Times New Roman" w:hAnsi="Times New Roman" w:cs="Times New Roman"/>
                <w:sz w:val="20"/>
                <w:szCs w:val="20"/>
              </w:rPr>
              <w:t xml:space="preserve"> ilgums, t.i. pieaug G; </w:t>
            </w:r>
          </w:p>
          <w:p w14:paraId="43BD63DF" w14:textId="77777777" w:rsidR="00725147" w:rsidRPr="00786988" w:rsidRDefault="00725147" w:rsidP="00725147">
            <w:pPr>
              <w:tabs>
                <w:tab w:val="left" w:pos="214"/>
              </w:tabs>
              <w:jc w:val="both"/>
              <w:rPr>
                <w:rFonts w:ascii="Times New Roman" w:hAnsi="Times New Roman" w:cs="Times New Roman"/>
                <w:sz w:val="20"/>
                <w:szCs w:val="20"/>
              </w:rPr>
            </w:pPr>
            <w:r w:rsidRPr="00786988">
              <w:rPr>
                <w:rFonts w:ascii="Times New Roman" w:hAnsi="Times New Roman" w:cs="Times New Roman"/>
                <w:sz w:val="20"/>
                <w:szCs w:val="20"/>
              </w:rPr>
              <w:t>2)</w:t>
            </w:r>
            <w:r w:rsidRPr="00786988">
              <w:rPr>
                <w:rFonts w:ascii="Times New Roman" w:hAnsi="Times New Roman" w:cs="Times New Roman"/>
                <w:sz w:val="20"/>
                <w:szCs w:val="20"/>
              </w:rPr>
              <w:tab/>
              <w:t>samazinās darbspējas vecuma iedzīvotāju skaits, kas ietekmē pensiju kapitāla aktualizācijas indeksu, jo VSAOI maksātāju samazinājums ietekmē iemaksu algu summu;</w:t>
            </w:r>
          </w:p>
          <w:p w14:paraId="53AD4B49" w14:textId="77777777" w:rsidR="00725147" w:rsidRPr="00786988" w:rsidRDefault="00725147" w:rsidP="00725147">
            <w:pPr>
              <w:tabs>
                <w:tab w:val="left" w:pos="214"/>
              </w:tabs>
              <w:jc w:val="both"/>
              <w:rPr>
                <w:rFonts w:ascii="Times New Roman" w:hAnsi="Times New Roman" w:cs="Times New Roman"/>
                <w:sz w:val="20"/>
                <w:szCs w:val="20"/>
              </w:rPr>
            </w:pPr>
            <w:r w:rsidRPr="00786988">
              <w:rPr>
                <w:rFonts w:ascii="Times New Roman" w:hAnsi="Times New Roman" w:cs="Times New Roman"/>
                <w:sz w:val="20"/>
                <w:szCs w:val="20"/>
              </w:rPr>
              <w:t>3) pensijas kapitālā arvien lielāku daļu veidos 2.līmenis un  tā ienesīgums ir salīdzinoši mazāks kā līdz šim piemērotais 1.līmeņa kapitāla aktualizācijas indekss;</w:t>
            </w:r>
          </w:p>
          <w:p w14:paraId="5589831C" w14:textId="77777777" w:rsidR="00D37C6A" w:rsidRPr="00786988" w:rsidRDefault="00725147" w:rsidP="00725147">
            <w:pPr>
              <w:jc w:val="both"/>
              <w:rPr>
                <w:rFonts w:ascii="Times New Roman" w:hAnsi="Times New Roman" w:cs="Times New Roman"/>
                <w:sz w:val="20"/>
                <w:szCs w:val="20"/>
              </w:rPr>
            </w:pPr>
            <w:r w:rsidRPr="00786988">
              <w:rPr>
                <w:rFonts w:ascii="Times New Roman" w:hAnsi="Times New Roman" w:cs="Times New Roman"/>
                <w:sz w:val="20"/>
                <w:szCs w:val="20"/>
              </w:rPr>
              <w:t>4) pakāpeniski izzūd sākuma kapitāla ietekme un ar to saistīto atvieglojumu ietekme pensijas aprēķinā,  piemaksas, sākuma gadu lielo kapitāla indeksu ietekme. Rezultātā pensijas paliek arvien vairāk atkarīgas no katra paša veiktajām iemaksām.</w:t>
            </w:r>
          </w:p>
          <w:p w14:paraId="3A2E113A" w14:textId="4B747A39" w:rsidR="002D37BC" w:rsidRPr="00786988" w:rsidRDefault="002D37BC" w:rsidP="00725147">
            <w:pPr>
              <w:jc w:val="both"/>
              <w:rPr>
                <w:rFonts w:ascii="Times New Roman" w:hAnsi="Times New Roman" w:cs="Times New Roman"/>
                <w:sz w:val="20"/>
                <w:szCs w:val="20"/>
              </w:rPr>
            </w:pPr>
            <w:r w:rsidRPr="00786988">
              <w:rPr>
                <w:rFonts w:ascii="Times New Roman" w:hAnsi="Times New Roman" w:cs="Times New Roman"/>
                <w:sz w:val="20"/>
                <w:szCs w:val="20"/>
              </w:rPr>
              <w:t>Papildus skaidrojums par izmantotajiem pieņēmumiem un aprēķina metodoloģiju sniegts pamatnostādņu projektā.</w:t>
            </w:r>
          </w:p>
        </w:tc>
      </w:tr>
      <w:tr w:rsidR="00886834" w:rsidRPr="00786988" w14:paraId="65CF384C" w14:textId="77777777" w:rsidTr="007F35E7">
        <w:tc>
          <w:tcPr>
            <w:tcW w:w="3126" w:type="dxa"/>
          </w:tcPr>
          <w:p w14:paraId="036840A2" w14:textId="2310F509" w:rsidR="00886834" w:rsidRPr="00786988" w:rsidRDefault="007B62CA" w:rsidP="00886834">
            <w:pPr>
              <w:rPr>
                <w:rFonts w:ascii="Times New Roman" w:hAnsi="Times New Roman" w:cs="Times New Roman"/>
                <w:sz w:val="20"/>
                <w:szCs w:val="20"/>
              </w:rPr>
            </w:pPr>
            <w:r w:rsidRPr="00786988">
              <w:rPr>
                <w:rFonts w:ascii="Times New Roman" w:hAnsi="Times New Roman" w:cs="Times New Roman"/>
                <w:sz w:val="20"/>
                <w:szCs w:val="20"/>
              </w:rPr>
              <w:t>67.</w:t>
            </w:r>
            <w:r w:rsidR="00886834" w:rsidRPr="00786988">
              <w:rPr>
                <w:rFonts w:ascii="Times New Roman" w:hAnsi="Times New Roman" w:cs="Times New Roman"/>
                <w:sz w:val="20"/>
                <w:szCs w:val="20"/>
              </w:rPr>
              <w:t>Pamatnostādņu projekts,</w:t>
            </w:r>
          </w:p>
          <w:p w14:paraId="51842FB0" w14:textId="77777777" w:rsidR="00886834" w:rsidRPr="00786988" w:rsidRDefault="00886834" w:rsidP="00886834">
            <w:pPr>
              <w:rPr>
                <w:rFonts w:ascii="Times New Roman" w:hAnsi="Times New Roman" w:cs="Times New Roman"/>
                <w:sz w:val="20"/>
                <w:szCs w:val="20"/>
              </w:rPr>
            </w:pPr>
            <w:r w:rsidRPr="00786988">
              <w:rPr>
                <w:rFonts w:ascii="Times New Roman" w:hAnsi="Times New Roman" w:cs="Times New Roman"/>
                <w:sz w:val="20"/>
                <w:szCs w:val="20"/>
              </w:rPr>
              <w:t>Politikas rezultāti un rezultatīvie rādītāji</w:t>
            </w:r>
          </w:p>
        </w:tc>
        <w:tc>
          <w:tcPr>
            <w:tcW w:w="6752" w:type="dxa"/>
          </w:tcPr>
          <w:p w14:paraId="57264C8D" w14:textId="77777777" w:rsidR="00886834" w:rsidRPr="00786988" w:rsidRDefault="00886834" w:rsidP="00886834">
            <w:pPr>
              <w:jc w:val="center"/>
              <w:rPr>
                <w:rFonts w:ascii="Times New Roman" w:hAnsi="Times New Roman" w:cs="Times New Roman"/>
                <w:b/>
                <w:sz w:val="20"/>
                <w:szCs w:val="20"/>
              </w:rPr>
            </w:pPr>
            <w:r w:rsidRPr="00786988">
              <w:rPr>
                <w:rFonts w:ascii="Times New Roman" w:hAnsi="Times New Roman" w:cs="Times New Roman"/>
                <w:b/>
                <w:sz w:val="20"/>
                <w:szCs w:val="20"/>
              </w:rPr>
              <w:t>Ieva Ozola</w:t>
            </w:r>
          </w:p>
          <w:p w14:paraId="7353A05A" w14:textId="1A410E18" w:rsidR="00886834" w:rsidRPr="00786988" w:rsidRDefault="00886834" w:rsidP="00886834">
            <w:pPr>
              <w:jc w:val="both"/>
              <w:rPr>
                <w:rFonts w:ascii="Times New Roman" w:hAnsi="Times New Roman" w:cs="Times New Roman"/>
                <w:sz w:val="20"/>
                <w:szCs w:val="20"/>
              </w:rPr>
            </w:pPr>
            <w:r w:rsidRPr="00786988">
              <w:rPr>
                <w:rFonts w:ascii="Times New Roman" w:hAnsi="Times New Roman" w:cs="Times New Roman"/>
                <w:sz w:val="20"/>
                <w:szCs w:val="20"/>
              </w:rPr>
              <w:t>Nav saprotams pamatojums kādēļ valsts var jau ilgstoši nepildītu normu var atļauties plānot neizpildīt vēl līdz 2027.gadam (</w:t>
            </w:r>
            <w:r w:rsidRPr="00786988">
              <w:rPr>
                <w:rFonts w:ascii="Times New Roman" w:eastAsia="Times New Roman" w:hAnsi="Times New Roman" w:cs="Times New Roman"/>
                <w:bCs/>
                <w:sz w:val="20"/>
                <w:szCs w:val="20"/>
                <w:lang w:eastAsia="lv-LV"/>
              </w:rPr>
              <w:t>“2.1. Sociālo dienestu, kuri izpilda Sociālo pakalpojumu un sociālās palīdzības (SPSP) likumā noteikto normu par minimālo sociālā darba speciālistu skaitu, īpatsvars, %”)</w:t>
            </w:r>
            <w:r w:rsidRPr="00786988">
              <w:rPr>
                <w:rFonts w:ascii="Times New Roman" w:hAnsi="Times New Roman" w:cs="Times New Roman"/>
                <w:sz w:val="20"/>
                <w:szCs w:val="20"/>
              </w:rPr>
              <w:t>. Paaugstinot tikai par 6%. Vai attiecībās pret valsti kāds iedzīvotājs arī var plānot neizpildīt nodokļu maksāšanu? Vai kāds sociālais dienests, pakalpojumu sniedzējs var plānot neizpildīt uz 100% kādas mazai</w:t>
            </w:r>
            <w:r w:rsidR="003D1137">
              <w:rPr>
                <w:rFonts w:ascii="Times New Roman" w:hAnsi="Times New Roman" w:cs="Times New Roman"/>
                <w:sz w:val="20"/>
                <w:szCs w:val="20"/>
              </w:rPr>
              <w:t>z</w:t>
            </w:r>
            <w:r w:rsidRPr="00786988">
              <w:rPr>
                <w:rFonts w:ascii="Times New Roman" w:hAnsi="Times New Roman" w:cs="Times New Roman"/>
                <w:sz w:val="20"/>
                <w:szCs w:val="20"/>
              </w:rPr>
              <w:t xml:space="preserve">sargāto iedzīvotāju grupas pakalpojumu nenodrošināšanu? </w:t>
            </w:r>
          </w:p>
          <w:p w14:paraId="6A3B8272" w14:textId="77777777" w:rsidR="00886834" w:rsidRPr="00786988" w:rsidRDefault="00886834" w:rsidP="00886834">
            <w:pPr>
              <w:jc w:val="both"/>
              <w:rPr>
                <w:rFonts w:ascii="Times New Roman" w:hAnsi="Times New Roman" w:cs="Times New Roman"/>
                <w:sz w:val="20"/>
                <w:szCs w:val="20"/>
              </w:rPr>
            </w:pPr>
            <w:r w:rsidRPr="00786988">
              <w:rPr>
                <w:rFonts w:ascii="Times New Roman" w:hAnsi="Times New Roman" w:cs="Times New Roman"/>
                <w:sz w:val="20"/>
                <w:szCs w:val="20"/>
              </w:rPr>
              <w:t xml:space="preserve">Nepietiekams sociālo darbinieku skaits nozīmē, kas visas esošās grūtības turpināsies un joprojām būs pārslodzes, sociālo pakalpojumu atbilstoša nenodrošināšana, profesionāļu iešana prom no jomas, efektivitātes, kvalitātes nenodrošināšana t.sk. grūtības realizēt svarīgākos pakalpojumu principus – </w:t>
            </w:r>
            <w:r w:rsidRPr="00786988">
              <w:rPr>
                <w:rFonts w:ascii="Times New Roman" w:hAnsi="Times New Roman" w:cs="Times New Roman"/>
                <w:sz w:val="20"/>
                <w:szCs w:val="20"/>
              </w:rPr>
              <w:lastRenderedPageBreak/>
              <w:t>holistisku un atbilstoši individuālajām vajadzībām, kas balstīta pierādījumos un izvērtēšanā.</w:t>
            </w:r>
          </w:p>
          <w:p w14:paraId="08084308" w14:textId="77777777" w:rsidR="00886834" w:rsidRPr="00786988" w:rsidRDefault="00886834" w:rsidP="00886834">
            <w:pPr>
              <w:jc w:val="both"/>
              <w:rPr>
                <w:rFonts w:ascii="Times New Roman" w:hAnsi="Times New Roman" w:cs="Times New Roman"/>
                <w:b/>
                <w:sz w:val="20"/>
                <w:szCs w:val="20"/>
              </w:rPr>
            </w:pPr>
            <w:r w:rsidRPr="00786988">
              <w:rPr>
                <w:rFonts w:ascii="Times New Roman" w:hAnsi="Times New Roman" w:cs="Times New Roman"/>
                <w:sz w:val="20"/>
                <w:szCs w:val="20"/>
              </w:rPr>
              <w:t>Valstij, LM vārdā ir beidzot jāpieņem lēmums un jāpasaka, ka līdz 2027.gadam beidzot ir jāsasniedz vismaz 99% no likuma normas.</w:t>
            </w:r>
          </w:p>
        </w:tc>
        <w:tc>
          <w:tcPr>
            <w:tcW w:w="4495" w:type="dxa"/>
          </w:tcPr>
          <w:p w14:paraId="01698FA2" w14:textId="4A38CCB8" w:rsidR="00886834" w:rsidRPr="00786988" w:rsidRDefault="00196F29" w:rsidP="00886834">
            <w:pPr>
              <w:rPr>
                <w:rFonts w:ascii="Times New Roman" w:hAnsi="Times New Roman" w:cs="Times New Roman"/>
                <w:b/>
                <w:sz w:val="20"/>
                <w:szCs w:val="20"/>
              </w:rPr>
            </w:pPr>
            <w:r w:rsidRPr="00786988">
              <w:rPr>
                <w:rFonts w:ascii="Times New Roman" w:hAnsi="Times New Roman" w:cs="Times New Roman"/>
                <w:b/>
                <w:sz w:val="20"/>
                <w:szCs w:val="20"/>
              </w:rPr>
              <w:lastRenderedPageBreak/>
              <w:t>Daļēji ņemts vērā</w:t>
            </w:r>
          </w:p>
          <w:p w14:paraId="76FCA843" w14:textId="77777777" w:rsidR="00EB6FA8" w:rsidRPr="00786988" w:rsidRDefault="00452DEE" w:rsidP="00452DEE">
            <w:pPr>
              <w:jc w:val="both"/>
              <w:rPr>
                <w:rFonts w:ascii="Times New Roman" w:hAnsi="Times New Roman" w:cs="Times New Roman"/>
                <w:sz w:val="20"/>
                <w:szCs w:val="20"/>
              </w:rPr>
            </w:pPr>
            <w:r w:rsidRPr="00786988">
              <w:rPr>
                <w:rFonts w:ascii="Times New Roman" w:hAnsi="Times New Roman" w:cs="Times New Roman"/>
                <w:sz w:val="20"/>
                <w:szCs w:val="20"/>
              </w:rPr>
              <w:t xml:space="preserve">Tā kā Sociālo pakalpojumu un sociālās palīdzības likuma normas par sociālo darbinieku skaitu iekļaušana rādītāju sarakstā un tikai pakāpeniskas/ nepilnīgas izpildes plānošana var radīt nekorektu iespaidu, ka LM pieļauj (un plāno) Sociālo pakalpojumu un sociālās palīdzības likuma pārkāpšanu, rādītājs ir izslēgts. </w:t>
            </w:r>
          </w:p>
          <w:p w14:paraId="400047CC" w14:textId="2DD6888B" w:rsidR="00940A02" w:rsidRPr="00786988" w:rsidRDefault="00EB6FA8" w:rsidP="00196F29">
            <w:pPr>
              <w:jc w:val="both"/>
              <w:rPr>
                <w:rFonts w:ascii="Times New Roman" w:hAnsi="Times New Roman" w:cs="Times New Roman"/>
                <w:sz w:val="20"/>
                <w:szCs w:val="20"/>
              </w:rPr>
            </w:pPr>
            <w:r w:rsidRPr="00786988">
              <w:rPr>
                <w:rFonts w:ascii="Times New Roman" w:hAnsi="Times New Roman" w:cs="Times New Roman"/>
                <w:sz w:val="20"/>
                <w:szCs w:val="20"/>
              </w:rPr>
              <w:t>L</w:t>
            </w:r>
            <w:r w:rsidR="00196F29" w:rsidRPr="00786988">
              <w:rPr>
                <w:rFonts w:ascii="Times New Roman" w:hAnsi="Times New Roman" w:cs="Times New Roman"/>
                <w:sz w:val="20"/>
                <w:szCs w:val="20"/>
              </w:rPr>
              <w:t>abklājības min</w:t>
            </w:r>
            <w:r w:rsidR="003D1137">
              <w:rPr>
                <w:rFonts w:ascii="Times New Roman" w:hAnsi="Times New Roman" w:cs="Times New Roman"/>
                <w:sz w:val="20"/>
                <w:szCs w:val="20"/>
              </w:rPr>
              <w:t>i</w:t>
            </w:r>
            <w:r w:rsidR="00196F29" w:rsidRPr="00786988">
              <w:rPr>
                <w:rFonts w:ascii="Times New Roman" w:hAnsi="Times New Roman" w:cs="Times New Roman"/>
                <w:sz w:val="20"/>
                <w:szCs w:val="20"/>
              </w:rPr>
              <w:t>strija</w:t>
            </w:r>
            <w:r w:rsidRPr="00786988">
              <w:rPr>
                <w:rFonts w:ascii="Times New Roman" w:hAnsi="Times New Roman" w:cs="Times New Roman"/>
                <w:sz w:val="20"/>
                <w:szCs w:val="20"/>
              </w:rPr>
              <w:t xml:space="preserve"> uzskata, ka norma būtu pārskatāma, jo tā pati par sevi neliecina par sociālā darba kvalitāti. P</w:t>
            </w:r>
            <w:r w:rsidR="003D1137">
              <w:rPr>
                <w:rFonts w:ascii="Times New Roman" w:hAnsi="Times New Roman" w:cs="Times New Roman"/>
                <w:sz w:val="20"/>
                <w:szCs w:val="20"/>
              </w:rPr>
              <w:t>amatnostādņu projekts p</w:t>
            </w:r>
            <w:r w:rsidRPr="00786988">
              <w:rPr>
                <w:rFonts w:ascii="Times New Roman" w:hAnsi="Times New Roman" w:cs="Times New Roman"/>
                <w:sz w:val="20"/>
                <w:szCs w:val="20"/>
              </w:rPr>
              <w:t xml:space="preserve">apildināts ar citiem rādītājiem, kas labāk atspoguļotu </w:t>
            </w:r>
            <w:r w:rsidR="00196F29" w:rsidRPr="00786988">
              <w:rPr>
                <w:rFonts w:ascii="Times New Roman" w:hAnsi="Times New Roman" w:cs="Times New Roman"/>
                <w:sz w:val="20"/>
                <w:szCs w:val="20"/>
              </w:rPr>
              <w:t>sociālā darba attīstību.</w:t>
            </w:r>
          </w:p>
        </w:tc>
      </w:tr>
      <w:tr w:rsidR="00886834" w:rsidRPr="00786988" w14:paraId="393DAC8D" w14:textId="77777777" w:rsidTr="007F35E7">
        <w:tc>
          <w:tcPr>
            <w:tcW w:w="3126" w:type="dxa"/>
          </w:tcPr>
          <w:p w14:paraId="59AF979F" w14:textId="5C952D4A" w:rsidR="00886834" w:rsidRPr="00786988" w:rsidRDefault="007B62CA" w:rsidP="00886834">
            <w:pPr>
              <w:rPr>
                <w:rFonts w:ascii="Times New Roman" w:hAnsi="Times New Roman" w:cs="Times New Roman"/>
                <w:sz w:val="20"/>
                <w:szCs w:val="20"/>
              </w:rPr>
            </w:pPr>
            <w:r w:rsidRPr="00786988">
              <w:rPr>
                <w:rFonts w:ascii="Times New Roman" w:hAnsi="Times New Roman" w:cs="Times New Roman"/>
                <w:sz w:val="20"/>
                <w:szCs w:val="20"/>
              </w:rPr>
              <w:t>68.</w:t>
            </w:r>
            <w:r w:rsidR="00886834" w:rsidRPr="00786988">
              <w:rPr>
                <w:rFonts w:ascii="Times New Roman" w:hAnsi="Times New Roman" w:cs="Times New Roman"/>
                <w:sz w:val="20"/>
                <w:szCs w:val="20"/>
              </w:rPr>
              <w:t>Pamatnostādņu projekts,</w:t>
            </w:r>
          </w:p>
          <w:p w14:paraId="40588AB3" w14:textId="77777777" w:rsidR="00886834" w:rsidRPr="00786988" w:rsidRDefault="00886834" w:rsidP="00886834">
            <w:pPr>
              <w:rPr>
                <w:rFonts w:ascii="Times New Roman" w:hAnsi="Times New Roman" w:cs="Times New Roman"/>
                <w:sz w:val="20"/>
                <w:szCs w:val="20"/>
              </w:rPr>
            </w:pPr>
            <w:r w:rsidRPr="00786988">
              <w:rPr>
                <w:rFonts w:ascii="Times New Roman" w:hAnsi="Times New Roman" w:cs="Times New Roman"/>
                <w:sz w:val="20"/>
                <w:szCs w:val="20"/>
              </w:rPr>
              <w:t>Politikas rezultāti un rezultatīvie rādītāji</w:t>
            </w:r>
          </w:p>
        </w:tc>
        <w:tc>
          <w:tcPr>
            <w:tcW w:w="6752" w:type="dxa"/>
          </w:tcPr>
          <w:p w14:paraId="1FCDCA00" w14:textId="412C8EBF" w:rsidR="00886834" w:rsidRPr="00786988" w:rsidRDefault="00886834" w:rsidP="00886834">
            <w:pPr>
              <w:pStyle w:val="CommentText"/>
              <w:jc w:val="center"/>
              <w:rPr>
                <w:rFonts w:ascii="Times New Roman" w:hAnsi="Times New Roman"/>
                <w:b/>
              </w:rPr>
            </w:pPr>
            <w:r w:rsidRPr="00786988">
              <w:rPr>
                <w:rFonts w:ascii="Times New Roman" w:hAnsi="Times New Roman"/>
                <w:b/>
              </w:rPr>
              <w:t xml:space="preserve">Latvijas </w:t>
            </w:r>
            <w:r w:rsidR="00F83444">
              <w:rPr>
                <w:rFonts w:ascii="Times New Roman" w:hAnsi="Times New Roman"/>
                <w:b/>
              </w:rPr>
              <w:t>s</w:t>
            </w:r>
            <w:r w:rsidRPr="00786988">
              <w:rPr>
                <w:rFonts w:ascii="Times New Roman" w:hAnsi="Times New Roman"/>
                <w:b/>
              </w:rPr>
              <w:t>ociālo darbinieku biedrība</w:t>
            </w:r>
          </w:p>
          <w:p w14:paraId="34CB14BA" w14:textId="77777777" w:rsidR="00886834" w:rsidRPr="00786988" w:rsidRDefault="00886834" w:rsidP="00886834">
            <w:pPr>
              <w:pStyle w:val="CommentText"/>
              <w:jc w:val="both"/>
              <w:rPr>
                <w:rFonts w:ascii="Times New Roman" w:hAnsi="Times New Roman"/>
              </w:rPr>
            </w:pPr>
            <w:r w:rsidRPr="00786988">
              <w:rPr>
                <w:rFonts w:ascii="Times New Roman" w:hAnsi="Times New Roman"/>
              </w:rPr>
              <w:t>2.1.rādītājs. Sociālo dienestu, kuri izpilda Sociālo pakalpojumu un sociālās palīdzības (SPSP) likumā noteikto normu par minimālo sociālā darba speciālistu skaitu, īpatsvars, %</w:t>
            </w:r>
          </w:p>
          <w:p w14:paraId="6DE6FC48" w14:textId="77777777" w:rsidR="00886834" w:rsidRPr="00786988" w:rsidRDefault="00886834" w:rsidP="00886834">
            <w:pPr>
              <w:pStyle w:val="CommentText"/>
              <w:jc w:val="both"/>
              <w:rPr>
                <w:rFonts w:ascii="Times New Roman" w:hAnsi="Times New Roman"/>
              </w:rPr>
            </w:pPr>
            <w:r w:rsidRPr="00786988">
              <w:rPr>
                <w:rFonts w:ascii="Times New Roman" w:hAnsi="Times New Roman"/>
              </w:rPr>
              <w:t>2027.gadā - 69,4</w:t>
            </w:r>
          </w:p>
          <w:p w14:paraId="516958C1" w14:textId="77777777" w:rsidR="00886834" w:rsidRPr="00786988" w:rsidRDefault="00886834" w:rsidP="00886834">
            <w:pPr>
              <w:pStyle w:val="CommentText"/>
              <w:jc w:val="both"/>
              <w:rPr>
                <w:rFonts w:ascii="Times New Roman" w:hAnsi="Times New Roman"/>
              </w:rPr>
            </w:pPr>
            <w:r w:rsidRPr="00786988">
              <w:rPr>
                <w:rFonts w:ascii="Times New Roman" w:hAnsi="Times New Roman"/>
              </w:rPr>
              <w:t>Uzskatām, ka 2027.gadā šim rādītājam jābūt tuvam 100%.</w:t>
            </w:r>
          </w:p>
          <w:p w14:paraId="517ED508" w14:textId="77777777" w:rsidR="00886834" w:rsidRPr="00786988" w:rsidRDefault="00886834" w:rsidP="00886834">
            <w:pPr>
              <w:pStyle w:val="CommentText"/>
              <w:jc w:val="both"/>
              <w:rPr>
                <w:rFonts w:ascii="Times New Roman" w:hAnsi="Times New Roman"/>
              </w:rPr>
            </w:pPr>
          </w:p>
          <w:p w14:paraId="09BF637C" w14:textId="77777777" w:rsidR="00886834" w:rsidRPr="00786988" w:rsidRDefault="00886834" w:rsidP="00886834">
            <w:pPr>
              <w:pStyle w:val="CommentText"/>
              <w:jc w:val="both"/>
              <w:rPr>
                <w:rFonts w:ascii="Times New Roman" w:hAnsi="Times New Roman"/>
              </w:rPr>
            </w:pPr>
            <w:r w:rsidRPr="00786988">
              <w:rPr>
                <w:rFonts w:ascii="Times New Roman" w:hAnsi="Times New Roman"/>
                <w:b/>
                <w:bCs/>
                <w:u w:val="single"/>
              </w:rPr>
              <w:t>Priekšlikums</w:t>
            </w:r>
            <w:r w:rsidRPr="00786988">
              <w:rPr>
                <w:rFonts w:ascii="Times New Roman" w:hAnsi="Times New Roman"/>
              </w:rPr>
              <w:t xml:space="preserve">: noteikt 2027.gadā šo rādītāju 98%. </w:t>
            </w:r>
          </w:p>
          <w:p w14:paraId="0E583BC8" w14:textId="77777777" w:rsidR="00886834" w:rsidRPr="00786988" w:rsidRDefault="00886834" w:rsidP="00886834">
            <w:pPr>
              <w:jc w:val="both"/>
              <w:rPr>
                <w:rFonts w:ascii="Times New Roman" w:hAnsi="Times New Roman" w:cs="Times New Roman"/>
                <w:b/>
                <w:sz w:val="20"/>
                <w:szCs w:val="20"/>
              </w:rPr>
            </w:pPr>
            <w:r w:rsidRPr="00786988">
              <w:rPr>
                <w:rFonts w:ascii="Times New Roman" w:hAnsi="Times New Roman" w:cs="Times New Roman"/>
                <w:sz w:val="20"/>
                <w:szCs w:val="20"/>
              </w:rPr>
              <w:t>Pamatojums: likums ir jāpilda.</w:t>
            </w:r>
          </w:p>
        </w:tc>
        <w:tc>
          <w:tcPr>
            <w:tcW w:w="4495" w:type="dxa"/>
          </w:tcPr>
          <w:p w14:paraId="17333786" w14:textId="77777777" w:rsidR="00196F29" w:rsidRPr="00786988" w:rsidRDefault="00196F29" w:rsidP="00196F29">
            <w:pPr>
              <w:rPr>
                <w:rFonts w:ascii="Times New Roman" w:hAnsi="Times New Roman" w:cs="Times New Roman"/>
                <w:b/>
                <w:sz w:val="20"/>
                <w:szCs w:val="20"/>
              </w:rPr>
            </w:pPr>
            <w:r w:rsidRPr="00786988">
              <w:rPr>
                <w:rFonts w:ascii="Times New Roman" w:hAnsi="Times New Roman" w:cs="Times New Roman"/>
                <w:b/>
                <w:sz w:val="20"/>
                <w:szCs w:val="20"/>
              </w:rPr>
              <w:t>Daļēji ņemts vērā</w:t>
            </w:r>
          </w:p>
          <w:p w14:paraId="424ED50B" w14:textId="77777777" w:rsidR="00196F29" w:rsidRPr="00786988" w:rsidRDefault="00F91B28" w:rsidP="00F91B28">
            <w:pPr>
              <w:jc w:val="both"/>
              <w:rPr>
                <w:rFonts w:ascii="Times New Roman" w:hAnsi="Times New Roman" w:cs="Times New Roman"/>
                <w:sz w:val="20"/>
                <w:szCs w:val="20"/>
              </w:rPr>
            </w:pPr>
            <w:r w:rsidRPr="00786988">
              <w:rPr>
                <w:rFonts w:ascii="Times New Roman" w:hAnsi="Times New Roman" w:cs="Times New Roman"/>
                <w:sz w:val="20"/>
                <w:szCs w:val="20"/>
              </w:rPr>
              <w:t xml:space="preserve">Tā kā Sociālo pakalpojumu un sociālās palīdzības likuma normas par sociālo darbinieku skaitu iekļaušana rādītāju sarakstā un tikai pakāpeniskas/ nepilnīgas izpildes plānošana var radīt nekorektu iespaidu, ka LM pieļauj (un plāno) Sociālo pakalpojumu un sociālās palīdzības likuma pārkāpšanu, rādītājs ir izslēgts. </w:t>
            </w:r>
          </w:p>
          <w:p w14:paraId="69FA0FD1" w14:textId="281D7962" w:rsidR="00F91B28" w:rsidRPr="00786988" w:rsidRDefault="00196F29" w:rsidP="00F91B28">
            <w:pPr>
              <w:jc w:val="both"/>
              <w:rPr>
                <w:rFonts w:ascii="Times New Roman" w:hAnsi="Times New Roman" w:cs="Times New Roman"/>
                <w:sz w:val="20"/>
                <w:szCs w:val="20"/>
              </w:rPr>
            </w:pPr>
            <w:r w:rsidRPr="00786988">
              <w:rPr>
                <w:rFonts w:ascii="Times New Roman" w:hAnsi="Times New Roman" w:cs="Times New Roman"/>
                <w:sz w:val="20"/>
                <w:szCs w:val="20"/>
              </w:rPr>
              <w:t>Labklājības min</w:t>
            </w:r>
            <w:r w:rsidR="00617270" w:rsidRPr="00786988">
              <w:rPr>
                <w:rFonts w:ascii="Times New Roman" w:hAnsi="Times New Roman" w:cs="Times New Roman"/>
                <w:sz w:val="20"/>
                <w:szCs w:val="20"/>
              </w:rPr>
              <w:t>i</w:t>
            </w:r>
            <w:r w:rsidRPr="00786988">
              <w:rPr>
                <w:rFonts w:ascii="Times New Roman" w:hAnsi="Times New Roman" w:cs="Times New Roman"/>
                <w:sz w:val="20"/>
                <w:szCs w:val="20"/>
              </w:rPr>
              <w:t>strija uzskata, ka norma būtu pārskatāma, jo tā pati par sevi neliecina par sociālā darba kvalitāti. Papildināts ar citiem rādītājiem, kas labāk atspoguļotu sociālā darba attīstību.</w:t>
            </w:r>
          </w:p>
        </w:tc>
      </w:tr>
      <w:tr w:rsidR="00886834" w:rsidRPr="00786988" w14:paraId="7694FCCC" w14:textId="77777777" w:rsidTr="007F35E7">
        <w:tc>
          <w:tcPr>
            <w:tcW w:w="3126" w:type="dxa"/>
          </w:tcPr>
          <w:p w14:paraId="0E117F15" w14:textId="61F7539C" w:rsidR="00886834" w:rsidRPr="00786988" w:rsidRDefault="007B62CA" w:rsidP="00886834">
            <w:pPr>
              <w:rPr>
                <w:rFonts w:ascii="Times New Roman" w:hAnsi="Times New Roman" w:cs="Times New Roman"/>
                <w:sz w:val="20"/>
                <w:szCs w:val="20"/>
              </w:rPr>
            </w:pPr>
            <w:r w:rsidRPr="00786988">
              <w:rPr>
                <w:rFonts w:ascii="Times New Roman" w:hAnsi="Times New Roman" w:cs="Times New Roman"/>
                <w:sz w:val="20"/>
                <w:szCs w:val="20"/>
              </w:rPr>
              <w:t>69.</w:t>
            </w:r>
            <w:r w:rsidR="00886834" w:rsidRPr="00786988">
              <w:rPr>
                <w:rFonts w:ascii="Times New Roman" w:hAnsi="Times New Roman" w:cs="Times New Roman"/>
                <w:sz w:val="20"/>
                <w:szCs w:val="20"/>
              </w:rPr>
              <w:t>Pamatnostādņu projekts,</w:t>
            </w:r>
          </w:p>
          <w:p w14:paraId="504504A5" w14:textId="77777777" w:rsidR="00886834" w:rsidRPr="00786988" w:rsidRDefault="00886834" w:rsidP="00886834">
            <w:pPr>
              <w:rPr>
                <w:rFonts w:ascii="Times New Roman" w:hAnsi="Times New Roman" w:cs="Times New Roman"/>
                <w:sz w:val="20"/>
                <w:szCs w:val="20"/>
              </w:rPr>
            </w:pPr>
            <w:r w:rsidRPr="00786988">
              <w:rPr>
                <w:rFonts w:ascii="Times New Roman" w:hAnsi="Times New Roman" w:cs="Times New Roman"/>
                <w:sz w:val="20"/>
                <w:szCs w:val="20"/>
              </w:rPr>
              <w:t>Politikas rezultāti un rezultatīvie rādītāji</w:t>
            </w:r>
          </w:p>
        </w:tc>
        <w:tc>
          <w:tcPr>
            <w:tcW w:w="6752" w:type="dxa"/>
          </w:tcPr>
          <w:p w14:paraId="02D01ABE" w14:textId="77777777" w:rsidR="00886834" w:rsidRPr="00786988" w:rsidRDefault="00886834" w:rsidP="00886834">
            <w:pPr>
              <w:pStyle w:val="CommentText"/>
              <w:jc w:val="center"/>
              <w:rPr>
                <w:rFonts w:ascii="Times New Roman" w:hAnsi="Times New Roman"/>
                <w:b/>
                <w:bCs/>
              </w:rPr>
            </w:pPr>
            <w:r w:rsidRPr="00786988">
              <w:rPr>
                <w:rFonts w:ascii="Times New Roman" w:hAnsi="Times New Roman"/>
                <w:b/>
                <w:bCs/>
              </w:rPr>
              <w:t>Latvijas Lielo pilsētu asociācija</w:t>
            </w:r>
          </w:p>
          <w:p w14:paraId="049E949D" w14:textId="77777777" w:rsidR="00886834" w:rsidRPr="00786988" w:rsidRDefault="00886834" w:rsidP="00886834">
            <w:pPr>
              <w:pStyle w:val="CommentText"/>
              <w:jc w:val="both"/>
              <w:rPr>
                <w:rFonts w:ascii="Times New Roman" w:hAnsi="Times New Roman"/>
                <w:b/>
              </w:rPr>
            </w:pPr>
            <w:r w:rsidRPr="00786988">
              <w:rPr>
                <w:rFonts w:ascii="Times New Roman" w:hAnsi="Times New Roman"/>
                <w:bCs/>
              </w:rPr>
              <w:t>Izstrādājot Pamatnostādnes sasniedzamai vērtībai, lai ievērotu likuma normu par minimālo sociālā darba speciālistu skaitu, īpatsvaru %, būtu jābūt lielākai nekā 69,4 %. It sevišķi ņemot vērā administratīvi teritoriālo reformu, kā arī citus Pamatnostādņu mērķus, piemēram, iedzīvotāju uzticēšanos sociālajiem dienestiem u.c. rādītājiem.</w:t>
            </w:r>
          </w:p>
        </w:tc>
        <w:tc>
          <w:tcPr>
            <w:tcW w:w="4495" w:type="dxa"/>
          </w:tcPr>
          <w:p w14:paraId="22E5DBBC" w14:textId="77777777" w:rsidR="00196F29" w:rsidRPr="00786988" w:rsidRDefault="00196F29" w:rsidP="00196F29">
            <w:pPr>
              <w:rPr>
                <w:rFonts w:ascii="Times New Roman" w:hAnsi="Times New Roman" w:cs="Times New Roman"/>
                <w:b/>
                <w:sz w:val="20"/>
                <w:szCs w:val="20"/>
              </w:rPr>
            </w:pPr>
            <w:r w:rsidRPr="00786988">
              <w:rPr>
                <w:rFonts w:ascii="Times New Roman" w:hAnsi="Times New Roman" w:cs="Times New Roman"/>
                <w:b/>
                <w:sz w:val="20"/>
                <w:szCs w:val="20"/>
              </w:rPr>
              <w:t>Daļēji ņemts vērā</w:t>
            </w:r>
          </w:p>
          <w:p w14:paraId="4681AB62" w14:textId="77777777" w:rsidR="00196F29" w:rsidRPr="00786988" w:rsidRDefault="00F91B28" w:rsidP="00F91B28">
            <w:pPr>
              <w:jc w:val="both"/>
              <w:rPr>
                <w:rFonts w:ascii="Times New Roman" w:hAnsi="Times New Roman" w:cs="Times New Roman"/>
                <w:sz w:val="20"/>
                <w:szCs w:val="20"/>
              </w:rPr>
            </w:pPr>
            <w:r w:rsidRPr="00786988">
              <w:rPr>
                <w:rFonts w:ascii="Times New Roman" w:hAnsi="Times New Roman" w:cs="Times New Roman"/>
                <w:sz w:val="20"/>
                <w:szCs w:val="20"/>
              </w:rPr>
              <w:t xml:space="preserve">Tā kā Sociālo pakalpojumu un sociālās palīdzības likuma normas par sociālo darbinieku skaitu iekļaušana rādītāju sarakstā un tikai pakāpeniskas/ nepilnīgas izpildes plānošana var radīt nekorektu iespaidu, ka LM pieļauj (un plāno) Sociālo pakalpojumu un sociālās palīdzības likuma pārkāpšanu, rādītājs ir izslēgts. </w:t>
            </w:r>
          </w:p>
          <w:p w14:paraId="52B7F73F" w14:textId="0DC66C76" w:rsidR="00F91B28" w:rsidRPr="00786988" w:rsidRDefault="00196F29" w:rsidP="00F91B28">
            <w:pPr>
              <w:jc w:val="both"/>
              <w:rPr>
                <w:rFonts w:ascii="Times New Roman" w:hAnsi="Times New Roman" w:cs="Times New Roman"/>
                <w:sz w:val="20"/>
                <w:szCs w:val="20"/>
              </w:rPr>
            </w:pPr>
            <w:r w:rsidRPr="00786988">
              <w:rPr>
                <w:rFonts w:ascii="Times New Roman" w:hAnsi="Times New Roman" w:cs="Times New Roman"/>
                <w:sz w:val="20"/>
                <w:szCs w:val="20"/>
              </w:rPr>
              <w:t>Labklājības min</w:t>
            </w:r>
            <w:r w:rsidR="00617270" w:rsidRPr="00786988">
              <w:rPr>
                <w:rFonts w:ascii="Times New Roman" w:hAnsi="Times New Roman" w:cs="Times New Roman"/>
                <w:sz w:val="20"/>
                <w:szCs w:val="20"/>
              </w:rPr>
              <w:t>i</w:t>
            </w:r>
            <w:r w:rsidRPr="00786988">
              <w:rPr>
                <w:rFonts w:ascii="Times New Roman" w:hAnsi="Times New Roman" w:cs="Times New Roman"/>
                <w:sz w:val="20"/>
                <w:szCs w:val="20"/>
              </w:rPr>
              <w:t>strija uzskata, ka norma būtu pārskatāma, jo tā pati par sevi neliecina par sociālā darba kvalitāti. Papildināts ar citiem rādītājiem, kas labāk atspoguļotu sociālā darba attīstību.</w:t>
            </w:r>
          </w:p>
        </w:tc>
      </w:tr>
      <w:tr w:rsidR="001A344D" w:rsidRPr="00786988" w14:paraId="0C1C56D5" w14:textId="77777777" w:rsidTr="007F35E7">
        <w:tc>
          <w:tcPr>
            <w:tcW w:w="3126" w:type="dxa"/>
          </w:tcPr>
          <w:p w14:paraId="4CB3159F" w14:textId="684F7ECE" w:rsidR="001A344D" w:rsidRPr="00786988" w:rsidRDefault="007B62CA" w:rsidP="001A344D">
            <w:pPr>
              <w:rPr>
                <w:rFonts w:ascii="Times New Roman" w:hAnsi="Times New Roman" w:cs="Times New Roman"/>
                <w:sz w:val="20"/>
                <w:szCs w:val="20"/>
              </w:rPr>
            </w:pPr>
            <w:r w:rsidRPr="00786988">
              <w:rPr>
                <w:rFonts w:ascii="Times New Roman" w:hAnsi="Times New Roman" w:cs="Times New Roman"/>
                <w:sz w:val="20"/>
                <w:szCs w:val="20"/>
              </w:rPr>
              <w:t>70.</w:t>
            </w:r>
            <w:r w:rsidR="001A344D" w:rsidRPr="00786988">
              <w:rPr>
                <w:rFonts w:ascii="Times New Roman" w:hAnsi="Times New Roman" w:cs="Times New Roman"/>
                <w:sz w:val="20"/>
                <w:szCs w:val="20"/>
              </w:rPr>
              <w:t>Pamatnostādņu projekts,</w:t>
            </w:r>
          </w:p>
          <w:p w14:paraId="0D5143D1" w14:textId="77777777" w:rsidR="001A344D" w:rsidRPr="00786988" w:rsidRDefault="001A344D" w:rsidP="001A344D">
            <w:pPr>
              <w:rPr>
                <w:rFonts w:ascii="Times New Roman" w:hAnsi="Times New Roman" w:cs="Times New Roman"/>
                <w:sz w:val="20"/>
                <w:szCs w:val="20"/>
              </w:rPr>
            </w:pPr>
            <w:r w:rsidRPr="00786988">
              <w:rPr>
                <w:rFonts w:ascii="Times New Roman" w:hAnsi="Times New Roman" w:cs="Times New Roman"/>
                <w:sz w:val="20"/>
                <w:szCs w:val="20"/>
              </w:rPr>
              <w:t>Politikas rezultāti un rezultatīvie rādītāji</w:t>
            </w:r>
          </w:p>
        </w:tc>
        <w:tc>
          <w:tcPr>
            <w:tcW w:w="6752" w:type="dxa"/>
          </w:tcPr>
          <w:p w14:paraId="01A34E3F" w14:textId="77777777" w:rsidR="001A344D" w:rsidRPr="00786988" w:rsidRDefault="001A344D" w:rsidP="00886834">
            <w:pPr>
              <w:pStyle w:val="CommentText"/>
              <w:jc w:val="center"/>
              <w:rPr>
                <w:rFonts w:ascii="Times New Roman" w:hAnsi="Times New Roman"/>
                <w:b/>
                <w:bCs/>
              </w:rPr>
            </w:pPr>
            <w:r w:rsidRPr="00786988">
              <w:rPr>
                <w:rFonts w:ascii="Times New Roman" w:hAnsi="Times New Roman"/>
                <w:b/>
                <w:bCs/>
              </w:rPr>
              <w:t>LSA</w:t>
            </w:r>
          </w:p>
          <w:p w14:paraId="70FD6588" w14:textId="77777777" w:rsidR="001A344D" w:rsidRPr="00786988" w:rsidRDefault="001A344D" w:rsidP="001A344D">
            <w:pPr>
              <w:pStyle w:val="Bodytext20"/>
              <w:shd w:val="clear" w:color="auto" w:fill="auto"/>
              <w:tabs>
                <w:tab w:val="left" w:pos="306"/>
              </w:tabs>
              <w:spacing w:before="0" w:line="240" w:lineRule="auto"/>
              <w:ind w:firstLine="0"/>
              <w:jc w:val="both"/>
              <w:rPr>
                <w:rFonts w:ascii="Times New Roman" w:hAnsi="Times New Roman" w:cs="Times New Roman"/>
                <w:sz w:val="20"/>
                <w:szCs w:val="20"/>
              </w:rPr>
            </w:pPr>
            <w:r w:rsidRPr="00786988">
              <w:rPr>
                <w:rStyle w:val="Bodytext2Bold"/>
                <w:rFonts w:ascii="Times New Roman" w:hAnsi="Times New Roman" w:cs="Times New Roman"/>
                <w:sz w:val="20"/>
                <w:szCs w:val="20"/>
              </w:rPr>
              <w:t xml:space="preserve">Rezultatīvo radītāju prognozes šobrīd ir pilnībā atrautas no Vēstījuma un atsevišķi ieraksti liek apšaubīt to ticamību kopumā </w:t>
            </w:r>
            <w:r w:rsidRPr="00786988">
              <w:rPr>
                <w:rFonts w:ascii="Times New Roman" w:hAnsi="Times New Roman" w:cs="Times New Roman"/>
                <w:color w:val="000000"/>
                <w:sz w:val="20"/>
                <w:szCs w:val="20"/>
                <w:lang w:eastAsia="lv-LV" w:bidi="lv-LV"/>
              </w:rPr>
              <w:t xml:space="preserve">. Rezultatīvie radītajiem jābūt sasaistē ar Vēstījumu un tas organiski jāpapildina. Piemēram : sabiedrība balstīto pakalpojumu saņēmēju skaits 2018. gadā tiek norādīts 87% un 2027. gadā - tiek prognozēts 90% (10.lpp.). Tai pat laikā pensijas vecuma personas </w:t>
            </w:r>
            <w:proofErr w:type="spellStart"/>
            <w:r w:rsidRPr="00786988">
              <w:rPr>
                <w:rFonts w:ascii="Times New Roman" w:hAnsi="Times New Roman" w:cs="Times New Roman"/>
                <w:color w:val="000000"/>
                <w:sz w:val="20"/>
                <w:szCs w:val="20"/>
                <w:lang w:eastAsia="lv-LV" w:bidi="lv-LV"/>
              </w:rPr>
              <w:t>SACos</w:t>
            </w:r>
            <w:proofErr w:type="spellEnd"/>
            <w:r w:rsidRPr="00786988">
              <w:rPr>
                <w:rFonts w:ascii="Times New Roman" w:hAnsi="Times New Roman" w:cs="Times New Roman"/>
                <w:color w:val="000000"/>
                <w:sz w:val="20"/>
                <w:szCs w:val="20"/>
                <w:lang w:eastAsia="lv-LV" w:bidi="lv-LV"/>
              </w:rPr>
              <w:t xml:space="preserve"> uz </w:t>
            </w:r>
            <w:proofErr w:type="spellStart"/>
            <w:r w:rsidRPr="00786988">
              <w:rPr>
                <w:rFonts w:ascii="Times New Roman" w:hAnsi="Times New Roman" w:cs="Times New Roman"/>
                <w:color w:val="000000"/>
                <w:sz w:val="20"/>
                <w:szCs w:val="20"/>
                <w:lang w:eastAsia="lv-LV" w:bidi="lv-LV"/>
              </w:rPr>
              <w:t>lOtk</w:t>
            </w:r>
            <w:proofErr w:type="spellEnd"/>
            <w:r w:rsidRPr="00786988">
              <w:rPr>
                <w:rFonts w:ascii="Times New Roman" w:hAnsi="Times New Roman" w:cs="Times New Roman"/>
                <w:color w:val="000000"/>
                <w:sz w:val="20"/>
                <w:szCs w:val="20"/>
                <w:lang w:eastAsia="lv-LV" w:bidi="lv-LV"/>
              </w:rPr>
              <w:t xml:space="preserve">. Skaitlis nemainās un ir 205, bet aprūpe mājās prognozējamais klientu skaits pieaug no 87 uz 100 uz </w:t>
            </w:r>
            <w:proofErr w:type="spellStart"/>
            <w:r w:rsidRPr="00786988">
              <w:rPr>
                <w:rFonts w:ascii="Times New Roman" w:hAnsi="Times New Roman" w:cs="Times New Roman"/>
                <w:color w:val="000000"/>
                <w:sz w:val="20"/>
                <w:szCs w:val="20"/>
                <w:lang w:eastAsia="lv-LV" w:bidi="lv-LV"/>
              </w:rPr>
              <w:t>lOtk</w:t>
            </w:r>
            <w:proofErr w:type="spellEnd"/>
            <w:r w:rsidRPr="00786988">
              <w:rPr>
                <w:rFonts w:ascii="Times New Roman" w:hAnsi="Times New Roman" w:cs="Times New Roman"/>
                <w:color w:val="000000"/>
                <w:sz w:val="20"/>
                <w:szCs w:val="20"/>
                <w:lang w:eastAsia="lv-LV" w:bidi="lv-LV"/>
              </w:rPr>
              <w:t>, bet arī tas jebkurā gadījumā ir mazāk par pusi no norādītajiem SAC klientiem. Zinot ,ka šie ir klientu ziņā lielākie pakalpojumi, tad kā plānots</w:t>
            </w:r>
            <w:r w:rsidRPr="00786988">
              <w:rPr>
                <w:rFonts w:ascii="Times New Roman" w:hAnsi="Times New Roman" w:cs="Times New Roman"/>
                <w:sz w:val="20"/>
                <w:szCs w:val="20"/>
              </w:rPr>
              <w:t xml:space="preserve"> </w:t>
            </w:r>
            <w:r w:rsidRPr="00786988">
              <w:rPr>
                <w:rFonts w:ascii="Times New Roman" w:hAnsi="Times New Roman" w:cs="Times New Roman"/>
                <w:color w:val="000000"/>
                <w:sz w:val="20"/>
                <w:szCs w:val="20"/>
                <w:lang w:eastAsia="lv-LV" w:bidi="lv-LV"/>
              </w:rPr>
              <w:t xml:space="preserve">panāk 90% sabiedrībā balstītus pakalpojumus ? Tikai skatoties uz SAC cipariem, pat neņemot VASAC, tad, lai sasniegtu minētos 90%, tad pakalpojumus </w:t>
            </w:r>
            <w:r w:rsidRPr="00786988">
              <w:rPr>
                <w:rFonts w:ascii="Times New Roman" w:hAnsi="Times New Roman" w:cs="Times New Roman"/>
                <w:color w:val="000000"/>
                <w:sz w:val="20"/>
                <w:szCs w:val="20"/>
                <w:lang w:eastAsia="lv-LV" w:bidi="lv-LV"/>
              </w:rPr>
              <w:lastRenderedPageBreak/>
              <w:t xml:space="preserve">dzīvesvietā būtu jāsaņem 1845 personām uz 10 </w:t>
            </w:r>
            <w:proofErr w:type="spellStart"/>
            <w:r w:rsidRPr="00786988">
              <w:rPr>
                <w:rFonts w:ascii="Times New Roman" w:hAnsi="Times New Roman" w:cs="Times New Roman"/>
                <w:color w:val="000000"/>
                <w:sz w:val="20"/>
                <w:szCs w:val="20"/>
                <w:lang w:eastAsia="lv-LV" w:bidi="lv-LV"/>
              </w:rPr>
              <w:t>tk</w:t>
            </w:r>
            <w:proofErr w:type="spellEnd"/>
            <w:r w:rsidRPr="00786988">
              <w:rPr>
                <w:rFonts w:ascii="Times New Roman" w:hAnsi="Times New Roman" w:cs="Times New Roman"/>
                <w:color w:val="000000"/>
                <w:sz w:val="20"/>
                <w:szCs w:val="20"/>
                <w:lang w:eastAsia="lv-LV" w:bidi="lv-LV"/>
              </w:rPr>
              <w:t xml:space="preserve">., jeb </w:t>
            </w:r>
            <w:r w:rsidRPr="00786988">
              <w:rPr>
                <w:rFonts w:ascii="Times New Roman" w:hAnsi="Times New Roman" w:cs="Times New Roman"/>
                <w:color w:val="000000"/>
                <w:sz w:val="20"/>
                <w:szCs w:val="20"/>
                <w:lang w:eastAsia="ru-RU" w:bidi="ru-RU"/>
              </w:rPr>
              <w:t xml:space="preserve">2/5 </w:t>
            </w:r>
            <w:r w:rsidRPr="00786988">
              <w:rPr>
                <w:rFonts w:ascii="Times New Roman" w:hAnsi="Times New Roman" w:cs="Times New Roman"/>
                <w:color w:val="000000"/>
                <w:sz w:val="20"/>
                <w:szCs w:val="20"/>
                <w:lang w:eastAsia="lv-LV" w:bidi="lv-LV"/>
              </w:rPr>
              <w:t xml:space="preserve">Latvijas iedzīvotāju. Pirmkārt, tas nav loģiski, un, otrkārt, ja tas tiešām tā ir plānots, tad vai tik ievērojami kāpinot sabiedrībā balstītos pakalpojumus, izdosies iekļauties izdevumi sociālajai aizsardzībai 18%? Līdz ar to man personīgi, ir apšaubāma visa rezultatīvo rādītāju tabula. Tai nav pamatojuma arī Vēstījuma izklāstā. </w:t>
            </w:r>
            <w:r w:rsidRPr="00786988">
              <w:rPr>
                <w:rStyle w:val="Bodytext2Bold"/>
                <w:rFonts w:ascii="Times New Roman" w:hAnsi="Times New Roman" w:cs="Times New Roman"/>
                <w:sz w:val="20"/>
                <w:szCs w:val="20"/>
              </w:rPr>
              <w:t xml:space="preserve">Pamatojumu iespējams iegūt, papildinot Vēstījumu ar tālāk šai apraksta punktos 5 un 6 aprakstītajām sadaļām. </w:t>
            </w:r>
            <w:r w:rsidRPr="00786988">
              <w:rPr>
                <w:rFonts w:ascii="Times New Roman" w:hAnsi="Times New Roman" w:cs="Times New Roman"/>
                <w:color w:val="000000"/>
                <w:sz w:val="20"/>
                <w:szCs w:val="20"/>
                <w:lang w:eastAsia="lv-LV" w:bidi="lv-LV"/>
              </w:rPr>
              <w:t xml:space="preserve">Un </w:t>
            </w:r>
            <w:r w:rsidRPr="00786988">
              <w:rPr>
                <w:rStyle w:val="Bodytext2Bold"/>
                <w:rFonts w:ascii="Times New Roman" w:hAnsi="Times New Roman" w:cs="Times New Roman"/>
                <w:sz w:val="20"/>
                <w:szCs w:val="20"/>
              </w:rPr>
              <w:t>tabula ir jāmaina atbilstoši vēstījuma identificētajiem faktiskajiem skaitļiem.</w:t>
            </w:r>
          </w:p>
        </w:tc>
        <w:tc>
          <w:tcPr>
            <w:tcW w:w="4495" w:type="dxa"/>
          </w:tcPr>
          <w:p w14:paraId="179FF876" w14:textId="5019E32C" w:rsidR="001A344D" w:rsidRPr="00786988" w:rsidRDefault="006D27D1" w:rsidP="00886834">
            <w:pPr>
              <w:rPr>
                <w:rFonts w:ascii="Times New Roman" w:hAnsi="Times New Roman" w:cs="Times New Roman"/>
                <w:b/>
                <w:sz w:val="20"/>
                <w:szCs w:val="20"/>
              </w:rPr>
            </w:pPr>
            <w:r>
              <w:rPr>
                <w:rFonts w:ascii="Times New Roman" w:hAnsi="Times New Roman" w:cs="Times New Roman"/>
                <w:b/>
                <w:sz w:val="20"/>
                <w:szCs w:val="20"/>
              </w:rPr>
              <w:lastRenderedPageBreak/>
              <w:t>Ņ</w:t>
            </w:r>
            <w:r w:rsidR="00580400" w:rsidRPr="00786988">
              <w:rPr>
                <w:rFonts w:ascii="Times New Roman" w:hAnsi="Times New Roman" w:cs="Times New Roman"/>
                <w:b/>
                <w:sz w:val="20"/>
                <w:szCs w:val="20"/>
              </w:rPr>
              <w:t>emts vērā</w:t>
            </w:r>
          </w:p>
          <w:p w14:paraId="442CF769" w14:textId="7FA83F56" w:rsidR="00EA7FF9" w:rsidRPr="00786988" w:rsidRDefault="00580400" w:rsidP="00580400">
            <w:pPr>
              <w:jc w:val="both"/>
              <w:rPr>
                <w:rFonts w:ascii="Times New Roman" w:hAnsi="Times New Roman" w:cs="Times New Roman"/>
                <w:sz w:val="20"/>
                <w:szCs w:val="20"/>
              </w:rPr>
            </w:pPr>
            <w:r w:rsidRPr="00786988">
              <w:rPr>
                <w:rFonts w:ascii="Times New Roman" w:hAnsi="Times New Roman" w:cs="Times New Roman"/>
                <w:sz w:val="20"/>
                <w:szCs w:val="20"/>
              </w:rPr>
              <w:t>Pamatnostādņu projekta rezultatīvie rādītāji, kā arī situācijas analīze 2.pielikumā ir precizēti un papildināti</w:t>
            </w:r>
            <w:r w:rsidR="00841019">
              <w:rPr>
                <w:rFonts w:ascii="Times New Roman" w:hAnsi="Times New Roman" w:cs="Times New Roman"/>
                <w:sz w:val="20"/>
                <w:szCs w:val="20"/>
              </w:rPr>
              <w:t>, vairāk atspoguļojot aprūpes pienākumu sloga palielināšanos un pieaugumu pēc ilgstošas aprūpes pakalpojumiem.</w:t>
            </w:r>
          </w:p>
        </w:tc>
      </w:tr>
      <w:tr w:rsidR="00886834" w:rsidRPr="00786988" w14:paraId="081B3704" w14:textId="77777777" w:rsidTr="007F35E7">
        <w:tc>
          <w:tcPr>
            <w:tcW w:w="3126" w:type="dxa"/>
          </w:tcPr>
          <w:p w14:paraId="363BDB22" w14:textId="4CC09DB2" w:rsidR="00886834" w:rsidRPr="00786988" w:rsidRDefault="007B62CA" w:rsidP="00886834">
            <w:pPr>
              <w:rPr>
                <w:rFonts w:ascii="Times New Roman" w:hAnsi="Times New Roman" w:cs="Times New Roman"/>
                <w:sz w:val="20"/>
                <w:szCs w:val="20"/>
              </w:rPr>
            </w:pPr>
            <w:r w:rsidRPr="00786988">
              <w:rPr>
                <w:rFonts w:ascii="Times New Roman" w:hAnsi="Times New Roman" w:cs="Times New Roman"/>
                <w:sz w:val="20"/>
                <w:szCs w:val="20"/>
              </w:rPr>
              <w:t>71.</w:t>
            </w:r>
            <w:r w:rsidR="00886834" w:rsidRPr="00786988">
              <w:rPr>
                <w:rFonts w:ascii="Times New Roman" w:hAnsi="Times New Roman" w:cs="Times New Roman"/>
                <w:sz w:val="20"/>
                <w:szCs w:val="20"/>
              </w:rPr>
              <w:t>Pamatnostādņu projekts,</w:t>
            </w:r>
          </w:p>
          <w:p w14:paraId="31527235" w14:textId="77777777" w:rsidR="00886834" w:rsidRPr="00786988" w:rsidRDefault="00886834" w:rsidP="00886834">
            <w:pPr>
              <w:rPr>
                <w:rFonts w:ascii="Times New Roman" w:hAnsi="Times New Roman" w:cs="Times New Roman"/>
                <w:sz w:val="20"/>
                <w:szCs w:val="20"/>
              </w:rPr>
            </w:pPr>
            <w:r w:rsidRPr="00786988">
              <w:rPr>
                <w:rFonts w:ascii="Times New Roman" w:hAnsi="Times New Roman" w:cs="Times New Roman"/>
                <w:sz w:val="20"/>
                <w:szCs w:val="20"/>
              </w:rPr>
              <w:t>Politikas rezultāti un rezultatīvie rādītāji</w:t>
            </w:r>
          </w:p>
        </w:tc>
        <w:tc>
          <w:tcPr>
            <w:tcW w:w="6752" w:type="dxa"/>
          </w:tcPr>
          <w:p w14:paraId="42F42057" w14:textId="77777777" w:rsidR="00886834" w:rsidRPr="00786988" w:rsidRDefault="00886834" w:rsidP="00886834">
            <w:pPr>
              <w:jc w:val="center"/>
              <w:rPr>
                <w:rFonts w:ascii="Times New Roman" w:hAnsi="Times New Roman" w:cs="Times New Roman"/>
                <w:b/>
                <w:sz w:val="20"/>
                <w:szCs w:val="20"/>
              </w:rPr>
            </w:pPr>
            <w:r w:rsidRPr="00786988">
              <w:rPr>
                <w:rFonts w:ascii="Times New Roman" w:hAnsi="Times New Roman" w:cs="Times New Roman"/>
                <w:b/>
                <w:sz w:val="20"/>
                <w:szCs w:val="20"/>
              </w:rPr>
              <w:t>Ieva Ozola</w:t>
            </w:r>
          </w:p>
          <w:p w14:paraId="2A896F37" w14:textId="77777777" w:rsidR="00886834" w:rsidRPr="00786988" w:rsidRDefault="00886834" w:rsidP="00886834">
            <w:pPr>
              <w:jc w:val="both"/>
              <w:rPr>
                <w:rFonts w:ascii="Times New Roman" w:hAnsi="Times New Roman" w:cs="Times New Roman"/>
                <w:sz w:val="20"/>
                <w:szCs w:val="20"/>
              </w:rPr>
            </w:pPr>
            <w:r w:rsidRPr="00786988">
              <w:rPr>
                <w:rFonts w:ascii="Times New Roman" w:hAnsi="Times New Roman" w:cs="Times New Roman"/>
                <w:sz w:val="20"/>
                <w:szCs w:val="20"/>
              </w:rPr>
              <w:t>(Sociālajos dienestos strādājošo sociālā darba speciālistu īpatsvars, kuriem ir SPSP likumā noteiktā izglītība, %). Sociālo darbinieku izglītība ir tikusi minimāli atbalstīta no valsts puses, kaut arī sociālo darbinieku skaits līdz ar DI un jaunu sociālo pakalpojumu attīstību būs nepieciešams aizvien vairāk, jau šobrīd trūkst sociālo darbinieku.</w:t>
            </w:r>
          </w:p>
          <w:p w14:paraId="757C6100" w14:textId="77777777" w:rsidR="00886834" w:rsidRPr="00786988" w:rsidRDefault="00886834" w:rsidP="00886834">
            <w:pPr>
              <w:jc w:val="both"/>
              <w:rPr>
                <w:rFonts w:ascii="Times New Roman" w:hAnsi="Times New Roman" w:cs="Times New Roman"/>
                <w:sz w:val="20"/>
                <w:szCs w:val="20"/>
              </w:rPr>
            </w:pPr>
            <w:r w:rsidRPr="00786988">
              <w:rPr>
                <w:rFonts w:ascii="Times New Roman" w:hAnsi="Times New Roman" w:cs="Times New Roman"/>
                <w:sz w:val="20"/>
                <w:szCs w:val="20"/>
              </w:rPr>
              <w:t xml:space="preserve">Ja rīcības virziena nosaukums ir Nodrošināti iedzīvotāju vajadzībām atbilstoši, kvalitatīvi un efektīvi sociālie pakalpojumi, tad ja ne sociālo darbinieku skaits, tad vismaz viņu izglītības rādītājus gan varētu likt ambiciozākus. Vēl jo vairāk nav saprotams, kādēļ no 2024.gada līdz 2027.gadam netiek plānots kaut vai neliels procentuālais pieaugums darbiniekiem ar atbilstošu izglītību. </w:t>
            </w:r>
          </w:p>
          <w:p w14:paraId="3FA23CE7" w14:textId="4CC68124" w:rsidR="00886834" w:rsidRPr="00786988" w:rsidRDefault="00886834" w:rsidP="00886834">
            <w:pPr>
              <w:jc w:val="both"/>
              <w:rPr>
                <w:rFonts w:ascii="Times New Roman" w:hAnsi="Times New Roman" w:cs="Times New Roman"/>
                <w:sz w:val="20"/>
                <w:szCs w:val="20"/>
              </w:rPr>
            </w:pPr>
            <w:r w:rsidRPr="00786988">
              <w:rPr>
                <w:rFonts w:ascii="Times New Roman" w:hAnsi="Times New Roman" w:cs="Times New Roman"/>
                <w:sz w:val="20"/>
                <w:szCs w:val="20"/>
              </w:rPr>
              <w:t>Būtu svarīgi arī precizēt darbinieku specializācijas, jo piemēram sociālajā darbā ar ģimenēm sociālajā dienestā nav pieļaujama situācija, ka darb</w:t>
            </w:r>
            <w:r w:rsidR="003D1137">
              <w:rPr>
                <w:rFonts w:ascii="Times New Roman" w:hAnsi="Times New Roman" w:cs="Times New Roman"/>
                <w:sz w:val="20"/>
                <w:szCs w:val="20"/>
              </w:rPr>
              <w:t>i</w:t>
            </w:r>
            <w:r w:rsidRPr="00786988">
              <w:rPr>
                <w:rFonts w:ascii="Times New Roman" w:hAnsi="Times New Roman" w:cs="Times New Roman"/>
                <w:sz w:val="20"/>
                <w:szCs w:val="20"/>
              </w:rPr>
              <w:t>nieks strādā bez likumā noteiktās izglītības un jau tuvākajā nākotnē tā būs arī papildus tālākizglītības prasība, saskaņā ar jauno sociālo darbinieku profesijas standartu. Tātad šis rādītājs vēl samazināsies.</w:t>
            </w:r>
          </w:p>
        </w:tc>
        <w:tc>
          <w:tcPr>
            <w:tcW w:w="4495" w:type="dxa"/>
          </w:tcPr>
          <w:p w14:paraId="44A8C057" w14:textId="74D25B14" w:rsidR="00886834" w:rsidRPr="00786988" w:rsidRDefault="00196F29" w:rsidP="00886834">
            <w:pPr>
              <w:rPr>
                <w:rFonts w:ascii="Times New Roman" w:hAnsi="Times New Roman" w:cs="Times New Roman"/>
                <w:b/>
                <w:sz w:val="20"/>
                <w:szCs w:val="20"/>
              </w:rPr>
            </w:pPr>
            <w:r w:rsidRPr="00786988">
              <w:rPr>
                <w:rFonts w:ascii="Times New Roman" w:hAnsi="Times New Roman" w:cs="Times New Roman"/>
                <w:b/>
                <w:sz w:val="20"/>
                <w:szCs w:val="20"/>
              </w:rPr>
              <w:t>Daļēji ņemts vērā</w:t>
            </w:r>
          </w:p>
          <w:p w14:paraId="2874BE37" w14:textId="77777777" w:rsidR="00196F29" w:rsidRPr="00786988" w:rsidRDefault="00F91B28" w:rsidP="00F91B28">
            <w:pPr>
              <w:jc w:val="both"/>
              <w:rPr>
                <w:rFonts w:ascii="Times New Roman" w:hAnsi="Times New Roman" w:cs="Times New Roman"/>
                <w:sz w:val="20"/>
                <w:szCs w:val="20"/>
              </w:rPr>
            </w:pPr>
            <w:r w:rsidRPr="00786988">
              <w:rPr>
                <w:rFonts w:ascii="Times New Roman" w:hAnsi="Times New Roman" w:cs="Times New Roman"/>
                <w:sz w:val="20"/>
                <w:szCs w:val="20"/>
              </w:rPr>
              <w:t xml:space="preserve">Tā kā Sociālo pakalpojumu un sociālās palīdzības likuma normas par sociālo darbinieku izglītību iekļaušana rādītāju sarakstā un tikai pakāpeniskas/ nepilnīgas izpildes plānošana var radīt nekorektu iespaidu, ka LM pieļauj (un plāno) Sociālo pakalpojumu un sociālās palīdzības likuma pārkāpšanu, rādītājs ir izslēgts. </w:t>
            </w:r>
          </w:p>
          <w:p w14:paraId="4E074627" w14:textId="53E6BA96" w:rsidR="00F91B28" w:rsidRPr="00786988" w:rsidRDefault="00196F29" w:rsidP="00F91B28">
            <w:pPr>
              <w:jc w:val="both"/>
              <w:rPr>
                <w:rFonts w:ascii="Times New Roman" w:hAnsi="Times New Roman" w:cs="Times New Roman"/>
                <w:sz w:val="20"/>
                <w:szCs w:val="20"/>
              </w:rPr>
            </w:pPr>
            <w:r w:rsidRPr="00786988">
              <w:rPr>
                <w:rFonts w:ascii="Times New Roman" w:hAnsi="Times New Roman" w:cs="Times New Roman"/>
                <w:sz w:val="20"/>
                <w:szCs w:val="20"/>
              </w:rPr>
              <w:t xml:space="preserve">Labklājības ministrija uzskata, ka norma būtu pārskatāma, jo tā pati par sevi neliecina par sociālā darba kvalitāti. Papildināts ar </w:t>
            </w:r>
            <w:r w:rsidR="00841019">
              <w:rPr>
                <w:rFonts w:ascii="Times New Roman" w:hAnsi="Times New Roman" w:cs="Times New Roman"/>
                <w:sz w:val="20"/>
                <w:szCs w:val="20"/>
              </w:rPr>
              <w:t>2.16.-2.18.</w:t>
            </w:r>
            <w:r w:rsidRPr="00786988">
              <w:rPr>
                <w:rFonts w:ascii="Times New Roman" w:hAnsi="Times New Roman" w:cs="Times New Roman"/>
                <w:sz w:val="20"/>
                <w:szCs w:val="20"/>
              </w:rPr>
              <w:t>rādītājiem, kas labāk atspoguļotu sociālā darba attīstību.</w:t>
            </w:r>
          </w:p>
        </w:tc>
      </w:tr>
      <w:tr w:rsidR="00886834" w:rsidRPr="00786988" w14:paraId="67DFCC68" w14:textId="77777777" w:rsidTr="007F35E7">
        <w:tc>
          <w:tcPr>
            <w:tcW w:w="3126" w:type="dxa"/>
          </w:tcPr>
          <w:p w14:paraId="171A36B3" w14:textId="146E8EFB" w:rsidR="00886834" w:rsidRPr="00786988" w:rsidRDefault="007B62CA" w:rsidP="00886834">
            <w:pPr>
              <w:rPr>
                <w:rFonts w:ascii="Times New Roman" w:hAnsi="Times New Roman" w:cs="Times New Roman"/>
                <w:sz w:val="20"/>
                <w:szCs w:val="20"/>
              </w:rPr>
            </w:pPr>
            <w:r w:rsidRPr="00786988">
              <w:rPr>
                <w:rFonts w:ascii="Times New Roman" w:hAnsi="Times New Roman" w:cs="Times New Roman"/>
                <w:sz w:val="20"/>
                <w:szCs w:val="20"/>
              </w:rPr>
              <w:t>72.</w:t>
            </w:r>
            <w:r w:rsidR="00886834" w:rsidRPr="00786988">
              <w:rPr>
                <w:rFonts w:ascii="Times New Roman" w:hAnsi="Times New Roman" w:cs="Times New Roman"/>
                <w:sz w:val="20"/>
                <w:szCs w:val="20"/>
              </w:rPr>
              <w:t>Pamatnostādņu projekts,</w:t>
            </w:r>
          </w:p>
          <w:p w14:paraId="63B124E0" w14:textId="77777777" w:rsidR="00886834" w:rsidRPr="00786988" w:rsidRDefault="00886834" w:rsidP="00886834">
            <w:pPr>
              <w:rPr>
                <w:rFonts w:ascii="Times New Roman" w:hAnsi="Times New Roman" w:cs="Times New Roman"/>
                <w:sz w:val="20"/>
                <w:szCs w:val="20"/>
              </w:rPr>
            </w:pPr>
            <w:r w:rsidRPr="00786988">
              <w:rPr>
                <w:rFonts w:ascii="Times New Roman" w:hAnsi="Times New Roman" w:cs="Times New Roman"/>
                <w:sz w:val="20"/>
                <w:szCs w:val="20"/>
              </w:rPr>
              <w:t>Politikas rezultāti un rezultatīvie rādītāji</w:t>
            </w:r>
          </w:p>
        </w:tc>
        <w:tc>
          <w:tcPr>
            <w:tcW w:w="6752" w:type="dxa"/>
          </w:tcPr>
          <w:p w14:paraId="1DE099E4" w14:textId="228985C8" w:rsidR="00886834" w:rsidRPr="00786988" w:rsidRDefault="00886834" w:rsidP="00886834">
            <w:pPr>
              <w:pStyle w:val="CommentText"/>
              <w:jc w:val="center"/>
              <w:rPr>
                <w:rFonts w:ascii="Times New Roman" w:hAnsi="Times New Roman"/>
                <w:b/>
              </w:rPr>
            </w:pPr>
            <w:r w:rsidRPr="00786988">
              <w:rPr>
                <w:rFonts w:ascii="Times New Roman" w:hAnsi="Times New Roman"/>
                <w:b/>
              </w:rPr>
              <w:t xml:space="preserve">Latvijas </w:t>
            </w:r>
            <w:r w:rsidR="00F83444">
              <w:rPr>
                <w:rFonts w:ascii="Times New Roman" w:hAnsi="Times New Roman"/>
                <w:b/>
              </w:rPr>
              <w:t>s</w:t>
            </w:r>
            <w:r w:rsidRPr="00786988">
              <w:rPr>
                <w:rFonts w:ascii="Times New Roman" w:hAnsi="Times New Roman"/>
                <w:b/>
              </w:rPr>
              <w:t>ociālo darbinieku biedrība</w:t>
            </w:r>
          </w:p>
          <w:p w14:paraId="4C7C849D" w14:textId="77777777" w:rsidR="00886834" w:rsidRPr="00786988" w:rsidRDefault="00886834" w:rsidP="00886834">
            <w:pPr>
              <w:pStyle w:val="CommentText"/>
              <w:jc w:val="both"/>
              <w:rPr>
                <w:rFonts w:ascii="Times New Roman" w:hAnsi="Times New Roman"/>
              </w:rPr>
            </w:pPr>
            <w:r w:rsidRPr="00786988">
              <w:rPr>
                <w:rFonts w:ascii="Times New Roman" w:hAnsi="Times New Roman"/>
              </w:rPr>
              <w:t>2.2. Sociālajos dienestos strādājošo sociālā darba speciālistu īpatsvars, kuriem ir SPSP likumā noteiktā izglītība, %</w:t>
            </w:r>
          </w:p>
          <w:p w14:paraId="5FF84B22" w14:textId="77777777" w:rsidR="00886834" w:rsidRPr="00786988" w:rsidRDefault="00886834" w:rsidP="00886834">
            <w:pPr>
              <w:jc w:val="both"/>
              <w:rPr>
                <w:rFonts w:ascii="Times New Roman" w:eastAsia="Times New Roman" w:hAnsi="Times New Roman" w:cs="Times New Roman"/>
                <w:sz w:val="20"/>
                <w:szCs w:val="20"/>
                <w:lang w:eastAsia="lv-LV"/>
              </w:rPr>
            </w:pPr>
            <w:r w:rsidRPr="00786988">
              <w:rPr>
                <w:rFonts w:ascii="Times New Roman" w:hAnsi="Times New Roman" w:cs="Times New Roman"/>
                <w:sz w:val="20"/>
                <w:szCs w:val="20"/>
              </w:rPr>
              <w:t xml:space="preserve">2027.gadā – </w:t>
            </w:r>
            <w:r w:rsidRPr="00786988">
              <w:rPr>
                <w:rFonts w:ascii="Times New Roman" w:eastAsia="Times New Roman" w:hAnsi="Times New Roman" w:cs="Times New Roman"/>
                <w:sz w:val="20"/>
                <w:szCs w:val="20"/>
                <w:lang w:eastAsia="lv-LV"/>
              </w:rPr>
              <w:t>92</w:t>
            </w:r>
          </w:p>
          <w:p w14:paraId="536737DC" w14:textId="77777777" w:rsidR="00886834" w:rsidRPr="00786988" w:rsidRDefault="00886834" w:rsidP="00886834">
            <w:pPr>
              <w:pStyle w:val="CommentText"/>
              <w:jc w:val="both"/>
              <w:rPr>
                <w:rFonts w:ascii="Times New Roman" w:hAnsi="Times New Roman"/>
              </w:rPr>
            </w:pPr>
            <w:r w:rsidRPr="00786988">
              <w:rPr>
                <w:rFonts w:ascii="Times New Roman" w:hAnsi="Times New Roman"/>
              </w:rPr>
              <w:t>Uzskatām, ka 2027.gadā šim rādītājam jābūt tuvam 100%.</w:t>
            </w:r>
          </w:p>
          <w:p w14:paraId="39D6CAF7" w14:textId="77777777" w:rsidR="00886834" w:rsidRPr="00786988" w:rsidRDefault="00886834" w:rsidP="00886834">
            <w:pPr>
              <w:pStyle w:val="CommentText"/>
              <w:jc w:val="both"/>
              <w:rPr>
                <w:rFonts w:ascii="Times New Roman" w:hAnsi="Times New Roman"/>
              </w:rPr>
            </w:pPr>
          </w:p>
          <w:p w14:paraId="0035299F" w14:textId="77777777" w:rsidR="00886834" w:rsidRPr="00786988" w:rsidRDefault="00886834" w:rsidP="00886834">
            <w:pPr>
              <w:pStyle w:val="CommentText"/>
              <w:jc w:val="both"/>
              <w:rPr>
                <w:rFonts w:ascii="Times New Roman" w:hAnsi="Times New Roman"/>
              </w:rPr>
            </w:pPr>
            <w:r w:rsidRPr="00786988">
              <w:rPr>
                <w:rFonts w:ascii="Times New Roman" w:hAnsi="Times New Roman"/>
                <w:b/>
                <w:bCs/>
                <w:u w:val="single"/>
              </w:rPr>
              <w:t>Priekšlikums</w:t>
            </w:r>
            <w:r w:rsidRPr="00786988">
              <w:rPr>
                <w:rFonts w:ascii="Times New Roman" w:hAnsi="Times New Roman"/>
              </w:rPr>
              <w:t xml:space="preserve">: noteikt 2027.gadā šo rādītāju 98%. </w:t>
            </w:r>
          </w:p>
          <w:p w14:paraId="128A5B9B" w14:textId="77777777" w:rsidR="00886834" w:rsidRPr="00786988" w:rsidRDefault="00886834" w:rsidP="00886834">
            <w:pPr>
              <w:jc w:val="both"/>
              <w:rPr>
                <w:rFonts w:ascii="Times New Roman" w:hAnsi="Times New Roman" w:cs="Times New Roman"/>
                <w:sz w:val="20"/>
                <w:szCs w:val="20"/>
              </w:rPr>
            </w:pPr>
            <w:r w:rsidRPr="00786988">
              <w:rPr>
                <w:rFonts w:ascii="Times New Roman" w:hAnsi="Times New Roman" w:cs="Times New Roman"/>
                <w:sz w:val="20"/>
                <w:szCs w:val="20"/>
              </w:rPr>
              <w:t>Pamatojums: likums ir jāpilda.</w:t>
            </w:r>
          </w:p>
        </w:tc>
        <w:tc>
          <w:tcPr>
            <w:tcW w:w="4495" w:type="dxa"/>
          </w:tcPr>
          <w:p w14:paraId="44FCFA63" w14:textId="77777777" w:rsidR="00196F29" w:rsidRPr="00786988" w:rsidRDefault="00196F29" w:rsidP="00196F29">
            <w:pPr>
              <w:rPr>
                <w:rFonts w:ascii="Times New Roman" w:hAnsi="Times New Roman" w:cs="Times New Roman"/>
                <w:b/>
                <w:sz w:val="20"/>
                <w:szCs w:val="20"/>
              </w:rPr>
            </w:pPr>
            <w:r w:rsidRPr="00786988">
              <w:rPr>
                <w:rFonts w:ascii="Times New Roman" w:hAnsi="Times New Roman" w:cs="Times New Roman"/>
                <w:b/>
                <w:sz w:val="20"/>
                <w:szCs w:val="20"/>
              </w:rPr>
              <w:t>Daļēji ņemts vērā</w:t>
            </w:r>
          </w:p>
          <w:p w14:paraId="066F8109" w14:textId="77777777" w:rsidR="00196F29" w:rsidRPr="00786988" w:rsidRDefault="00F91B28" w:rsidP="00F91B28">
            <w:pPr>
              <w:jc w:val="both"/>
              <w:rPr>
                <w:rFonts w:ascii="Times New Roman" w:hAnsi="Times New Roman" w:cs="Times New Roman"/>
                <w:sz w:val="20"/>
                <w:szCs w:val="20"/>
              </w:rPr>
            </w:pPr>
            <w:r w:rsidRPr="00786988">
              <w:rPr>
                <w:rFonts w:ascii="Times New Roman" w:hAnsi="Times New Roman" w:cs="Times New Roman"/>
                <w:sz w:val="20"/>
                <w:szCs w:val="20"/>
              </w:rPr>
              <w:t xml:space="preserve">Tā kā Sociālo pakalpojumu un sociālās palīdzības likuma normas par sociālo darbinieku izglītību iekļaušana rādītāju sarakstā un tikai pakāpeniskas/ nepilnīgas izpildes plānošana var radīt nekorektu iespaidu, ka LM pieļauj (un plāno) Sociālo pakalpojumu un sociālās palīdzības likuma pārkāpšanu, rādītājs ir izslēgts. </w:t>
            </w:r>
          </w:p>
          <w:p w14:paraId="60E90E8B" w14:textId="2022AB73" w:rsidR="00F91B28" w:rsidRPr="00786988" w:rsidRDefault="00196F29" w:rsidP="00F91B28">
            <w:pPr>
              <w:jc w:val="both"/>
              <w:rPr>
                <w:rFonts w:ascii="Times New Roman" w:hAnsi="Times New Roman" w:cs="Times New Roman"/>
                <w:sz w:val="20"/>
                <w:szCs w:val="20"/>
              </w:rPr>
            </w:pPr>
            <w:r w:rsidRPr="00786988">
              <w:rPr>
                <w:rFonts w:ascii="Times New Roman" w:hAnsi="Times New Roman" w:cs="Times New Roman"/>
                <w:sz w:val="20"/>
                <w:szCs w:val="20"/>
              </w:rPr>
              <w:t xml:space="preserve">Labklājības ministrija uzskata, ka norma būtu pārskatāma, jo tā pati par sevi neliecina par sociālā darba kvalitāti. Papildināts ar </w:t>
            </w:r>
            <w:r w:rsidR="00841019">
              <w:rPr>
                <w:rFonts w:ascii="Times New Roman" w:hAnsi="Times New Roman" w:cs="Times New Roman"/>
                <w:sz w:val="20"/>
                <w:szCs w:val="20"/>
              </w:rPr>
              <w:t>2.16.-2.18.</w:t>
            </w:r>
            <w:r w:rsidRPr="00786988">
              <w:rPr>
                <w:rFonts w:ascii="Times New Roman" w:hAnsi="Times New Roman" w:cs="Times New Roman"/>
                <w:sz w:val="20"/>
                <w:szCs w:val="20"/>
              </w:rPr>
              <w:t>rādītājiem, kas labāk atspoguļotu sociālā darba attīstību.</w:t>
            </w:r>
          </w:p>
        </w:tc>
      </w:tr>
      <w:tr w:rsidR="00886834" w:rsidRPr="00786988" w14:paraId="48F68603" w14:textId="77777777" w:rsidTr="00141381">
        <w:tc>
          <w:tcPr>
            <w:tcW w:w="3126" w:type="dxa"/>
          </w:tcPr>
          <w:p w14:paraId="0FB1A300" w14:textId="706FFA70" w:rsidR="00886834" w:rsidRPr="00786988" w:rsidRDefault="007B62CA" w:rsidP="00886834">
            <w:pPr>
              <w:rPr>
                <w:rFonts w:ascii="Times New Roman" w:hAnsi="Times New Roman" w:cs="Times New Roman"/>
                <w:sz w:val="20"/>
                <w:szCs w:val="20"/>
              </w:rPr>
            </w:pPr>
            <w:r w:rsidRPr="00786988">
              <w:rPr>
                <w:rFonts w:ascii="Times New Roman" w:hAnsi="Times New Roman" w:cs="Times New Roman"/>
                <w:sz w:val="20"/>
                <w:szCs w:val="20"/>
              </w:rPr>
              <w:t>73.</w:t>
            </w:r>
            <w:r w:rsidR="00886834" w:rsidRPr="00786988">
              <w:rPr>
                <w:rFonts w:ascii="Times New Roman" w:hAnsi="Times New Roman" w:cs="Times New Roman"/>
                <w:sz w:val="20"/>
                <w:szCs w:val="20"/>
              </w:rPr>
              <w:t>Pamatnostādņu projekts,</w:t>
            </w:r>
          </w:p>
          <w:p w14:paraId="2CC6FC16" w14:textId="77777777" w:rsidR="00886834" w:rsidRPr="00786988" w:rsidRDefault="00886834" w:rsidP="00886834">
            <w:pPr>
              <w:rPr>
                <w:rFonts w:ascii="Times New Roman" w:hAnsi="Times New Roman" w:cs="Times New Roman"/>
                <w:sz w:val="20"/>
                <w:szCs w:val="20"/>
              </w:rPr>
            </w:pPr>
            <w:r w:rsidRPr="00786988">
              <w:rPr>
                <w:rFonts w:ascii="Times New Roman" w:hAnsi="Times New Roman" w:cs="Times New Roman"/>
                <w:sz w:val="20"/>
                <w:szCs w:val="20"/>
              </w:rPr>
              <w:t>Politikas rezultāti un rezultatīvie rādītāji</w:t>
            </w:r>
          </w:p>
        </w:tc>
        <w:tc>
          <w:tcPr>
            <w:tcW w:w="6752" w:type="dxa"/>
          </w:tcPr>
          <w:p w14:paraId="68C19D99" w14:textId="77777777" w:rsidR="00886834" w:rsidRPr="00786988" w:rsidRDefault="00886834" w:rsidP="00886834">
            <w:pPr>
              <w:jc w:val="center"/>
              <w:rPr>
                <w:rFonts w:ascii="Times New Roman" w:hAnsi="Times New Roman" w:cs="Times New Roman"/>
                <w:b/>
                <w:sz w:val="20"/>
                <w:szCs w:val="20"/>
              </w:rPr>
            </w:pPr>
            <w:r w:rsidRPr="00786988">
              <w:rPr>
                <w:rFonts w:ascii="Times New Roman" w:hAnsi="Times New Roman" w:cs="Times New Roman"/>
                <w:b/>
                <w:sz w:val="20"/>
                <w:szCs w:val="20"/>
              </w:rPr>
              <w:t>Bērnu klīniskās universitātes slimnīcas Pusaudžu resursu centrs</w:t>
            </w:r>
          </w:p>
          <w:p w14:paraId="66C7ECF7" w14:textId="77777777" w:rsidR="00886834" w:rsidRPr="00786988" w:rsidRDefault="00886834" w:rsidP="00886834">
            <w:pPr>
              <w:jc w:val="both"/>
              <w:rPr>
                <w:rFonts w:ascii="Times New Roman" w:hAnsi="Times New Roman" w:cs="Times New Roman"/>
                <w:sz w:val="20"/>
                <w:szCs w:val="20"/>
              </w:rPr>
            </w:pPr>
            <w:r w:rsidRPr="00786988">
              <w:rPr>
                <w:rFonts w:ascii="Times New Roman" w:hAnsi="Times New Roman" w:cs="Times New Roman"/>
                <w:sz w:val="20"/>
                <w:szCs w:val="20"/>
              </w:rPr>
              <w:lastRenderedPageBreak/>
              <w:t>Papildināt Politikas rezultatīvos rādītājus ar rādītāju “Bērnu un jauniešu skaits ar psihiska rakstura traucējumiem, kas saņem integrētus sabiedrībā balstītus sociālos pakalpojumus”</w:t>
            </w:r>
          </w:p>
        </w:tc>
        <w:tc>
          <w:tcPr>
            <w:tcW w:w="4495" w:type="dxa"/>
          </w:tcPr>
          <w:p w14:paraId="789CDF5A" w14:textId="58EAF2B6" w:rsidR="00886834" w:rsidRPr="00786988" w:rsidRDefault="00580400" w:rsidP="00886834">
            <w:pPr>
              <w:rPr>
                <w:rFonts w:ascii="Times New Roman" w:hAnsi="Times New Roman" w:cs="Times New Roman"/>
                <w:b/>
                <w:sz w:val="20"/>
                <w:szCs w:val="20"/>
              </w:rPr>
            </w:pPr>
            <w:r w:rsidRPr="00E27211">
              <w:rPr>
                <w:rFonts w:ascii="Times New Roman" w:hAnsi="Times New Roman" w:cs="Times New Roman"/>
                <w:b/>
                <w:sz w:val="20"/>
                <w:szCs w:val="20"/>
              </w:rPr>
              <w:lastRenderedPageBreak/>
              <w:t>Nav ņemts vērā</w:t>
            </w:r>
          </w:p>
          <w:p w14:paraId="1EDABFA3" w14:textId="6B65E022" w:rsidR="00EA7FF9" w:rsidRPr="00786988" w:rsidRDefault="00C16509" w:rsidP="00CF5DD5">
            <w:pPr>
              <w:jc w:val="both"/>
              <w:rPr>
                <w:rFonts w:ascii="Times New Roman" w:hAnsi="Times New Roman" w:cs="Times New Roman"/>
                <w:sz w:val="20"/>
                <w:szCs w:val="20"/>
              </w:rPr>
            </w:pPr>
            <w:r w:rsidRPr="00786988">
              <w:rPr>
                <w:rFonts w:ascii="Times New Roman" w:hAnsi="Times New Roman" w:cs="Times New Roman"/>
                <w:sz w:val="20"/>
                <w:szCs w:val="20"/>
              </w:rPr>
              <w:t xml:space="preserve">Pamatnostādņu projektā </w:t>
            </w:r>
            <w:r w:rsidR="003D1137">
              <w:rPr>
                <w:rFonts w:ascii="Times New Roman" w:hAnsi="Times New Roman" w:cs="Times New Roman"/>
                <w:sz w:val="20"/>
                <w:szCs w:val="20"/>
              </w:rPr>
              <w:t xml:space="preserve">iekļauts papildu pasākums, kas vērsts uz sociālo pakalpojumu pieejamību </w:t>
            </w:r>
            <w:r w:rsidR="003D1137">
              <w:rPr>
                <w:rFonts w:ascii="Times New Roman" w:hAnsi="Times New Roman" w:cs="Times New Roman"/>
                <w:sz w:val="20"/>
                <w:szCs w:val="20"/>
              </w:rPr>
              <w:lastRenderedPageBreak/>
              <w:t xml:space="preserve">minētajai mērķa grupai. Tā kā pamatnostādņu projektā </w:t>
            </w:r>
            <w:r w:rsidRPr="00786988">
              <w:rPr>
                <w:rFonts w:ascii="Times New Roman" w:hAnsi="Times New Roman" w:cs="Times New Roman"/>
                <w:sz w:val="20"/>
                <w:szCs w:val="20"/>
              </w:rPr>
              <w:t xml:space="preserve">iekļautie rādītāji ir veidoti atbilstoši politikas mērķiem, </w:t>
            </w:r>
            <w:r w:rsidR="003D1137">
              <w:rPr>
                <w:rFonts w:ascii="Times New Roman" w:hAnsi="Times New Roman" w:cs="Times New Roman"/>
                <w:sz w:val="20"/>
                <w:szCs w:val="20"/>
              </w:rPr>
              <w:t xml:space="preserve">un </w:t>
            </w:r>
            <w:r w:rsidRPr="00786988">
              <w:rPr>
                <w:rFonts w:ascii="Times New Roman" w:hAnsi="Times New Roman" w:cs="Times New Roman"/>
                <w:sz w:val="20"/>
                <w:szCs w:val="20"/>
              </w:rPr>
              <w:t>tie nav vērsti uz vienas m</w:t>
            </w:r>
            <w:r w:rsidR="00CD6768">
              <w:rPr>
                <w:rFonts w:ascii="Times New Roman" w:hAnsi="Times New Roman" w:cs="Times New Roman"/>
                <w:sz w:val="20"/>
                <w:szCs w:val="20"/>
              </w:rPr>
              <w:t>ē</w:t>
            </w:r>
            <w:r w:rsidRPr="00786988">
              <w:rPr>
                <w:rFonts w:ascii="Times New Roman" w:hAnsi="Times New Roman" w:cs="Times New Roman"/>
                <w:sz w:val="20"/>
                <w:szCs w:val="20"/>
              </w:rPr>
              <w:t>rķ</w:t>
            </w:r>
            <w:r w:rsidR="00CD6768">
              <w:rPr>
                <w:rFonts w:ascii="Times New Roman" w:hAnsi="Times New Roman" w:cs="Times New Roman"/>
                <w:sz w:val="20"/>
                <w:szCs w:val="20"/>
              </w:rPr>
              <w:t>a</w:t>
            </w:r>
            <w:r w:rsidRPr="00786988">
              <w:rPr>
                <w:rFonts w:ascii="Times New Roman" w:hAnsi="Times New Roman" w:cs="Times New Roman"/>
                <w:sz w:val="20"/>
                <w:szCs w:val="20"/>
              </w:rPr>
              <w:t xml:space="preserve"> grupas vai viena pakalpojuma ieviešanas raksturošanu</w:t>
            </w:r>
            <w:r w:rsidR="003D1137">
              <w:rPr>
                <w:rFonts w:ascii="Times New Roman" w:hAnsi="Times New Roman" w:cs="Times New Roman"/>
                <w:sz w:val="20"/>
                <w:szCs w:val="20"/>
              </w:rPr>
              <w:t xml:space="preserve">, Labklājības ministrija nav papildinājusi rādītāju sarakstu, bet ņem vērā iebildumu un veiks detalizētu uzskaiti par to jauniešu skaitu ar </w:t>
            </w:r>
            <w:r w:rsidR="003D1137" w:rsidRPr="00786988">
              <w:rPr>
                <w:rFonts w:ascii="Times New Roman" w:hAnsi="Times New Roman" w:cs="Times New Roman"/>
                <w:sz w:val="20"/>
                <w:szCs w:val="20"/>
              </w:rPr>
              <w:t>psihiska rakstura traucējumiem, kas saņem integrētus sabiedrībā balstītus sociālos pakalpojumus</w:t>
            </w:r>
            <w:r w:rsidRPr="00786988">
              <w:rPr>
                <w:rFonts w:ascii="Times New Roman" w:hAnsi="Times New Roman" w:cs="Times New Roman"/>
                <w:sz w:val="20"/>
                <w:szCs w:val="20"/>
              </w:rPr>
              <w:t>.</w:t>
            </w:r>
          </w:p>
        </w:tc>
      </w:tr>
      <w:tr w:rsidR="00886834" w:rsidRPr="00786988" w14:paraId="47DF97B6" w14:textId="77777777" w:rsidTr="007F35E7">
        <w:tc>
          <w:tcPr>
            <w:tcW w:w="3126" w:type="dxa"/>
          </w:tcPr>
          <w:p w14:paraId="29F9F5F8" w14:textId="12E790ED" w:rsidR="00886834" w:rsidRPr="00786988" w:rsidRDefault="007B62CA" w:rsidP="00886834">
            <w:pPr>
              <w:rPr>
                <w:rFonts w:ascii="Times New Roman" w:hAnsi="Times New Roman" w:cs="Times New Roman"/>
                <w:sz w:val="20"/>
                <w:szCs w:val="20"/>
              </w:rPr>
            </w:pPr>
            <w:r w:rsidRPr="00786988">
              <w:rPr>
                <w:rFonts w:ascii="Times New Roman" w:hAnsi="Times New Roman" w:cs="Times New Roman"/>
                <w:sz w:val="20"/>
                <w:szCs w:val="20"/>
              </w:rPr>
              <w:lastRenderedPageBreak/>
              <w:t>74.</w:t>
            </w:r>
            <w:r w:rsidR="00886834" w:rsidRPr="00786988">
              <w:rPr>
                <w:rFonts w:ascii="Times New Roman" w:hAnsi="Times New Roman" w:cs="Times New Roman"/>
                <w:sz w:val="20"/>
                <w:szCs w:val="20"/>
              </w:rPr>
              <w:t>Pamatnostādņu projekts,</w:t>
            </w:r>
          </w:p>
          <w:p w14:paraId="755DF951" w14:textId="77777777" w:rsidR="00886834" w:rsidRPr="00786988" w:rsidRDefault="00886834" w:rsidP="00886834">
            <w:pPr>
              <w:rPr>
                <w:rFonts w:ascii="Times New Roman" w:hAnsi="Times New Roman" w:cs="Times New Roman"/>
                <w:sz w:val="20"/>
                <w:szCs w:val="20"/>
              </w:rPr>
            </w:pPr>
            <w:r w:rsidRPr="00786988">
              <w:rPr>
                <w:rFonts w:ascii="Times New Roman" w:hAnsi="Times New Roman" w:cs="Times New Roman"/>
                <w:sz w:val="20"/>
                <w:szCs w:val="20"/>
              </w:rPr>
              <w:t>Politikas rezultāti un rezultatīvie rādītāji</w:t>
            </w:r>
          </w:p>
          <w:p w14:paraId="31328A8B" w14:textId="77777777" w:rsidR="00886834" w:rsidRPr="00786988" w:rsidRDefault="00886834" w:rsidP="00886834">
            <w:pPr>
              <w:rPr>
                <w:rFonts w:ascii="Times New Roman" w:hAnsi="Times New Roman" w:cs="Times New Roman"/>
                <w:sz w:val="20"/>
                <w:szCs w:val="20"/>
              </w:rPr>
            </w:pPr>
          </w:p>
        </w:tc>
        <w:tc>
          <w:tcPr>
            <w:tcW w:w="6752" w:type="dxa"/>
          </w:tcPr>
          <w:p w14:paraId="7AF9C28C" w14:textId="77777777" w:rsidR="00886834" w:rsidRPr="00786988" w:rsidRDefault="00886834" w:rsidP="00886834">
            <w:pPr>
              <w:jc w:val="center"/>
              <w:rPr>
                <w:rFonts w:ascii="Times New Roman" w:hAnsi="Times New Roman" w:cs="Times New Roman"/>
                <w:b/>
                <w:sz w:val="20"/>
                <w:szCs w:val="20"/>
              </w:rPr>
            </w:pPr>
            <w:r w:rsidRPr="00786988">
              <w:rPr>
                <w:rFonts w:ascii="Times New Roman" w:hAnsi="Times New Roman" w:cs="Times New Roman"/>
                <w:b/>
                <w:sz w:val="20"/>
                <w:szCs w:val="20"/>
              </w:rPr>
              <w:t>Ieva Ozola</w:t>
            </w:r>
          </w:p>
          <w:p w14:paraId="5AA95CB5" w14:textId="77777777" w:rsidR="00886834" w:rsidRPr="00786988" w:rsidRDefault="00886834" w:rsidP="00886834">
            <w:pPr>
              <w:jc w:val="both"/>
              <w:rPr>
                <w:rFonts w:ascii="Times New Roman" w:hAnsi="Times New Roman" w:cs="Times New Roman"/>
                <w:sz w:val="20"/>
                <w:szCs w:val="20"/>
              </w:rPr>
            </w:pPr>
            <w:r w:rsidRPr="00786988">
              <w:rPr>
                <w:rFonts w:ascii="Times New Roman" w:hAnsi="Times New Roman" w:cs="Times New Roman"/>
                <w:sz w:val="20"/>
                <w:szCs w:val="20"/>
              </w:rPr>
              <w:t>(</w:t>
            </w:r>
            <w:r w:rsidRPr="00786988">
              <w:rPr>
                <w:rFonts w:ascii="Times New Roman" w:eastAsia="Times New Roman" w:hAnsi="Times New Roman" w:cs="Times New Roman"/>
                <w:bCs/>
                <w:sz w:val="20"/>
                <w:szCs w:val="20"/>
                <w:lang w:eastAsia="lv-LV"/>
              </w:rPr>
              <w:t xml:space="preserve">10.lpp. 2.Politikas rezultāts: Nodrošināti iedzīvotāju vajadzībām atbilstoši, kvalitatīvi un efektīvi sociālie pakalpojumi). </w:t>
            </w:r>
            <w:r w:rsidRPr="00786988">
              <w:rPr>
                <w:rFonts w:ascii="Times New Roman" w:hAnsi="Times New Roman" w:cs="Times New Roman"/>
                <w:sz w:val="20"/>
                <w:szCs w:val="20"/>
              </w:rPr>
              <w:t xml:space="preserve">Papildus – sociālo pakalpojumu skaits, sociālo pakalpojumu pieejamība reģionos, jauni sociālie pakalpojumi dokumenta </w:t>
            </w:r>
            <w:proofErr w:type="spellStart"/>
            <w:r w:rsidRPr="00786988">
              <w:rPr>
                <w:rFonts w:ascii="Times New Roman" w:hAnsi="Times New Roman" w:cs="Times New Roman"/>
                <w:sz w:val="20"/>
                <w:szCs w:val="20"/>
              </w:rPr>
              <w:t>mērķgrupām</w:t>
            </w:r>
            <w:proofErr w:type="spellEnd"/>
            <w:r w:rsidRPr="00786988">
              <w:rPr>
                <w:rFonts w:ascii="Times New Roman" w:hAnsi="Times New Roman" w:cs="Times New Roman"/>
                <w:sz w:val="20"/>
                <w:szCs w:val="20"/>
              </w:rPr>
              <w:t>, sociālo darbinieku skaits sociālo pakalpojumu sniedzēju institūcijās, iedzīvotāju vērtējums par pakalpojumu kvalitāti un efektivitāti.</w:t>
            </w:r>
          </w:p>
        </w:tc>
        <w:tc>
          <w:tcPr>
            <w:tcW w:w="4495" w:type="dxa"/>
          </w:tcPr>
          <w:p w14:paraId="046E2035" w14:textId="730D0405" w:rsidR="00EA7FF9" w:rsidRPr="00786988" w:rsidRDefault="003D1137" w:rsidP="00833887">
            <w:pPr>
              <w:rPr>
                <w:rFonts w:ascii="Times New Roman" w:hAnsi="Times New Roman" w:cs="Times New Roman"/>
                <w:b/>
                <w:sz w:val="20"/>
                <w:szCs w:val="20"/>
              </w:rPr>
            </w:pPr>
            <w:r>
              <w:rPr>
                <w:rFonts w:ascii="Times New Roman" w:hAnsi="Times New Roman" w:cs="Times New Roman"/>
                <w:b/>
                <w:sz w:val="20"/>
                <w:szCs w:val="20"/>
              </w:rPr>
              <w:t>Daļēji</w:t>
            </w:r>
            <w:r w:rsidR="00833887" w:rsidRPr="00786988">
              <w:rPr>
                <w:rFonts w:ascii="Times New Roman" w:hAnsi="Times New Roman" w:cs="Times New Roman"/>
                <w:b/>
                <w:sz w:val="20"/>
                <w:szCs w:val="20"/>
              </w:rPr>
              <w:t xml:space="preserve"> ņemts vērā</w:t>
            </w:r>
          </w:p>
          <w:p w14:paraId="2E5682AB" w14:textId="28FF7529" w:rsidR="00833887" w:rsidRPr="00786988" w:rsidRDefault="00833887" w:rsidP="00833887">
            <w:pPr>
              <w:jc w:val="both"/>
              <w:rPr>
                <w:rFonts w:ascii="Times New Roman" w:eastAsia="Times New Roman" w:hAnsi="Times New Roman" w:cs="Times New Roman"/>
                <w:sz w:val="20"/>
                <w:szCs w:val="20"/>
              </w:rPr>
            </w:pPr>
            <w:r w:rsidRPr="00786988">
              <w:rPr>
                <w:rFonts w:ascii="Times New Roman" w:eastAsia="Times New Roman" w:hAnsi="Times New Roman" w:cs="Times New Roman"/>
                <w:sz w:val="20"/>
                <w:szCs w:val="20"/>
              </w:rPr>
              <w:t xml:space="preserve">Pamatnostādņu projektā </w:t>
            </w:r>
            <w:r w:rsidR="003D1137">
              <w:rPr>
                <w:rFonts w:ascii="Times New Roman" w:eastAsia="Times New Roman" w:hAnsi="Times New Roman" w:cs="Times New Roman"/>
                <w:sz w:val="20"/>
                <w:szCs w:val="20"/>
              </w:rPr>
              <w:t>pārskatīti un iekļauti papildu</w:t>
            </w:r>
            <w:r w:rsidRPr="00786988">
              <w:rPr>
                <w:rFonts w:ascii="Times New Roman" w:eastAsia="Times New Roman" w:hAnsi="Times New Roman" w:cs="Times New Roman"/>
                <w:sz w:val="20"/>
                <w:szCs w:val="20"/>
              </w:rPr>
              <w:t xml:space="preserve"> politikas rezultatīvie rādītāji</w:t>
            </w:r>
            <w:r w:rsidR="003D1137">
              <w:rPr>
                <w:rFonts w:ascii="Times New Roman" w:eastAsia="Times New Roman" w:hAnsi="Times New Roman" w:cs="Times New Roman"/>
                <w:sz w:val="20"/>
                <w:szCs w:val="20"/>
              </w:rPr>
              <w:t>, kuri</w:t>
            </w:r>
            <w:r w:rsidRPr="00786988">
              <w:rPr>
                <w:rFonts w:ascii="Times New Roman" w:eastAsia="Times New Roman" w:hAnsi="Times New Roman" w:cs="Times New Roman"/>
                <w:sz w:val="20"/>
                <w:szCs w:val="20"/>
              </w:rPr>
              <w:t xml:space="preserve"> raksturo virzību uz sabiedrībā balstītu pakalpojumu attīstību un</w:t>
            </w:r>
            <w:r w:rsidR="003D1137">
              <w:rPr>
                <w:rFonts w:ascii="Times New Roman" w:eastAsia="Times New Roman" w:hAnsi="Times New Roman" w:cs="Times New Roman"/>
                <w:sz w:val="20"/>
                <w:szCs w:val="20"/>
              </w:rPr>
              <w:t xml:space="preserve"> sociālo</w:t>
            </w:r>
            <w:r w:rsidRPr="00786988">
              <w:rPr>
                <w:rFonts w:ascii="Times New Roman" w:eastAsia="Times New Roman" w:hAnsi="Times New Roman" w:cs="Times New Roman"/>
                <w:sz w:val="20"/>
                <w:szCs w:val="20"/>
              </w:rPr>
              <w:t xml:space="preserve"> pakalpojumu pārklājumu. </w:t>
            </w:r>
          </w:p>
        </w:tc>
      </w:tr>
      <w:tr w:rsidR="00886834" w:rsidRPr="00786988" w14:paraId="1B8ACFB4" w14:textId="77777777" w:rsidTr="007F35E7">
        <w:tc>
          <w:tcPr>
            <w:tcW w:w="3126" w:type="dxa"/>
          </w:tcPr>
          <w:p w14:paraId="67CC06CB" w14:textId="58AF9FD9" w:rsidR="00886834" w:rsidRPr="00786988" w:rsidRDefault="007B62CA" w:rsidP="00886834">
            <w:pPr>
              <w:rPr>
                <w:rFonts w:ascii="Times New Roman" w:hAnsi="Times New Roman" w:cs="Times New Roman"/>
                <w:sz w:val="20"/>
                <w:szCs w:val="20"/>
              </w:rPr>
            </w:pPr>
            <w:r w:rsidRPr="00786988">
              <w:rPr>
                <w:rFonts w:ascii="Times New Roman" w:hAnsi="Times New Roman" w:cs="Times New Roman"/>
                <w:sz w:val="20"/>
                <w:szCs w:val="20"/>
              </w:rPr>
              <w:t>75.</w:t>
            </w:r>
            <w:r w:rsidR="00886834" w:rsidRPr="00786988">
              <w:rPr>
                <w:rFonts w:ascii="Times New Roman" w:hAnsi="Times New Roman" w:cs="Times New Roman"/>
                <w:sz w:val="20"/>
                <w:szCs w:val="20"/>
              </w:rPr>
              <w:t>Pamatnostādņu projekts,</w:t>
            </w:r>
          </w:p>
          <w:p w14:paraId="192D863F" w14:textId="77777777" w:rsidR="00886834" w:rsidRPr="00786988" w:rsidRDefault="00886834" w:rsidP="00886834">
            <w:pPr>
              <w:rPr>
                <w:rFonts w:ascii="Times New Roman" w:hAnsi="Times New Roman" w:cs="Times New Roman"/>
                <w:sz w:val="20"/>
                <w:szCs w:val="20"/>
              </w:rPr>
            </w:pPr>
            <w:r w:rsidRPr="00786988">
              <w:rPr>
                <w:rFonts w:ascii="Times New Roman" w:hAnsi="Times New Roman" w:cs="Times New Roman"/>
                <w:sz w:val="20"/>
                <w:szCs w:val="20"/>
              </w:rPr>
              <w:t>Politikas rezultāti un rezultatīvie rādītāji</w:t>
            </w:r>
          </w:p>
          <w:p w14:paraId="0283D2F7" w14:textId="77777777" w:rsidR="00886834" w:rsidRPr="00786988" w:rsidRDefault="00886834" w:rsidP="00886834">
            <w:pPr>
              <w:rPr>
                <w:rFonts w:ascii="Times New Roman" w:hAnsi="Times New Roman" w:cs="Times New Roman"/>
                <w:sz w:val="20"/>
                <w:szCs w:val="20"/>
              </w:rPr>
            </w:pPr>
          </w:p>
        </w:tc>
        <w:tc>
          <w:tcPr>
            <w:tcW w:w="6752" w:type="dxa"/>
          </w:tcPr>
          <w:p w14:paraId="16410A6D" w14:textId="54E5A16E" w:rsidR="00886834" w:rsidRPr="00786988" w:rsidRDefault="00886834" w:rsidP="00886834">
            <w:pPr>
              <w:jc w:val="center"/>
              <w:rPr>
                <w:rFonts w:ascii="Times New Roman" w:hAnsi="Times New Roman" w:cs="Times New Roman"/>
                <w:sz w:val="20"/>
                <w:szCs w:val="20"/>
              </w:rPr>
            </w:pPr>
            <w:r w:rsidRPr="00786988">
              <w:rPr>
                <w:rFonts w:ascii="Times New Roman" w:hAnsi="Times New Roman" w:cs="Times New Roman"/>
                <w:b/>
                <w:sz w:val="20"/>
                <w:szCs w:val="20"/>
              </w:rPr>
              <w:t xml:space="preserve">Latvijas </w:t>
            </w:r>
            <w:r w:rsidR="003D1137">
              <w:rPr>
                <w:rFonts w:ascii="Times New Roman" w:hAnsi="Times New Roman" w:cs="Times New Roman"/>
                <w:b/>
                <w:sz w:val="20"/>
                <w:szCs w:val="20"/>
              </w:rPr>
              <w:t>s</w:t>
            </w:r>
            <w:r w:rsidRPr="00786988">
              <w:rPr>
                <w:rFonts w:ascii="Times New Roman" w:hAnsi="Times New Roman" w:cs="Times New Roman"/>
                <w:b/>
                <w:sz w:val="20"/>
                <w:szCs w:val="20"/>
              </w:rPr>
              <w:t>ociālo darbinieku biedrība</w:t>
            </w:r>
          </w:p>
          <w:p w14:paraId="5839B005" w14:textId="77777777" w:rsidR="00886834" w:rsidRPr="00786988" w:rsidRDefault="00886834" w:rsidP="00886834">
            <w:pPr>
              <w:jc w:val="both"/>
              <w:rPr>
                <w:rFonts w:ascii="Times New Roman" w:hAnsi="Times New Roman" w:cs="Times New Roman"/>
                <w:bCs/>
                <w:sz w:val="20"/>
                <w:szCs w:val="20"/>
              </w:rPr>
            </w:pPr>
            <w:r w:rsidRPr="00786988">
              <w:rPr>
                <w:rFonts w:ascii="Times New Roman" w:hAnsi="Times New Roman" w:cs="Times New Roman"/>
                <w:sz w:val="20"/>
                <w:szCs w:val="20"/>
              </w:rPr>
              <w:t>2.5.</w:t>
            </w:r>
            <w:r w:rsidRPr="00786988">
              <w:rPr>
                <w:rFonts w:ascii="Times New Roman" w:hAnsi="Times New Roman" w:cs="Times New Roman"/>
                <w:bCs/>
                <w:sz w:val="20"/>
                <w:szCs w:val="20"/>
              </w:rPr>
              <w:t xml:space="preserve"> Pensijas vecuma personu skaits, kuras atrodas ilgstošas sociālās aprūpes institūcijās (uz 10 000 iedzīvotāju pensijas vecumā)</w:t>
            </w:r>
          </w:p>
          <w:p w14:paraId="3822980B" w14:textId="77777777" w:rsidR="00886834" w:rsidRPr="00786988" w:rsidRDefault="00886834" w:rsidP="00886834">
            <w:pPr>
              <w:jc w:val="both"/>
              <w:rPr>
                <w:rFonts w:ascii="Times New Roman" w:hAnsi="Times New Roman" w:cs="Times New Roman"/>
                <w:sz w:val="20"/>
                <w:szCs w:val="20"/>
                <w:lang w:eastAsia="lv-LV"/>
              </w:rPr>
            </w:pPr>
            <w:r w:rsidRPr="00786988">
              <w:rPr>
                <w:rFonts w:ascii="Times New Roman" w:hAnsi="Times New Roman" w:cs="Times New Roman"/>
                <w:sz w:val="20"/>
                <w:szCs w:val="20"/>
              </w:rPr>
              <w:t xml:space="preserve">2027.gadā – </w:t>
            </w:r>
            <w:r w:rsidRPr="00786988">
              <w:rPr>
                <w:rFonts w:ascii="Times New Roman" w:hAnsi="Times New Roman" w:cs="Times New Roman"/>
                <w:sz w:val="20"/>
                <w:szCs w:val="20"/>
                <w:lang w:eastAsia="lv-LV"/>
              </w:rPr>
              <w:t>205</w:t>
            </w:r>
          </w:p>
          <w:p w14:paraId="222FAAE0" w14:textId="77777777" w:rsidR="00886834" w:rsidRPr="00786988" w:rsidRDefault="00886834" w:rsidP="00886834">
            <w:pPr>
              <w:pStyle w:val="CommentText"/>
              <w:jc w:val="both"/>
              <w:rPr>
                <w:rFonts w:ascii="Times New Roman" w:hAnsi="Times New Roman"/>
              </w:rPr>
            </w:pPr>
            <w:r w:rsidRPr="00786988">
              <w:rPr>
                <w:rFonts w:ascii="Times New Roman" w:hAnsi="Times New Roman"/>
              </w:rPr>
              <w:t xml:space="preserve">Vispārzināma ir tendence, ka aprūpes vajadzības sabiedrībā palielinās līdz ar demogrāfiskajiem procesiem (iedzīvotāju dzīvildzes palielināšanās, personu virs 65 </w:t>
            </w:r>
            <w:proofErr w:type="spellStart"/>
            <w:r w:rsidRPr="00786988">
              <w:rPr>
                <w:rFonts w:ascii="Times New Roman" w:hAnsi="Times New Roman"/>
              </w:rPr>
              <w:t>g.v</w:t>
            </w:r>
            <w:proofErr w:type="spellEnd"/>
            <w:r w:rsidRPr="00786988">
              <w:rPr>
                <w:rFonts w:ascii="Times New Roman" w:hAnsi="Times New Roman"/>
              </w:rPr>
              <w:t>. skaita un īpatsvara palielināšanās sabiedrībā). Tāpēc šķiet nepareizi formulēts, ka minētais rādītājs nemainīsies. Piemēram, Rīgas domes Labklājības departamenta pētījuma rezultāti (prezentēti RD Sociālo jautājumu komitejas 04.11.2020. sēdē nr.4) rāda, ka pieteikumu skaits uz SAC vietām prognozējami pieaugs vidēji par 5% gadā, un attiecīgi līdz 2025. gadam nepieciešamais SAC vietu skaits būs jāpalielina vismaz par 21%, t.i., nepieciešamība būs pēc apmēram 500 SAC vietām vairāk 2027.gadā nekā 2020.gadā. Tāpēc minētā rādītāja nemainīšanās ir nereālistiska.</w:t>
            </w:r>
          </w:p>
          <w:p w14:paraId="19BB14CA" w14:textId="77777777" w:rsidR="00886834" w:rsidRPr="00786988" w:rsidRDefault="00886834" w:rsidP="00886834">
            <w:pPr>
              <w:jc w:val="both"/>
              <w:rPr>
                <w:rFonts w:ascii="Times New Roman" w:hAnsi="Times New Roman" w:cs="Times New Roman"/>
                <w:b/>
                <w:sz w:val="20"/>
                <w:szCs w:val="20"/>
              </w:rPr>
            </w:pPr>
            <w:r w:rsidRPr="00786988">
              <w:rPr>
                <w:rFonts w:ascii="Times New Roman" w:hAnsi="Times New Roman" w:cs="Times New Roman"/>
                <w:b/>
                <w:bCs/>
                <w:sz w:val="20"/>
                <w:szCs w:val="20"/>
                <w:u w:val="single"/>
              </w:rPr>
              <w:t>Priekšlikums</w:t>
            </w:r>
            <w:r w:rsidRPr="00786988">
              <w:rPr>
                <w:rFonts w:ascii="Times New Roman" w:hAnsi="Times New Roman" w:cs="Times New Roman"/>
                <w:sz w:val="20"/>
                <w:szCs w:val="20"/>
              </w:rPr>
              <w:t>: veikt rādītāja pārskatīšanu atbilstoši statistiskajām tendencēm demogrāfijas jomā.</w:t>
            </w:r>
          </w:p>
        </w:tc>
        <w:tc>
          <w:tcPr>
            <w:tcW w:w="4495" w:type="dxa"/>
          </w:tcPr>
          <w:p w14:paraId="0221EFC1" w14:textId="57426855" w:rsidR="00EA7FF9" w:rsidRPr="00786988" w:rsidRDefault="00841019" w:rsidP="00833887">
            <w:pPr>
              <w:jc w:val="both"/>
              <w:rPr>
                <w:rFonts w:ascii="Times New Roman" w:hAnsi="Times New Roman" w:cs="Times New Roman"/>
                <w:b/>
                <w:sz w:val="20"/>
                <w:szCs w:val="20"/>
              </w:rPr>
            </w:pPr>
            <w:r>
              <w:rPr>
                <w:rFonts w:ascii="Times New Roman" w:hAnsi="Times New Roman" w:cs="Times New Roman"/>
                <w:b/>
                <w:sz w:val="20"/>
                <w:szCs w:val="20"/>
              </w:rPr>
              <w:t>Ņ</w:t>
            </w:r>
            <w:r w:rsidR="00833887" w:rsidRPr="00786988">
              <w:rPr>
                <w:rFonts w:ascii="Times New Roman" w:hAnsi="Times New Roman" w:cs="Times New Roman"/>
                <w:b/>
                <w:sz w:val="20"/>
                <w:szCs w:val="20"/>
              </w:rPr>
              <w:t>emts vērā</w:t>
            </w:r>
          </w:p>
          <w:p w14:paraId="391952D0" w14:textId="6926C2D1" w:rsidR="00833887" w:rsidRPr="00786988" w:rsidRDefault="00441B99" w:rsidP="00833887">
            <w:pPr>
              <w:jc w:val="both"/>
              <w:rPr>
                <w:rFonts w:ascii="Times New Roman" w:hAnsi="Times New Roman" w:cs="Times New Roman"/>
                <w:sz w:val="20"/>
                <w:szCs w:val="20"/>
              </w:rPr>
            </w:pPr>
            <w:r>
              <w:rPr>
                <w:rFonts w:ascii="Times New Roman" w:hAnsi="Times New Roman" w:cs="Times New Roman"/>
                <w:sz w:val="20"/>
                <w:szCs w:val="20"/>
              </w:rPr>
              <w:t>Papildināta</w:t>
            </w:r>
            <w:r w:rsidR="00833887" w:rsidRPr="00786988">
              <w:rPr>
                <w:rFonts w:ascii="Times New Roman" w:hAnsi="Times New Roman" w:cs="Times New Roman"/>
                <w:sz w:val="20"/>
                <w:szCs w:val="20"/>
              </w:rPr>
              <w:t xml:space="preserve"> Pamatnostādņu projekta 2.pielikuma 6.2.sadaļ</w:t>
            </w:r>
            <w:r>
              <w:rPr>
                <w:rFonts w:ascii="Times New Roman" w:hAnsi="Times New Roman" w:cs="Times New Roman"/>
                <w:sz w:val="20"/>
                <w:szCs w:val="20"/>
              </w:rPr>
              <w:t xml:space="preserve">a, kā arī precizēti un papildināti 2.rīcības virziena rādītāji, kas raksturo ilgstošas aprūpes vajadzību pieaugumu un </w:t>
            </w:r>
            <w:r w:rsidR="00841019">
              <w:rPr>
                <w:rFonts w:ascii="Times New Roman" w:hAnsi="Times New Roman" w:cs="Times New Roman"/>
                <w:sz w:val="20"/>
                <w:szCs w:val="20"/>
              </w:rPr>
              <w:t>aprūpes pienākumu palielināšanos</w:t>
            </w:r>
            <w:r w:rsidR="00833887" w:rsidRPr="00786988">
              <w:rPr>
                <w:rFonts w:ascii="Times New Roman" w:hAnsi="Times New Roman" w:cs="Times New Roman"/>
                <w:sz w:val="20"/>
                <w:szCs w:val="20"/>
              </w:rPr>
              <w:t>.</w:t>
            </w:r>
          </w:p>
        </w:tc>
      </w:tr>
      <w:tr w:rsidR="00886834" w:rsidRPr="00786988" w14:paraId="2DD6CF24" w14:textId="77777777" w:rsidTr="007F35E7">
        <w:tc>
          <w:tcPr>
            <w:tcW w:w="3126" w:type="dxa"/>
          </w:tcPr>
          <w:p w14:paraId="374EF393" w14:textId="64943A2C" w:rsidR="00886834" w:rsidRPr="00786988" w:rsidRDefault="007B62CA" w:rsidP="00886834">
            <w:pPr>
              <w:rPr>
                <w:rFonts w:ascii="Times New Roman" w:hAnsi="Times New Roman" w:cs="Times New Roman"/>
                <w:sz w:val="20"/>
                <w:szCs w:val="20"/>
              </w:rPr>
            </w:pPr>
            <w:r w:rsidRPr="00786988">
              <w:rPr>
                <w:rFonts w:ascii="Times New Roman" w:hAnsi="Times New Roman" w:cs="Times New Roman"/>
                <w:sz w:val="20"/>
                <w:szCs w:val="20"/>
              </w:rPr>
              <w:t>76.</w:t>
            </w:r>
            <w:r w:rsidR="00886834" w:rsidRPr="00786988">
              <w:rPr>
                <w:rFonts w:ascii="Times New Roman" w:hAnsi="Times New Roman" w:cs="Times New Roman"/>
                <w:sz w:val="20"/>
                <w:szCs w:val="20"/>
              </w:rPr>
              <w:t>Pamatnostādņu projekts,</w:t>
            </w:r>
          </w:p>
          <w:p w14:paraId="6AE3174E" w14:textId="77777777" w:rsidR="00886834" w:rsidRPr="00786988" w:rsidRDefault="00886834" w:rsidP="00886834">
            <w:pPr>
              <w:rPr>
                <w:rFonts w:ascii="Times New Roman" w:hAnsi="Times New Roman" w:cs="Times New Roman"/>
                <w:sz w:val="20"/>
                <w:szCs w:val="20"/>
              </w:rPr>
            </w:pPr>
            <w:r w:rsidRPr="00786988">
              <w:rPr>
                <w:rFonts w:ascii="Times New Roman" w:hAnsi="Times New Roman" w:cs="Times New Roman"/>
                <w:sz w:val="20"/>
                <w:szCs w:val="20"/>
              </w:rPr>
              <w:t>Politikas rezultāti un rezultatīvie rādītāji</w:t>
            </w:r>
          </w:p>
          <w:p w14:paraId="2502016D" w14:textId="77777777" w:rsidR="00886834" w:rsidRPr="00786988" w:rsidRDefault="00886834" w:rsidP="00886834">
            <w:pPr>
              <w:rPr>
                <w:rFonts w:ascii="Times New Roman" w:hAnsi="Times New Roman" w:cs="Times New Roman"/>
                <w:sz w:val="20"/>
                <w:szCs w:val="20"/>
              </w:rPr>
            </w:pPr>
          </w:p>
        </w:tc>
        <w:tc>
          <w:tcPr>
            <w:tcW w:w="6752" w:type="dxa"/>
          </w:tcPr>
          <w:p w14:paraId="58FD7043" w14:textId="77777777" w:rsidR="00886834" w:rsidRPr="00786988" w:rsidRDefault="00886834" w:rsidP="00886834">
            <w:pPr>
              <w:jc w:val="center"/>
              <w:rPr>
                <w:rFonts w:ascii="Times New Roman" w:hAnsi="Times New Roman" w:cs="Times New Roman"/>
                <w:b/>
                <w:sz w:val="20"/>
                <w:szCs w:val="20"/>
              </w:rPr>
            </w:pPr>
            <w:r w:rsidRPr="00786988">
              <w:rPr>
                <w:rFonts w:ascii="Times New Roman" w:hAnsi="Times New Roman" w:cs="Times New Roman"/>
                <w:b/>
                <w:sz w:val="20"/>
                <w:szCs w:val="20"/>
              </w:rPr>
              <w:t>VSAC “Rīga” filiāle “Rīga”</w:t>
            </w:r>
          </w:p>
          <w:p w14:paraId="0DC8A6FD" w14:textId="77777777" w:rsidR="00886834" w:rsidRPr="00786988" w:rsidRDefault="00886834" w:rsidP="00886834">
            <w:pPr>
              <w:rPr>
                <w:rFonts w:ascii="Times New Roman" w:hAnsi="Times New Roman" w:cs="Times New Roman"/>
                <w:sz w:val="20"/>
                <w:szCs w:val="20"/>
              </w:rPr>
            </w:pPr>
            <w:bookmarkStart w:id="1" w:name="_Hlk60235738"/>
            <w:r w:rsidRPr="00786988">
              <w:rPr>
                <w:rFonts w:ascii="Times New Roman" w:hAnsi="Times New Roman" w:cs="Times New Roman"/>
                <w:sz w:val="20"/>
                <w:szCs w:val="20"/>
              </w:rPr>
              <w:t>2.6.. Bērnu skaits, kuras atrodas ilgstošas sociālās aprūpes institūcijās (uz 10 000 bērnu, gada beigās)</w:t>
            </w:r>
          </w:p>
          <w:p w14:paraId="65BAF9EC" w14:textId="77777777" w:rsidR="00886834" w:rsidRPr="00786988" w:rsidRDefault="00886834" w:rsidP="00886834">
            <w:pPr>
              <w:pStyle w:val="CommentText"/>
              <w:jc w:val="both"/>
              <w:rPr>
                <w:rFonts w:ascii="Times New Roman" w:hAnsi="Times New Roman"/>
              </w:rPr>
            </w:pPr>
            <w:r w:rsidRPr="00786988">
              <w:rPr>
                <w:rFonts w:ascii="Times New Roman" w:hAnsi="Times New Roman"/>
              </w:rPr>
              <w:t>2024.gadā 17, 2027.gadā – 15</w:t>
            </w:r>
            <w:bookmarkEnd w:id="1"/>
          </w:p>
          <w:p w14:paraId="5112AD8C" w14:textId="77777777" w:rsidR="00886834" w:rsidRPr="00786988" w:rsidRDefault="00886834" w:rsidP="00886834">
            <w:pPr>
              <w:pStyle w:val="CommentText"/>
              <w:jc w:val="both"/>
              <w:rPr>
                <w:rFonts w:ascii="Times New Roman" w:eastAsiaTheme="minorHAnsi" w:hAnsi="Times New Roman"/>
              </w:rPr>
            </w:pPr>
          </w:p>
          <w:p w14:paraId="5498B364" w14:textId="77777777" w:rsidR="00886834" w:rsidRPr="00786988" w:rsidRDefault="00886834" w:rsidP="00886834">
            <w:pPr>
              <w:pStyle w:val="CommentText"/>
              <w:jc w:val="both"/>
              <w:rPr>
                <w:rFonts w:ascii="Times New Roman" w:eastAsiaTheme="minorHAnsi" w:hAnsi="Times New Roman"/>
              </w:rPr>
            </w:pPr>
            <w:r w:rsidRPr="00786988">
              <w:rPr>
                <w:rFonts w:ascii="Times New Roman" w:eastAsiaTheme="minorHAnsi" w:hAnsi="Times New Roman"/>
              </w:rPr>
              <w:t xml:space="preserve">Jānosaka mērķi, kas ir atbilstoši bērnu tiesībām augt ģimenē vai ģimeniskā vidē, nevis institūcijās.   Uzskatām, ka, investējot audžuģimeņu atbalsta pasākumos un ieviešot individuālā budžeta modeli un finansēšanas principu “valsts budžeta </w:t>
            </w:r>
            <w:r w:rsidRPr="00786988">
              <w:rPr>
                <w:rFonts w:ascii="Times New Roman" w:eastAsiaTheme="minorHAnsi" w:hAnsi="Times New Roman"/>
              </w:rPr>
              <w:lastRenderedPageBreak/>
              <w:t>finansējuma nauda seko bērnam” attiecībā uz sabiedrībā balstīto risinājumu (ne tikai sociālo pakalpojumu veidā, bet arī citu nepieciešamo pakalpojumu un atbalsta formu veidā), ir iespējams šo rādītāju pielīdzināt nullei.</w:t>
            </w:r>
          </w:p>
          <w:p w14:paraId="0126F3E0" w14:textId="77777777" w:rsidR="00886834" w:rsidRPr="00786988" w:rsidRDefault="00886834" w:rsidP="00886834">
            <w:pPr>
              <w:pStyle w:val="CommentText"/>
              <w:jc w:val="both"/>
              <w:rPr>
                <w:rFonts w:ascii="Times New Roman" w:eastAsiaTheme="minorHAnsi" w:hAnsi="Times New Roman"/>
              </w:rPr>
            </w:pPr>
          </w:p>
          <w:p w14:paraId="4E66851B" w14:textId="77777777" w:rsidR="00886834" w:rsidRPr="00786988" w:rsidRDefault="00886834" w:rsidP="00886834">
            <w:pPr>
              <w:pStyle w:val="CommentText"/>
              <w:jc w:val="both"/>
              <w:rPr>
                <w:rFonts w:ascii="Times New Roman" w:eastAsiaTheme="minorHAnsi" w:hAnsi="Times New Roman"/>
              </w:rPr>
            </w:pPr>
            <w:r w:rsidRPr="00786988">
              <w:rPr>
                <w:rFonts w:ascii="Times New Roman" w:eastAsiaTheme="minorHAnsi" w:hAnsi="Times New Roman"/>
                <w:b/>
              </w:rPr>
              <w:t>Priekšlikums</w:t>
            </w:r>
            <w:r w:rsidRPr="00786988">
              <w:rPr>
                <w:rFonts w:ascii="Times New Roman" w:eastAsiaTheme="minorHAnsi" w:hAnsi="Times New Roman"/>
              </w:rPr>
              <w:t>: noteikt šo rādītāju 0 .</w:t>
            </w:r>
          </w:p>
          <w:p w14:paraId="4E0D4782" w14:textId="77777777" w:rsidR="00886834" w:rsidRPr="00786988" w:rsidRDefault="00886834" w:rsidP="00886834">
            <w:pPr>
              <w:pStyle w:val="CommentText"/>
              <w:jc w:val="both"/>
              <w:rPr>
                <w:rFonts w:ascii="Times New Roman" w:eastAsiaTheme="minorHAnsi" w:hAnsi="Times New Roman"/>
              </w:rPr>
            </w:pPr>
          </w:p>
          <w:p w14:paraId="6E7D1E57" w14:textId="77777777" w:rsidR="00886834" w:rsidRPr="00786988" w:rsidRDefault="00886834" w:rsidP="00886834">
            <w:pPr>
              <w:jc w:val="both"/>
              <w:rPr>
                <w:rFonts w:ascii="Times New Roman" w:hAnsi="Times New Roman" w:cs="Times New Roman"/>
                <w:sz w:val="20"/>
                <w:szCs w:val="20"/>
              </w:rPr>
            </w:pPr>
            <w:r w:rsidRPr="00786988">
              <w:rPr>
                <w:rFonts w:ascii="Times New Roman" w:hAnsi="Times New Roman" w:cs="Times New Roman"/>
                <w:sz w:val="20"/>
                <w:szCs w:val="20"/>
              </w:rPr>
              <w:t>Pamatojums: ievērot starptautiskos un nacionālos normatīvos aktus – bērna tiesības uzaugt ģimenē vai ģimeniskai videi pietuvinātos apstākļos, ko ilgstošas aprūpes institūcijā nav iespējams nodrošināt. Bez vecāku gādības palikušiem bērniem ir jānodrošina īstermiņa aprūpe (līdz 6 mēnešiem) institūcijās vai ilgstoša aprūpe ģimenēs, ģimeniskai videi pietuvinātos apstākļos sabiedrībā (dzīvokļos, jauniešu mājās) ar vienu piesaistes personu (sk. 2.pielikumā Esošās situācijas raksturojuma un galvenie izaicinājumi (turpmāk - ESR) 79.lpp. Izmēģinājuma projektu valsts SAC filiālē “Rīga”).</w:t>
            </w:r>
          </w:p>
          <w:p w14:paraId="5101E0D2" w14:textId="77777777" w:rsidR="00886834" w:rsidRPr="00786988" w:rsidRDefault="00886834" w:rsidP="00886834">
            <w:pPr>
              <w:jc w:val="center"/>
              <w:rPr>
                <w:rFonts w:ascii="Times New Roman" w:hAnsi="Times New Roman" w:cs="Times New Roman"/>
                <w:sz w:val="20"/>
                <w:szCs w:val="20"/>
              </w:rPr>
            </w:pPr>
          </w:p>
        </w:tc>
        <w:tc>
          <w:tcPr>
            <w:tcW w:w="4495" w:type="dxa"/>
          </w:tcPr>
          <w:p w14:paraId="106DECFB" w14:textId="77777777" w:rsidR="00833887" w:rsidRPr="00786988" w:rsidRDefault="00833887" w:rsidP="00833887">
            <w:pPr>
              <w:jc w:val="both"/>
              <w:rPr>
                <w:rFonts w:ascii="Times New Roman" w:hAnsi="Times New Roman" w:cs="Times New Roman"/>
                <w:b/>
                <w:sz w:val="20"/>
                <w:szCs w:val="20"/>
              </w:rPr>
            </w:pPr>
            <w:r w:rsidRPr="00786988">
              <w:rPr>
                <w:rFonts w:ascii="Times New Roman" w:hAnsi="Times New Roman" w:cs="Times New Roman"/>
                <w:b/>
                <w:sz w:val="20"/>
                <w:szCs w:val="20"/>
              </w:rPr>
              <w:lastRenderedPageBreak/>
              <w:t>Daļēji ņemts vērā</w:t>
            </w:r>
          </w:p>
          <w:p w14:paraId="501AC3CF" w14:textId="63296093" w:rsidR="00EA7FF9" w:rsidRPr="00786988" w:rsidRDefault="00833887" w:rsidP="00EA7FF9">
            <w:pPr>
              <w:rPr>
                <w:rFonts w:ascii="Times New Roman" w:hAnsi="Times New Roman" w:cs="Times New Roman"/>
                <w:sz w:val="20"/>
                <w:szCs w:val="20"/>
              </w:rPr>
            </w:pPr>
            <w:r w:rsidRPr="00786988">
              <w:rPr>
                <w:rFonts w:ascii="Times New Roman" w:hAnsi="Times New Roman" w:cs="Times New Roman"/>
                <w:sz w:val="20"/>
                <w:szCs w:val="20"/>
              </w:rPr>
              <w:t>Ir pārskatīt</w:t>
            </w:r>
            <w:r w:rsidR="00441B99">
              <w:rPr>
                <w:rFonts w:ascii="Times New Roman" w:hAnsi="Times New Roman" w:cs="Times New Roman"/>
                <w:sz w:val="20"/>
                <w:szCs w:val="20"/>
              </w:rPr>
              <w:t>i</w:t>
            </w:r>
            <w:r w:rsidRPr="00786988">
              <w:rPr>
                <w:rFonts w:ascii="Times New Roman" w:hAnsi="Times New Roman" w:cs="Times New Roman"/>
                <w:sz w:val="20"/>
                <w:szCs w:val="20"/>
              </w:rPr>
              <w:t xml:space="preserve"> rezultatīv</w:t>
            </w:r>
            <w:r w:rsidR="00441B99">
              <w:rPr>
                <w:rFonts w:ascii="Times New Roman" w:hAnsi="Times New Roman" w:cs="Times New Roman"/>
                <w:sz w:val="20"/>
                <w:szCs w:val="20"/>
              </w:rPr>
              <w:t>ie</w:t>
            </w:r>
            <w:r w:rsidRPr="00786988">
              <w:rPr>
                <w:rFonts w:ascii="Times New Roman" w:hAnsi="Times New Roman" w:cs="Times New Roman"/>
                <w:sz w:val="20"/>
                <w:szCs w:val="20"/>
              </w:rPr>
              <w:t xml:space="preserve"> rādītāj</w:t>
            </w:r>
            <w:r w:rsidR="00441B99">
              <w:rPr>
                <w:rFonts w:ascii="Times New Roman" w:hAnsi="Times New Roman" w:cs="Times New Roman"/>
                <w:sz w:val="20"/>
                <w:szCs w:val="20"/>
              </w:rPr>
              <w:t>i</w:t>
            </w:r>
            <w:r w:rsidRPr="00786988">
              <w:rPr>
                <w:rFonts w:ascii="Times New Roman" w:hAnsi="Times New Roman" w:cs="Times New Roman"/>
                <w:sz w:val="20"/>
                <w:szCs w:val="20"/>
              </w:rPr>
              <w:t>.</w:t>
            </w:r>
          </w:p>
        </w:tc>
      </w:tr>
      <w:tr w:rsidR="00886834" w:rsidRPr="00786988" w14:paraId="3114764E" w14:textId="77777777" w:rsidTr="007F35E7">
        <w:tc>
          <w:tcPr>
            <w:tcW w:w="3126" w:type="dxa"/>
          </w:tcPr>
          <w:p w14:paraId="24D563FC" w14:textId="25888ADE" w:rsidR="00886834" w:rsidRPr="00786988" w:rsidRDefault="007B62CA" w:rsidP="00886834">
            <w:pPr>
              <w:rPr>
                <w:rFonts w:ascii="Times New Roman" w:hAnsi="Times New Roman" w:cs="Times New Roman"/>
                <w:sz w:val="20"/>
                <w:szCs w:val="20"/>
              </w:rPr>
            </w:pPr>
            <w:r w:rsidRPr="00786988">
              <w:rPr>
                <w:rFonts w:ascii="Times New Roman" w:hAnsi="Times New Roman" w:cs="Times New Roman"/>
                <w:sz w:val="20"/>
                <w:szCs w:val="20"/>
              </w:rPr>
              <w:t>77.</w:t>
            </w:r>
            <w:r w:rsidR="00886834" w:rsidRPr="00786988">
              <w:rPr>
                <w:rFonts w:ascii="Times New Roman" w:hAnsi="Times New Roman" w:cs="Times New Roman"/>
                <w:sz w:val="20"/>
                <w:szCs w:val="20"/>
              </w:rPr>
              <w:t>Pamatnostādņu projekts,</w:t>
            </w:r>
          </w:p>
          <w:p w14:paraId="29696E19" w14:textId="77777777" w:rsidR="00886834" w:rsidRPr="00786988" w:rsidRDefault="00886834" w:rsidP="00886834">
            <w:pPr>
              <w:rPr>
                <w:rFonts w:ascii="Times New Roman" w:hAnsi="Times New Roman" w:cs="Times New Roman"/>
                <w:sz w:val="20"/>
                <w:szCs w:val="20"/>
              </w:rPr>
            </w:pPr>
            <w:r w:rsidRPr="00786988">
              <w:rPr>
                <w:rFonts w:ascii="Times New Roman" w:hAnsi="Times New Roman" w:cs="Times New Roman"/>
                <w:sz w:val="20"/>
                <w:szCs w:val="20"/>
              </w:rPr>
              <w:t>Politikas rezultāti un rezultatīvie rādītāji</w:t>
            </w:r>
          </w:p>
          <w:p w14:paraId="4CB18DB9" w14:textId="77777777" w:rsidR="00886834" w:rsidRPr="00786988" w:rsidRDefault="00886834" w:rsidP="00886834">
            <w:pPr>
              <w:rPr>
                <w:rFonts w:ascii="Times New Roman" w:hAnsi="Times New Roman" w:cs="Times New Roman"/>
                <w:sz w:val="20"/>
                <w:szCs w:val="20"/>
              </w:rPr>
            </w:pPr>
          </w:p>
        </w:tc>
        <w:tc>
          <w:tcPr>
            <w:tcW w:w="6752" w:type="dxa"/>
          </w:tcPr>
          <w:p w14:paraId="5296C77A" w14:textId="1983630A" w:rsidR="00886834" w:rsidRPr="00786988" w:rsidRDefault="00886834" w:rsidP="00886834">
            <w:pPr>
              <w:jc w:val="center"/>
              <w:rPr>
                <w:rFonts w:ascii="Times New Roman" w:hAnsi="Times New Roman" w:cs="Times New Roman"/>
                <w:sz w:val="20"/>
                <w:szCs w:val="20"/>
              </w:rPr>
            </w:pPr>
            <w:r w:rsidRPr="00786988">
              <w:rPr>
                <w:rFonts w:ascii="Times New Roman" w:hAnsi="Times New Roman" w:cs="Times New Roman"/>
                <w:b/>
                <w:sz w:val="20"/>
                <w:szCs w:val="20"/>
              </w:rPr>
              <w:t xml:space="preserve">Latvijas </w:t>
            </w:r>
            <w:r w:rsidR="00D220D6">
              <w:rPr>
                <w:rFonts w:ascii="Times New Roman" w:hAnsi="Times New Roman" w:cs="Times New Roman"/>
                <w:b/>
                <w:sz w:val="20"/>
                <w:szCs w:val="20"/>
              </w:rPr>
              <w:t>s</w:t>
            </w:r>
            <w:r w:rsidRPr="00786988">
              <w:rPr>
                <w:rFonts w:ascii="Times New Roman" w:hAnsi="Times New Roman" w:cs="Times New Roman"/>
                <w:b/>
                <w:sz w:val="20"/>
                <w:szCs w:val="20"/>
              </w:rPr>
              <w:t>ociālo darbinieku biedrība</w:t>
            </w:r>
          </w:p>
          <w:p w14:paraId="7D6F61EB" w14:textId="77777777" w:rsidR="00886834" w:rsidRPr="00786988" w:rsidRDefault="00886834" w:rsidP="00886834">
            <w:pPr>
              <w:rPr>
                <w:rFonts w:ascii="Times New Roman" w:hAnsi="Times New Roman" w:cs="Times New Roman"/>
                <w:sz w:val="20"/>
                <w:szCs w:val="20"/>
              </w:rPr>
            </w:pPr>
            <w:r w:rsidRPr="00786988">
              <w:rPr>
                <w:rFonts w:ascii="Times New Roman" w:hAnsi="Times New Roman" w:cs="Times New Roman"/>
                <w:sz w:val="20"/>
                <w:szCs w:val="20"/>
              </w:rPr>
              <w:t xml:space="preserve">2.6.. Bērnu skaits, kuras atrodas ilgstošas sociālās aprūpes institūcijās (uz 10 000 bērnu, gada beigās) 2024.gadā 17, 2027.gadā – </w:t>
            </w:r>
            <w:r w:rsidRPr="00786988">
              <w:rPr>
                <w:rFonts w:ascii="Times New Roman" w:hAnsi="Times New Roman" w:cs="Times New Roman"/>
                <w:sz w:val="20"/>
                <w:szCs w:val="20"/>
                <w:lang w:eastAsia="lv-LV"/>
              </w:rPr>
              <w:t>15</w:t>
            </w:r>
          </w:p>
          <w:p w14:paraId="350C62F7" w14:textId="77777777" w:rsidR="00886834" w:rsidRPr="00786988" w:rsidRDefault="00886834" w:rsidP="00886834">
            <w:pPr>
              <w:pStyle w:val="CommentText"/>
              <w:jc w:val="both"/>
              <w:rPr>
                <w:rFonts w:ascii="Times New Roman" w:hAnsi="Times New Roman"/>
              </w:rPr>
            </w:pPr>
            <w:r w:rsidRPr="00786988">
              <w:rPr>
                <w:rFonts w:ascii="Times New Roman" w:hAnsi="Times New Roman"/>
              </w:rPr>
              <w:t xml:space="preserve">LSD biedrība uzskata, ka LM vajadzētu stādīt ambiciozākus mērķus par bērnu skaita samazināšanu ilgstošās sociālās aprūpes institūcijās. Uzskatām, ka, investējot audžuģimeņu atbalsta pasākumos un ieviešot individuālā budžeta modeli un finansēšanas principu “valsts budžeta finansējuma nauda seko bērnam” attiecībā uz sabiedrībā balstīto risinājumu (ne tikai sociālo pakalpojumu veidā, bet arī citu nepieciešamo pakalpojumu un atbalsta formu veidā), ir iespējams šo rādītāju </w:t>
            </w:r>
            <w:r w:rsidRPr="00786988">
              <w:rPr>
                <w:rFonts w:ascii="Times New Roman" w:hAnsi="Times New Roman"/>
                <w:strike/>
              </w:rPr>
              <w:t>tuvināt</w:t>
            </w:r>
            <w:r w:rsidRPr="00786988">
              <w:rPr>
                <w:rFonts w:ascii="Times New Roman" w:hAnsi="Times New Roman"/>
              </w:rPr>
              <w:t xml:space="preserve"> pielīdzināt nullei.</w:t>
            </w:r>
          </w:p>
          <w:p w14:paraId="373D7B77" w14:textId="77777777" w:rsidR="00886834" w:rsidRPr="00786988" w:rsidRDefault="00886834" w:rsidP="00886834">
            <w:pPr>
              <w:pStyle w:val="CommentText"/>
              <w:jc w:val="both"/>
              <w:rPr>
                <w:rFonts w:ascii="Times New Roman" w:hAnsi="Times New Roman"/>
              </w:rPr>
            </w:pPr>
          </w:p>
          <w:p w14:paraId="4CB666FC" w14:textId="77777777" w:rsidR="00886834" w:rsidRPr="00786988" w:rsidRDefault="00886834" w:rsidP="00886834">
            <w:pPr>
              <w:pStyle w:val="CommentText"/>
              <w:jc w:val="both"/>
              <w:rPr>
                <w:rFonts w:ascii="Times New Roman" w:hAnsi="Times New Roman"/>
              </w:rPr>
            </w:pPr>
            <w:r w:rsidRPr="00786988">
              <w:rPr>
                <w:rFonts w:ascii="Times New Roman" w:hAnsi="Times New Roman"/>
                <w:b/>
                <w:bCs/>
                <w:u w:val="single"/>
              </w:rPr>
              <w:t>Priekšlikums</w:t>
            </w:r>
            <w:r w:rsidRPr="00786988">
              <w:rPr>
                <w:rFonts w:ascii="Times New Roman" w:hAnsi="Times New Roman"/>
              </w:rPr>
              <w:t>: noteikt šo rādītāju 0 .</w:t>
            </w:r>
          </w:p>
          <w:p w14:paraId="0C99BAD3" w14:textId="77777777" w:rsidR="00886834" w:rsidRPr="00786988" w:rsidRDefault="00886834" w:rsidP="00886834">
            <w:pPr>
              <w:pStyle w:val="CommentText"/>
              <w:jc w:val="both"/>
              <w:rPr>
                <w:rFonts w:ascii="Times New Roman" w:hAnsi="Times New Roman"/>
              </w:rPr>
            </w:pPr>
          </w:p>
          <w:p w14:paraId="00A0EC00" w14:textId="77777777" w:rsidR="00886834" w:rsidRPr="00786988" w:rsidRDefault="00886834" w:rsidP="00886834">
            <w:pPr>
              <w:jc w:val="both"/>
              <w:rPr>
                <w:rFonts w:ascii="Times New Roman" w:hAnsi="Times New Roman" w:cs="Times New Roman"/>
                <w:b/>
                <w:sz w:val="20"/>
                <w:szCs w:val="20"/>
              </w:rPr>
            </w:pPr>
            <w:r w:rsidRPr="00786988">
              <w:rPr>
                <w:rFonts w:ascii="Times New Roman" w:hAnsi="Times New Roman" w:cs="Times New Roman"/>
                <w:sz w:val="20"/>
                <w:szCs w:val="20"/>
              </w:rPr>
              <w:t xml:space="preserve">Pamatojums: ievērot starptautiskos un nacionālos normatīvos aktus – bērna tiesības uzaugt ģimenē vai ģimeniskai videi pietuvinātos apstākļos, ko ilgstošas aprūpes institūcijā nav iespējams nodrošināt. Bez vecāku gādības palikušiem bērniem ir jānodrošina īstermiņa aprūpe (līdz 6 mēnešiem) institūcijās vai ilgstoša aprūpe ģimenēs, ģimeniskai videi pietuvinātos apstākļos sabiedrībā (dzīvokļos, grupu mājās) </w:t>
            </w:r>
            <w:r w:rsidRPr="00786988">
              <w:rPr>
                <w:rFonts w:ascii="Times New Roman" w:hAnsi="Times New Roman" w:cs="Times New Roman"/>
                <w:b/>
                <w:sz w:val="20"/>
                <w:szCs w:val="20"/>
              </w:rPr>
              <w:t xml:space="preserve">ar vienu piesaistes personu </w:t>
            </w:r>
            <w:r w:rsidRPr="00786988">
              <w:rPr>
                <w:rFonts w:ascii="Times New Roman" w:hAnsi="Times New Roman" w:cs="Times New Roman"/>
                <w:sz w:val="20"/>
                <w:szCs w:val="20"/>
              </w:rPr>
              <w:t>(</w:t>
            </w:r>
            <w:proofErr w:type="spellStart"/>
            <w:r w:rsidRPr="00786988">
              <w:rPr>
                <w:rFonts w:ascii="Times New Roman" w:hAnsi="Times New Roman" w:cs="Times New Roman"/>
                <w:sz w:val="20"/>
                <w:szCs w:val="20"/>
              </w:rPr>
              <w:t>sk.ESR</w:t>
            </w:r>
            <w:proofErr w:type="spellEnd"/>
            <w:r w:rsidRPr="00786988">
              <w:rPr>
                <w:rFonts w:ascii="Times New Roman" w:hAnsi="Times New Roman" w:cs="Times New Roman"/>
                <w:sz w:val="20"/>
                <w:szCs w:val="20"/>
              </w:rPr>
              <w:t xml:space="preserve"> 79.lpp. Izmēģinājuma projektu valsts SAC filiālē “Rīga”).</w:t>
            </w:r>
          </w:p>
        </w:tc>
        <w:tc>
          <w:tcPr>
            <w:tcW w:w="4495" w:type="dxa"/>
          </w:tcPr>
          <w:p w14:paraId="39D591E3" w14:textId="77777777" w:rsidR="00833887" w:rsidRPr="00786988" w:rsidRDefault="00833887" w:rsidP="00833887">
            <w:pPr>
              <w:jc w:val="both"/>
              <w:rPr>
                <w:rFonts w:ascii="Times New Roman" w:hAnsi="Times New Roman" w:cs="Times New Roman"/>
                <w:b/>
                <w:sz w:val="20"/>
                <w:szCs w:val="20"/>
              </w:rPr>
            </w:pPr>
            <w:r w:rsidRPr="00786988">
              <w:rPr>
                <w:rFonts w:ascii="Times New Roman" w:hAnsi="Times New Roman" w:cs="Times New Roman"/>
                <w:b/>
                <w:sz w:val="20"/>
                <w:szCs w:val="20"/>
              </w:rPr>
              <w:t>Daļēji ņemts vērā</w:t>
            </w:r>
          </w:p>
          <w:p w14:paraId="388A6A15" w14:textId="11045E0D" w:rsidR="0069076F" w:rsidRPr="00786988" w:rsidRDefault="00441B99" w:rsidP="00833887">
            <w:pPr>
              <w:rPr>
                <w:rFonts w:ascii="Times New Roman" w:hAnsi="Times New Roman" w:cs="Times New Roman"/>
                <w:sz w:val="20"/>
                <w:szCs w:val="20"/>
              </w:rPr>
            </w:pPr>
            <w:r w:rsidRPr="00786988">
              <w:rPr>
                <w:rFonts w:ascii="Times New Roman" w:hAnsi="Times New Roman" w:cs="Times New Roman"/>
                <w:sz w:val="20"/>
                <w:szCs w:val="20"/>
              </w:rPr>
              <w:t>Ir pārskatīt</w:t>
            </w:r>
            <w:r>
              <w:rPr>
                <w:rFonts w:ascii="Times New Roman" w:hAnsi="Times New Roman" w:cs="Times New Roman"/>
                <w:sz w:val="20"/>
                <w:szCs w:val="20"/>
              </w:rPr>
              <w:t>i</w:t>
            </w:r>
            <w:r w:rsidRPr="00786988">
              <w:rPr>
                <w:rFonts w:ascii="Times New Roman" w:hAnsi="Times New Roman" w:cs="Times New Roman"/>
                <w:sz w:val="20"/>
                <w:szCs w:val="20"/>
              </w:rPr>
              <w:t xml:space="preserve"> rezultatīv</w:t>
            </w:r>
            <w:r>
              <w:rPr>
                <w:rFonts w:ascii="Times New Roman" w:hAnsi="Times New Roman" w:cs="Times New Roman"/>
                <w:sz w:val="20"/>
                <w:szCs w:val="20"/>
              </w:rPr>
              <w:t>ie</w:t>
            </w:r>
            <w:r w:rsidRPr="00786988">
              <w:rPr>
                <w:rFonts w:ascii="Times New Roman" w:hAnsi="Times New Roman" w:cs="Times New Roman"/>
                <w:sz w:val="20"/>
                <w:szCs w:val="20"/>
              </w:rPr>
              <w:t xml:space="preserve"> rādītāj</w:t>
            </w:r>
            <w:r>
              <w:rPr>
                <w:rFonts w:ascii="Times New Roman" w:hAnsi="Times New Roman" w:cs="Times New Roman"/>
                <w:sz w:val="20"/>
                <w:szCs w:val="20"/>
              </w:rPr>
              <w:t>i.</w:t>
            </w:r>
          </w:p>
        </w:tc>
      </w:tr>
      <w:tr w:rsidR="0049197C" w:rsidRPr="00786988" w14:paraId="0E7ADDB6" w14:textId="77777777" w:rsidTr="007F35E7">
        <w:tc>
          <w:tcPr>
            <w:tcW w:w="3126" w:type="dxa"/>
          </w:tcPr>
          <w:p w14:paraId="790B68FF" w14:textId="02443B2C" w:rsidR="0049197C" w:rsidRPr="00786988" w:rsidRDefault="007B62CA" w:rsidP="0049197C">
            <w:pPr>
              <w:rPr>
                <w:rFonts w:ascii="Times New Roman" w:hAnsi="Times New Roman" w:cs="Times New Roman"/>
                <w:sz w:val="20"/>
                <w:szCs w:val="20"/>
              </w:rPr>
            </w:pPr>
            <w:r w:rsidRPr="00786988">
              <w:rPr>
                <w:rFonts w:ascii="Times New Roman" w:hAnsi="Times New Roman" w:cs="Times New Roman"/>
                <w:sz w:val="20"/>
                <w:szCs w:val="20"/>
              </w:rPr>
              <w:t>78.</w:t>
            </w:r>
            <w:r w:rsidR="0049197C" w:rsidRPr="00786988">
              <w:rPr>
                <w:rFonts w:ascii="Times New Roman" w:hAnsi="Times New Roman" w:cs="Times New Roman"/>
                <w:sz w:val="20"/>
                <w:szCs w:val="20"/>
              </w:rPr>
              <w:t>Pamatnostādņu projekts,</w:t>
            </w:r>
          </w:p>
          <w:p w14:paraId="45C7F699" w14:textId="77777777" w:rsidR="0049197C" w:rsidRPr="00786988" w:rsidRDefault="0049197C" w:rsidP="0049197C">
            <w:pPr>
              <w:rPr>
                <w:rFonts w:ascii="Times New Roman" w:hAnsi="Times New Roman" w:cs="Times New Roman"/>
                <w:sz w:val="20"/>
                <w:szCs w:val="20"/>
              </w:rPr>
            </w:pPr>
            <w:r w:rsidRPr="00786988">
              <w:rPr>
                <w:rFonts w:ascii="Times New Roman" w:hAnsi="Times New Roman" w:cs="Times New Roman"/>
                <w:sz w:val="20"/>
                <w:szCs w:val="20"/>
              </w:rPr>
              <w:t>Politikas rezultāti un rezultatīvie rādītāji</w:t>
            </w:r>
          </w:p>
        </w:tc>
        <w:tc>
          <w:tcPr>
            <w:tcW w:w="6752" w:type="dxa"/>
          </w:tcPr>
          <w:p w14:paraId="234C1E15" w14:textId="77777777" w:rsidR="0049197C" w:rsidRPr="00786988" w:rsidRDefault="0049197C" w:rsidP="00886834">
            <w:pPr>
              <w:jc w:val="center"/>
              <w:rPr>
                <w:rFonts w:ascii="Times New Roman" w:hAnsi="Times New Roman" w:cs="Times New Roman"/>
                <w:b/>
                <w:sz w:val="20"/>
                <w:szCs w:val="20"/>
              </w:rPr>
            </w:pPr>
            <w:r w:rsidRPr="00786988">
              <w:rPr>
                <w:rFonts w:ascii="Times New Roman" w:hAnsi="Times New Roman" w:cs="Times New Roman"/>
                <w:b/>
                <w:sz w:val="20"/>
                <w:szCs w:val="20"/>
              </w:rPr>
              <w:t>LDDK</w:t>
            </w:r>
          </w:p>
          <w:p w14:paraId="3A2ABE95" w14:textId="77777777" w:rsidR="0049197C" w:rsidRPr="00786988" w:rsidRDefault="0049197C" w:rsidP="0049197C">
            <w:pPr>
              <w:rPr>
                <w:rFonts w:ascii="Times New Roman" w:hAnsi="Times New Roman" w:cs="Times New Roman"/>
                <w:b/>
                <w:sz w:val="20"/>
                <w:szCs w:val="20"/>
              </w:rPr>
            </w:pPr>
            <w:r w:rsidRPr="00786988">
              <w:rPr>
                <w:rFonts w:ascii="Times New Roman" w:hAnsi="Times New Roman" w:cs="Times New Roman"/>
                <w:b/>
                <w:sz w:val="20"/>
                <w:szCs w:val="20"/>
              </w:rPr>
              <w:t>2.8.rādītājs</w:t>
            </w:r>
          </w:p>
          <w:p w14:paraId="14DE2164" w14:textId="77777777" w:rsidR="0049197C" w:rsidRPr="00786988" w:rsidRDefault="0049197C" w:rsidP="0049197C">
            <w:pPr>
              <w:jc w:val="both"/>
              <w:rPr>
                <w:rFonts w:ascii="Times New Roman" w:hAnsi="Times New Roman" w:cs="Times New Roman"/>
                <w:sz w:val="20"/>
                <w:szCs w:val="20"/>
              </w:rPr>
            </w:pPr>
            <w:r w:rsidRPr="00786988">
              <w:rPr>
                <w:rFonts w:ascii="Times New Roman" w:hAnsi="Times New Roman" w:cs="Times New Roman"/>
                <w:sz w:val="20"/>
                <w:szCs w:val="20"/>
              </w:rPr>
              <w:t>īpatsvars no kā? Vārds "Iedzīvotāju" izraisa neskaidrību. Ja to aizstātu ar "personu", tad būtu saprotamāk.</w:t>
            </w:r>
          </w:p>
        </w:tc>
        <w:tc>
          <w:tcPr>
            <w:tcW w:w="4495" w:type="dxa"/>
          </w:tcPr>
          <w:p w14:paraId="1CA52908" w14:textId="469E08BB" w:rsidR="00EA7FF9" w:rsidRPr="00786988" w:rsidRDefault="00DD0F71" w:rsidP="00EA7FF9">
            <w:pPr>
              <w:rPr>
                <w:rFonts w:ascii="Times New Roman" w:hAnsi="Times New Roman" w:cs="Times New Roman"/>
                <w:b/>
                <w:sz w:val="20"/>
                <w:szCs w:val="20"/>
              </w:rPr>
            </w:pPr>
            <w:r w:rsidRPr="00786988">
              <w:rPr>
                <w:rFonts w:ascii="Times New Roman" w:hAnsi="Times New Roman" w:cs="Times New Roman"/>
                <w:b/>
                <w:sz w:val="20"/>
                <w:szCs w:val="20"/>
              </w:rPr>
              <w:t>Nav ņemts vērā</w:t>
            </w:r>
          </w:p>
          <w:p w14:paraId="28B3A2D7" w14:textId="16B3E681" w:rsidR="00EA7FF9" w:rsidRPr="00786988" w:rsidRDefault="00B510F1" w:rsidP="00DD0F71">
            <w:pPr>
              <w:jc w:val="both"/>
              <w:rPr>
                <w:rFonts w:ascii="Times New Roman" w:hAnsi="Times New Roman" w:cs="Times New Roman"/>
                <w:sz w:val="20"/>
                <w:szCs w:val="20"/>
              </w:rPr>
            </w:pPr>
            <w:r>
              <w:rPr>
                <w:rFonts w:ascii="Times New Roman" w:hAnsi="Times New Roman" w:cs="Times New Roman"/>
                <w:sz w:val="20"/>
                <w:szCs w:val="20"/>
              </w:rPr>
              <w:t xml:space="preserve">Rādītāja metodoloģiskie aspekti ir skaidroti pamatnostādņu 2.pielikuma </w:t>
            </w:r>
            <w:r w:rsidR="00EC4CF1">
              <w:rPr>
                <w:rFonts w:ascii="Times New Roman" w:hAnsi="Times New Roman" w:cs="Times New Roman"/>
                <w:sz w:val="20"/>
                <w:szCs w:val="20"/>
              </w:rPr>
              <w:t>6.2.1.sadaļā. Visos pamatnostādņu projektā iekļautajos r</w:t>
            </w:r>
            <w:r w:rsidR="00EA7FF9" w:rsidRPr="00786988">
              <w:rPr>
                <w:rFonts w:ascii="Times New Roman" w:hAnsi="Times New Roman" w:cs="Times New Roman"/>
                <w:sz w:val="20"/>
                <w:szCs w:val="20"/>
              </w:rPr>
              <w:t>ādītājos</w:t>
            </w:r>
            <w:r w:rsidR="00EC4CF1">
              <w:rPr>
                <w:rFonts w:ascii="Times New Roman" w:hAnsi="Times New Roman" w:cs="Times New Roman"/>
                <w:sz w:val="20"/>
                <w:szCs w:val="20"/>
              </w:rPr>
              <w:t xml:space="preserve">, kuri </w:t>
            </w:r>
            <w:r w:rsidR="00EC4CF1">
              <w:rPr>
                <w:rFonts w:ascii="Times New Roman" w:hAnsi="Times New Roman" w:cs="Times New Roman"/>
                <w:sz w:val="20"/>
                <w:szCs w:val="20"/>
              </w:rPr>
              <w:lastRenderedPageBreak/>
              <w:t>tiek lietoti starptautiskā līmenī,</w:t>
            </w:r>
            <w:r w:rsidR="00EA7FF9" w:rsidRPr="00786988">
              <w:rPr>
                <w:rFonts w:ascii="Times New Roman" w:hAnsi="Times New Roman" w:cs="Times New Roman"/>
                <w:sz w:val="20"/>
                <w:szCs w:val="20"/>
              </w:rPr>
              <w:t xml:space="preserve"> tiek izmantota statistikas rādītāju analīzē izmantojamā terminoloģija</w:t>
            </w:r>
          </w:p>
        </w:tc>
      </w:tr>
      <w:tr w:rsidR="00886834" w:rsidRPr="00786988" w14:paraId="7E32DEDD" w14:textId="77777777" w:rsidTr="007F35E7">
        <w:tc>
          <w:tcPr>
            <w:tcW w:w="3126" w:type="dxa"/>
          </w:tcPr>
          <w:p w14:paraId="1A984D29" w14:textId="0E9EB644" w:rsidR="00886834" w:rsidRPr="00786988" w:rsidRDefault="007B62CA" w:rsidP="00886834">
            <w:pPr>
              <w:rPr>
                <w:rFonts w:ascii="Times New Roman" w:hAnsi="Times New Roman" w:cs="Times New Roman"/>
                <w:sz w:val="20"/>
                <w:szCs w:val="20"/>
              </w:rPr>
            </w:pPr>
            <w:r w:rsidRPr="00786988">
              <w:rPr>
                <w:rFonts w:ascii="Times New Roman" w:hAnsi="Times New Roman" w:cs="Times New Roman"/>
                <w:sz w:val="20"/>
                <w:szCs w:val="20"/>
              </w:rPr>
              <w:lastRenderedPageBreak/>
              <w:t>79.</w:t>
            </w:r>
            <w:r w:rsidR="00886834" w:rsidRPr="00786988">
              <w:rPr>
                <w:rFonts w:ascii="Times New Roman" w:hAnsi="Times New Roman" w:cs="Times New Roman"/>
                <w:sz w:val="20"/>
                <w:szCs w:val="20"/>
              </w:rPr>
              <w:t>Pamatnostādņu projekts,</w:t>
            </w:r>
          </w:p>
          <w:p w14:paraId="5FD4E0A7" w14:textId="77777777" w:rsidR="00886834" w:rsidRPr="00786988" w:rsidRDefault="00886834" w:rsidP="00886834">
            <w:pPr>
              <w:rPr>
                <w:rFonts w:ascii="Times New Roman" w:hAnsi="Times New Roman" w:cs="Times New Roman"/>
                <w:sz w:val="20"/>
                <w:szCs w:val="20"/>
              </w:rPr>
            </w:pPr>
            <w:r w:rsidRPr="00786988">
              <w:rPr>
                <w:rFonts w:ascii="Times New Roman" w:hAnsi="Times New Roman" w:cs="Times New Roman"/>
                <w:sz w:val="20"/>
                <w:szCs w:val="20"/>
              </w:rPr>
              <w:t>Politikas rezultāti un rezultatīvie rādītāji</w:t>
            </w:r>
          </w:p>
        </w:tc>
        <w:tc>
          <w:tcPr>
            <w:tcW w:w="6752" w:type="dxa"/>
          </w:tcPr>
          <w:p w14:paraId="04BB60CE" w14:textId="77777777" w:rsidR="00886834" w:rsidRPr="00786988" w:rsidRDefault="00886834" w:rsidP="00886834">
            <w:pPr>
              <w:jc w:val="center"/>
              <w:rPr>
                <w:rFonts w:ascii="Times New Roman" w:hAnsi="Times New Roman" w:cs="Times New Roman"/>
                <w:b/>
                <w:sz w:val="20"/>
                <w:szCs w:val="20"/>
              </w:rPr>
            </w:pPr>
            <w:r w:rsidRPr="00786988">
              <w:rPr>
                <w:rFonts w:ascii="Times New Roman" w:hAnsi="Times New Roman" w:cs="Times New Roman"/>
                <w:b/>
                <w:sz w:val="20"/>
                <w:szCs w:val="20"/>
              </w:rPr>
              <w:t>Ieva Ozola</w:t>
            </w:r>
          </w:p>
          <w:p w14:paraId="237D7529" w14:textId="77777777" w:rsidR="00886834" w:rsidRPr="00786988" w:rsidRDefault="00886834" w:rsidP="00886834">
            <w:pPr>
              <w:jc w:val="both"/>
              <w:rPr>
                <w:rFonts w:ascii="Times New Roman" w:hAnsi="Times New Roman" w:cs="Times New Roman"/>
                <w:sz w:val="20"/>
                <w:szCs w:val="20"/>
              </w:rPr>
            </w:pPr>
            <w:r w:rsidRPr="00786988">
              <w:rPr>
                <w:rFonts w:ascii="Times New Roman" w:hAnsi="Times New Roman" w:cs="Times New Roman"/>
                <w:sz w:val="20"/>
                <w:szCs w:val="20"/>
              </w:rPr>
              <w:t>(2.10. Aizbildnībā un audžuģimenēs (ģimeniskā vidē) dzīvojošu bērnu īpatsvars no visu ārpusģimenes aprūpē esošo bērnu skaita, %). Pēc esošā dalījuma būtu jābūt audžuģimeņu skaits, izmaiņas audžuģimeņu skaitā, atbalsta centru skaits, reģionālais pārklājums.</w:t>
            </w:r>
          </w:p>
          <w:p w14:paraId="1F0473D3" w14:textId="77777777" w:rsidR="00886834" w:rsidRPr="00786988" w:rsidRDefault="00886834" w:rsidP="00886834">
            <w:pPr>
              <w:jc w:val="both"/>
              <w:rPr>
                <w:rFonts w:ascii="Times New Roman" w:hAnsi="Times New Roman" w:cs="Times New Roman"/>
                <w:sz w:val="20"/>
                <w:szCs w:val="20"/>
              </w:rPr>
            </w:pPr>
            <w:r w:rsidRPr="00786988">
              <w:rPr>
                <w:rFonts w:ascii="Times New Roman" w:hAnsi="Times New Roman" w:cs="Times New Roman"/>
                <w:sz w:val="20"/>
                <w:szCs w:val="20"/>
              </w:rPr>
              <w:t>Pakalpojumi bērniem nekur citur netiek atsevišķi izdalīti.</w:t>
            </w:r>
          </w:p>
        </w:tc>
        <w:tc>
          <w:tcPr>
            <w:tcW w:w="4495" w:type="dxa"/>
          </w:tcPr>
          <w:p w14:paraId="7716C0F6" w14:textId="7A57885A" w:rsidR="00EC4CF1" w:rsidRPr="00EC4CF1" w:rsidRDefault="00441B99" w:rsidP="00EA7FF9">
            <w:pPr>
              <w:rPr>
                <w:rFonts w:ascii="Times New Roman" w:hAnsi="Times New Roman" w:cs="Times New Roman"/>
                <w:b/>
                <w:sz w:val="20"/>
                <w:szCs w:val="20"/>
              </w:rPr>
            </w:pPr>
            <w:r>
              <w:rPr>
                <w:rFonts w:ascii="Times New Roman" w:hAnsi="Times New Roman" w:cs="Times New Roman"/>
                <w:b/>
                <w:sz w:val="20"/>
                <w:szCs w:val="20"/>
              </w:rPr>
              <w:t>Daļēji ņ</w:t>
            </w:r>
            <w:r w:rsidR="00EC4CF1" w:rsidRPr="00EC4CF1">
              <w:rPr>
                <w:rFonts w:ascii="Times New Roman" w:hAnsi="Times New Roman" w:cs="Times New Roman"/>
                <w:b/>
                <w:sz w:val="20"/>
                <w:szCs w:val="20"/>
              </w:rPr>
              <w:t>emts vērā</w:t>
            </w:r>
          </w:p>
          <w:p w14:paraId="08DC1589" w14:textId="5DB0021C" w:rsidR="00EA7FF9" w:rsidRPr="00786988" w:rsidRDefault="00441B99" w:rsidP="00EA7FF9">
            <w:pPr>
              <w:rPr>
                <w:rFonts w:ascii="Times New Roman" w:hAnsi="Times New Roman" w:cs="Times New Roman"/>
                <w:sz w:val="20"/>
                <w:szCs w:val="20"/>
              </w:rPr>
            </w:pPr>
            <w:r>
              <w:rPr>
                <w:rFonts w:ascii="Times New Roman" w:hAnsi="Times New Roman" w:cs="Times New Roman"/>
                <w:sz w:val="20"/>
                <w:szCs w:val="20"/>
              </w:rPr>
              <w:t>Precizēts rezultatīvo rādītāju saraksts.</w:t>
            </w:r>
          </w:p>
        </w:tc>
      </w:tr>
      <w:tr w:rsidR="00886834" w:rsidRPr="00786988" w14:paraId="55DDC3F9" w14:textId="77777777" w:rsidTr="007F35E7">
        <w:tc>
          <w:tcPr>
            <w:tcW w:w="3126" w:type="dxa"/>
          </w:tcPr>
          <w:p w14:paraId="009CCA09" w14:textId="79C319C8" w:rsidR="00886834" w:rsidRPr="00786988" w:rsidRDefault="007B62CA" w:rsidP="00886834">
            <w:pPr>
              <w:rPr>
                <w:rFonts w:ascii="Times New Roman" w:hAnsi="Times New Roman" w:cs="Times New Roman"/>
                <w:sz w:val="20"/>
                <w:szCs w:val="20"/>
              </w:rPr>
            </w:pPr>
            <w:r w:rsidRPr="00786988">
              <w:rPr>
                <w:rFonts w:ascii="Times New Roman" w:hAnsi="Times New Roman" w:cs="Times New Roman"/>
                <w:sz w:val="20"/>
                <w:szCs w:val="20"/>
              </w:rPr>
              <w:t>80.</w:t>
            </w:r>
            <w:r w:rsidR="00886834" w:rsidRPr="00786988">
              <w:rPr>
                <w:rFonts w:ascii="Times New Roman" w:hAnsi="Times New Roman" w:cs="Times New Roman"/>
                <w:sz w:val="20"/>
                <w:szCs w:val="20"/>
              </w:rPr>
              <w:t>Pamatnostādņu projekts,</w:t>
            </w:r>
          </w:p>
          <w:p w14:paraId="19FF7797" w14:textId="77777777" w:rsidR="00886834" w:rsidRPr="00786988" w:rsidRDefault="00886834" w:rsidP="00886834">
            <w:pPr>
              <w:rPr>
                <w:rFonts w:ascii="Times New Roman" w:hAnsi="Times New Roman" w:cs="Times New Roman"/>
                <w:sz w:val="20"/>
                <w:szCs w:val="20"/>
              </w:rPr>
            </w:pPr>
            <w:r w:rsidRPr="00786988">
              <w:rPr>
                <w:rFonts w:ascii="Times New Roman" w:hAnsi="Times New Roman" w:cs="Times New Roman"/>
                <w:sz w:val="20"/>
                <w:szCs w:val="20"/>
              </w:rPr>
              <w:t>Politikas rezultāti un rezultatīvie rādītāji</w:t>
            </w:r>
          </w:p>
        </w:tc>
        <w:tc>
          <w:tcPr>
            <w:tcW w:w="6752" w:type="dxa"/>
          </w:tcPr>
          <w:p w14:paraId="789B97CC" w14:textId="77777777" w:rsidR="00886834" w:rsidRPr="00786988" w:rsidRDefault="00886834" w:rsidP="00886834">
            <w:pPr>
              <w:jc w:val="center"/>
              <w:rPr>
                <w:rFonts w:ascii="Times New Roman" w:hAnsi="Times New Roman" w:cs="Times New Roman"/>
                <w:b/>
                <w:sz w:val="20"/>
                <w:szCs w:val="20"/>
              </w:rPr>
            </w:pPr>
            <w:r w:rsidRPr="00786988">
              <w:rPr>
                <w:rFonts w:ascii="Times New Roman" w:hAnsi="Times New Roman" w:cs="Times New Roman"/>
                <w:b/>
                <w:sz w:val="20"/>
                <w:szCs w:val="20"/>
              </w:rPr>
              <w:t>VSAC “Rīga” filiāle “Rīga”</w:t>
            </w:r>
          </w:p>
          <w:p w14:paraId="041B5E71" w14:textId="77777777" w:rsidR="00886834" w:rsidRPr="00786988" w:rsidRDefault="00886834" w:rsidP="00886834">
            <w:pPr>
              <w:jc w:val="both"/>
              <w:rPr>
                <w:rFonts w:ascii="Times New Roman" w:hAnsi="Times New Roman" w:cs="Times New Roman"/>
                <w:sz w:val="20"/>
                <w:szCs w:val="20"/>
              </w:rPr>
            </w:pPr>
            <w:r w:rsidRPr="00786988">
              <w:rPr>
                <w:rFonts w:ascii="Times New Roman" w:hAnsi="Times New Roman" w:cs="Times New Roman"/>
                <w:sz w:val="20"/>
                <w:szCs w:val="20"/>
              </w:rPr>
              <w:t xml:space="preserve">2.10. Aizbildnībā un audžuģimenēs (ģimeniskā vidē) dzīvojošu bērnu īpatsvars no visu ārpusģimenes aprūpē esošo bērnu skaita, % </w:t>
            </w:r>
          </w:p>
          <w:p w14:paraId="2902D185" w14:textId="77777777" w:rsidR="00886834" w:rsidRPr="00786988" w:rsidRDefault="00886834" w:rsidP="00886834">
            <w:pPr>
              <w:jc w:val="both"/>
              <w:rPr>
                <w:rFonts w:ascii="Times New Roman" w:hAnsi="Times New Roman" w:cs="Times New Roman"/>
                <w:sz w:val="20"/>
                <w:szCs w:val="20"/>
                <w:lang w:eastAsia="lv-LV"/>
              </w:rPr>
            </w:pPr>
            <w:r w:rsidRPr="00786988">
              <w:rPr>
                <w:rFonts w:ascii="Times New Roman" w:hAnsi="Times New Roman" w:cs="Times New Roman"/>
                <w:sz w:val="20"/>
                <w:szCs w:val="20"/>
              </w:rPr>
              <w:t xml:space="preserve">2024.gadā – 88,0%, 2027.gadā - </w:t>
            </w:r>
            <w:r w:rsidRPr="00786988">
              <w:rPr>
                <w:rFonts w:ascii="Times New Roman" w:hAnsi="Times New Roman" w:cs="Times New Roman"/>
                <w:sz w:val="20"/>
                <w:szCs w:val="20"/>
                <w:lang w:eastAsia="lv-LV"/>
              </w:rPr>
              <w:t>88,5</w:t>
            </w:r>
          </w:p>
          <w:p w14:paraId="6C2CA531" w14:textId="77777777" w:rsidR="00886834" w:rsidRPr="00786988" w:rsidRDefault="00886834" w:rsidP="00886834">
            <w:pPr>
              <w:pStyle w:val="CommentText"/>
              <w:jc w:val="both"/>
              <w:rPr>
                <w:rFonts w:ascii="Times New Roman" w:hAnsi="Times New Roman"/>
              </w:rPr>
            </w:pPr>
          </w:p>
          <w:p w14:paraId="07CA4CC1" w14:textId="77777777" w:rsidR="00886834" w:rsidRPr="00786988" w:rsidRDefault="00886834" w:rsidP="00886834">
            <w:pPr>
              <w:pStyle w:val="CommentText"/>
              <w:jc w:val="both"/>
              <w:rPr>
                <w:rFonts w:ascii="Times New Roman" w:hAnsi="Times New Roman"/>
              </w:rPr>
            </w:pPr>
            <w:r w:rsidRPr="00786988">
              <w:rPr>
                <w:rFonts w:ascii="Times New Roman" w:hAnsi="Times New Roman"/>
              </w:rPr>
              <w:t>Jāuzstāda bērnu tiesībām atbilstoši mērķi attiecībā uz šo rādītāju, jo šobrīd tiek plānots ļoti minimāls uzlabojums (no 87,7 2018.gadā uz 88,5 2027.gadā). Faktiski tas ir vērtējams kā ieplānota bezdarbība šī rādītāja uzlabošanā, jo saskan ar jau šobrīd esošu tendenci.</w:t>
            </w:r>
          </w:p>
          <w:p w14:paraId="76EF36A4" w14:textId="77777777" w:rsidR="00886834" w:rsidRPr="00786988" w:rsidRDefault="00886834" w:rsidP="00886834">
            <w:pPr>
              <w:pStyle w:val="CommentText"/>
              <w:jc w:val="both"/>
              <w:rPr>
                <w:rFonts w:ascii="Times New Roman" w:hAnsi="Times New Roman"/>
                <w:b/>
                <w:bCs/>
                <w:u w:val="single"/>
              </w:rPr>
            </w:pPr>
          </w:p>
          <w:p w14:paraId="52102A10" w14:textId="77777777" w:rsidR="00886834" w:rsidRPr="00786988" w:rsidRDefault="00886834" w:rsidP="00886834">
            <w:pPr>
              <w:pStyle w:val="CommentText"/>
              <w:jc w:val="both"/>
              <w:rPr>
                <w:rFonts w:ascii="Times New Roman" w:hAnsi="Times New Roman"/>
              </w:rPr>
            </w:pPr>
            <w:r w:rsidRPr="00786988">
              <w:rPr>
                <w:rFonts w:ascii="Times New Roman" w:hAnsi="Times New Roman"/>
                <w:b/>
                <w:bCs/>
                <w:u w:val="single"/>
              </w:rPr>
              <w:t>Priekšlikums</w:t>
            </w:r>
            <w:r w:rsidRPr="00786988">
              <w:rPr>
                <w:rFonts w:ascii="Times New Roman" w:hAnsi="Times New Roman"/>
              </w:rPr>
              <w:t>: tuvināt šo rādītāju 100%. Piemēram, nosakot vismaz 95% 2024.gadā un 99,5% 2027.gadā.</w:t>
            </w:r>
          </w:p>
          <w:p w14:paraId="512A84A6" w14:textId="77777777" w:rsidR="00886834" w:rsidRPr="00786988" w:rsidRDefault="00886834" w:rsidP="00886834">
            <w:pPr>
              <w:pStyle w:val="CommentText"/>
              <w:jc w:val="both"/>
              <w:rPr>
                <w:rFonts w:ascii="Times New Roman" w:hAnsi="Times New Roman"/>
              </w:rPr>
            </w:pPr>
          </w:p>
          <w:p w14:paraId="672FB02A" w14:textId="77777777" w:rsidR="00886834" w:rsidRPr="00786988" w:rsidRDefault="00886834" w:rsidP="00886834">
            <w:pPr>
              <w:jc w:val="both"/>
              <w:rPr>
                <w:rFonts w:ascii="Times New Roman" w:hAnsi="Times New Roman" w:cs="Times New Roman"/>
                <w:b/>
                <w:sz w:val="20"/>
                <w:szCs w:val="20"/>
              </w:rPr>
            </w:pPr>
            <w:r w:rsidRPr="00786988">
              <w:rPr>
                <w:rFonts w:ascii="Times New Roman" w:hAnsi="Times New Roman" w:cs="Times New Roman"/>
                <w:sz w:val="20"/>
                <w:szCs w:val="20"/>
              </w:rPr>
              <w:t xml:space="preserve">Pamatojums: Neskatoties uz to, ka NAP ir šādi rādītāji, tie ir jāmaina. Ilgstoša bērnu aprūpe institūcijās ir pretrunā ar bērnu tiesībām uzaugt ģimenē. Bez vecāku gādības palikušiem bērniem ir jānodrošina īstermiņa aprūpe (līdz 6 mēnešiem) institūcijās vai ilgstoša aprūpe ģimenēs, ģimeniskai videi pietuvinātos apstākļos sabiedrībā (dzīvokļos, jauniešu mājās) </w:t>
            </w:r>
            <w:r w:rsidRPr="00786988">
              <w:rPr>
                <w:rFonts w:ascii="Times New Roman" w:hAnsi="Times New Roman" w:cs="Times New Roman"/>
                <w:b/>
                <w:sz w:val="20"/>
                <w:szCs w:val="20"/>
              </w:rPr>
              <w:t xml:space="preserve">ar vienu piesaistes personu </w:t>
            </w:r>
            <w:r w:rsidRPr="00786988">
              <w:rPr>
                <w:rFonts w:ascii="Times New Roman" w:hAnsi="Times New Roman" w:cs="Times New Roman"/>
                <w:sz w:val="20"/>
                <w:szCs w:val="20"/>
              </w:rPr>
              <w:t>(</w:t>
            </w:r>
            <w:proofErr w:type="spellStart"/>
            <w:r w:rsidRPr="00786988">
              <w:rPr>
                <w:rFonts w:ascii="Times New Roman" w:hAnsi="Times New Roman" w:cs="Times New Roman"/>
                <w:sz w:val="20"/>
                <w:szCs w:val="20"/>
              </w:rPr>
              <w:t>sk.ESR</w:t>
            </w:r>
            <w:proofErr w:type="spellEnd"/>
            <w:r w:rsidRPr="00786988">
              <w:rPr>
                <w:rFonts w:ascii="Times New Roman" w:hAnsi="Times New Roman" w:cs="Times New Roman"/>
                <w:sz w:val="20"/>
                <w:szCs w:val="20"/>
              </w:rPr>
              <w:t xml:space="preserve"> 79.lpp. Izmēģinājuma projektu valsts SAC filiālē “Rīga”).</w:t>
            </w:r>
          </w:p>
        </w:tc>
        <w:tc>
          <w:tcPr>
            <w:tcW w:w="4495" w:type="dxa"/>
          </w:tcPr>
          <w:p w14:paraId="18F74D38" w14:textId="77777777" w:rsidR="00EC4CF1" w:rsidRPr="00EC4CF1" w:rsidRDefault="00EC4CF1" w:rsidP="00EC4CF1">
            <w:pPr>
              <w:rPr>
                <w:rFonts w:ascii="Times New Roman" w:hAnsi="Times New Roman" w:cs="Times New Roman"/>
                <w:b/>
                <w:sz w:val="20"/>
                <w:szCs w:val="20"/>
              </w:rPr>
            </w:pPr>
            <w:r w:rsidRPr="00EC4CF1">
              <w:rPr>
                <w:rFonts w:ascii="Times New Roman" w:hAnsi="Times New Roman" w:cs="Times New Roman"/>
                <w:b/>
                <w:sz w:val="20"/>
                <w:szCs w:val="20"/>
              </w:rPr>
              <w:t>Ņemts vērā</w:t>
            </w:r>
          </w:p>
          <w:p w14:paraId="2B862F9F" w14:textId="6CA037D2" w:rsidR="0069076F" w:rsidRPr="00786988" w:rsidRDefault="00CD6768" w:rsidP="0069076F">
            <w:pPr>
              <w:rPr>
                <w:rFonts w:ascii="Times New Roman" w:hAnsi="Times New Roman" w:cs="Times New Roman"/>
                <w:sz w:val="20"/>
                <w:szCs w:val="20"/>
              </w:rPr>
            </w:pPr>
            <w:r w:rsidRPr="00786988">
              <w:rPr>
                <w:rFonts w:ascii="Times New Roman" w:hAnsi="Times New Roman" w:cs="Times New Roman"/>
                <w:sz w:val="20"/>
                <w:szCs w:val="20"/>
              </w:rPr>
              <w:t>Rādītāj</w:t>
            </w:r>
            <w:r w:rsidR="00441B99">
              <w:rPr>
                <w:rFonts w:ascii="Times New Roman" w:hAnsi="Times New Roman" w:cs="Times New Roman"/>
                <w:sz w:val="20"/>
                <w:szCs w:val="20"/>
              </w:rPr>
              <w:t>a vērtība ir pārskatīta.</w:t>
            </w:r>
            <w:r w:rsidRPr="00786988">
              <w:rPr>
                <w:rFonts w:ascii="Times New Roman" w:hAnsi="Times New Roman" w:cs="Times New Roman"/>
                <w:sz w:val="20"/>
                <w:szCs w:val="20"/>
              </w:rPr>
              <w:t xml:space="preserve"> </w:t>
            </w:r>
          </w:p>
        </w:tc>
      </w:tr>
      <w:tr w:rsidR="00886834" w:rsidRPr="00786988" w14:paraId="601F3088" w14:textId="77777777" w:rsidTr="007F35E7">
        <w:tc>
          <w:tcPr>
            <w:tcW w:w="3126" w:type="dxa"/>
          </w:tcPr>
          <w:p w14:paraId="37B3FFCC" w14:textId="4CC0FEA6" w:rsidR="00886834" w:rsidRPr="00786988" w:rsidRDefault="007B62CA" w:rsidP="00886834">
            <w:pPr>
              <w:rPr>
                <w:rFonts w:ascii="Times New Roman" w:hAnsi="Times New Roman" w:cs="Times New Roman"/>
                <w:sz w:val="20"/>
                <w:szCs w:val="20"/>
              </w:rPr>
            </w:pPr>
            <w:r w:rsidRPr="00786988">
              <w:rPr>
                <w:rFonts w:ascii="Times New Roman" w:hAnsi="Times New Roman" w:cs="Times New Roman"/>
                <w:sz w:val="20"/>
                <w:szCs w:val="20"/>
              </w:rPr>
              <w:t>81.</w:t>
            </w:r>
            <w:r w:rsidR="00886834" w:rsidRPr="00786988">
              <w:rPr>
                <w:rFonts w:ascii="Times New Roman" w:hAnsi="Times New Roman" w:cs="Times New Roman"/>
                <w:sz w:val="20"/>
                <w:szCs w:val="20"/>
              </w:rPr>
              <w:t>Pamatnostādņu projekts,</w:t>
            </w:r>
          </w:p>
          <w:p w14:paraId="0F6914DF" w14:textId="77777777" w:rsidR="00886834" w:rsidRPr="00786988" w:rsidRDefault="00886834" w:rsidP="00886834">
            <w:pPr>
              <w:rPr>
                <w:rFonts w:ascii="Times New Roman" w:hAnsi="Times New Roman" w:cs="Times New Roman"/>
                <w:sz w:val="20"/>
                <w:szCs w:val="20"/>
              </w:rPr>
            </w:pPr>
            <w:r w:rsidRPr="00786988">
              <w:rPr>
                <w:rFonts w:ascii="Times New Roman" w:hAnsi="Times New Roman" w:cs="Times New Roman"/>
                <w:sz w:val="20"/>
                <w:szCs w:val="20"/>
              </w:rPr>
              <w:t>Politikas rezultāti un rezultatīvie rādītāji</w:t>
            </w:r>
          </w:p>
        </w:tc>
        <w:tc>
          <w:tcPr>
            <w:tcW w:w="6752" w:type="dxa"/>
          </w:tcPr>
          <w:p w14:paraId="4D5267BB" w14:textId="310AFE97" w:rsidR="00886834" w:rsidRPr="00786988" w:rsidRDefault="00886834" w:rsidP="00886834">
            <w:pPr>
              <w:jc w:val="center"/>
              <w:rPr>
                <w:rFonts w:ascii="Times New Roman" w:hAnsi="Times New Roman" w:cs="Times New Roman"/>
                <w:sz w:val="20"/>
                <w:szCs w:val="20"/>
              </w:rPr>
            </w:pPr>
            <w:r w:rsidRPr="00786988">
              <w:rPr>
                <w:rFonts w:ascii="Times New Roman" w:hAnsi="Times New Roman" w:cs="Times New Roman"/>
                <w:b/>
                <w:sz w:val="20"/>
                <w:szCs w:val="20"/>
              </w:rPr>
              <w:t xml:space="preserve">Latvijas </w:t>
            </w:r>
            <w:r w:rsidR="00F83444">
              <w:rPr>
                <w:rFonts w:ascii="Times New Roman" w:hAnsi="Times New Roman" w:cs="Times New Roman"/>
                <w:b/>
                <w:sz w:val="20"/>
                <w:szCs w:val="20"/>
              </w:rPr>
              <w:t>s</w:t>
            </w:r>
            <w:r w:rsidRPr="00786988">
              <w:rPr>
                <w:rFonts w:ascii="Times New Roman" w:hAnsi="Times New Roman" w:cs="Times New Roman"/>
                <w:b/>
                <w:sz w:val="20"/>
                <w:szCs w:val="20"/>
              </w:rPr>
              <w:t>ociālo darbinieku biedrība</w:t>
            </w:r>
          </w:p>
          <w:p w14:paraId="6D625E07" w14:textId="77777777" w:rsidR="00886834" w:rsidRPr="00786988" w:rsidRDefault="00886834" w:rsidP="00886834">
            <w:pPr>
              <w:rPr>
                <w:rFonts w:ascii="Times New Roman" w:hAnsi="Times New Roman" w:cs="Times New Roman"/>
                <w:sz w:val="20"/>
                <w:szCs w:val="20"/>
              </w:rPr>
            </w:pPr>
            <w:r w:rsidRPr="00786988">
              <w:rPr>
                <w:rFonts w:ascii="Times New Roman" w:hAnsi="Times New Roman" w:cs="Times New Roman"/>
                <w:sz w:val="20"/>
                <w:szCs w:val="20"/>
              </w:rPr>
              <w:t xml:space="preserve">2.10. Aizbildnībā un audžuģimenēs (ģimeniskā vidē) dzīvojošu bērnu īpatsvars no visu ārpusģimenes aprūpē esošo bērnu skaita, % </w:t>
            </w:r>
          </w:p>
          <w:p w14:paraId="71BE1E5D" w14:textId="77777777" w:rsidR="00886834" w:rsidRPr="00786988" w:rsidRDefault="00886834" w:rsidP="00886834">
            <w:pPr>
              <w:rPr>
                <w:rFonts w:ascii="Times New Roman" w:hAnsi="Times New Roman" w:cs="Times New Roman"/>
                <w:sz w:val="20"/>
                <w:szCs w:val="20"/>
                <w:lang w:eastAsia="lv-LV"/>
              </w:rPr>
            </w:pPr>
            <w:r w:rsidRPr="00786988">
              <w:rPr>
                <w:rFonts w:ascii="Times New Roman" w:hAnsi="Times New Roman" w:cs="Times New Roman"/>
                <w:sz w:val="20"/>
                <w:szCs w:val="20"/>
              </w:rPr>
              <w:t xml:space="preserve">2024.gadā – 88,0%, 2027.gadā - </w:t>
            </w:r>
            <w:r w:rsidRPr="00786988">
              <w:rPr>
                <w:rFonts w:ascii="Times New Roman" w:hAnsi="Times New Roman" w:cs="Times New Roman"/>
                <w:sz w:val="20"/>
                <w:szCs w:val="20"/>
                <w:lang w:eastAsia="lv-LV"/>
              </w:rPr>
              <w:t>88,5</w:t>
            </w:r>
          </w:p>
          <w:p w14:paraId="259FBE50" w14:textId="77777777" w:rsidR="00886834" w:rsidRPr="00786988" w:rsidRDefault="00886834" w:rsidP="00886834">
            <w:pPr>
              <w:pStyle w:val="CommentText"/>
              <w:jc w:val="both"/>
              <w:rPr>
                <w:rFonts w:ascii="Times New Roman" w:hAnsi="Times New Roman"/>
              </w:rPr>
            </w:pPr>
            <w:r w:rsidRPr="00786988">
              <w:rPr>
                <w:rFonts w:ascii="Times New Roman" w:hAnsi="Times New Roman"/>
              </w:rPr>
              <w:t>LSD biedrība uzskata, ka LM vajadzētu stādīt ambiciozākus mērķus attiecībā uz šo rādītāju, jo šobrīd tiek plānots ļoti minimāls uzlabojums (no 87,7 2018.gadā uz 88,5 2027.gadā). Faktiski tas ir vērtējams kā ieplānota bezdarbība šī rādītāja uzlabošanā, jo saskan ar jau šobrīd esošu tendenci.</w:t>
            </w:r>
          </w:p>
          <w:p w14:paraId="7C54C585" w14:textId="77777777" w:rsidR="00886834" w:rsidRPr="00786988" w:rsidRDefault="00886834" w:rsidP="00886834">
            <w:pPr>
              <w:pStyle w:val="CommentText"/>
              <w:jc w:val="both"/>
              <w:rPr>
                <w:rFonts w:ascii="Times New Roman" w:hAnsi="Times New Roman"/>
              </w:rPr>
            </w:pPr>
          </w:p>
          <w:p w14:paraId="5B2A83F0" w14:textId="77777777" w:rsidR="00886834" w:rsidRPr="00786988" w:rsidRDefault="00886834" w:rsidP="00886834">
            <w:pPr>
              <w:pStyle w:val="CommentText"/>
              <w:jc w:val="both"/>
              <w:rPr>
                <w:rFonts w:ascii="Times New Roman" w:hAnsi="Times New Roman"/>
              </w:rPr>
            </w:pPr>
            <w:r w:rsidRPr="00786988">
              <w:rPr>
                <w:rFonts w:ascii="Times New Roman" w:hAnsi="Times New Roman"/>
                <w:b/>
                <w:bCs/>
                <w:u w:val="single"/>
              </w:rPr>
              <w:t>Priekšlikums</w:t>
            </w:r>
            <w:r w:rsidRPr="00786988">
              <w:rPr>
                <w:rFonts w:ascii="Times New Roman" w:hAnsi="Times New Roman"/>
              </w:rPr>
              <w:t>: tuvināt šo rādītāju 100%. Piemēram, nosakot vismaz 95% 2024.gadā un 99,5% 2027.gadā.</w:t>
            </w:r>
          </w:p>
          <w:p w14:paraId="09147B83" w14:textId="77777777" w:rsidR="00886834" w:rsidRPr="00786988" w:rsidRDefault="00886834" w:rsidP="00886834">
            <w:pPr>
              <w:pStyle w:val="CommentText"/>
              <w:jc w:val="both"/>
              <w:rPr>
                <w:rFonts w:ascii="Times New Roman" w:hAnsi="Times New Roman"/>
              </w:rPr>
            </w:pPr>
          </w:p>
          <w:p w14:paraId="71D30496" w14:textId="77777777" w:rsidR="00886834" w:rsidRPr="00786988" w:rsidRDefault="00886834" w:rsidP="00886834">
            <w:pPr>
              <w:jc w:val="both"/>
              <w:rPr>
                <w:rFonts w:ascii="Times New Roman" w:hAnsi="Times New Roman" w:cs="Times New Roman"/>
                <w:b/>
                <w:sz w:val="20"/>
                <w:szCs w:val="20"/>
              </w:rPr>
            </w:pPr>
            <w:r w:rsidRPr="00786988">
              <w:rPr>
                <w:rFonts w:ascii="Times New Roman" w:hAnsi="Times New Roman" w:cs="Times New Roman"/>
                <w:sz w:val="20"/>
                <w:szCs w:val="20"/>
              </w:rPr>
              <w:lastRenderedPageBreak/>
              <w:t xml:space="preserve">Pamatojums: Neskatoties uz to, ka NAP ir šādi rādītāji, tie ir jāmaina. Ilgstoša bērnu aprūpe institūcijās ir pretrunā ar bērnu tiesībām uzaugt ģimenē. Bez vecāku gādības palikušiem bērniem ir jānodrošina īstermiņa aprūpe (līdz 6 mēnešiem) institūcijās vai ilgstoša aprūpe ģimenēs, ģimeniskai videi pietuvinātos apstākļos sabiedrībā (dzīvokļos, grupu mājās) </w:t>
            </w:r>
            <w:r w:rsidRPr="00786988">
              <w:rPr>
                <w:rFonts w:ascii="Times New Roman" w:hAnsi="Times New Roman" w:cs="Times New Roman"/>
                <w:b/>
                <w:sz w:val="20"/>
                <w:szCs w:val="20"/>
              </w:rPr>
              <w:t xml:space="preserve">ar vienu piesaistes personu </w:t>
            </w:r>
            <w:r w:rsidRPr="00786988">
              <w:rPr>
                <w:rFonts w:ascii="Times New Roman" w:hAnsi="Times New Roman" w:cs="Times New Roman"/>
                <w:sz w:val="20"/>
                <w:szCs w:val="20"/>
              </w:rPr>
              <w:t>(sk.2.pielikuma 79.lpp. Izmēģinājuma projektu valsts SAC filiālē “Rīga”).</w:t>
            </w:r>
          </w:p>
        </w:tc>
        <w:tc>
          <w:tcPr>
            <w:tcW w:w="4495" w:type="dxa"/>
          </w:tcPr>
          <w:p w14:paraId="625A2A5E" w14:textId="77777777" w:rsidR="00EC4CF1" w:rsidRPr="00EC4CF1" w:rsidRDefault="00EC4CF1" w:rsidP="00EC4CF1">
            <w:pPr>
              <w:rPr>
                <w:rFonts w:ascii="Times New Roman" w:hAnsi="Times New Roman" w:cs="Times New Roman"/>
                <w:b/>
                <w:sz w:val="20"/>
                <w:szCs w:val="20"/>
              </w:rPr>
            </w:pPr>
            <w:r w:rsidRPr="00EC4CF1">
              <w:rPr>
                <w:rFonts w:ascii="Times New Roman" w:hAnsi="Times New Roman" w:cs="Times New Roman"/>
                <w:b/>
                <w:sz w:val="20"/>
                <w:szCs w:val="20"/>
              </w:rPr>
              <w:lastRenderedPageBreak/>
              <w:t>Ņemts vērā</w:t>
            </w:r>
          </w:p>
          <w:p w14:paraId="4763F0F1" w14:textId="672241D3" w:rsidR="0069076F" w:rsidRPr="00786988" w:rsidRDefault="00441B99" w:rsidP="0069076F">
            <w:pPr>
              <w:rPr>
                <w:rFonts w:ascii="Times New Roman" w:hAnsi="Times New Roman" w:cs="Times New Roman"/>
                <w:sz w:val="20"/>
                <w:szCs w:val="20"/>
              </w:rPr>
            </w:pPr>
            <w:r w:rsidRPr="00786988">
              <w:rPr>
                <w:rFonts w:ascii="Times New Roman" w:hAnsi="Times New Roman" w:cs="Times New Roman"/>
                <w:sz w:val="20"/>
                <w:szCs w:val="20"/>
              </w:rPr>
              <w:t>Rādītāj</w:t>
            </w:r>
            <w:r>
              <w:rPr>
                <w:rFonts w:ascii="Times New Roman" w:hAnsi="Times New Roman" w:cs="Times New Roman"/>
                <w:sz w:val="20"/>
                <w:szCs w:val="20"/>
              </w:rPr>
              <w:t>a vērtība ir pārskatīta.</w:t>
            </w:r>
          </w:p>
        </w:tc>
      </w:tr>
      <w:tr w:rsidR="00886834" w:rsidRPr="00786988" w14:paraId="69A6C999" w14:textId="77777777" w:rsidTr="007F35E7">
        <w:tc>
          <w:tcPr>
            <w:tcW w:w="3126" w:type="dxa"/>
          </w:tcPr>
          <w:p w14:paraId="2795A939" w14:textId="22F5FCD9" w:rsidR="00886834" w:rsidRPr="00786988" w:rsidRDefault="007B62CA" w:rsidP="00886834">
            <w:pPr>
              <w:rPr>
                <w:rFonts w:ascii="Times New Roman" w:hAnsi="Times New Roman" w:cs="Times New Roman"/>
                <w:sz w:val="20"/>
                <w:szCs w:val="20"/>
              </w:rPr>
            </w:pPr>
            <w:r w:rsidRPr="00786988">
              <w:rPr>
                <w:rFonts w:ascii="Times New Roman" w:hAnsi="Times New Roman" w:cs="Times New Roman"/>
                <w:sz w:val="20"/>
                <w:szCs w:val="20"/>
              </w:rPr>
              <w:t>82.</w:t>
            </w:r>
            <w:r w:rsidR="00886834" w:rsidRPr="00786988">
              <w:rPr>
                <w:rFonts w:ascii="Times New Roman" w:hAnsi="Times New Roman" w:cs="Times New Roman"/>
                <w:sz w:val="20"/>
                <w:szCs w:val="20"/>
              </w:rPr>
              <w:t>Pamatnostādņu projekts,</w:t>
            </w:r>
          </w:p>
          <w:p w14:paraId="3389C50D" w14:textId="77777777" w:rsidR="00886834" w:rsidRPr="00786988" w:rsidRDefault="00886834" w:rsidP="00886834">
            <w:pPr>
              <w:rPr>
                <w:rFonts w:ascii="Times New Roman" w:hAnsi="Times New Roman" w:cs="Times New Roman"/>
                <w:sz w:val="20"/>
                <w:szCs w:val="20"/>
              </w:rPr>
            </w:pPr>
            <w:r w:rsidRPr="00786988">
              <w:rPr>
                <w:rFonts w:ascii="Times New Roman" w:hAnsi="Times New Roman" w:cs="Times New Roman"/>
                <w:sz w:val="20"/>
                <w:szCs w:val="20"/>
              </w:rPr>
              <w:t>Politikas rezultāti un rezultatīvie rādītāji</w:t>
            </w:r>
          </w:p>
        </w:tc>
        <w:tc>
          <w:tcPr>
            <w:tcW w:w="6752" w:type="dxa"/>
          </w:tcPr>
          <w:p w14:paraId="4759594A" w14:textId="5C653D4D" w:rsidR="00886834" w:rsidRPr="00786988" w:rsidRDefault="00886834" w:rsidP="00886834">
            <w:pPr>
              <w:jc w:val="center"/>
              <w:rPr>
                <w:rFonts w:ascii="Times New Roman" w:hAnsi="Times New Roman" w:cs="Times New Roman"/>
                <w:sz w:val="20"/>
                <w:szCs w:val="20"/>
              </w:rPr>
            </w:pPr>
            <w:r w:rsidRPr="00786988">
              <w:rPr>
                <w:rFonts w:ascii="Times New Roman" w:hAnsi="Times New Roman" w:cs="Times New Roman"/>
                <w:b/>
                <w:sz w:val="20"/>
                <w:szCs w:val="20"/>
              </w:rPr>
              <w:t xml:space="preserve">Latvijas </w:t>
            </w:r>
            <w:r w:rsidR="00F83444">
              <w:rPr>
                <w:rFonts w:ascii="Times New Roman" w:hAnsi="Times New Roman" w:cs="Times New Roman"/>
                <w:b/>
                <w:sz w:val="20"/>
                <w:szCs w:val="20"/>
              </w:rPr>
              <w:t>s</w:t>
            </w:r>
            <w:r w:rsidRPr="00786988">
              <w:rPr>
                <w:rFonts w:ascii="Times New Roman" w:hAnsi="Times New Roman" w:cs="Times New Roman"/>
                <w:b/>
                <w:sz w:val="20"/>
                <w:szCs w:val="20"/>
              </w:rPr>
              <w:t>ociālo darbinieku biedrība</w:t>
            </w:r>
          </w:p>
          <w:p w14:paraId="49C3565B" w14:textId="77777777" w:rsidR="00886834" w:rsidRPr="00786988" w:rsidRDefault="00886834" w:rsidP="00886834">
            <w:pPr>
              <w:pStyle w:val="CommentText"/>
              <w:jc w:val="both"/>
              <w:rPr>
                <w:rFonts w:ascii="Times New Roman" w:hAnsi="Times New Roman"/>
              </w:rPr>
            </w:pPr>
            <w:r w:rsidRPr="00786988">
              <w:rPr>
                <w:rFonts w:ascii="Times New Roman" w:hAnsi="Times New Roman"/>
              </w:rPr>
              <w:t>2.12. Iedzīvotāju īpatsvars, kuri aprūpes pienākumu dēļ ir ekonomiski neaktīvi, % no ekonomiski neaktīvajiem (sadalījumā pēc dzimuma)</w:t>
            </w:r>
          </w:p>
          <w:p w14:paraId="65D4BF2B" w14:textId="77777777" w:rsidR="00886834" w:rsidRPr="00786988" w:rsidRDefault="00886834" w:rsidP="00886834">
            <w:pPr>
              <w:jc w:val="center"/>
              <w:rPr>
                <w:rFonts w:ascii="Times New Roman" w:eastAsia="Times New Roman" w:hAnsi="Times New Roman" w:cs="Times New Roman"/>
                <w:sz w:val="20"/>
                <w:szCs w:val="20"/>
                <w:lang w:eastAsia="lv-LV"/>
              </w:rPr>
            </w:pPr>
            <w:r w:rsidRPr="00786988">
              <w:rPr>
                <w:rFonts w:ascii="Times New Roman" w:hAnsi="Times New Roman" w:cs="Times New Roman"/>
                <w:sz w:val="20"/>
                <w:szCs w:val="20"/>
              </w:rPr>
              <w:t xml:space="preserve">2027.gadā - </w:t>
            </w:r>
            <w:r w:rsidRPr="00786988">
              <w:rPr>
                <w:rFonts w:ascii="Times New Roman" w:eastAsia="Times New Roman" w:hAnsi="Times New Roman" w:cs="Times New Roman"/>
                <w:sz w:val="20"/>
                <w:szCs w:val="20"/>
                <w:lang w:eastAsia="lv-LV"/>
              </w:rPr>
              <w:t>16,4</w:t>
            </w:r>
          </w:p>
          <w:p w14:paraId="2DB6B3DB" w14:textId="77777777" w:rsidR="00886834" w:rsidRPr="00786988" w:rsidRDefault="00886834" w:rsidP="00886834">
            <w:pPr>
              <w:pStyle w:val="CommentText"/>
              <w:jc w:val="both"/>
              <w:rPr>
                <w:rFonts w:ascii="Times New Roman" w:hAnsi="Times New Roman"/>
              </w:rPr>
            </w:pPr>
            <w:r w:rsidRPr="00786988">
              <w:rPr>
                <w:rFonts w:ascii="Times New Roman" w:hAnsi="Times New Roman"/>
              </w:rPr>
              <w:t>Apskatot šo rādītāju dinamikā no 2018. līdz 2027.gadam, var konstatēt, tiek plānots ļoti minimāls uzlabojums, kas drīzāk notiks iedzīvotāju skaita samazināšanās rezultātā nevis aktīvas sociālās politikas īstenošanas rezultātā.</w:t>
            </w:r>
          </w:p>
          <w:p w14:paraId="551EAD3A" w14:textId="77777777" w:rsidR="00886834" w:rsidRPr="00786988" w:rsidRDefault="00886834" w:rsidP="00886834">
            <w:pPr>
              <w:pStyle w:val="CommentText"/>
              <w:jc w:val="both"/>
              <w:rPr>
                <w:rFonts w:ascii="Times New Roman" w:hAnsi="Times New Roman"/>
              </w:rPr>
            </w:pPr>
          </w:p>
          <w:p w14:paraId="14E86DA7" w14:textId="77777777" w:rsidR="00886834" w:rsidRPr="00786988" w:rsidRDefault="00886834" w:rsidP="00886834">
            <w:pPr>
              <w:jc w:val="both"/>
              <w:rPr>
                <w:rFonts w:ascii="Times New Roman" w:eastAsia="Times New Roman" w:hAnsi="Times New Roman" w:cs="Times New Roman"/>
                <w:sz w:val="20"/>
                <w:szCs w:val="20"/>
                <w:lang w:eastAsia="lv-LV"/>
              </w:rPr>
            </w:pPr>
            <w:r w:rsidRPr="00786988">
              <w:rPr>
                <w:rFonts w:ascii="Times New Roman" w:hAnsi="Times New Roman" w:cs="Times New Roman"/>
                <w:b/>
                <w:bCs/>
                <w:sz w:val="20"/>
                <w:szCs w:val="20"/>
                <w:u w:val="single"/>
              </w:rPr>
              <w:t>Priekšlikums</w:t>
            </w:r>
            <w:r w:rsidRPr="00786988">
              <w:rPr>
                <w:rFonts w:ascii="Times New Roman" w:hAnsi="Times New Roman" w:cs="Times New Roman"/>
                <w:sz w:val="20"/>
                <w:szCs w:val="20"/>
              </w:rPr>
              <w:t>: tuvināt šo rādītāju nullei, piemēram, nosakot to 5% apmērā.</w:t>
            </w:r>
          </w:p>
        </w:tc>
        <w:tc>
          <w:tcPr>
            <w:tcW w:w="4495" w:type="dxa"/>
          </w:tcPr>
          <w:p w14:paraId="09ABA5FE" w14:textId="77777777" w:rsidR="00886834" w:rsidRPr="00786988" w:rsidRDefault="00DD0F71" w:rsidP="00886834">
            <w:pPr>
              <w:rPr>
                <w:rFonts w:ascii="Times New Roman" w:hAnsi="Times New Roman" w:cs="Times New Roman"/>
                <w:b/>
                <w:sz w:val="20"/>
                <w:szCs w:val="20"/>
              </w:rPr>
            </w:pPr>
            <w:r w:rsidRPr="00786988">
              <w:rPr>
                <w:rFonts w:ascii="Times New Roman" w:hAnsi="Times New Roman" w:cs="Times New Roman"/>
                <w:b/>
                <w:sz w:val="20"/>
                <w:szCs w:val="20"/>
              </w:rPr>
              <w:t>Nav ņemts vērā</w:t>
            </w:r>
          </w:p>
          <w:p w14:paraId="33C36281" w14:textId="030B6F09" w:rsidR="00DD0F71" w:rsidRPr="00786988" w:rsidRDefault="00EC4CF1" w:rsidP="00DD0F71">
            <w:pPr>
              <w:rPr>
                <w:rFonts w:ascii="Times New Roman" w:hAnsi="Times New Roman" w:cs="Times New Roman"/>
                <w:sz w:val="20"/>
                <w:szCs w:val="20"/>
              </w:rPr>
            </w:pPr>
            <w:r>
              <w:rPr>
                <w:rFonts w:ascii="Times New Roman" w:hAnsi="Times New Roman" w:cs="Times New Roman"/>
                <w:sz w:val="20"/>
                <w:szCs w:val="20"/>
              </w:rPr>
              <w:t>Rādītāja plānotā vērtība jau šobrīd ir noteikta ļoti optimistiska. Plānotā vērtība noteikta, pieņemot, ka tiek veikti nozīmīgi ieguldījumi aprūpes pakalpojuma attīstībā. Vidējās ES rādītājs (ES-27) 2019.gadā bija 21,3</w:t>
            </w:r>
          </w:p>
        </w:tc>
      </w:tr>
      <w:tr w:rsidR="005942AB" w:rsidRPr="00786988" w14:paraId="2F4A4B40" w14:textId="77777777" w:rsidTr="007F35E7">
        <w:tc>
          <w:tcPr>
            <w:tcW w:w="3126" w:type="dxa"/>
          </w:tcPr>
          <w:p w14:paraId="3E90F183" w14:textId="190BB2CE" w:rsidR="005942AB" w:rsidRPr="00786988" w:rsidRDefault="007B62CA" w:rsidP="005942AB">
            <w:pPr>
              <w:rPr>
                <w:rFonts w:ascii="Times New Roman" w:hAnsi="Times New Roman" w:cs="Times New Roman"/>
                <w:sz w:val="20"/>
                <w:szCs w:val="20"/>
              </w:rPr>
            </w:pPr>
            <w:r w:rsidRPr="00786988">
              <w:rPr>
                <w:rFonts w:ascii="Times New Roman" w:hAnsi="Times New Roman" w:cs="Times New Roman"/>
                <w:sz w:val="20"/>
                <w:szCs w:val="20"/>
              </w:rPr>
              <w:t>83.</w:t>
            </w:r>
            <w:r w:rsidR="005942AB" w:rsidRPr="00786988">
              <w:rPr>
                <w:rFonts w:ascii="Times New Roman" w:hAnsi="Times New Roman" w:cs="Times New Roman"/>
                <w:sz w:val="20"/>
                <w:szCs w:val="20"/>
              </w:rPr>
              <w:t>Pamatnostādņu projekts,</w:t>
            </w:r>
          </w:p>
          <w:p w14:paraId="598DFCE4" w14:textId="77777777" w:rsidR="005942AB" w:rsidRPr="00786988" w:rsidRDefault="005942AB" w:rsidP="005942AB">
            <w:pPr>
              <w:rPr>
                <w:rFonts w:ascii="Times New Roman" w:hAnsi="Times New Roman" w:cs="Times New Roman"/>
                <w:sz w:val="20"/>
                <w:szCs w:val="20"/>
              </w:rPr>
            </w:pPr>
            <w:r w:rsidRPr="00786988">
              <w:rPr>
                <w:rFonts w:ascii="Times New Roman" w:hAnsi="Times New Roman" w:cs="Times New Roman"/>
                <w:sz w:val="20"/>
                <w:szCs w:val="20"/>
              </w:rPr>
              <w:t>Politikas rezultāti un rezultatīvie rādītāji</w:t>
            </w:r>
          </w:p>
        </w:tc>
        <w:tc>
          <w:tcPr>
            <w:tcW w:w="6752" w:type="dxa"/>
          </w:tcPr>
          <w:p w14:paraId="372B898D" w14:textId="77777777" w:rsidR="005942AB" w:rsidRPr="00786988" w:rsidRDefault="005942AB" w:rsidP="005942AB">
            <w:pPr>
              <w:jc w:val="center"/>
              <w:rPr>
                <w:rFonts w:ascii="Times New Roman" w:hAnsi="Times New Roman" w:cs="Times New Roman"/>
                <w:b/>
                <w:sz w:val="20"/>
                <w:szCs w:val="20"/>
              </w:rPr>
            </w:pPr>
            <w:r w:rsidRPr="00786988">
              <w:rPr>
                <w:rFonts w:ascii="Times New Roman" w:hAnsi="Times New Roman" w:cs="Times New Roman"/>
                <w:b/>
                <w:sz w:val="20"/>
                <w:szCs w:val="20"/>
              </w:rPr>
              <w:t>LDDK</w:t>
            </w:r>
          </w:p>
          <w:p w14:paraId="1C48AE15" w14:textId="77777777" w:rsidR="005942AB" w:rsidRPr="00786988" w:rsidRDefault="005942AB" w:rsidP="005942AB">
            <w:pPr>
              <w:rPr>
                <w:rFonts w:ascii="Times New Roman" w:hAnsi="Times New Roman" w:cs="Times New Roman"/>
                <w:b/>
                <w:sz w:val="20"/>
                <w:szCs w:val="20"/>
                <w:u w:val="single"/>
              </w:rPr>
            </w:pPr>
            <w:r w:rsidRPr="00786988">
              <w:rPr>
                <w:rFonts w:ascii="Times New Roman" w:hAnsi="Times New Roman" w:cs="Times New Roman"/>
                <w:b/>
                <w:sz w:val="20"/>
                <w:szCs w:val="20"/>
                <w:u w:val="single"/>
              </w:rPr>
              <w:t>2.12.rādītājs</w:t>
            </w:r>
          </w:p>
          <w:p w14:paraId="2B4B1686" w14:textId="77777777" w:rsidR="005942AB" w:rsidRPr="00786988" w:rsidRDefault="005942AB" w:rsidP="005942AB">
            <w:pPr>
              <w:jc w:val="both"/>
              <w:rPr>
                <w:rFonts w:ascii="Times New Roman" w:hAnsi="Times New Roman" w:cs="Times New Roman"/>
                <w:sz w:val="20"/>
                <w:szCs w:val="20"/>
              </w:rPr>
            </w:pPr>
            <w:r w:rsidRPr="00786988">
              <w:rPr>
                <w:rFonts w:ascii="Times New Roman" w:hAnsi="Times New Roman" w:cs="Times New Roman"/>
                <w:noProof/>
                <w:sz w:val="20"/>
                <w:szCs w:val="20"/>
              </w:rPr>
              <w:t>Kā to ir domāts mazināt? Palielinot citu grupu ekonomiski neaktīvo personu skaitu, vai nodrošinot pakalpojumu pieejamību?</w:t>
            </w:r>
          </w:p>
        </w:tc>
        <w:tc>
          <w:tcPr>
            <w:tcW w:w="4495" w:type="dxa"/>
          </w:tcPr>
          <w:p w14:paraId="2155ACC0" w14:textId="5452E914" w:rsidR="005942AB" w:rsidRPr="00786988" w:rsidRDefault="00DD0F71" w:rsidP="00886834">
            <w:pPr>
              <w:rPr>
                <w:rFonts w:ascii="Times New Roman" w:hAnsi="Times New Roman" w:cs="Times New Roman"/>
                <w:b/>
                <w:sz w:val="20"/>
                <w:szCs w:val="20"/>
              </w:rPr>
            </w:pPr>
            <w:r w:rsidRPr="00786988">
              <w:rPr>
                <w:rFonts w:ascii="Times New Roman" w:hAnsi="Times New Roman" w:cs="Times New Roman"/>
                <w:b/>
                <w:sz w:val="20"/>
                <w:szCs w:val="20"/>
              </w:rPr>
              <w:t>Ņemts vērā</w:t>
            </w:r>
          </w:p>
          <w:p w14:paraId="7AABE3AD" w14:textId="59274125" w:rsidR="00D51ABA" w:rsidRPr="00786988" w:rsidRDefault="00D51ABA" w:rsidP="00DE29DC">
            <w:pPr>
              <w:jc w:val="both"/>
              <w:rPr>
                <w:rFonts w:ascii="Times New Roman" w:hAnsi="Times New Roman" w:cs="Times New Roman"/>
                <w:sz w:val="20"/>
                <w:szCs w:val="20"/>
              </w:rPr>
            </w:pPr>
            <w:r w:rsidRPr="00786988">
              <w:rPr>
                <w:rFonts w:ascii="Times New Roman" w:hAnsi="Times New Roman" w:cs="Times New Roman"/>
                <w:sz w:val="20"/>
                <w:szCs w:val="20"/>
              </w:rPr>
              <w:t>Kā norādīts Pamatnostādņu projektā, viens no ekonomiskās neaktivitātes maz</w:t>
            </w:r>
            <w:r w:rsidR="00DE29DC" w:rsidRPr="00786988">
              <w:rPr>
                <w:rFonts w:ascii="Times New Roman" w:hAnsi="Times New Roman" w:cs="Times New Roman"/>
                <w:sz w:val="20"/>
                <w:szCs w:val="20"/>
              </w:rPr>
              <w:t>ināšanas virzieniem ir atbalstoša</w:t>
            </w:r>
            <w:r w:rsidRPr="00786988">
              <w:rPr>
                <w:rFonts w:ascii="Times New Roman" w:hAnsi="Times New Roman" w:cs="Times New Roman"/>
                <w:sz w:val="20"/>
                <w:szCs w:val="20"/>
              </w:rPr>
              <w:t>s sociālo pak</w:t>
            </w:r>
            <w:r w:rsidR="00DE29DC" w:rsidRPr="00786988">
              <w:rPr>
                <w:rFonts w:ascii="Times New Roman" w:hAnsi="Times New Roman" w:cs="Times New Roman"/>
                <w:sz w:val="20"/>
                <w:szCs w:val="20"/>
              </w:rPr>
              <w:t>alpojumu sistēmas attīstība, lai</w:t>
            </w:r>
            <w:r w:rsidRPr="00786988">
              <w:rPr>
                <w:rFonts w:ascii="Times New Roman" w:hAnsi="Times New Roman" w:cs="Times New Roman"/>
                <w:sz w:val="20"/>
                <w:szCs w:val="20"/>
              </w:rPr>
              <w:t xml:space="preserve"> atvieglotu aprūpes pienākumu veikšanu un palielinātu aprūpē iesaistīto ģimenes locekļu un tuvinieku nodarbinātību.</w:t>
            </w:r>
          </w:p>
        </w:tc>
      </w:tr>
      <w:tr w:rsidR="00886834" w:rsidRPr="00786988" w14:paraId="6E4DEA63" w14:textId="77777777" w:rsidTr="007F35E7">
        <w:tc>
          <w:tcPr>
            <w:tcW w:w="3126" w:type="dxa"/>
          </w:tcPr>
          <w:p w14:paraId="5035A333" w14:textId="4796C7BC" w:rsidR="00886834" w:rsidRPr="00786988" w:rsidRDefault="007B62CA" w:rsidP="00886834">
            <w:pPr>
              <w:rPr>
                <w:rFonts w:ascii="Times New Roman" w:hAnsi="Times New Roman" w:cs="Times New Roman"/>
                <w:sz w:val="20"/>
                <w:szCs w:val="20"/>
              </w:rPr>
            </w:pPr>
            <w:r w:rsidRPr="00786988">
              <w:rPr>
                <w:rFonts w:ascii="Times New Roman" w:hAnsi="Times New Roman" w:cs="Times New Roman"/>
                <w:sz w:val="20"/>
                <w:szCs w:val="20"/>
              </w:rPr>
              <w:t>84.</w:t>
            </w:r>
            <w:r w:rsidR="00886834" w:rsidRPr="00786988">
              <w:rPr>
                <w:rFonts w:ascii="Times New Roman" w:hAnsi="Times New Roman" w:cs="Times New Roman"/>
                <w:sz w:val="20"/>
                <w:szCs w:val="20"/>
              </w:rPr>
              <w:t>Pamatnostādņu projekts,</w:t>
            </w:r>
          </w:p>
          <w:p w14:paraId="34C2CA46" w14:textId="77777777" w:rsidR="00886834" w:rsidRPr="00786988" w:rsidRDefault="00886834" w:rsidP="00886834">
            <w:pPr>
              <w:rPr>
                <w:rFonts w:ascii="Times New Roman" w:hAnsi="Times New Roman" w:cs="Times New Roman"/>
                <w:sz w:val="20"/>
                <w:szCs w:val="20"/>
              </w:rPr>
            </w:pPr>
            <w:r w:rsidRPr="00786988">
              <w:rPr>
                <w:rFonts w:ascii="Times New Roman" w:hAnsi="Times New Roman" w:cs="Times New Roman"/>
                <w:sz w:val="20"/>
                <w:szCs w:val="20"/>
              </w:rPr>
              <w:t>Politikas rezultāti un rezultatīvie rādītāji</w:t>
            </w:r>
          </w:p>
        </w:tc>
        <w:tc>
          <w:tcPr>
            <w:tcW w:w="6752" w:type="dxa"/>
          </w:tcPr>
          <w:p w14:paraId="2FD6A4BD" w14:textId="77777777" w:rsidR="00886834" w:rsidRPr="00786988" w:rsidRDefault="00886834" w:rsidP="00886834">
            <w:pPr>
              <w:jc w:val="center"/>
              <w:rPr>
                <w:rFonts w:ascii="Times New Roman" w:hAnsi="Times New Roman" w:cs="Times New Roman"/>
                <w:b/>
                <w:sz w:val="20"/>
                <w:szCs w:val="20"/>
              </w:rPr>
            </w:pPr>
            <w:r w:rsidRPr="00786988">
              <w:rPr>
                <w:rFonts w:ascii="Times New Roman" w:hAnsi="Times New Roman" w:cs="Times New Roman"/>
                <w:b/>
                <w:sz w:val="20"/>
                <w:szCs w:val="20"/>
              </w:rPr>
              <w:t>Latvijas Lielo pilsētu asociācija</w:t>
            </w:r>
          </w:p>
          <w:p w14:paraId="587AC12C" w14:textId="77777777" w:rsidR="00886834" w:rsidRPr="00786988" w:rsidRDefault="00886834" w:rsidP="00886834">
            <w:pPr>
              <w:jc w:val="both"/>
              <w:rPr>
                <w:rFonts w:ascii="Times New Roman" w:hAnsi="Times New Roman" w:cs="Times New Roman"/>
                <w:b/>
                <w:sz w:val="20"/>
                <w:szCs w:val="20"/>
              </w:rPr>
            </w:pPr>
            <w:r w:rsidRPr="00786988">
              <w:rPr>
                <w:rFonts w:ascii="Times New Roman" w:hAnsi="Times New Roman" w:cs="Times New Roman"/>
                <w:sz w:val="20"/>
                <w:szCs w:val="20"/>
              </w:rPr>
              <w:t>Nav skaidrs, kā noteikti rādītāju 2027. gada sasniedzamie rezultāti, ja nav atspoguļotas rādītāju bāzes vērtības. Lūdzam skaidrot.</w:t>
            </w:r>
          </w:p>
        </w:tc>
        <w:tc>
          <w:tcPr>
            <w:tcW w:w="4495" w:type="dxa"/>
          </w:tcPr>
          <w:p w14:paraId="6D291661" w14:textId="737BC334" w:rsidR="00886834" w:rsidRPr="00786988" w:rsidRDefault="00DD0F71" w:rsidP="00886834">
            <w:pPr>
              <w:rPr>
                <w:rFonts w:ascii="Times New Roman" w:hAnsi="Times New Roman" w:cs="Times New Roman"/>
                <w:b/>
                <w:sz w:val="20"/>
                <w:szCs w:val="20"/>
              </w:rPr>
            </w:pPr>
            <w:r w:rsidRPr="00786988">
              <w:rPr>
                <w:rFonts w:ascii="Times New Roman" w:hAnsi="Times New Roman" w:cs="Times New Roman"/>
                <w:b/>
                <w:sz w:val="20"/>
                <w:szCs w:val="20"/>
              </w:rPr>
              <w:t>Ņemts vērā</w:t>
            </w:r>
          </w:p>
          <w:p w14:paraId="78519F01" w14:textId="0FC7C92E" w:rsidR="00D51ABA" w:rsidRPr="00786988" w:rsidRDefault="004E78E6" w:rsidP="00D13C34">
            <w:pPr>
              <w:jc w:val="both"/>
              <w:rPr>
                <w:rFonts w:ascii="Times New Roman" w:hAnsi="Times New Roman" w:cs="Times New Roman"/>
                <w:sz w:val="20"/>
                <w:szCs w:val="20"/>
              </w:rPr>
            </w:pPr>
            <w:r w:rsidRPr="00786988">
              <w:rPr>
                <w:rFonts w:ascii="Times New Roman" w:hAnsi="Times New Roman" w:cs="Times New Roman"/>
                <w:sz w:val="20"/>
                <w:szCs w:val="20"/>
              </w:rPr>
              <w:t>Gadījumos, kur atbilstošais pakalpojums netiek sniegts vai iniciatīva vēl nav ieviesta, bāzes vērtība norādīta kā “0”. Gadījumos, kur bāzes vērtība tiks noteikta pētījuma rezultātā, sniegts attiecīgs skaidrojums par rādītāja metodoloģiju.</w:t>
            </w:r>
          </w:p>
        </w:tc>
      </w:tr>
      <w:tr w:rsidR="00886834" w:rsidRPr="00786988" w14:paraId="4A408C40" w14:textId="77777777" w:rsidTr="007F35E7">
        <w:tc>
          <w:tcPr>
            <w:tcW w:w="3126" w:type="dxa"/>
          </w:tcPr>
          <w:p w14:paraId="3E25D013" w14:textId="7E795B66" w:rsidR="00886834" w:rsidRPr="00786988" w:rsidRDefault="007B62CA" w:rsidP="00886834">
            <w:pPr>
              <w:rPr>
                <w:rFonts w:ascii="Times New Roman" w:hAnsi="Times New Roman" w:cs="Times New Roman"/>
                <w:sz w:val="20"/>
                <w:szCs w:val="20"/>
              </w:rPr>
            </w:pPr>
            <w:r w:rsidRPr="00786988">
              <w:rPr>
                <w:rFonts w:ascii="Times New Roman" w:hAnsi="Times New Roman" w:cs="Times New Roman"/>
                <w:sz w:val="20"/>
                <w:szCs w:val="20"/>
              </w:rPr>
              <w:t>85.</w:t>
            </w:r>
            <w:r w:rsidR="00886834" w:rsidRPr="00786988">
              <w:rPr>
                <w:rFonts w:ascii="Times New Roman" w:hAnsi="Times New Roman" w:cs="Times New Roman"/>
                <w:sz w:val="20"/>
                <w:szCs w:val="20"/>
              </w:rPr>
              <w:t>Pamatnostādņu projekts,</w:t>
            </w:r>
          </w:p>
          <w:p w14:paraId="4BAC4956" w14:textId="77777777" w:rsidR="00886834" w:rsidRPr="00786988" w:rsidRDefault="00886834" w:rsidP="00886834">
            <w:pPr>
              <w:rPr>
                <w:rFonts w:ascii="Times New Roman" w:hAnsi="Times New Roman" w:cs="Times New Roman"/>
                <w:sz w:val="20"/>
                <w:szCs w:val="20"/>
              </w:rPr>
            </w:pPr>
            <w:r w:rsidRPr="00786988">
              <w:rPr>
                <w:rFonts w:ascii="Times New Roman" w:hAnsi="Times New Roman" w:cs="Times New Roman"/>
                <w:sz w:val="20"/>
                <w:szCs w:val="20"/>
              </w:rPr>
              <w:t>Politikas rezultāti un rezultatīvie rādītāji</w:t>
            </w:r>
          </w:p>
        </w:tc>
        <w:tc>
          <w:tcPr>
            <w:tcW w:w="6752" w:type="dxa"/>
          </w:tcPr>
          <w:p w14:paraId="2B863951" w14:textId="77777777" w:rsidR="00886834" w:rsidRPr="00786988" w:rsidRDefault="00886834" w:rsidP="00886834">
            <w:pPr>
              <w:jc w:val="center"/>
              <w:rPr>
                <w:rFonts w:ascii="Times New Roman" w:eastAsia="Times New Roman" w:hAnsi="Times New Roman" w:cs="Times New Roman"/>
                <w:sz w:val="20"/>
                <w:szCs w:val="20"/>
                <w:lang w:eastAsia="lv-LV"/>
              </w:rPr>
            </w:pPr>
            <w:r w:rsidRPr="00786988">
              <w:rPr>
                <w:rFonts w:ascii="Times New Roman" w:hAnsi="Times New Roman" w:cs="Times New Roman"/>
                <w:b/>
                <w:sz w:val="20"/>
                <w:szCs w:val="20"/>
              </w:rPr>
              <w:t>VSAC “Rīga” filiāle “Rīga”</w:t>
            </w:r>
          </w:p>
          <w:p w14:paraId="5751A06E" w14:textId="77777777" w:rsidR="00886834" w:rsidRPr="00786988" w:rsidRDefault="00886834" w:rsidP="00886834">
            <w:pPr>
              <w:jc w:val="both"/>
              <w:rPr>
                <w:rFonts w:ascii="Times New Roman" w:eastAsia="Times New Roman" w:hAnsi="Times New Roman" w:cs="Times New Roman"/>
                <w:sz w:val="20"/>
                <w:szCs w:val="20"/>
                <w:lang w:eastAsia="lv-LV"/>
              </w:rPr>
            </w:pPr>
            <w:r w:rsidRPr="00786988">
              <w:rPr>
                <w:rFonts w:ascii="Times New Roman" w:eastAsia="Times New Roman" w:hAnsi="Times New Roman" w:cs="Times New Roman"/>
                <w:sz w:val="20"/>
                <w:szCs w:val="20"/>
                <w:lang w:eastAsia="lv-LV"/>
              </w:rPr>
              <w:t>Rezultatīvajos rādītājos par 2.Politikas rezultātu  “Nodrošināti iedzīvotāju vajadzībām atbilstoši, kvalitatīvi un efektīvi sociālie pakalpojumi” iztrūkst būtiski rādītāji, lai varētu vērtēt Pamatnostādnēs izvirzīto mērķu sasniegšanu.</w:t>
            </w:r>
          </w:p>
          <w:p w14:paraId="71848B27" w14:textId="77777777" w:rsidR="00886834" w:rsidRPr="00786988" w:rsidRDefault="00886834" w:rsidP="00886834">
            <w:pPr>
              <w:pStyle w:val="CommentText"/>
              <w:jc w:val="both"/>
              <w:rPr>
                <w:rFonts w:ascii="Times New Roman" w:hAnsi="Times New Roman"/>
              </w:rPr>
            </w:pPr>
            <w:r w:rsidRPr="00786988">
              <w:rPr>
                <w:rFonts w:ascii="Times New Roman" w:hAnsi="Times New Roman"/>
                <w:b/>
                <w:u w:val="single"/>
              </w:rPr>
              <w:t>Priekšlikums</w:t>
            </w:r>
            <w:r w:rsidRPr="00786988">
              <w:rPr>
                <w:rFonts w:ascii="Times New Roman" w:hAnsi="Times New Roman"/>
              </w:rPr>
              <w:t xml:space="preserve">: Noteikt rezultatīvos rādītājus: </w:t>
            </w:r>
          </w:p>
          <w:p w14:paraId="04DB464A" w14:textId="77777777" w:rsidR="00886834" w:rsidRPr="00786988" w:rsidRDefault="00886834" w:rsidP="00886834">
            <w:pPr>
              <w:pStyle w:val="CommentText"/>
              <w:numPr>
                <w:ilvl w:val="0"/>
                <w:numId w:val="13"/>
              </w:numPr>
              <w:jc w:val="both"/>
              <w:rPr>
                <w:rFonts w:ascii="Times New Roman" w:hAnsi="Times New Roman"/>
              </w:rPr>
            </w:pPr>
            <w:r w:rsidRPr="00786988">
              <w:rPr>
                <w:rFonts w:ascii="Times New Roman" w:hAnsi="Times New Roman"/>
              </w:rPr>
              <w:t>Bērnu skaits, kuri saņem sabiedrībā balstītus ārpusģimenes aprūpes pakalpojumus ģimeniskai videi pietuvinātos apstākļos (dzīvokļos ar vienu piesaistes personu) (uz 10 000 bērnu, gada beigās) (</w:t>
            </w:r>
            <w:proofErr w:type="spellStart"/>
            <w:r w:rsidRPr="00786988">
              <w:rPr>
                <w:rFonts w:ascii="Times New Roman" w:hAnsi="Times New Roman"/>
              </w:rPr>
              <w:t>sk.ESR</w:t>
            </w:r>
            <w:proofErr w:type="spellEnd"/>
            <w:r w:rsidRPr="00786988">
              <w:rPr>
                <w:rFonts w:ascii="Times New Roman" w:hAnsi="Times New Roman"/>
              </w:rPr>
              <w:t xml:space="preserve"> 79.lpp. Izmēģinājuma projektu valsts SAC filiālē “Rīga”).</w:t>
            </w:r>
          </w:p>
          <w:p w14:paraId="6B2446BE" w14:textId="77777777" w:rsidR="00886834" w:rsidRPr="00786988" w:rsidRDefault="00886834" w:rsidP="00886834">
            <w:pPr>
              <w:pStyle w:val="CommentText"/>
              <w:numPr>
                <w:ilvl w:val="0"/>
                <w:numId w:val="13"/>
              </w:numPr>
              <w:jc w:val="both"/>
              <w:rPr>
                <w:rFonts w:ascii="Times New Roman" w:hAnsi="Times New Roman"/>
              </w:rPr>
            </w:pPr>
            <w:r w:rsidRPr="00786988">
              <w:rPr>
                <w:rFonts w:ascii="Times New Roman" w:hAnsi="Times New Roman"/>
              </w:rPr>
              <w:t>Ģimenes ar bērniem ar funkcionāliem traucējumiem, kuras vēlas un saņem auklīšu pakalpojumu</w:t>
            </w:r>
          </w:p>
          <w:p w14:paraId="69BADA43" w14:textId="77777777" w:rsidR="00886834" w:rsidRPr="00786988" w:rsidRDefault="00886834" w:rsidP="00886834">
            <w:pPr>
              <w:pStyle w:val="CommentText"/>
              <w:numPr>
                <w:ilvl w:val="0"/>
                <w:numId w:val="13"/>
              </w:numPr>
              <w:jc w:val="both"/>
              <w:rPr>
                <w:rFonts w:ascii="Times New Roman" w:hAnsi="Times New Roman"/>
              </w:rPr>
            </w:pPr>
            <w:r w:rsidRPr="00786988">
              <w:rPr>
                <w:rFonts w:ascii="Times New Roman" w:hAnsi="Times New Roman"/>
              </w:rPr>
              <w:lastRenderedPageBreak/>
              <w:t>Ģimenes  ar bērniem ar funkcionāliem traucējumiem, kuras vēlas un saņem atelpas brīža pakalpojumu</w:t>
            </w:r>
          </w:p>
          <w:p w14:paraId="40542444" w14:textId="77777777" w:rsidR="00886834" w:rsidRPr="00786988" w:rsidRDefault="00886834" w:rsidP="00886834">
            <w:pPr>
              <w:pStyle w:val="CommentText"/>
              <w:numPr>
                <w:ilvl w:val="0"/>
                <w:numId w:val="13"/>
              </w:numPr>
              <w:jc w:val="both"/>
              <w:rPr>
                <w:rFonts w:ascii="Times New Roman" w:hAnsi="Times New Roman"/>
              </w:rPr>
            </w:pPr>
            <w:r w:rsidRPr="00786988">
              <w:rPr>
                <w:rFonts w:ascii="Times New Roman" w:hAnsi="Times New Roman"/>
              </w:rPr>
              <w:t>Ģimenes  ar bērniem ar funkcionāliem traucējumiem, kuras vēlas un izmanto dienas centru pakalpojumu</w:t>
            </w:r>
          </w:p>
          <w:p w14:paraId="77001C11" w14:textId="77777777" w:rsidR="00886834" w:rsidRPr="00786988" w:rsidRDefault="00886834" w:rsidP="00886834">
            <w:pPr>
              <w:pStyle w:val="CommentText"/>
              <w:numPr>
                <w:ilvl w:val="0"/>
                <w:numId w:val="13"/>
              </w:numPr>
              <w:jc w:val="both"/>
              <w:rPr>
                <w:rFonts w:ascii="Times New Roman" w:hAnsi="Times New Roman"/>
              </w:rPr>
            </w:pPr>
            <w:r w:rsidRPr="00786988">
              <w:rPr>
                <w:rFonts w:ascii="Times New Roman" w:hAnsi="Times New Roman"/>
              </w:rPr>
              <w:t xml:space="preserve">Ģimenes ar bērniem ar funkcionāliem traucējumiem, kuras vēlas un izmanto izglītības asistenta pakalpojumu </w:t>
            </w:r>
          </w:p>
          <w:p w14:paraId="5A41B06F" w14:textId="77777777" w:rsidR="00886834" w:rsidRPr="00786988" w:rsidRDefault="00886834" w:rsidP="00886834">
            <w:pPr>
              <w:pStyle w:val="CommentText"/>
              <w:numPr>
                <w:ilvl w:val="0"/>
                <w:numId w:val="13"/>
              </w:numPr>
              <w:jc w:val="both"/>
              <w:rPr>
                <w:rFonts w:ascii="Times New Roman" w:hAnsi="Times New Roman"/>
              </w:rPr>
            </w:pPr>
            <w:r w:rsidRPr="00786988">
              <w:rPr>
                <w:rFonts w:ascii="Times New Roman" w:hAnsi="Times New Roman"/>
              </w:rPr>
              <w:t xml:space="preserve">Ģimenes ar bērniem ar funkcionāliem traucējumiem, kuras vēlas un izmanto rehabilitācijas pakalpojumus </w:t>
            </w:r>
          </w:p>
          <w:p w14:paraId="251A80B2" w14:textId="77777777" w:rsidR="00886834" w:rsidRPr="00786988" w:rsidRDefault="00886834" w:rsidP="00886834">
            <w:pPr>
              <w:pStyle w:val="CommentText"/>
              <w:numPr>
                <w:ilvl w:val="0"/>
                <w:numId w:val="13"/>
              </w:numPr>
              <w:jc w:val="both"/>
              <w:rPr>
                <w:rFonts w:ascii="Times New Roman" w:hAnsi="Times New Roman"/>
              </w:rPr>
            </w:pPr>
            <w:r w:rsidRPr="00786988">
              <w:rPr>
                <w:rFonts w:ascii="Times New Roman" w:hAnsi="Times New Roman"/>
              </w:rPr>
              <w:t xml:space="preserve">Ģimenes ar bērniem ar funkcionāliem traucējumiem, kuras vēlas un saņem </w:t>
            </w:r>
            <w:proofErr w:type="spellStart"/>
            <w:r w:rsidRPr="00786988">
              <w:rPr>
                <w:rFonts w:ascii="Times New Roman" w:hAnsi="Times New Roman"/>
              </w:rPr>
              <w:t>multiprofesionāļu</w:t>
            </w:r>
            <w:proofErr w:type="spellEnd"/>
            <w:r w:rsidRPr="00786988">
              <w:rPr>
                <w:rFonts w:ascii="Times New Roman" w:hAnsi="Times New Roman"/>
              </w:rPr>
              <w:t xml:space="preserve"> komandas pakalpojumu dzīvesvietā</w:t>
            </w:r>
          </w:p>
          <w:p w14:paraId="04C7F580" w14:textId="77777777" w:rsidR="00886834" w:rsidRPr="00786988" w:rsidRDefault="00886834" w:rsidP="00886834">
            <w:pPr>
              <w:pStyle w:val="CommentText"/>
              <w:jc w:val="both"/>
              <w:rPr>
                <w:rFonts w:ascii="Times New Roman" w:hAnsi="Times New Roman"/>
              </w:rPr>
            </w:pPr>
          </w:p>
          <w:p w14:paraId="0621D1E5" w14:textId="77777777" w:rsidR="00886834" w:rsidRPr="00786988" w:rsidRDefault="00886834" w:rsidP="00886834">
            <w:pPr>
              <w:jc w:val="both"/>
              <w:rPr>
                <w:rFonts w:ascii="Times New Roman" w:eastAsia="Times New Roman" w:hAnsi="Times New Roman" w:cs="Times New Roman"/>
                <w:sz w:val="20"/>
                <w:szCs w:val="20"/>
                <w:lang w:eastAsia="lv-LV"/>
              </w:rPr>
            </w:pPr>
            <w:r w:rsidRPr="00786988">
              <w:rPr>
                <w:rFonts w:ascii="Times New Roman" w:hAnsi="Times New Roman" w:cs="Times New Roman"/>
                <w:sz w:val="20"/>
                <w:szCs w:val="20"/>
              </w:rPr>
              <w:t>Pamatojums: vairāki nosauktie pakalpojumi vēl nav ieviesti, bet ir būtiski, lai pasargātu ģimenes no izdegšanas un bērnu ievietošanas ilgstošā aprūpē institūcijās. Vairāki nosauktie pakalpojumi jau tagad tiek nodrošināti ģimenēm ar bērniem, kuriem ir funkcionāli traucējumi, tomēr nepietiekamā skaitā un nevienmērīgi valsts reģionos. Lai būtiski uzlabotu bērnu ar smagiem funkcionāliem traucējumiem pāreju no ilgstošas aprūpes institūcijās uz aprūpi ģimenēs, nosauktie rezultatīvie rādītāji ir svarīgi mērķa sasniegšanā.</w:t>
            </w:r>
          </w:p>
          <w:p w14:paraId="5A7DFFFA" w14:textId="77777777" w:rsidR="00886834" w:rsidRPr="00786988" w:rsidRDefault="00886834" w:rsidP="00886834">
            <w:pPr>
              <w:jc w:val="center"/>
              <w:rPr>
                <w:rFonts w:ascii="Times New Roman" w:hAnsi="Times New Roman" w:cs="Times New Roman"/>
                <w:b/>
                <w:sz w:val="20"/>
                <w:szCs w:val="20"/>
              </w:rPr>
            </w:pPr>
          </w:p>
        </w:tc>
        <w:tc>
          <w:tcPr>
            <w:tcW w:w="4495" w:type="dxa"/>
          </w:tcPr>
          <w:p w14:paraId="50DE7B7E" w14:textId="7E304648" w:rsidR="00EA7FF9" w:rsidRPr="00786988" w:rsidRDefault="00E85E1D" w:rsidP="00EA7FF9">
            <w:pPr>
              <w:rPr>
                <w:rFonts w:ascii="Times New Roman" w:hAnsi="Times New Roman" w:cs="Times New Roman"/>
                <w:b/>
                <w:sz w:val="20"/>
                <w:szCs w:val="20"/>
              </w:rPr>
            </w:pPr>
            <w:r>
              <w:rPr>
                <w:rFonts w:ascii="Times New Roman" w:hAnsi="Times New Roman" w:cs="Times New Roman"/>
                <w:b/>
                <w:sz w:val="20"/>
                <w:szCs w:val="20"/>
              </w:rPr>
              <w:lastRenderedPageBreak/>
              <w:t>Daļēji</w:t>
            </w:r>
            <w:r w:rsidR="00EA7FF9" w:rsidRPr="00786988">
              <w:rPr>
                <w:rFonts w:ascii="Times New Roman" w:hAnsi="Times New Roman" w:cs="Times New Roman"/>
                <w:b/>
                <w:sz w:val="20"/>
                <w:szCs w:val="20"/>
              </w:rPr>
              <w:t xml:space="preserve"> ņemts vērā</w:t>
            </w:r>
          </w:p>
          <w:p w14:paraId="2ED20618" w14:textId="42CD9D40" w:rsidR="00EA7FF9" w:rsidRPr="00786988" w:rsidRDefault="00617270" w:rsidP="00617270">
            <w:pPr>
              <w:jc w:val="both"/>
              <w:rPr>
                <w:rFonts w:ascii="Times New Roman" w:hAnsi="Times New Roman" w:cs="Times New Roman"/>
                <w:sz w:val="20"/>
                <w:szCs w:val="20"/>
              </w:rPr>
            </w:pPr>
            <w:r w:rsidRPr="00786988">
              <w:rPr>
                <w:rFonts w:ascii="Times New Roman" w:hAnsi="Times New Roman" w:cs="Times New Roman"/>
                <w:sz w:val="20"/>
                <w:szCs w:val="20"/>
              </w:rPr>
              <w:t xml:space="preserve">Pamatnostādņu projektā </w:t>
            </w:r>
            <w:r w:rsidR="00D65BBC">
              <w:rPr>
                <w:rFonts w:ascii="Times New Roman" w:hAnsi="Times New Roman" w:cs="Times New Roman"/>
                <w:sz w:val="20"/>
                <w:szCs w:val="20"/>
              </w:rPr>
              <w:t>iekļauts jauns rādītājs</w:t>
            </w:r>
            <w:r w:rsidR="00DB4580">
              <w:rPr>
                <w:rFonts w:ascii="Times New Roman" w:hAnsi="Times New Roman" w:cs="Times New Roman"/>
                <w:sz w:val="20"/>
                <w:szCs w:val="20"/>
              </w:rPr>
              <w:t xml:space="preserve"> - </w:t>
            </w:r>
            <w:r w:rsidR="00DB4580" w:rsidRPr="00DB4580">
              <w:rPr>
                <w:rFonts w:ascii="Times New Roman" w:hAnsi="Times New Roman" w:cs="Times New Roman"/>
                <w:sz w:val="20"/>
                <w:szCs w:val="20"/>
              </w:rPr>
              <w:t>Bērnu īpatsvars, kuri ilgstošas sociālās aprūpes pakalpojumu saņem ģimeniskai videi pietuvinātā formā (procentos)</w:t>
            </w:r>
            <w:r w:rsidR="00DB4580">
              <w:rPr>
                <w:rFonts w:ascii="Times New Roman" w:hAnsi="Times New Roman" w:cs="Times New Roman"/>
                <w:sz w:val="20"/>
                <w:szCs w:val="20"/>
              </w:rPr>
              <w:t>. Attiecībā uz pārējiem ieteiktajiem rādītājiem, ņemot vērā, ka tie mēra konkrēta viena pakalpojuma pieprasījumu un piedāvājumu (</w:t>
            </w:r>
            <w:r w:rsidR="00DB4580" w:rsidRPr="00786988">
              <w:rPr>
                <w:rFonts w:ascii="Times New Roman" w:hAnsi="Times New Roman" w:cs="Times New Roman"/>
                <w:sz w:val="20"/>
                <w:szCs w:val="20"/>
              </w:rPr>
              <w:t>politikas mērķa raksturošanai netiek izmantoti darbības rezultāta rādītāji</w:t>
            </w:r>
            <w:r w:rsidR="00DB4580">
              <w:rPr>
                <w:rFonts w:ascii="Times New Roman" w:hAnsi="Times New Roman" w:cs="Times New Roman"/>
                <w:sz w:val="20"/>
                <w:szCs w:val="20"/>
              </w:rPr>
              <w:t>), Labklājības ministrija veiks šo pakalpojumu mērījumus sociālo pakalpojumu rezultatīvo rādītāju ietvaros</w:t>
            </w:r>
            <w:r w:rsidRPr="00786988">
              <w:rPr>
                <w:rFonts w:ascii="Times New Roman" w:hAnsi="Times New Roman" w:cs="Times New Roman"/>
                <w:sz w:val="20"/>
                <w:szCs w:val="20"/>
              </w:rPr>
              <w:t>.</w:t>
            </w:r>
            <w:r w:rsidR="00DB4580">
              <w:rPr>
                <w:rFonts w:ascii="Times New Roman" w:hAnsi="Times New Roman" w:cs="Times New Roman"/>
                <w:sz w:val="20"/>
                <w:szCs w:val="20"/>
              </w:rPr>
              <w:t xml:space="preserve"> </w:t>
            </w:r>
          </w:p>
        </w:tc>
      </w:tr>
      <w:tr w:rsidR="00886834" w:rsidRPr="00786988" w14:paraId="603BEDE9" w14:textId="77777777" w:rsidTr="007F35E7">
        <w:tc>
          <w:tcPr>
            <w:tcW w:w="3126" w:type="dxa"/>
          </w:tcPr>
          <w:p w14:paraId="295162AC" w14:textId="10B44BAC" w:rsidR="00886834" w:rsidRPr="00786988" w:rsidRDefault="007B62CA" w:rsidP="00886834">
            <w:pPr>
              <w:rPr>
                <w:rFonts w:ascii="Times New Roman" w:hAnsi="Times New Roman" w:cs="Times New Roman"/>
                <w:sz w:val="20"/>
                <w:szCs w:val="20"/>
              </w:rPr>
            </w:pPr>
            <w:r w:rsidRPr="00786988">
              <w:rPr>
                <w:rFonts w:ascii="Times New Roman" w:hAnsi="Times New Roman" w:cs="Times New Roman"/>
                <w:sz w:val="20"/>
                <w:szCs w:val="20"/>
              </w:rPr>
              <w:t>86.</w:t>
            </w:r>
            <w:r w:rsidR="00886834" w:rsidRPr="00786988">
              <w:rPr>
                <w:rFonts w:ascii="Times New Roman" w:hAnsi="Times New Roman" w:cs="Times New Roman"/>
                <w:sz w:val="20"/>
                <w:szCs w:val="20"/>
              </w:rPr>
              <w:t>Pamatnostādņu projekts,</w:t>
            </w:r>
          </w:p>
          <w:p w14:paraId="324317C8" w14:textId="77777777" w:rsidR="00886834" w:rsidRPr="00786988" w:rsidRDefault="00886834" w:rsidP="00886834">
            <w:pPr>
              <w:rPr>
                <w:rFonts w:ascii="Times New Roman" w:hAnsi="Times New Roman" w:cs="Times New Roman"/>
                <w:sz w:val="20"/>
                <w:szCs w:val="20"/>
              </w:rPr>
            </w:pPr>
            <w:r w:rsidRPr="00786988">
              <w:rPr>
                <w:rFonts w:ascii="Times New Roman" w:hAnsi="Times New Roman" w:cs="Times New Roman"/>
                <w:sz w:val="20"/>
                <w:szCs w:val="20"/>
              </w:rPr>
              <w:t>Politikas rezultāti un rezultatīvie rādītāji</w:t>
            </w:r>
          </w:p>
        </w:tc>
        <w:tc>
          <w:tcPr>
            <w:tcW w:w="6752" w:type="dxa"/>
          </w:tcPr>
          <w:p w14:paraId="52F42F71" w14:textId="7915AEA1" w:rsidR="00886834" w:rsidRPr="00786988" w:rsidRDefault="00886834" w:rsidP="00886834">
            <w:pPr>
              <w:jc w:val="center"/>
              <w:rPr>
                <w:rFonts w:ascii="Times New Roman" w:hAnsi="Times New Roman" w:cs="Times New Roman"/>
                <w:sz w:val="20"/>
                <w:szCs w:val="20"/>
              </w:rPr>
            </w:pPr>
            <w:r w:rsidRPr="00786988">
              <w:rPr>
                <w:rFonts w:ascii="Times New Roman" w:hAnsi="Times New Roman" w:cs="Times New Roman"/>
                <w:b/>
                <w:sz w:val="20"/>
                <w:szCs w:val="20"/>
              </w:rPr>
              <w:t xml:space="preserve">Latvijas </w:t>
            </w:r>
            <w:r w:rsidR="00DB4580">
              <w:rPr>
                <w:rFonts w:ascii="Times New Roman" w:hAnsi="Times New Roman" w:cs="Times New Roman"/>
                <w:b/>
                <w:sz w:val="20"/>
                <w:szCs w:val="20"/>
              </w:rPr>
              <w:t>s</w:t>
            </w:r>
            <w:r w:rsidRPr="00786988">
              <w:rPr>
                <w:rFonts w:ascii="Times New Roman" w:hAnsi="Times New Roman" w:cs="Times New Roman"/>
                <w:b/>
                <w:sz w:val="20"/>
                <w:szCs w:val="20"/>
              </w:rPr>
              <w:t>ociālo darbinieku biedrība</w:t>
            </w:r>
          </w:p>
          <w:p w14:paraId="7CCCEF71" w14:textId="5FD136C4" w:rsidR="00886834" w:rsidRPr="00786988" w:rsidRDefault="00886834" w:rsidP="00886834">
            <w:pPr>
              <w:rPr>
                <w:rFonts w:ascii="Times New Roman" w:eastAsia="Times New Roman" w:hAnsi="Times New Roman" w:cs="Times New Roman"/>
                <w:sz w:val="20"/>
                <w:szCs w:val="20"/>
                <w:lang w:eastAsia="lv-LV"/>
              </w:rPr>
            </w:pPr>
            <w:r w:rsidRPr="00786988">
              <w:rPr>
                <w:rFonts w:ascii="Times New Roman" w:eastAsia="Times New Roman" w:hAnsi="Times New Roman" w:cs="Times New Roman"/>
                <w:sz w:val="20"/>
                <w:szCs w:val="20"/>
                <w:lang w:eastAsia="lv-LV"/>
              </w:rPr>
              <w:t>Rezultatīvajos rādītājos par 2.Politikas rezultātu  “Nodrošināti iedzīvotāju vajadzībām atbilstoši, kvalitatīvi un efektīvi sociālie pakalpojumi” iztrūkst būtiski rādītāji, lai varētu vērtēt Pamatnostādnēs izvirzīto mērķu sasniegšanu.</w:t>
            </w:r>
          </w:p>
          <w:p w14:paraId="5D0AC9BF" w14:textId="77777777" w:rsidR="00886834" w:rsidRPr="00786988" w:rsidRDefault="00886834" w:rsidP="00886834">
            <w:pPr>
              <w:pStyle w:val="CommentText"/>
              <w:jc w:val="both"/>
              <w:rPr>
                <w:rFonts w:ascii="Times New Roman" w:hAnsi="Times New Roman"/>
              </w:rPr>
            </w:pPr>
            <w:r w:rsidRPr="00786988">
              <w:rPr>
                <w:rFonts w:ascii="Times New Roman" w:hAnsi="Times New Roman"/>
              </w:rPr>
              <w:t xml:space="preserve">Priekšlikums: Noteikt rezultatīvos rādītājus: </w:t>
            </w:r>
          </w:p>
          <w:p w14:paraId="01EA7C6E" w14:textId="77777777" w:rsidR="00886834" w:rsidRPr="00786988" w:rsidRDefault="00886834" w:rsidP="00886834">
            <w:pPr>
              <w:pStyle w:val="CommentText"/>
              <w:numPr>
                <w:ilvl w:val="0"/>
                <w:numId w:val="13"/>
              </w:numPr>
              <w:ind w:left="720"/>
              <w:jc w:val="both"/>
              <w:rPr>
                <w:rFonts w:ascii="Times New Roman" w:hAnsi="Times New Roman"/>
              </w:rPr>
            </w:pPr>
            <w:r w:rsidRPr="00786988">
              <w:rPr>
                <w:rFonts w:ascii="Times New Roman" w:hAnsi="Times New Roman"/>
              </w:rPr>
              <w:t>Bērnu skaits, kuri saņem sabiedrībā balstītus ārpusģimenes aprūpes pakalpojumus ģimeniskai videi pietuvinātos apstākļos (dzīvokļos ar vienu piesaistes personu) (uz 10 000 bērnu, gada beigās) (</w:t>
            </w:r>
            <w:proofErr w:type="spellStart"/>
            <w:r w:rsidRPr="00786988">
              <w:rPr>
                <w:rFonts w:ascii="Times New Roman" w:hAnsi="Times New Roman"/>
              </w:rPr>
              <w:t>sk.ESR</w:t>
            </w:r>
            <w:proofErr w:type="spellEnd"/>
            <w:r w:rsidRPr="00786988">
              <w:rPr>
                <w:rFonts w:ascii="Times New Roman" w:hAnsi="Times New Roman"/>
              </w:rPr>
              <w:t xml:space="preserve"> 79.lpp. Izmēģinājuma projektu valsts SAC filiālē “Rīga”).</w:t>
            </w:r>
          </w:p>
          <w:p w14:paraId="1BB44BD9" w14:textId="77777777" w:rsidR="00886834" w:rsidRPr="00786988" w:rsidRDefault="00886834" w:rsidP="00886834">
            <w:pPr>
              <w:pStyle w:val="CommentText"/>
              <w:numPr>
                <w:ilvl w:val="0"/>
                <w:numId w:val="13"/>
              </w:numPr>
              <w:ind w:left="720"/>
              <w:jc w:val="both"/>
              <w:rPr>
                <w:rFonts w:ascii="Times New Roman" w:hAnsi="Times New Roman"/>
              </w:rPr>
            </w:pPr>
            <w:r w:rsidRPr="00786988">
              <w:rPr>
                <w:rFonts w:ascii="Times New Roman" w:hAnsi="Times New Roman"/>
              </w:rPr>
              <w:t>Ģimenes ar bērniem ar funkcionāliem traucējumiem, kuras vēlas un saņem auklīšu pakalpojumu</w:t>
            </w:r>
          </w:p>
          <w:p w14:paraId="6ECE8D09" w14:textId="77777777" w:rsidR="00886834" w:rsidRPr="00786988" w:rsidRDefault="00886834" w:rsidP="00886834">
            <w:pPr>
              <w:pStyle w:val="CommentText"/>
              <w:numPr>
                <w:ilvl w:val="0"/>
                <w:numId w:val="13"/>
              </w:numPr>
              <w:ind w:left="720"/>
              <w:jc w:val="both"/>
              <w:rPr>
                <w:rFonts w:ascii="Times New Roman" w:hAnsi="Times New Roman"/>
              </w:rPr>
            </w:pPr>
            <w:r w:rsidRPr="00786988">
              <w:rPr>
                <w:rFonts w:ascii="Times New Roman" w:hAnsi="Times New Roman"/>
              </w:rPr>
              <w:t>Ģimenes  ar bērniem ar funkcionāliem traucējumiem, kuras vēlas un saņem atelpas brīža pakalpojumu</w:t>
            </w:r>
          </w:p>
          <w:p w14:paraId="050594E0" w14:textId="77777777" w:rsidR="00886834" w:rsidRPr="00786988" w:rsidRDefault="00886834" w:rsidP="00886834">
            <w:pPr>
              <w:pStyle w:val="CommentText"/>
              <w:numPr>
                <w:ilvl w:val="0"/>
                <w:numId w:val="13"/>
              </w:numPr>
              <w:ind w:left="720"/>
              <w:jc w:val="both"/>
              <w:rPr>
                <w:rFonts w:ascii="Times New Roman" w:hAnsi="Times New Roman"/>
              </w:rPr>
            </w:pPr>
            <w:r w:rsidRPr="00786988">
              <w:rPr>
                <w:rFonts w:ascii="Times New Roman" w:hAnsi="Times New Roman"/>
              </w:rPr>
              <w:t>Ģimenes  ar bērniem ar funkcionāliem traucējumiem, kuras vēlas un izmanto dienas centru pakalpojumu</w:t>
            </w:r>
          </w:p>
          <w:p w14:paraId="422CF991" w14:textId="77777777" w:rsidR="00886834" w:rsidRPr="00786988" w:rsidRDefault="00886834" w:rsidP="00886834">
            <w:pPr>
              <w:pStyle w:val="CommentText"/>
              <w:numPr>
                <w:ilvl w:val="0"/>
                <w:numId w:val="13"/>
              </w:numPr>
              <w:ind w:left="720"/>
              <w:jc w:val="both"/>
              <w:rPr>
                <w:rFonts w:ascii="Times New Roman" w:hAnsi="Times New Roman"/>
              </w:rPr>
            </w:pPr>
            <w:r w:rsidRPr="00786988">
              <w:rPr>
                <w:rFonts w:ascii="Times New Roman" w:hAnsi="Times New Roman"/>
              </w:rPr>
              <w:t xml:space="preserve">Ģimenes ar bērniem ar funkcionāliem traucējumiem, kuras vēlas un izmanto izglītības asistenta pakalpojumu </w:t>
            </w:r>
          </w:p>
          <w:p w14:paraId="526EFF40" w14:textId="77777777" w:rsidR="00886834" w:rsidRPr="00786988" w:rsidRDefault="00886834" w:rsidP="00886834">
            <w:pPr>
              <w:pStyle w:val="CommentText"/>
              <w:numPr>
                <w:ilvl w:val="0"/>
                <w:numId w:val="13"/>
              </w:numPr>
              <w:ind w:left="720"/>
              <w:jc w:val="both"/>
              <w:rPr>
                <w:rFonts w:ascii="Times New Roman" w:hAnsi="Times New Roman"/>
              </w:rPr>
            </w:pPr>
            <w:r w:rsidRPr="00786988">
              <w:rPr>
                <w:rFonts w:ascii="Times New Roman" w:hAnsi="Times New Roman"/>
              </w:rPr>
              <w:t xml:space="preserve">Ģimenes ar bērniem ar funkcionāliem traucējumiem, kuras vēlas un izmanto rehabilitācijas pakalpojumus </w:t>
            </w:r>
          </w:p>
          <w:p w14:paraId="07431059" w14:textId="77777777" w:rsidR="00886834" w:rsidRPr="00786988" w:rsidRDefault="00886834" w:rsidP="00886834">
            <w:pPr>
              <w:pStyle w:val="CommentText"/>
              <w:numPr>
                <w:ilvl w:val="0"/>
                <w:numId w:val="13"/>
              </w:numPr>
              <w:ind w:left="720"/>
              <w:jc w:val="both"/>
              <w:rPr>
                <w:rFonts w:ascii="Times New Roman" w:hAnsi="Times New Roman"/>
              </w:rPr>
            </w:pPr>
            <w:r w:rsidRPr="00786988">
              <w:rPr>
                <w:rFonts w:ascii="Times New Roman" w:hAnsi="Times New Roman"/>
              </w:rPr>
              <w:lastRenderedPageBreak/>
              <w:t xml:space="preserve">Ģimenes ar bērniem ar funkcionāliem traucējumiem, kuras vēlas un saņem </w:t>
            </w:r>
            <w:proofErr w:type="spellStart"/>
            <w:r w:rsidRPr="00786988">
              <w:rPr>
                <w:rFonts w:ascii="Times New Roman" w:hAnsi="Times New Roman"/>
              </w:rPr>
              <w:t>multiprofesionāļu</w:t>
            </w:r>
            <w:proofErr w:type="spellEnd"/>
            <w:r w:rsidRPr="00786988">
              <w:rPr>
                <w:rFonts w:ascii="Times New Roman" w:hAnsi="Times New Roman"/>
              </w:rPr>
              <w:t xml:space="preserve"> komandas pakalpojumu dzīvesvietā</w:t>
            </w:r>
          </w:p>
          <w:p w14:paraId="32D6CE7F" w14:textId="77777777" w:rsidR="00886834" w:rsidRPr="00786988" w:rsidRDefault="00886834" w:rsidP="00886834">
            <w:pPr>
              <w:rPr>
                <w:rFonts w:ascii="Times New Roman" w:hAnsi="Times New Roman" w:cs="Times New Roman"/>
                <w:b/>
                <w:sz w:val="20"/>
                <w:szCs w:val="20"/>
              </w:rPr>
            </w:pPr>
            <w:r w:rsidRPr="00786988">
              <w:rPr>
                <w:rFonts w:ascii="Times New Roman" w:hAnsi="Times New Roman" w:cs="Times New Roman"/>
                <w:sz w:val="20"/>
                <w:szCs w:val="20"/>
              </w:rPr>
              <w:t>Pamatojums: vairāki nosauktie pakalpojumi vēl nav ieviesti, bet ir būtiski, lai pasargātu ģimenes no izdegšanas un bērnu ievietošanas ilgstošā aprūpē institūcijās. Vairāki nosauktie pakalpojumi jau tagad tiek nodrošināti ģimenēm ar bērniem, kuriem ir funkcionāli traucējumi, tomēr nepietiekamā skaitā un nevienmērīgi valsts reģionos. Lai būtiski uzlabotu bērnu ar smagiem funkcionāliem traucējumiem pāreju no ilgstošas aprūpes institūcijās uz aprūpi ģimenēs, nosauktie rezultatīvie rādītāji ir svarīgi mērķa sasniegšanā.</w:t>
            </w:r>
          </w:p>
        </w:tc>
        <w:tc>
          <w:tcPr>
            <w:tcW w:w="4495" w:type="dxa"/>
          </w:tcPr>
          <w:p w14:paraId="72D41F77" w14:textId="77777777" w:rsidR="00DB4580" w:rsidRPr="00786988" w:rsidRDefault="00DB4580" w:rsidP="00DB4580">
            <w:pPr>
              <w:rPr>
                <w:rFonts w:ascii="Times New Roman" w:hAnsi="Times New Roman" w:cs="Times New Roman"/>
                <w:b/>
                <w:sz w:val="20"/>
                <w:szCs w:val="20"/>
              </w:rPr>
            </w:pPr>
            <w:r>
              <w:rPr>
                <w:rFonts w:ascii="Times New Roman" w:hAnsi="Times New Roman" w:cs="Times New Roman"/>
                <w:b/>
                <w:sz w:val="20"/>
                <w:szCs w:val="20"/>
              </w:rPr>
              <w:lastRenderedPageBreak/>
              <w:t>Daļēji</w:t>
            </w:r>
            <w:r w:rsidRPr="00786988">
              <w:rPr>
                <w:rFonts w:ascii="Times New Roman" w:hAnsi="Times New Roman" w:cs="Times New Roman"/>
                <w:b/>
                <w:sz w:val="20"/>
                <w:szCs w:val="20"/>
              </w:rPr>
              <w:t xml:space="preserve"> ņemts vērā</w:t>
            </w:r>
          </w:p>
          <w:p w14:paraId="75BC9F65" w14:textId="4EC80F11" w:rsidR="0069076F" w:rsidRPr="00786988" w:rsidRDefault="00DB4580" w:rsidP="00DB4580">
            <w:pPr>
              <w:jc w:val="both"/>
              <w:rPr>
                <w:rFonts w:ascii="Times New Roman" w:hAnsi="Times New Roman" w:cs="Times New Roman"/>
                <w:sz w:val="20"/>
                <w:szCs w:val="20"/>
              </w:rPr>
            </w:pPr>
            <w:r w:rsidRPr="00786988">
              <w:rPr>
                <w:rFonts w:ascii="Times New Roman" w:hAnsi="Times New Roman" w:cs="Times New Roman"/>
                <w:sz w:val="20"/>
                <w:szCs w:val="20"/>
              </w:rPr>
              <w:t xml:space="preserve">Pamatnostādņu projektā </w:t>
            </w:r>
            <w:r>
              <w:rPr>
                <w:rFonts w:ascii="Times New Roman" w:hAnsi="Times New Roman" w:cs="Times New Roman"/>
                <w:sz w:val="20"/>
                <w:szCs w:val="20"/>
              </w:rPr>
              <w:t xml:space="preserve">iekļauts jauns rādītājs - </w:t>
            </w:r>
            <w:r w:rsidRPr="00DB4580">
              <w:rPr>
                <w:rFonts w:ascii="Times New Roman" w:hAnsi="Times New Roman" w:cs="Times New Roman"/>
                <w:sz w:val="20"/>
                <w:szCs w:val="20"/>
              </w:rPr>
              <w:t>Bērnu īpatsvars, kuri ilgstošas sociālās aprūpes pakalpojumu saņem ģimeniskai videi pietuvinātā formā (procentos)</w:t>
            </w:r>
            <w:r>
              <w:rPr>
                <w:rFonts w:ascii="Times New Roman" w:hAnsi="Times New Roman" w:cs="Times New Roman"/>
                <w:sz w:val="20"/>
                <w:szCs w:val="20"/>
              </w:rPr>
              <w:t>. Attiecībā uz pārējiem ieteiktajiem rādītājiem, ņemot vērā, ka tie mēra konkrēta viena pakalpojuma pieprasījumu un piedāvājumu (</w:t>
            </w:r>
            <w:r w:rsidRPr="00786988">
              <w:rPr>
                <w:rFonts w:ascii="Times New Roman" w:hAnsi="Times New Roman" w:cs="Times New Roman"/>
                <w:sz w:val="20"/>
                <w:szCs w:val="20"/>
              </w:rPr>
              <w:t>politikas mērķa raksturošanai netiek izmantoti darbības rezultāta rādītāji</w:t>
            </w:r>
            <w:r>
              <w:rPr>
                <w:rFonts w:ascii="Times New Roman" w:hAnsi="Times New Roman" w:cs="Times New Roman"/>
                <w:sz w:val="20"/>
                <w:szCs w:val="20"/>
              </w:rPr>
              <w:t>), Labklājības ministrija veiks šo pakalpojumu mērījumus sociālo pakalpojumu rezultatīvo rādītāju ietvaros</w:t>
            </w:r>
            <w:r w:rsidRPr="00786988">
              <w:rPr>
                <w:rFonts w:ascii="Times New Roman" w:hAnsi="Times New Roman" w:cs="Times New Roman"/>
                <w:sz w:val="20"/>
                <w:szCs w:val="20"/>
              </w:rPr>
              <w:t>.</w:t>
            </w:r>
          </w:p>
        </w:tc>
      </w:tr>
      <w:tr w:rsidR="00886834" w:rsidRPr="00786988" w14:paraId="347EA108" w14:textId="77777777" w:rsidTr="007F35E7">
        <w:tc>
          <w:tcPr>
            <w:tcW w:w="3126" w:type="dxa"/>
          </w:tcPr>
          <w:p w14:paraId="7622E62C" w14:textId="6FC7C373" w:rsidR="00886834" w:rsidRPr="00786988" w:rsidRDefault="007B62CA" w:rsidP="00886834">
            <w:pPr>
              <w:rPr>
                <w:rFonts w:ascii="Times New Roman" w:hAnsi="Times New Roman" w:cs="Times New Roman"/>
                <w:sz w:val="20"/>
                <w:szCs w:val="20"/>
              </w:rPr>
            </w:pPr>
            <w:r w:rsidRPr="00786988">
              <w:rPr>
                <w:rFonts w:ascii="Times New Roman" w:hAnsi="Times New Roman" w:cs="Times New Roman"/>
                <w:sz w:val="20"/>
                <w:szCs w:val="20"/>
              </w:rPr>
              <w:t>87.</w:t>
            </w:r>
            <w:r w:rsidR="00886834" w:rsidRPr="00786988">
              <w:rPr>
                <w:rFonts w:ascii="Times New Roman" w:hAnsi="Times New Roman" w:cs="Times New Roman"/>
                <w:sz w:val="20"/>
                <w:szCs w:val="20"/>
              </w:rPr>
              <w:t>Pamatnostādņu projekts,</w:t>
            </w:r>
          </w:p>
          <w:p w14:paraId="33E520B8" w14:textId="77777777" w:rsidR="00886834" w:rsidRPr="00786988" w:rsidRDefault="00886834" w:rsidP="00886834">
            <w:pPr>
              <w:rPr>
                <w:rFonts w:ascii="Times New Roman" w:hAnsi="Times New Roman" w:cs="Times New Roman"/>
                <w:sz w:val="20"/>
                <w:szCs w:val="20"/>
              </w:rPr>
            </w:pPr>
            <w:r w:rsidRPr="00786988">
              <w:rPr>
                <w:rFonts w:ascii="Times New Roman" w:hAnsi="Times New Roman" w:cs="Times New Roman"/>
                <w:sz w:val="20"/>
                <w:szCs w:val="20"/>
              </w:rPr>
              <w:t>Politikas rezultāti un rezultatīvie rādītāji</w:t>
            </w:r>
          </w:p>
        </w:tc>
        <w:tc>
          <w:tcPr>
            <w:tcW w:w="6752" w:type="dxa"/>
          </w:tcPr>
          <w:p w14:paraId="7824FAB2" w14:textId="77777777" w:rsidR="00886834" w:rsidRPr="00786988" w:rsidRDefault="00886834" w:rsidP="00886834">
            <w:pPr>
              <w:jc w:val="center"/>
              <w:rPr>
                <w:rFonts w:ascii="Times New Roman" w:hAnsi="Times New Roman" w:cs="Times New Roman"/>
                <w:b/>
                <w:sz w:val="20"/>
                <w:szCs w:val="20"/>
              </w:rPr>
            </w:pPr>
            <w:r w:rsidRPr="00786988">
              <w:rPr>
                <w:rFonts w:ascii="Times New Roman" w:hAnsi="Times New Roman" w:cs="Times New Roman"/>
                <w:b/>
                <w:sz w:val="20"/>
                <w:szCs w:val="20"/>
              </w:rPr>
              <w:t>Latvijas Lielo pilsētu asociācija</w:t>
            </w:r>
          </w:p>
          <w:p w14:paraId="3DB28649" w14:textId="77777777" w:rsidR="00886834" w:rsidRPr="00786988" w:rsidRDefault="00886834" w:rsidP="00886834">
            <w:pPr>
              <w:pStyle w:val="CommentText"/>
              <w:jc w:val="both"/>
              <w:rPr>
                <w:rFonts w:ascii="Times New Roman" w:hAnsi="Times New Roman"/>
                <w:i/>
              </w:rPr>
            </w:pPr>
            <w:r w:rsidRPr="00786988">
              <w:rPr>
                <w:rFonts w:ascii="Times New Roman" w:hAnsi="Times New Roman"/>
                <w:i/>
              </w:rPr>
              <w:t>“3.2.Nodarbinātības līmenis personām ar invaliditāti (vecuma grupā 20-64 gadi), % no kopējā personu ar invaliditāti skaita attiecīgajā vecuma grupā, gada beigās”</w:t>
            </w:r>
          </w:p>
          <w:p w14:paraId="04D66FAC" w14:textId="77777777" w:rsidR="00886834" w:rsidRPr="00786988" w:rsidRDefault="00886834" w:rsidP="00886834">
            <w:pPr>
              <w:pStyle w:val="CommentText"/>
              <w:jc w:val="both"/>
              <w:rPr>
                <w:rFonts w:ascii="Times New Roman" w:hAnsi="Times New Roman"/>
                <w:i/>
              </w:rPr>
            </w:pPr>
            <w:r w:rsidRPr="00786988">
              <w:rPr>
                <w:rFonts w:ascii="Times New Roman" w:hAnsi="Times New Roman"/>
                <w:i/>
              </w:rPr>
              <w:t>2018.gada bāzes vērtība 38,5</w:t>
            </w:r>
          </w:p>
          <w:p w14:paraId="3186C219" w14:textId="77777777" w:rsidR="00886834" w:rsidRPr="00786988" w:rsidRDefault="00886834" w:rsidP="00886834">
            <w:pPr>
              <w:pStyle w:val="CommentText"/>
              <w:jc w:val="both"/>
              <w:rPr>
                <w:rFonts w:ascii="Times New Roman" w:hAnsi="Times New Roman"/>
                <w:i/>
              </w:rPr>
            </w:pPr>
            <w:r w:rsidRPr="00786988">
              <w:rPr>
                <w:rFonts w:ascii="Times New Roman" w:hAnsi="Times New Roman"/>
                <w:i/>
              </w:rPr>
              <w:t>2024.gads 45</w:t>
            </w:r>
          </w:p>
          <w:p w14:paraId="19D0FDCB" w14:textId="77777777" w:rsidR="00886834" w:rsidRPr="00786988" w:rsidRDefault="00886834" w:rsidP="00886834">
            <w:pPr>
              <w:jc w:val="both"/>
              <w:rPr>
                <w:rFonts w:ascii="Times New Roman" w:hAnsi="Times New Roman" w:cs="Times New Roman"/>
                <w:i/>
                <w:sz w:val="20"/>
                <w:szCs w:val="20"/>
              </w:rPr>
            </w:pPr>
            <w:r w:rsidRPr="00786988">
              <w:rPr>
                <w:rFonts w:ascii="Times New Roman" w:hAnsi="Times New Roman" w:cs="Times New Roman"/>
                <w:i/>
                <w:sz w:val="20"/>
                <w:szCs w:val="20"/>
              </w:rPr>
              <w:t>2027.gads 50”</w:t>
            </w:r>
          </w:p>
          <w:p w14:paraId="01A51DE1" w14:textId="77777777" w:rsidR="00886834" w:rsidRPr="00786988" w:rsidRDefault="00886834" w:rsidP="00886834">
            <w:pPr>
              <w:jc w:val="both"/>
              <w:rPr>
                <w:rFonts w:ascii="Times New Roman" w:hAnsi="Times New Roman" w:cs="Times New Roman"/>
                <w:b/>
                <w:sz w:val="20"/>
                <w:szCs w:val="20"/>
              </w:rPr>
            </w:pPr>
            <w:r w:rsidRPr="00786988">
              <w:rPr>
                <w:rFonts w:ascii="Times New Roman" w:hAnsi="Times New Roman" w:cs="Times New Roman"/>
                <w:sz w:val="20"/>
                <w:szCs w:val="20"/>
              </w:rPr>
              <w:t>Izvirzītais mērķis ir vēlams un nepieciešams, bet šobrīd īsti nav saprotams, kā tas tiks sasniegts, ņemot vērā problemātiku ar personu ar invaliditāti  iesaisti darba tirgū.</w:t>
            </w:r>
          </w:p>
        </w:tc>
        <w:tc>
          <w:tcPr>
            <w:tcW w:w="4495" w:type="dxa"/>
          </w:tcPr>
          <w:p w14:paraId="29311C0C" w14:textId="036C580B" w:rsidR="00886834" w:rsidRPr="00786988" w:rsidRDefault="00DB4580" w:rsidP="00886834">
            <w:pPr>
              <w:rPr>
                <w:rFonts w:ascii="Times New Roman" w:hAnsi="Times New Roman" w:cs="Times New Roman"/>
                <w:b/>
                <w:sz w:val="20"/>
                <w:szCs w:val="20"/>
              </w:rPr>
            </w:pPr>
            <w:r>
              <w:rPr>
                <w:rFonts w:ascii="Times New Roman" w:hAnsi="Times New Roman" w:cs="Times New Roman"/>
                <w:b/>
                <w:sz w:val="20"/>
                <w:szCs w:val="20"/>
              </w:rPr>
              <w:t>Ņ</w:t>
            </w:r>
            <w:r w:rsidR="00493278" w:rsidRPr="00786988">
              <w:rPr>
                <w:rFonts w:ascii="Times New Roman" w:hAnsi="Times New Roman" w:cs="Times New Roman"/>
                <w:b/>
                <w:sz w:val="20"/>
                <w:szCs w:val="20"/>
              </w:rPr>
              <w:t>emts vērā</w:t>
            </w:r>
          </w:p>
          <w:p w14:paraId="4B1A8626" w14:textId="28443018" w:rsidR="00E738EC" w:rsidRDefault="00E738EC" w:rsidP="008F2911">
            <w:pPr>
              <w:jc w:val="both"/>
              <w:rPr>
                <w:rFonts w:ascii="Times New Roman" w:hAnsi="Times New Roman" w:cs="Times New Roman"/>
                <w:sz w:val="20"/>
                <w:szCs w:val="20"/>
              </w:rPr>
            </w:pPr>
            <w:r>
              <w:rPr>
                <w:rFonts w:ascii="Times New Roman" w:hAnsi="Times New Roman" w:cs="Times New Roman"/>
                <w:sz w:val="20"/>
                <w:szCs w:val="20"/>
              </w:rPr>
              <w:t>Pamatnostādņu projekta 3.rīcības virzien</w:t>
            </w:r>
            <w:r w:rsidR="00441B99">
              <w:rPr>
                <w:rFonts w:ascii="Times New Roman" w:hAnsi="Times New Roman" w:cs="Times New Roman"/>
                <w:sz w:val="20"/>
                <w:szCs w:val="20"/>
              </w:rPr>
              <w:t>s</w:t>
            </w:r>
            <w:r>
              <w:rPr>
                <w:rFonts w:ascii="Times New Roman" w:hAnsi="Times New Roman" w:cs="Times New Roman"/>
                <w:sz w:val="20"/>
                <w:szCs w:val="20"/>
              </w:rPr>
              <w:t xml:space="preserve"> papildināts ar uzdevumu personu ar invaliditāti nodarbinātības veicināšanai. Minētais Pasākum ir papildinošs jau plānotajiem uzdevumiem.</w:t>
            </w:r>
          </w:p>
          <w:p w14:paraId="36701A39" w14:textId="62F0CDF8" w:rsidR="008F2911" w:rsidRPr="00786988" w:rsidRDefault="008F2911" w:rsidP="008F2911">
            <w:pPr>
              <w:jc w:val="both"/>
              <w:rPr>
                <w:rFonts w:ascii="Times New Roman" w:hAnsi="Times New Roman" w:cs="Times New Roman"/>
                <w:sz w:val="20"/>
                <w:szCs w:val="20"/>
              </w:rPr>
            </w:pPr>
            <w:r w:rsidRPr="00786988">
              <w:rPr>
                <w:rFonts w:ascii="Times New Roman" w:hAnsi="Times New Roman" w:cs="Times New Roman"/>
                <w:sz w:val="20"/>
                <w:szCs w:val="20"/>
              </w:rPr>
              <w:t>Nav pamata domāt, ka līdzšinējā tendence, ka, turpinot īstenot gan subsidētās nodarbinātības un citus nodarbinātības atbalsta pasākumus un pasākumus darba devēju izpratnes maiņai, gan sociālās uzņēmējdarbības, gan iekļaujošās izglītības pasākumus, ik gadu par pāris procentpunktiem pieaugošais nodarbināto personu ar invaliditāti īpatsvars varētu netikt sasniegts.</w:t>
            </w:r>
          </w:p>
          <w:p w14:paraId="3677FF01" w14:textId="38E5C4EF" w:rsidR="003445C0" w:rsidRPr="00786988" w:rsidRDefault="003445C0" w:rsidP="003445C0">
            <w:pPr>
              <w:jc w:val="both"/>
              <w:rPr>
                <w:rFonts w:ascii="Times New Roman" w:hAnsi="Times New Roman" w:cs="Times New Roman"/>
                <w:sz w:val="20"/>
                <w:szCs w:val="20"/>
              </w:rPr>
            </w:pPr>
            <w:r w:rsidRPr="00786988">
              <w:rPr>
                <w:rFonts w:ascii="Times New Roman" w:hAnsi="Times New Roman" w:cs="Times New Roman"/>
                <w:sz w:val="20"/>
                <w:szCs w:val="20"/>
              </w:rPr>
              <w:t>Svarīgi ņemt vērā, ka palielinoties dzīves ilgumam, pieaug arī vidējais darba tirgus līdzdalības ilgums, bet vienlaikus arī līdz ar to darba tirgū ir vairāk personu ar hroniskām slimībām un invaliditāti, tāpat plānots intensificēt atbalsta pasākumus, tajā skaitā pilnveidojot darba algu subsīdiju mehānismus, lai vairāk atbalstītu personas ar smagāku invaliditāti, kas pašreiz darba tirgū iesaistās mazāk.</w:t>
            </w:r>
          </w:p>
        </w:tc>
      </w:tr>
      <w:tr w:rsidR="00886834" w:rsidRPr="00786988" w14:paraId="41DFC0BC" w14:textId="77777777" w:rsidTr="007F35E7">
        <w:tc>
          <w:tcPr>
            <w:tcW w:w="3126" w:type="dxa"/>
          </w:tcPr>
          <w:p w14:paraId="78F482C6" w14:textId="5DA1F4EF" w:rsidR="00886834" w:rsidRPr="00786988" w:rsidRDefault="007B62CA" w:rsidP="00886834">
            <w:pPr>
              <w:rPr>
                <w:rFonts w:ascii="Times New Roman" w:hAnsi="Times New Roman" w:cs="Times New Roman"/>
                <w:sz w:val="20"/>
                <w:szCs w:val="20"/>
              </w:rPr>
            </w:pPr>
            <w:r w:rsidRPr="00786988">
              <w:rPr>
                <w:rFonts w:ascii="Times New Roman" w:hAnsi="Times New Roman" w:cs="Times New Roman"/>
                <w:sz w:val="20"/>
                <w:szCs w:val="20"/>
              </w:rPr>
              <w:t>88.</w:t>
            </w:r>
            <w:r w:rsidR="00886834" w:rsidRPr="00786988">
              <w:rPr>
                <w:rFonts w:ascii="Times New Roman" w:hAnsi="Times New Roman" w:cs="Times New Roman"/>
                <w:sz w:val="20"/>
                <w:szCs w:val="20"/>
              </w:rPr>
              <w:t>Pamatnostādņu projekts,</w:t>
            </w:r>
          </w:p>
          <w:p w14:paraId="5749E216" w14:textId="77777777" w:rsidR="00886834" w:rsidRPr="00786988" w:rsidRDefault="00886834" w:rsidP="00886834">
            <w:pPr>
              <w:rPr>
                <w:rFonts w:ascii="Times New Roman" w:hAnsi="Times New Roman" w:cs="Times New Roman"/>
                <w:sz w:val="20"/>
                <w:szCs w:val="20"/>
              </w:rPr>
            </w:pPr>
            <w:r w:rsidRPr="00786988">
              <w:rPr>
                <w:rFonts w:ascii="Times New Roman" w:hAnsi="Times New Roman" w:cs="Times New Roman"/>
                <w:sz w:val="20"/>
                <w:szCs w:val="20"/>
              </w:rPr>
              <w:t>Politikas rezultāti un rezultatīvie rādītāji</w:t>
            </w:r>
          </w:p>
        </w:tc>
        <w:tc>
          <w:tcPr>
            <w:tcW w:w="6752" w:type="dxa"/>
          </w:tcPr>
          <w:p w14:paraId="48733F15" w14:textId="77777777" w:rsidR="00886834" w:rsidRPr="00786988" w:rsidRDefault="00886834" w:rsidP="00886834">
            <w:pPr>
              <w:jc w:val="center"/>
              <w:rPr>
                <w:rFonts w:ascii="Times New Roman" w:hAnsi="Times New Roman" w:cs="Times New Roman"/>
                <w:b/>
                <w:sz w:val="20"/>
                <w:szCs w:val="20"/>
              </w:rPr>
            </w:pPr>
            <w:r w:rsidRPr="00786988">
              <w:rPr>
                <w:rFonts w:ascii="Times New Roman" w:hAnsi="Times New Roman" w:cs="Times New Roman"/>
                <w:b/>
                <w:sz w:val="20"/>
                <w:szCs w:val="20"/>
              </w:rPr>
              <w:t>Ieva Ozola</w:t>
            </w:r>
          </w:p>
          <w:p w14:paraId="0847E159" w14:textId="77777777" w:rsidR="00886834" w:rsidRPr="00786988" w:rsidRDefault="00886834" w:rsidP="00886834">
            <w:pPr>
              <w:jc w:val="both"/>
              <w:rPr>
                <w:rFonts w:ascii="Times New Roman" w:hAnsi="Times New Roman" w:cs="Times New Roman"/>
                <w:sz w:val="20"/>
                <w:szCs w:val="20"/>
              </w:rPr>
            </w:pPr>
            <w:r w:rsidRPr="00786988">
              <w:rPr>
                <w:rFonts w:ascii="Times New Roman" w:hAnsi="Times New Roman" w:cs="Times New Roman"/>
                <w:sz w:val="20"/>
                <w:szCs w:val="20"/>
              </w:rPr>
              <w:t>(</w:t>
            </w:r>
            <w:r w:rsidRPr="00786988">
              <w:rPr>
                <w:rFonts w:ascii="Times New Roman" w:hAnsi="Times New Roman" w:cs="Times New Roman"/>
                <w:bCs/>
                <w:sz w:val="20"/>
                <w:szCs w:val="20"/>
              </w:rPr>
              <w:t xml:space="preserve">4.Politikas rezultāts: </w:t>
            </w:r>
            <w:r w:rsidRPr="00786988">
              <w:rPr>
                <w:rFonts w:ascii="Times New Roman" w:eastAsia="Times New Roman" w:hAnsi="Times New Roman" w:cs="Times New Roman"/>
                <w:bCs/>
                <w:sz w:val="20"/>
                <w:szCs w:val="20"/>
                <w:lang w:eastAsia="zh-CN"/>
              </w:rPr>
              <w:t>Palielinātas nabadzības un sociālās atstumtības riskam pakļauto personu iespējas aizstāvēt savas tiesības un nodrošināt to ievērošanu</w:t>
            </w:r>
            <w:r w:rsidRPr="00786988">
              <w:rPr>
                <w:rFonts w:ascii="Times New Roman" w:hAnsi="Times New Roman" w:cs="Times New Roman"/>
                <w:sz w:val="20"/>
                <w:szCs w:val="20"/>
              </w:rPr>
              <w:t xml:space="preserve"> ) Visi šie politikas rezultātu formulējumi ir viennozīmīgi vērsti uz jautājumiem, kurus būtu jāiekļauj tiesību jomas pamatnostādnēs. Mazaizsargāto grupu tiesiskās aizsardzības jautājumi būtu jāsāk ar izglītošanas, aizstāvības, sociālo darbinieku izglītošanas, informatīvajām kampaņām </w:t>
            </w:r>
            <w:proofErr w:type="spellStart"/>
            <w:r w:rsidRPr="00786988">
              <w:rPr>
                <w:rFonts w:ascii="Times New Roman" w:hAnsi="Times New Roman" w:cs="Times New Roman"/>
                <w:sz w:val="20"/>
                <w:szCs w:val="20"/>
              </w:rPr>
              <w:t>utml</w:t>
            </w:r>
            <w:proofErr w:type="spellEnd"/>
            <w:r w:rsidRPr="00786988">
              <w:rPr>
                <w:rFonts w:ascii="Times New Roman" w:hAnsi="Times New Roman" w:cs="Times New Roman"/>
                <w:sz w:val="20"/>
                <w:szCs w:val="20"/>
              </w:rPr>
              <w:t xml:space="preserve">. Pirmkārt, tiesiskuma realizēšanu pakalpojumu saņemšanas iespējās un to kvalitātē uz ko būtu jāfokusējas. Iepriekš </w:t>
            </w:r>
            <w:r w:rsidRPr="00786988">
              <w:rPr>
                <w:rFonts w:ascii="Times New Roman" w:hAnsi="Times New Roman" w:cs="Times New Roman"/>
                <w:sz w:val="20"/>
                <w:szCs w:val="20"/>
              </w:rPr>
              <w:lastRenderedPageBreak/>
              <w:t>netika sniegts pamatojums, kādēļ tik specifiski jautājumi jārisina tieši šo pamatnostādņu ietvaros, līdztekus daudzām citām ilgstoši nerisinātām problēmām.</w:t>
            </w:r>
          </w:p>
        </w:tc>
        <w:tc>
          <w:tcPr>
            <w:tcW w:w="4495" w:type="dxa"/>
          </w:tcPr>
          <w:p w14:paraId="66589469" w14:textId="5269C648" w:rsidR="00886834" w:rsidRPr="00786988" w:rsidRDefault="005522B9" w:rsidP="00886834">
            <w:pPr>
              <w:rPr>
                <w:rFonts w:ascii="Times New Roman" w:hAnsi="Times New Roman" w:cs="Times New Roman"/>
                <w:b/>
                <w:sz w:val="20"/>
                <w:szCs w:val="20"/>
              </w:rPr>
            </w:pPr>
            <w:r w:rsidRPr="00786988">
              <w:rPr>
                <w:rFonts w:ascii="Times New Roman" w:hAnsi="Times New Roman" w:cs="Times New Roman"/>
                <w:b/>
                <w:sz w:val="20"/>
                <w:szCs w:val="20"/>
              </w:rPr>
              <w:lastRenderedPageBreak/>
              <w:t>Nav ņemts vērā</w:t>
            </w:r>
          </w:p>
          <w:p w14:paraId="6F426EA9" w14:textId="77777777" w:rsidR="00083B5E" w:rsidRPr="00786988" w:rsidRDefault="00083B5E" w:rsidP="00083B5E">
            <w:pPr>
              <w:jc w:val="both"/>
              <w:rPr>
                <w:rFonts w:ascii="Times New Roman" w:hAnsi="Times New Roman" w:cs="Times New Roman"/>
                <w:sz w:val="20"/>
                <w:szCs w:val="20"/>
              </w:rPr>
            </w:pPr>
            <w:r w:rsidRPr="00786988">
              <w:rPr>
                <w:rFonts w:ascii="Times New Roman" w:hAnsi="Times New Roman" w:cs="Times New Roman"/>
                <w:sz w:val="20"/>
                <w:szCs w:val="20"/>
              </w:rPr>
              <w:t xml:space="preserve">Juridiskās palīdzības nodrošināšanas jautājums “Sociālās aizsardzības un darba tirgus politikas attīstības pamatnostādnes 2021.-2027.gadam” tiek iekļauts šajās pamatnostādnēs, jo vienlīdzīgas pieejas tiesiskumam neesamība, juridisko problēmu savlaicīga nerisināšana būtiski palielina sociālās atstumtības un nabadzības risku, ietekmē personas materiālo un fizisko stāvokli. Tas var atstāt ietekmi uz </w:t>
            </w:r>
            <w:r w:rsidRPr="00786988">
              <w:rPr>
                <w:rFonts w:ascii="Times New Roman" w:hAnsi="Times New Roman" w:cs="Times New Roman"/>
                <w:sz w:val="20"/>
                <w:szCs w:val="20"/>
              </w:rPr>
              <w:lastRenderedPageBreak/>
              <w:t xml:space="preserve">veselību, nodarbinātību, produktivitāti, ģimenes stabilitāti, izglītības iespējām bērniem, paaugstinot vardarbības riskus. Līdz ar to visām sociāli mazsaizsargātajām grupām ir būtiski nodrošināt savlaicīgu pieeju tiesiskajiem instrumentiem savu tiesību un pienākumu realizācijai un aizstāvībai. Tiesiskuma jautājumi šajās pamatnostādnēs tieši ir iekļauti ar mērķi paskatīties uz visām definētajām problēmām horizontāli un īstenojot starpinstitūciju sadarbību, nevis katrai institūcijai šauri lūkoties savas kompetences ietvaros stratēģiski ilgtermiņā plānojot attīstības virzienus sociālajā jomā. Vēršama uzmanība, ka šis ir plaša mēroga stratēģiskais attīstības plānošanas dokuments labklājības jomā un dokumentā minēto </w:t>
            </w:r>
            <w:proofErr w:type="spellStart"/>
            <w:r w:rsidRPr="00786988">
              <w:rPr>
                <w:rFonts w:ascii="Times New Roman" w:hAnsi="Times New Roman" w:cs="Times New Roman"/>
                <w:sz w:val="20"/>
                <w:szCs w:val="20"/>
              </w:rPr>
              <w:t>mērķgrupu</w:t>
            </w:r>
            <w:proofErr w:type="spellEnd"/>
            <w:r w:rsidRPr="00786988">
              <w:rPr>
                <w:rFonts w:ascii="Times New Roman" w:hAnsi="Times New Roman" w:cs="Times New Roman"/>
                <w:sz w:val="20"/>
                <w:szCs w:val="20"/>
              </w:rPr>
              <w:t xml:space="preserve"> pieeju tiesiskumam vispareizāk ir skatīt kompleksi kopā ar citu </w:t>
            </w:r>
            <w:proofErr w:type="spellStart"/>
            <w:r w:rsidRPr="00786988">
              <w:rPr>
                <w:rFonts w:ascii="Times New Roman" w:hAnsi="Times New Roman" w:cs="Times New Roman"/>
                <w:sz w:val="20"/>
                <w:szCs w:val="20"/>
              </w:rPr>
              <w:t>problēmjautājumu</w:t>
            </w:r>
            <w:proofErr w:type="spellEnd"/>
            <w:r w:rsidRPr="00786988">
              <w:rPr>
                <w:rFonts w:ascii="Times New Roman" w:hAnsi="Times New Roman" w:cs="Times New Roman"/>
                <w:sz w:val="20"/>
                <w:szCs w:val="20"/>
              </w:rPr>
              <w:t xml:space="preserve"> risināšanu.</w:t>
            </w:r>
          </w:p>
          <w:p w14:paraId="489CC935" w14:textId="43E549EA" w:rsidR="00083B5E" w:rsidRPr="00786988" w:rsidRDefault="00083B5E" w:rsidP="004E78E6">
            <w:pPr>
              <w:jc w:val="both"/>
              <w:rPr>
                <w:rFonts w:ascii="Times New Roman" w:hAnsi="Times New Roman" w:cs="Times New Roman"/>
                <w:sz w:val="20"/>
                <w:szCs w:val="20"/>
              </w:rPr>
            </w:pPr>
            <w:r w:rsidRPr="00786988">
              <w:rPr>
                <w:rFonts w:ascii="Times New Roman" w:hAnsi="Times New Roman" w:cs="Times New Roman"/>
                <w:sz w:val="20"/>
                <w:szCs w:val="20"/>
              </w:rPr>
              <w:t>Iesniedzējai lūgums rūpīgāk iepazīties ar pamatnostādnēs definētajiem uzdevumiem, jo tie tieši ir vērsti arī  tostarp uz sociālo darbinieku izglītošanu, dažādām informatīvajām kampaņām u.c.</w:t>
            </w:r>
            <w:r w:rsidR="004E78E6" w:rsidRPr="00786988">
              <w:rPr>
                <w:rFonts w:ascii="Times New Roman" w:hAnsi="Times New Roman" w:cs="Times New Roman"/>
                <w:sz w:val="20"/>
                <w:szCs w:val="20"/>
              </w:rPr>
              <w:t xml:space="preserve"> </w:t>
            </w:r>
            <w:r w:rsidRPr="00786988">
              <w:rPr>
                <w:rFonts w:ascii="Times New Roman" w:hAnsi="Times New Roman" w:cs="Times New Roman"/>
                <w:sz w:val="20"/>
                <w:szCs w:val="20"/>
              </w:rPr>
              <w:t>Piemēram definētais uzdevums: “Mazāk aizsargāto personu juridiskā atbalsta pakalpojumu nodrošināšanā iesaistīto personālresursu kompetenču attīstība un prasmju paaugstināšana.” un uzdevums “Mazāk aizsargāto personu informēšana un izglītošana par savām tiesībām un pienākumiem, kā arī savlaicīgu strīdu un juridisku jautājumu risināšanas nozīmību un par juridiskā atbalsta sistēmas pieejamību.”</w:t>
            </w:r>
          </w:p>
        </w:tc>
      </w:tr>
      <w:tr w:rsidR="00886834" w:rsidRPr="00786988" w14:paraId="20A1BABE" w14:textId="77777777" w:rsidTr="007F35E7">
        <w:tc>
          <w:tcPr>
            <w:tcW w:w="3126" w:type="dxa"/>
          </w:tcPr>
          <w:p w14:paraId="3FF1B4E7" w14:textId="293E4CDE" w:rsidR="00886834" w:rsidRPr="00786988" w:rsidRDefault="007B62CA" w:rsidP="00886834">
            <w:pPr>
              <w:rPr>
                <w:rFonts w:ascii="Times New Roman" w:hAnsi="Times New Roman" w:cs="Times New Roman"/>
                <w:sz w:val="20"/>
                <w:szCs w:val="20"/>
              </w:rPr>
            </w:pPr>
            <w:r w:rsidRPr="00786988">
              <w:rPr>
                <w:rFonts w:ascii="Times New Roman" w:hAnsi="Times New Roman" w:cs="Times New Roman"/>
                <w:sz w:val="20"/>
                <w:szCs w:val="20"/>
              </w:rPr>
              <w:lastRenderedPageBreak/>
              <w:t>89.</w:t>
            </w:r>
            <w:r w:rsidR="00886834" w:rsidRPr="00786988">
              <w:rPr>
                <w:rFonts w:ascii="Times New Roman" w:hAnsi="Times New Roman" w:cs="Times New Roman"/>
                <w:sz w:val="20"/>
                <w:szCs w:val="20"/>
              </w:rPr>
              <w:t>Pamatnostādņu projekts,</w:t>
            </w:r>
          </w:p>
          <w:p w14:paraId="36B5DC22" w14:textId="77777777" w:rsidR="00886834" w:rsidRPr="00786988" w:rsidRDefault="00886834" w:rsidP="00886834">
            <w:pPr>
              <w:rPr>
                <w:rFonts w:ascii="Times New Roman" w:hAnsi="Times New Roman" w:cs="Times New Roman"/>
                <w:sz w:val="20"/>
                <w:szCs w:val="20"/>
              </w:rPr>
            </w:pPr>
            <w:r w:rsidRPr="00786988">
              <w:rPr>
                <w:rFonts w:ascii="Times New Roman" w:hAnsi="Times New Roman" w:cs="Times New Roman"/>
                <w:sz w:val="20"/>
                <w:szCs w:val="20"/>
              </w:rPr>
              <w:t>Politikas rezultāti un rezultatīvie rādītāji</w:t>
            </w:r>
          </w:p>
        </w:tc>
        <w:tc>
          <w:tcPr>
            <w:tcW w:w="6752" w:type="dxa"/>
          </w:tcPr>
          <w:p w14:paraId="79CAD280" w14:textId="77777777" w:rsidR="00886834" w:rsidRPr="00786988" w:rsidRDefault="00886834" w:rsidP="00886834">
            <w:pPr>
              <w:jc w:val="center"/>
              <w:rPr>
                <w:rFonts w:ascii="Times New Roman" w:hAnsi="Times New Roman" w:cs="Times New Roman"/>
                <w:b/>
                <w:sz w:val="20"/>
                <w:szCs w:val="20"/>
              </w:rPr>
            </w:pPr>
            <w:r w:rsidRPr="00786988">
              <w:rPr>
                <w:rFonts w:ascii="Times New Roman" w:hAnsi="Times New Roman" w:cs="Times New Roman"/>
                <w:b/>
                <w:sz w:val="20"/>
                <w:szCs w:val="20"/>
              </w:rPr>
              <w:t>KM</w:t>
            </w:r>
          </w:p>
          <w:p w14:paraId="74FA63A5" w14:textId="77777777" w:rsidR="00886834" w:rsidRPr="00786988" w:rsidRDefault="00886834" w:rsidP="00886834">
            <w:pPr>
              <w:jc w:val="both"/>
              <w:rPr>
                <w:rFonts w:ascii="Times New Roman" w:hAnsi="Times New Roman" w:cs="Times New Roman"/>
                <w:sz w:val="20"/>
                <w:szCs w:val="20"/>
              </w:rPr>
            </w:pPr>
            <w:r w:rsidRPr="00786988">
              <w:rPr>
                <w:rFonts w:ascii="Times New Roman" w:hAnsi="Times New Roman" w:cs="Times New Roman"/>
                <w:sz w:val="20"/>
                <w:szCs w:val="20"/>
              </w:rPr>
              <w:t>Aicinām skaidrot, kā Projekta III nodaļas „Politikas rezultāti un rezultatīvie rādītāji” 5.politikas rezultāta „Visos politikas plānošanas posmos ir nodrošināta sieviešu un vīriešu, personu ar invaliditāti vienlīdzīgu tiesību un iespēju principa ievērošana” rezultatīvie rādītāji 5.2. – 5.8. ietekmē vai norāda uz vienlīdzīgu tiesību un iespēju ievērošanu.</w:t>
            </w:r>
          </w:p>
        </w:tc>
        <w:tc>
          <w:tcPr>
            <w:tcW w:w="4495" w:type="dxa"/>
          </w:tcPr>
          <w:p w14:paraId="51B117CC" w14:textId="35C18A48" w:rsidR="00886834" w:rsidRPr="00786988" w:rsidRDefault="005522B9" w:rsidP="00703D86">
            <w:pPr>
              <w:rPr>
                <w:rFonts w:ascii="Times New Roman" w:hAnsi="Times New Roman" w:cs="Times New Roman"/>
                <w:b/>
                <w:sz w:val="20"/>
                <w:szCs w:val="20"/>
              </w:rPr>
            </w:pPr>
            <w:r w:rsidRPr="00786988">
              <w:rPr>
                <w:rFonts w:ascii="Times New Roman" w:hAnsi="Times New Roman" w:cs="Times New Roman"/>
                <w:b/>
                <w:sz w:val="20"/>
                <w:szCs w:val="20"/>
              </w:rPr>
              <w:t>Ņemts vērā</w:t>
            </w:r>
          </w:p>
          <w:p w14:paraId="44CDA78E" w14:textId="37019C54" w:rsidR="00703D86" w:rsidRPr="00786988" w:rsidRDefault="00703D86" w:rsidP="00703D86">
            <w:pPr>
              <w:rPr>
                <w:rFonts w:ascii="Times New Roman" w:hAnsi="Times New Roman" w:cs="Times New Roman"/>
                <w:sz w:val="20"/>
                <w:szCs w:val="20"/>
              </w:rPr>
            </w:pPr>
            <w:r w:rsidRPr="00786988">
              <w:rPr>
                <w:rFonts w:ascii="Times New Roman" w:hAnsi="Times New Roman" w:cs="Times New Roman"/>
                <w:sz w:val="20"/>
                <w:szCs w:val="20"/>
              </w:rPr>
              <w:t>Precizēts 5.politikas rezultāta formulējums.</w:t>
            </w:r>
          </w:p>
        </w:tc>
      </w:tr>
      <w:tr w:rsidR="00886834" w:rsidRPr="00786988" w14:paraId="6E84BAA3" w14:textId="77777777" w:rsidTr="007F35E7">
        <w:tc>
          <w:tcPr>
            <w:tcW w:w="3126" w:type="dxa"/>
          </w:tcPr>
          <w:p w14:paraId="7785E1CA" w14:textId="5617A488" w:rsidR="00886834" w:rsidRPr="00786988" w:rsidRDefault="007B62CA" w:rsidP="00886834">
            <w:pPr>
              <w:rPr>
                <w:rFonts w:ascii="Times New Roman" w:hAnsi="Times New Roman" w:cs="Times New Roman"/>
                <w:sz w:val="20"/>
                <w:szCs w:val="20"/>
              </w:rPr>
            </w:pPr>
            <w:r w:rsidRPr="00786988">
              <w:rPr>
                <w:rFonts w:ascii="Times New Roman" w:hAnsi="Times New Roman" w:cs="Times New Roman"/>
                <w:sz w:val="20"/>
                <w:szCs w:val="20"/>
              </w:rPr>
              <w:t>90.</w:t>
            </w:r>
            <w:r w:rsidR="00886834" w:rsidRPr="00786988">
              <w:rPr>
                <w:rFonts w:ascii="Times New Roman" w:hAnsi="Times New Roman" w:cs="Times New Roman"/>
                <w:sz w:val="20"/>
                <w:szCs w:val="20"/>
              </w:rPr>
              <w:t>Pamatnostādņu projekts,</w:t>
            </w:r>
          </w:p>
          <w:p w14:paraId="6633E942" w14:textId="77777777" w:rsidR="00886834" w:rsidRPr="00786988" w:rsidRDefault="00886834" w:rsidP="00886834">
            <w:pPr>
              <w:rPr>
                <w:rFonts w:ascii="Times New Roman" w:hAnsi="Times New Roman" w:cs="Times New Roman"/>
                <w:sz w:val="20"/>
                <w:szCs w:val="20"/>
              </w:rPr>
            </w:pPr>
            <w:r w:rsidRPr="00786988">
              <w:rPr>
                <w:rFonts w:ascii="Times New Roman" w:hAnsi="Times New Roman" w:cs="Times New Roman"/>
                <w:sz w:val="20"/>
                <w:szCs w:val="20"/>
              </w:rPr>
              <w:t>Politikas rezultāti un rezultatīvie rādītāji</w:t>
            </w:r>
          </w:p>
        </w:tc>
        <w:tc>
          <w:tcPr>
            <w:tcW w:w="6752" w:type="dxa"/>
          </w:tcPr>
          <w:p w14:paraId="708871F3" w14:textId="77777777" w:rsidR="00886834" w:rsidRPr="00786988" w:rsidRDefault="00886834" w:rsidP="00886834">
            <w:pPr>
              <w:widowControl w:val="0"/>
              <w:jc w:val="center"/>
              <w:rPr>
                <w:rFonts w:ascii="Times New Roman" w:hAnsi="Times New Roman" w:cs="Times New Roman"/>
                <w:b/>
                <w:sz w:val="20"/>
                <w:szCs w:val="20"/>
              </w:rPr>
            </w:pPr>
            <w:r w:rsidRPr="00786988">
              <w:rPr>
                <w:rFonts w:ascii="Times New Roman" w:hAnsi="Times New Roman" w:cs="Times New Roman"/>
                <w:b/>
                <w:sz w:val="20"/>
                <w:szCs w:val="20"/>
              </w:rPr>
              <w:t>Ieva Ozola</w:t>
            </w:r>
          </w:p>
          <w:p w14:paraId="3D886379" w14:textId="77777777" w:rsidR="00886834" w:rsidRPr="00786988" w:rsidRDefault="00886834" w:rsidP="00886834">
            <w:pPr>
              <w:widowControl w:val="0"/>
              <w:jc w:val="both"/>
              <w:rPr>
                <w:rFonts w:ascii="Times New Roman" w:hAnsi="Times New Roman" w:cs="Times New Roman"/>
                <w:sz w:val="20"/>
                <w:szCs w:val="20"/>
              </w:rPr>
            </w:pPr>
            <w:r w:rsidRPr="00786988">
              <w:rPr>
                <w:rFonts w:ascii="Times New Roman" w:hAnsi="Times New Roman" w:cs="Times New Roman"/>
                <w:sz w:val="20"/>
                <w:szCs w:val="20"/>
              </w:rPr>
              <w:t xml:space="preserve">(Pakalpojumu sniegšanai izmantoto papīra dokumentu īpatsvars (%) no kopējā procesā izmantoto dokumentu veidu skaita ). Iepriekš netika formulēta problēma, nav precīzu skaidrojumu, tādēļ jautājumi. Vai tiek domāts pakalpojuma </w:t>
            </w:r>
            <w:r w:rsidRPr="00786988">
              <w:rPr>
                <w:rFonts w:ascii="Times New Roman" w:hAnsi="Times New Roman" w:cs="Times New Roman"/>
                <w:sz w:val="20"/>
                <w:szCs w:val="20"/>
              </w:rPr>
              <w:lastRenderedPageBreak/>
              <w:t>administrēšanai, nodrošināšanai, sniegšanai? Kādu pakalpojumu sniegšana ir saistīta ar papīra izmantošanu? Vai te ir domāts arī sociālais darbs, sociālie pakalpojumi? Ko ietver jēdziens dokuments šajā kontekstā? Cik pārdomātas un pamatotas ir procentuālās izmaiņas no 55% uz 10%</w:t>
            </w:r>
          </w:p>
        </w:tc>
        <w:tc>
          <w:tcPr>
            <w:tcW w:w="4495" w:type="dxa"/>
          </w:tcPr>
          <w:p w14:paraId="6B5B18CE" w14:textId="10A60473" w:rsidR="00886834" w:rsidRPr="00CD6768" w:rsidRDefault="00E738EC" w:rsidP="00886834">
            <w:pPr>
              <w:rPr>
                <w:rFonts w:ascii="Times New Roman" w:hAnsi="Times New Roman" w:cs="Times New Roman"/>
                <w:b/>
                <w:sz w:val="20"/>
                <w:szCs w:val="20"/>
              </w:rPr>
            </w:pPr>
            <w:r>
              <w:rPr>
                <w:rFonts w:ascii="Times New Roman" w:hAnsi="Times New Roman" w:cs="Times New Roman"/>
                <w:b/>
                <w:sz w:val="20"/>
                <w:szCs w:val="20"/>
              </w:rPr>
              <w:lastRenderedPageBreak/>
              <w:t>Ņ</w:t>
            </w:r>
            <w:r w:rsidR="00CD6768" w:rsidRPr="00CD6768">
              <w:rPr>
                <w:rFonts w:ascii="Times New Roman" w:hAnsi="Times New Roman" w:cs="Times New Roman"/>
                <w:b/>
                <w:sz w:val="20"/>
                <w:szCs w:val="20"/>
              </w:rPr>
              <w:t>emts vērā</w:t>
            </w:r>
          </w:p>
          <w:p w14:paraId="13C38249" w14:textId="06D2DA67" w:rsidR="00CD6768" w:rsidRPr="00786988" w:rsidRDefault="00CD6768" w:rsidP="00CD6768">
            <w:pPr>
              <w:jc w:val="both"/>
              <w:rPr>
                <w:rFonts w:ascii="Times New Roman" w:hAnsi="Times New Roman" w:cs="Times New Roman"/>
                <w:sz w:val="20"/>
                <w:szCs w:val="20"/>
              </w:rPr>
            </w:pPr>
            <w:r>
              <w:rPr>
                <w:rFonts w:ascii="Times New Roman" w:hAnsi="Times New Roman" w:cs="Times New Roman"/>
                <w:sz w:val="20"/>
                <w:szCs w:val="20"/>
              </w:rPr>
              <w:t xml:space="preserve">Informācija par pakalpojumu </w:t>
            </w:r>
            <w:proofErr w:type="spellStart"/>
            <w:r>
              <w:rPr>
                <w:rFonts w:ascii="Times New Roman" w:hAnsi="Times New Roman" w:cs="Times New Roman"/>
                <w:sz w:val="20"/>
                <w:szCs w:val="20"/>
              </w:rPr>
              <w:t>digitalizāciju</w:t>
            </w:r>
            <w:proofErr w:type="spellEnd"/>
            <w:r>
              <w:rPr>
                <w:rFonts w:ascii="Times New Roman" w:hAnsi="Times New Roman" w:cs="Times New Roman"/>
                <w:sz w:val="20"/>
                <w:szCs w:val="20"/>
              </w:rPr>
              <w:t xml:space="preserve"> ir iekļauta Pamatnostādņu projekta 2.pielikuma 12.sadaļā.</w:t>
            </w:r>
          </w:p>
          <w:p w14:paraId="345CFDE3" w14:textId="7609A710" w:rsidR="00703D86" w:rsidRPr="00786988" w:rsidRDefault="00703D86" w:rsidP="00886834">
            <w:pPr>
              <w:rPr>
                <w:rFonts w:ascii="Times New Roman" w:hAnsi="Times New Roman" w:cs="Times New Roman"/>
                <w:sz w:val="20"/>
                <w:szCs w:val="20"/>
              </w:rPr>
            </w:pPr>
          </w:p>
        </w:tc>
      </w:tr>
      <w:tr w:rsidR="00886834" w:rsidRPr="00786988" w14:paraId="61FB3BB5" w14:textId="77777777" w:rsidTr="007F35E7">
        <w:tc>
          <w:tcPr>
            <w:tcW w:w="3126" w:type="dxa"/>
          </w:tcPr>
          <w:p w14:paraId="74F902DC" w14:textId="4E69EDCE" w:rsidR="00886834" w:rsidRPr="00786988" w:rsidRDefault="007B62CA" w:rsidP="00886834">
            <w:pPr>
              <w:rPr>
                <w:rFonts w:ascii="Times New Roman" w:hAnsi="Times New Roman" w:cs="Times New Roman"/>
                <w:sz w:val="20"/>
                <w:szCs w:val="20"/>
              </w:rPr>
            </w:pPr>
            <w:r w:rsidRPr="00786988">
              <w:rPr>
                <w:rFonts w:ascii="Times New Roman" w:hAnsi="Times New Roman" w:cs="Times New Roman"/>
                <w:sz w:val="20"/>
                <w:szCs w:val="20"/>
              </w:rPr>
              <w:t>91.</w:t>
            </w:r>
            <w:r w:rsidR="00886834" w:rsidRPr="00786988">
              <w:rPr>
                <w:rFonts w:ascii="Times New Roman" w:hAnsi="Times New Roman" w:cs="Times New Roman"/>
                <w:sz w:val="20"/>
                <w:szCs w:val="20"/>
              </w:rPr>
              <w:t>Pamatnostādņu projekts,</w:t>
            </w:r>
          </w:p>
          <w:p w14:paraId="0FEFB7AC" w14:textId="77777777" w:rsidR="00886834" w:rsidRPr="00786988" w:rsidRDefault="00886834" w:rsidP="00886834">
            <w:pPr>
              <w:rPr>
                <w:rFonts w:ascii="Times New Roman" w:hAnsi="Times New Roman" w:cs="Times New Roman"/>
                <w:sz w:val="20"/>
                <w:szCs w:val="20"/>
              </w:rPr>
            </w:pPr>
            <w:r w:rsidRPr="00786988">
              <w:rPr>
                <w:rFonts w:ascii="Times New Roman" w:hAnsi="Times New Roman" w:cs="Times New Roman"/>
                <w:sz w:val="20"/>
                <w:szCs w:val="20"/>
              </w:rPr>
              <w:t>Politikas rezultāti un rezultatīvie rādītāji</w:t>
            </w:r>
          </w:p>
        </w:tc>
        <w:tc>
          <w:tcPr>
            <w:tcW w:w="6752" w:type="dxa"/>
          </w:tcPr>
          <w:p w14:paraId="7A65FDCC" w14:textId="5EFD90B3" w:rsidR="00886834" w:rsidRPr="00786988" w:rsidRDefault="00886834" w:rsidP="00886834">
            <w:pPr>
              <w:pStyle w:val="CommentText"/>
              <w:jc w:val="center"/>
              <w:rPr>
                <w:rFonts w:ascii="Times New Roman" w:hAnsi="Times New Roman"/>
                <w:b/>
              </w:rPr>
            </w:pPr>
            <w:r w:rsidRPr="00786988">
              <w:rPr>
                <w:rFonts w:ascii="Times New Roman" w:hAnsi="Times New Roman"/>
                <w:b/>
              </w:rPr>
              <w:t xml:space="preserve">Latvijas </w:t>
            </w:r>
            <w:r w:rsidR="00F83444">
              <w:rPr>
                <w:rFonts w:ascii="Times New Roman" w:hAnsi="Times New Roman"/>
                <w:b/>
              </w:rPr>
              <w:t>s</w:t>
            </w:r>
            <w:r w:rsidRPr="00786988">
              <w:rPr>
                <w:rFonts w:ascii="Times New Roman" w:hAnsi="Times New Roman"/>
                <w:b/>
              </w:rPr>
              <w:t>ociālo darbinieku biedrība</w:t>
            </w:r>
          </w:p>
          <w:p w14:paraId="35C683C8" w14:textId="77777777" w:rsidR="00886834" w:rsidRPr="00786988" w:rsidRDefault="00886834" w:rsidP="00886834">
            <w:pPr>
              <w:pStyle w:val="CommentText"/>
              <w:jc w:val="both"/>
              <w:rPr>
                <w:rFonts w:ascii="Times New Roman" w:hAnsi="Times New Roman"/>
              </w:rPr>
            </w:pPr>
            <w:r w:rsidRPr="00786988">
              <w:rPr>
                <w:rFonts w:ascii="Times New Roman" w:hAnsi="Times New Roman"/>
              </w:rPr>
              <w:t>Nevar konstatēt šo rādītāju saistību ar 5.politikas rezultātu.</w:t>
            </w:r>
          </w:p>
          <w:p w14:paraId="1BBA4F20" w14:textId="77777777" w:rsidR="00886834" w:rsidRPr="00786988" w:rsidRDefault="00886834" w:rsidP="00886834">
            <w:pPr>
              <w:pStyle w:val="CommentText"/>
              <w:jc w:val="both"/>
              <w:rPr>
                <w:rFonts w:ascii="Times New Roman" w:hAnsi="Times New Roman"/>
              </w:rPr>
            </w:pPr>
          </w:p>
          <w:p w14:paraId="557A2C55" w14:textId="77777777" w:rsidR="00886834" w:rsidRPr="00786988" w:rsidRDefault="00886834" w:rsidP="00886834">
            <w:pPr>
              <w:widowControl w:val="0"/>
              <w:rPr>
                <w:rFonts w:ascii="Times New Roman" w:hAnsi="Times New Roman" w:cs="Times New Roman"/>
                <w:b/>
                <w:sz w:val="20"/>
                <w:szCs w:val="20"/>
              </w:rPr>
            </w:pPr>
            <w:r w:rsidRPr="00786988">
              <w:rPr>
                <w:rFonts w:ascii="Times New Roman" w:hAnsi="Times New Roman" w:cs="Times New Roman"/>
                <w:b/>
                <w:bCs/>
                <w:sz w:val="20"/>
                <w:szCs w:val="20"/>
                <w:u w:val="single"/>
              </w:rPr>
              <w:t>Priekšlikums</w:t>
            </w:r>
            <w:r w:rsidRPr="00786988">
              <w:rPr>
                <w:rFonts w:ascii="Times New Roman" w:hAnsi="Times New Roman" w:cs="Times New Roman"/>
                <w:sz w:val="20"/>
                <w:szCs w:val="20"/>
              </w:rPr>
              <w:t>: izslēgt 5.3.-5.5.rādītājus.</w:t>
            </w:r>
          </w:p>
        </w:tc>
        <w:tc>
          <w:tcPr>
            <w:tcW w:w="4495" w:type="dxa"/>
          </w:tcPr>
          <w:p w14:paraId="0CF72161" w14:textId="77777777" w:rsidR="00297871" w:rsidRPr="00786988" w:rsidRDefault="00297871" w:rsidP="00297871">
            <w:pPr>
              <w:rPr>
                <w:rFonts w:ascii="Times New Roman" w:hAnsi="Times New Roman" w:cs="Times New Roman"/>
                <w:b/>
                <w:sz w:val="20"/>
                <w:szCs w:val="20"/>
              </w:rPr>
            </w:pPr>
            <w:r w:rsidRPr="00786988">
              <w:rPr>
                <w:rFonts w:ascii="Times New Roman" w:hAnsi="Times New Roman" w:cs="Times New Roman"/>
                <w:b/>
                <w:sz w:val="20"/>
                <w:szCs w:val="20"/>
              </w:rPr>
              <w:t>Ņemts vērā</w:t>
            </w:r>
          </w:p>
          <w:p w14:paraId="4B038B13" w14:textId="7AA70F7A" w:rsidR="00703D86" w:rsidRPr="00786988" w:rsidRDefault="00703D86" w:rsidP="00886834">
            <w:pPr>
              <w:rPr>
                <w:rFonts w:ascii="Times New Roman" w:hAnsi="Times New Roman" w:cs="Times New Roman"/>
                <w:sz w:val="20"/>
                <w:szCs w:val="20"/>
              </w:rPr>
            </w:pPr>
            <w:r w:rsidRPr="00786988">
              <w:rPr>
                <w:rFonts w:ascii="Times New Roman" w:hAnsi="Times New Roman" w:cs="Times New Roman"/>
                <w:sz w:val="20"/>
                <w:szCs w:val="20"/>
              </w:rPr>
              <w:t>Precizēts 5.politikas rezultāta formulējums.</w:t>
            </w:r>
          </w:p>
        </w:tc>
      </w:tr>
      <w:tr w:rsidR="00886834" w:rsidRPr="00786988" w14:paraId="0DDBB8C1" w14:textId="77777777" w:rsidTr="007F35E7">
        <w:tc>
          <w:tcPr>
            <w:tcW w:w="3126" w:type="dxa"/>
          </w:tcPr>
          <w:p w14:paraId="7E2E667E" w14:textId="50D0100E" w:rsidR="00886834" w:rsidRPr="00786988" w:rsidRDefault="007B62CA" w:rsidP="00886834">
            <w:pPr>
              <w:rPr>
                <w:rFonts w:ascii="Times New Roman" w:hAnsi="Times New Roman" w:cs="Times New Roman"/>
                <w:sz w:val="20"/>
                <w:szCs w:val="20"/>
              </w:rPr>
            </w:pPr>
            <w:r w:rsidRPr="00786988">
              <w:rPr>
                <w:rFonts w:ascii="Times New Roman" w:hAnsi="Times New Roman" w:cs="Times New Roman"/>
                <w:sz w:val="20"/>
                <w:szCs w:val="20"/>
              </w:rPr>
              <w:t>92.</w:t>
            </w:r>
            <w:r w:rsidR="00886834" w:rsidRPr="00786988">
              <w:rPr>
                <w:rFonts w:ascii="Times New Roman" w:hAnsi="Times New Roman" w:cs="Times New Roman"/>
                <w:sz w:val="20"/>
                <w:szCs w:val="20"/>
              </w:rPr>
              <w:t>Pamatnostādņu projekts,</w:t>
            </w:r>
          </w:p>
          <w:p w14:paraId="551EE483" w14:textId="77777777" w:rsidR="00886834" w:rsidRPr="00786988" w:rsidRDefault="00886834" w:rsidP="00886834">
            <w:pPr>
              <w:rPr>
                <w:rFonts w:ascii="Times New Roman" w:hAnsi="Times New Roman" w:cs="Times New Roman"/>
                <w:sz w:val="20"/>
                <w:szCs w:val="20"/>
              </w:rPr>
            </w:pPr>
            <w:r w:rsidRPr="00786988">
              <w:rPr>
                <w:rFonts w:ascii="Times New Roman" w:hAnsi="Times New Roman" w:cs="Times New Roman"/>
                <w:sz w:val="20"/>
                <w:szCs w:val="20"/>
              </w:rPr>
              <w:t>Politikas rezultāti un rezultatīvie rādītāji</w:t>
            </w:r>
          </w:p>
        </w:tc>
        <w:tc>
          <w:tcPr>
            <w:tcW w:w="6752" w:type="dxa"/>
          </w:tcPr>
          <w:p w14:paraId="1D314F6E" w14:textId="77777777" w:rsidR="00886834" w:rsidRPr="00786988" w:rsidRDefault="00886834" w:rsidP="00886834">
            <w:pPr>
              <w:widowControl w:val="0"/>
              <w:jc w:val="center"/>
              <w:rPr>
                <w:rFonts w:ascii="Times New Roman" w:hAnsi="Times New Roman" w:cs="Times New Roman"/>
                <w:b/>
                <w:sz w:val="20"/>
                <w:szCs w:val="20"/>
              </w:rPr>
            </w:pPr>
            <w:r w:rsidRPr="00786988">
              <w:rPr>
                <w:rFonts w:ascii="Times New Roman" w:hAnsi="Times New Roman" w:cs="Times New Roman"/>
                <w:b/>
                <w:sz w:val="20"/>
                <w:szCs w:val="20"/>
              </w:rPr>
              <w:t>EM</w:t>
            </w:r>
          </w:p>
          <w:p w14:paraId="07C100A3" w14:textId="77777777" w:rsidR="00886834" w:rsidRPr="00786988" w:rsidRDefault="00886834" w:rsidP="00886834">
            <w:pPr>
              <w:widowControl w:val="0"/>
              <w:jc w:val="both"/>
              <w:rPr>
                <w:rFonts w:ascii="Times New Roman" w:hAnsi="Times New Roman" w:cs="Times New Roman"/>
                <w:sz w:val="28"/>
                <w:szCs w:val="28"/>
              </w:rPr>
            </w:pPr>
            <w:r w:rsidRPr="00786988">
              <w:rPr>
                <w:rFonts w:ascii="Times New Roman" w:hAnsi="Times New Roman" w:cs="Times New Roman"/>
                <w:sz w:val="20"/>
                <w:szCs w:val="20"/>
              </w:rPr>
              <w:t xml:space="preserve">Vēršam uzmanību, ka Pamatnostādņu rezultatīvais rādītājs 5.6. "Sociālās aizsardzības un darba tirgus pakalpojumus administrējošo institūciju nodarbināto īpatsvars, kuriem ir profesionālās izdegšanas pazīmes, %" ir pretrunīgs, ņemot vērā, ka administrējošo institūciju nodarbināto īpatsvarā, kuriem ir profesionālās izdegšanas pazīmes (%) ir plānots būtisks pieaugums pret 2018. gada bāzes vērtību. Vai šis rezultatīvais rādītājs nav pretrunā ar 5. rīcības virziena "Sociālās aizsardzības un darba tirgus politikas horizontālie jautājumi" uzdevumiem </w:t>
            </w:r>
            <w:proofErr w:type="spellStart"/>
            <w:r w:rsidRPr="00786988">
              <w:rPr>
                <w:rFonts w:ascii="Times New Roman" w:hAnsi="Times New Roman" w:cs="Times New Roman"/>
                <w:sz w:val="20"/>
                <w:szCs w:val="20"/>
              </w:rPr>
              <w:t>cilvēkkapitāla</w:t>
            </w:r>
            <w:proofErr w:type="spellEnd"/>
            <w:r w:rsidRPr="00786988">
              <w:rPr>
                <w:rFonts w:ascii="Times New Roman" w:hAnsi="Times New Roman" w:cs="Times New Roman"/>
                <w:sz w:val="20"/>
                <w:szCs w:val="20"/>
              </w:rPr>
              <w:t xml:space="preserve"> attīstības jomā?</w:t>
            </w:r>
          </w:p>
        </w:tc>
        <w:tc>
          <w:tcPr>
            <w:tcW w:w="4495" w:type="dxa"/>
          </w:tcPr>
          <w:p w14:paraId="7FC8336B" w14:textId="77777777" w:rsidR="00297871" w:rsidRPr="00786988" w:rsidRDefault="00297871" w:rsidP="00297871">
            <w:pPr>
              <w:rPr>
                <w:rFonts w:ascii="Times New Roman" w:hAnsi="Times New Roman" w:cs="Times New Roman"/>
                <w:b/>
                <w:sz w:val="20"/>
                <w:szCs w:val="20"/>
              </w:rPr>
            </w:pPr>
            <w:r w:rsidRPr="00786988">
              <w:rPr>
                <w:rFonts w:ascii="Times New Roman" w:hAnsi="Times New Roman" w:cs="Times New Roman"/>
                <w:b/>
                <w:sz w:val="20"/>
                <w:szCs w:val="20"/>
              </w:rPr>
              <w:t>Ņemts vērā</w:t>
            </w:r>
          </w:p>
          <w:p w14:paraId="0C685448" w14:textId="4C0576CF" w:rsidR="00A548E0" w:rsidRPr="00786988" w:rsidRDefault="00A548E0" w:rsidP="00886834">
            <w:pPr>
              <w:rPr>
                <w:rFonts w:ascii="Times New Roman" w:hAnsi="Times New Roman" w:cs="Times New Roman"/>
                <w:sz w:val="20"/>
                <w:szCs w:val="20"/>
              </w:rPr>
            </w:pPr>
            <w:r w:rsidRPr="00786988">
              <w:rPr>
                <w:rFonts w:ascii="Times New Roman" w:hAnsi="Times New Roman" w:cs="Times New Roman"/>
                <w:sz w:val="20"/>
                <w:szCs w:val="20"/>
              </w:rPr>
              <w:t>Precizēta 5.6.rādītāja sasniedzamā vērtība</w:t>
            </w:r>
            <w:r w:rsidR="00E738EC">
              <w:rPr>
                <w:rFonts w:ascii="Times New Roman" w:hAnsi="Times New Roman" w:cs="Times New Roman"/>
                <w:sz w:val="20"/>
                <w:szCs w:val="20"/>
              </w:rPr>
              <w:t>.</w:t>
            </w:r>
          </w:p>
          <w:p w14:paraId="1242203E" w14:textId="7AE40227" w:rsidR="00A548E0" w:rsidRPr="00786988" w:rsidRDefault="00A548E0" w:rsidP="00886834">
            <w:pPr>
              <w:rPr>
                <w:rFonts w:ascii="Times New Roman" w:hAnsi="Times New Roman" w:cs="Times New Roman"/>
                <w:sz w:val="20"/>
                <w:szCs w:val="20"/>
              </w:rPr>
            </w:pPr>
          </w:p>
        </w:tc>
      </w:tr>
      <w:tr w:rsidR="00886834" w:rsidRPr="00786988" w14:paraId="1832CEB9" w14:textId="77777777" w:rsidTr="007F35E7">
        <w:tc>
          <w:tcPr>
            <w:tcW w:w="3126" w:type="dxa"/>
          </w:tcPr>
          <w:p w14:paraId="414B6981" w14:textId="5904BCA1" w:rsidR="00886834" w:rsidRPr="00786988" w:rsidRDefault="007B62CA" w:rsidP="00886834">
            <w:pPr>
              <w:rPr>
                <w:rFonts w:ascii="Times New Roman" w:hAnsi="Times New Roman" w:cs="Times New Roman"/>
                <w:sz w:val="20"/>
                <w:szCs w:val="20"/>
              </w:rPr>
            </w:pPr>
            <w:r w:rsidRPr="00786988">
              <w:rPr>
                <w:rFonts w:ascii="Times New Roman" w:hAnsi="Times New Roman" w:cs="Times New Roman"/>
                <w:sz w:val="20"/>
                <w:szCs w:val="20"/>
              </w:rPr>
              <w:t>93.</w:t>
            </w:r>
            <w:r w:rsidR="00886834" w:rsidRPr="00786988">
              <w:rPr>
                <w:rFonts w:ascii="Times New Roman" w:hAnsi="Times New Roman" w:cs="Times New Roman"/>
                <w:sz w:val="20"/>
                <w:szCs w:val="20"/>
              </w:rPr>
              <w:t>Pamatnostādņu projekts,</w:t>
            </w:r>
          </w:p>
          <w:p w14:paraId="051B45D8" w14:textId="77777777" w:rsidR="00886834" w:rsidRPr="00786988" w:rsidRDefault="00886834" w:rsidP="00886834">
            <w:pPr>
              <w:rPr>
                <w:rFonts w:ascii="Times New Roman" w:hAnsi="Times New Roman" w:cs="Times New Roman"/>
                <w:sz w:val="20"/>
                <w:szCs w:val="20"/>
              </w:rPr>
            </w:pPr>
            <w:r w:rsidRPr="00786988">
              <w:rPr>
                <w:rFonts w:ascii="Times New Roman" w:hAnsi="Times New Roman" w:cs="Times New Roman"/>
                <w:sz w:val="20"/>
                <w:szCs w:val="20"/>
              </w:rPr>
              <w:t>Politikas rezultāti un rezultatīvie rādītāji</w:t>
            </w:r>
          </w:p>
        </w:tc>
        <w:tc>
          <w:tcPr>
            <w:tcW w:w="6752" w:type="dxa"/>
          </w:tcPr>
          <w:p w14:paraId="025329FE" w14:textId="13F0290C" w:rsidR="00886834" w:rsidRPr="00786988" w:rsidRDefault="00886834" w:rsidP="00886834">
            <w:pPr>
              <w:pStyle w:val="CommentText"/>
              <w:jc w:val="center"/>
              <w:rPr>
                <w:rFonts w:ascii="Times New Roman" w:hAnsi="Times New Roman"/>
              </w:rPr>
            </w:pPr>
            <w:r w:rsidRPr="00786988">
              <w:rPr>
                <w:rFonts w:ascii="Times New Roman" w:hAnsi="Times New Roman"/>
                <w:b/>
              </w:rPr>
              <w:t xml:space="preserve">Latvijas </w:t>
            </w:r>
            <w:r w:rsidR="00F83444">
              <w:rPr>
                <w:rFonts w:ascii="Times New Roman" w:hAnsi="Times New Roman"/>
                <w:b/>
              </w:rPr>
              <w:t>s</w:t>
            </w:r>
            <w:r w:rsidRPr="00786988">
              <w:rPr>
                <w:rFonts w:ascii="Times New Roman" w:hAnsi="Times New Roman"/>
                <w:b/>
              </w:rPr>
              <w:t>ociālo darbinieku biedrība</w:t>
            </w:r>
          </w:p>
          <w:p w14:paraId="4B7EA36E" w14:textId="77777777" w:rsidR="00886834" w:rsidRPr="00786988" w:rsidRDefault="00886834" w:rsidP="00886834">
            <w:pPr>
              <w:pStyle w:val="CommentText"/>
              <w:jc w:val="both"/>
              <w:rPr>
                <w:rFonts w:ascii="Times New Roman" w:hAnsi="Times New Roman"/>
              </w:rPr>
            </w:pPr>
            <w:r w:rsidRPr="00786988">
              <w:rPr>
                <w:rFonts w:ascii="Times New Roman" w:hAnsi="Times New Roman"/>
              </w:rPr>
              <w:t>Nepamatoti ir sašaurināt šo rādītāju tikai attiecībā uz LM padotības iestādēm.</w:t>
            </w:r>
          </w:p>
          <w:p w14:paraId="5450889B" w14:textId="77777777" w:rsidR="00886834" w:rsidRPr="00786988" w:rsidRDefault="00886834" w:rsidP="00886834">
            <w:pPr>
              <w:pStyle w:val="CommentText"/>
              <w:jc w:val="both"/>
              <w:rPr>
                <w:rFonts w:ascii="Times New Roman" w:hAnsi="Times New Roman"/>
              </w:rPr>
            </w:pPr>
          </w:p>
          <w:p w14:paraId="30958464" w14:textId="77777777" w:rsidR="00886834" w:rsidRPr="00786988" w:rsidRDefault="00886834" w:rsidP="00886834">
            <w:pPr>
              <w:pStyle w:val="CommentText"/>
              <w:jc w:val="both"/>
              <w:rPr>
                <w:rFonts w:ascii="Times New Roman" w:hAnsi="Times New Roman"/>
              </w:rPr>
            </w:pPr>
            <w:r w:rsidRPr="00786988">
              <w:rPr>
                <w:rFonts w:ascii="Times New Roman" w:hAnsi="Times New Roman"/>
                <w:b/>
                <w:bCs/>
                <w:u w:val="single"/>
              </w:rPr>
              <w:t>Priekšlikums</w:t>
            </w:r>
            <w:r w:rsidRPr="00786988">
              <w:rPr>
                <w:rFonts w:ascii="Times New Roman" w:hAnsi="Times New Roman"/>
              </w:rPr>
              <w:t>: izteikt rādītāju šādā redakcijā:</w:t>
            </w:r>
          </w:p>
          <w:p w14:paraId="7304C13F" w14:textId="77777777" w:rsidR="00886834" w:rsidRPr="00786988" w:rsidRDefault="00886834" w:rsidP="00886834">
            <w:pPr>
              <w:widowControl w:val="0"/>
              <w:jc w:val="both"/>
              <w:rPr>
                <w:rFonts w:ascii="Times New Roman" w:hAnsi="Times New Roman" w:cs="Times New Roman"/>
                <w:b/>
                <w:sz w:val="20"/>
                <w:szCs w:val="20"/>
              </w:rPr>
            </w:pPr>
            <w:r w:rsidRPr="00786988">
              <w:rPr>
                <w:rFonts w:ascii="Times New Roman" w:hAnsi="Times New Roman" w:cs="Times New Roman"/>
                <w:sz w:val="20"/>
                <w:szCs w:val="20"/>
              </w:rPr>
              <w:t xml:space="preserve">“5.6. Sociālās drošības sistēmas nodarbināto īpatsvars, </w:t>
            </w:r>
            <w:r w:rsidRPr="00786988">
              <w:rPr>
                <w:rFonts w:ascii="Times New Roman" w:eastAsia="Times New Roman" w:hAnsi="Times New Roman" w:cs="Times New Roman"/>
                <w:bCs/>
                <w:sz w:val="20"/>
                <w:szCs w:val="20"/>
                <w:lang w:eastAsia="zh-CN"/>
              </w:rPr>
              <w:t>kuriem ir profesionālās izdegšanas pazīmes, %”</w:t>
            </w:r>
          </w:p>
        </w:tc>
        <w:tc>
          <w:tcPr>
            <w:tcW w:w="4495" w:type="dxa"/>
          </w:tcPr>
          <w:p w14:paraId="4E1B82A0" w14:textId="30C4D0CB" w:rsidR="00A548E0" w:rsidRPr="00786988" w:rsidRDefault="00E738EC" w:rsidP="00886834">
            <w:pPr>
              <w:rPr>
                <w:rFonts w:ascii="Times New Roman" w:hAnsi="Times New Roman" w:cs="Times New Roman"/>
                <w:b/>
                <w:sz w:val="20"/>
                <w:szCs w:val="20"/>
              </w:rPr>
            </w:pPr>
            <w:r>
              <w:rPr>
                <w:rFonts w:ascii="Times New Roman" w:hAnsi="Times New Roman" w:cs="Times New Roman"/>
                <w:b/>
                <w:sz w:val="20"/>
                <w:szCs w:val="20"/>
              </w:rPr>
              <w:t>Daļēji</w:t>
            </w:r>
            <w:r w:rsidR="00297871" w:rsidRPr="00786988">
              <w:rPr>
                <w:rFonts w:ascii="Times New Roman" w:hAnsi="Times New Roman" w:cs="Times New Roman"/>
                <w:b/>
                <w:sz w:val="20"/>
                <w:szCs w:val="20"/>
              </w:rPr>
              <w:t xml:space="preserve"> ņemts vērā</w:t>
            </w:r>
          </w:p>
          <w:p w14:paraId="187694AF" w14:textId="06A9C9E6" w:rsidR="00886834" w:rsidRPr="00786988" w:rsidRDefault="00A548E0" w:rsidP="00A548E0">
            <w:pPr>
              <w:jc w:val="both"/>
              <w:rPr>
                <w:rFonts w:ascii="Times New Roman" w:hAnsi="Times New Roman" w:cs="Times New Roman"/>
                <w:sz w:val="20"/>
                <w:szCs w:val="20"/>
              </w:rPr>
            </w:pPr>
            <w:r w:rsidRPr="00786988">
              <w:rPr>
                <w:rFonts w:ascii="Times New Roman" w:hAnsi="Times New Roman" w:cs="Times New Roman"/>
                <w:sz w:val="20"/>
                <w:szCs w:val="20"/>
              </w:rPr>
              <w:t xml:space="preserve">Šis rādītājs ir iegūts no Valsts kancelejas ikgadējā pētījuma “Valsts pārvaldes darbinieku iesaistīšanās pētījums”, kurā mērīts, vai nodarbinātajam ir profesionālās izdegšanas pazīmes, izmantojot tam pamatotus kritērijus. Šī pētījuma </w:t>
            </w:r>
            <w:proofErr w:type="spellStart"/>
            <w:r w:rsidRPr="00786988">
              <w:rPr>
                <w:rFonts w:ascii="Times New Roman" w:hAnsi="Times New Roman" w:cs="Times New Roman"/>
                <w:sz w:val="20"/>
                <w:szCs w:val="20"/>
              </w:rPr>
              <w:t>mērķgrupa</w:t>
            </w:r>
            <w:proofErr w:type="spellEnd"/>
            <w:r w:rsidRPr="00786988">
              <w:rPr>
                <w:rFonts w:ascii="Times New Roman" w:hAnsi="Times New Roman" w:cs="Times New Roman"/>
                <w:sz w:val="20"/>
                <w:szCs w:val="20"/>
              </w:rPr>
              <w:t xml:space="preserve"> bija/ir valsts tiešās pārvaldes iestāžu nodarbinātie – tātad tas neaptver citu iestāžu nodarbinātos (t.sk. pašvaldību sociālo dienestu nodarbinātos).  Šim rādītājam  bāzes vērtība ir zināma tikai par LM resora iestādēm, bet nav zināma par citām institūcijām. Nākotnē var pārrunāt ar Valsts kanceleju iespēju paplašināt respondentu loku un ietvert tajā pašvaldību iestādēs nodarbinātos.</w:t>
            </w:r>
          </w:p>
        </w:tc>
      </w:tr>
      <w:tr w:rsidR="00886834" w:rsidRPr="00786988" w14:paraId="03EDD087" w14:textId="77777777" w:rsidTr="007F35E7">
        <w:tc>
          <w:tcPr>
            <w:tcW w:w="3126" w:type="dxa"/>
          </w:tcPr>
          <w:p w14:paraId="70315E2E" w14:textId="25C55AA3" w:rsidR="00886834" w:rsidRPr="00786988" w:rsidRDefault="007B62CA" w:rsidP="00886834">
            <w:pPr>
              <w:rPr>
                <w:rFonts w:ascii="Times New Roman" w:hAnsi="Times New Roman" w:cs="Times New Roman"/>
                <w:sz w:val="20"/>
                <w:szCs w:val="20"/>
              </w:rPr>
            </w:pPr>
            <w:r w:rsidRPr="00786988">
              <w:rPr>
                <w:rFonts w:ascii="Times New Roman" w:hAnsi="Times New Roman" w:cs="Times New Roman"/>
                <w:sz w:val="20"/>
                <w:szCs w:val="20"/>
              </w:rPr>
              <w:t>94.</w:t>
            </w:r>
            <w:r w:rsidR="00886834" w:rsidRPr="00786988">
              <w:rPr>
                <w:rFonts w:ascii="Times New Roman" w:hAnsi="Times New Roman" w:cs="Times New Roman"/>
                <w:sz w:val="20"/>
                <w:szCs w:val="20"/>
              </w:rPr>
              <w:t>Pamatnostādņu projekts,</w:t>
            </w:r>
          </w:p>
          <w:p w14:paraId="30F6F5C9" w14:textId="77777777" w:rsidR="00886834" w:rsidRPr="00786988" w:rsidRDefault="00886834" w:rsidP="00886834">
            <w:pPr>
              <w:rPr>
                <w:rFonts w:ascii="Times New Roman" w:hAnsi="Times New Roman" w:cs="Times New Roman"/>
                <w:sz w:val="20"/>
                <w:szCs w:val="20"/>
              </w:rPr>
            </w:pPr>
            <w:r w:rsidRPr="00786988">
              <w:rPr>
                <w:rFonts w:ascii="Times New Roman" w:hAnsi="Times New Roman" w:cs="Times New Roman"/>
                <w:sz w:val="20"/>
                <w:szCs w:val="20"/>
              </w:rPr>
              <w:t>Politikas rezultāti un rezultatīvie rādītāji</w:t>
            </w:r>
          </w:p>
        </w:tc>
        <w:tc>
          <w:tcPr>
            <w:tcW w:w="6752" w:type="dxa"/>
          </w:tcPr>
          <w:p w14:paraId="0D3FE93A" w14:textId="3D2EA372" w:rsidR="00886834" w:rsidRPr="00786988" w:rsidRDefault="00886834" w:rsidP="00886834">
            <w:pPr>
              <w:pStyle w:val="CommentText"/>
              <w:jc w:val="center"/>
              <w:rPr>
                <w:rFonts w:ascii="Times New Roman" w:hAnsi="Times New Roman"/>
              </w:rPr>
            </w:pPr>
            <w:r w:rsidRPr="00786988">
              <w:rPr>
                <w:rFonts w:ascii="Times New Roman" w:hAnsi="Times New Roman"/>
                <w:b/>
              </w:rPr>
              <w:t xml:space="preserve">Latvijas </w:t>
            </w:r>
            <w:r w:rsidR="00043ABD">
              <w:rPr>
                <w:rFonts w:ascii="Times New Roman" w:hAnsi="Times New Roman"/>
                <w:b/>
              </w:rPr>
              <w:t>s</w:t>
            </w:r>
            <w:r w:rsidRPr="00786988">
              <w:rPr>
                <w:rFonts w:ascii="Times New Roman" w:hAnsi="Times New Roman"/>
                <w:b/>
              </w:rPr>
              <w:t>ociālo darbinieku biedrība</w:t>
            </w:r>
          </w:p>
          <w:p w14:paraId="67E31B4D" w14:textId="77777777" w:rsidR="00886834" w:rsidRPr="00786988" w:rsidRDefault="00886834" w:rsidP="00886834">
            <w:pPr>
              <w:pStyle w:val="CommentText"/>
              <w:spacing w:line="276" w:lineRule="auto"/>
              <w:jc w:val="both"/>
              <w:rPr>
                <w:rFonts w:ascii="Times New Roman" w:hAnsi="Times New Roman"/>
              </w:rPr>
            </w:pPr>
            <w:r w:rsidRPr="00786988">
              <w:rPr>
                <w:rFonts w:ascii="Times New Roman" w:hAnsi="Times New Roman"/>
              </w:rPr>
              <w:t>Nepamatoti ir sašaurināt šo rādītāju tikai attiecībā uz LM padotības iestādēm.</w:t>
            </w:r>
          </w:p>
          <w:p w14:paraId="0E9B52E2" w14:textId="77777777" w:rsidR="00886834" w:rsidRPr="00786988" w:rsidRDefault="00886834" w:rsidP="00886834">
            <w:pPr>
              <w:pStyle w:val="CommentText"/>
              <w:spacing w:line="276" w:lineRule="auto"/>
              <w:jc w:val="both"/>
              <w:rPr>
                <w:rFonts w:ascii="Times New Roman" w:hAnsi="Times New Roman"/>
              </w:rPr>
            </w:pPr>
            <w:r w:rsidRPr="00786988">
              <w:rPr>
                <w:rFonts w:ascii="Times New Roman" w:hAnsi="Times New Roman"/>
                <w:b/>
                <w:bCs/>
                <w:u w:val="single"/>
              </w:rPr>
              <w:t>Priekšlikums</w:t>
            </w:r>
            <w:r w:rsidRPr="00786988">
              <w:rPr>
                <w:rFonts w:ascii="Times New Roman" w:hAnsi="Times New Roman"/>
              </w:rPr>
              <w:t>: izteikt rādītāju šādā redakcijā:</w:t>
            </w:r>
          </w:p>
          <w:p w14:paraId="77C76FE1" w14:textId="77777777" w:rsidR="00886834" w:rsidRPr="00786988" w:rsidRDefault="00886834" w:rsidP="00886834">
            <w:pPr>
              <w:pStyle w:val="CommentText"/>
              <w:jc w:val="both"/>
              <w:rPr>
                <w:rFonts w:ascii="Times New Roman" w:hAnsi="Times New Roman"/>
                <w:b/>
              </w:rPr>
            </w:pPr>
            <w:r w:rsidRPr="00786988">
              <w:rPr>
                <w:rFonts w:ascii="Times New Roman" w:hAnsi="Times New Roman"/>
              </w:rPr>
              <w:t>“5.7. Sociālās drošības sistēmas nodarbināto vidējā atalgojuma apmērs, % no maksimālās algu skalas”</w:t>
            </w:r>
          </w:p>
        </w:tc>
        <w:tc>
          <w:tcPr>
            <w:tcW w:w="4495" w:type="dxa"/>
          </w:tcPr>
          <w:p w14:paraId="09570F8E" w14:textId="3D1E30DD" w:rsidR="00297871" w:rsidRPr="00786988" w:rsidRDefault="00043ABD" w:rsidP="00297871">
            <w:pPr>
              <w:rPr>
                <w:rFonts w:ascii="Times New Roman" w:hAnsi="Times New Roman" w:cs="Times New Roman"/>
                <w:b/>
                <w:sz w:val="20"/>
                <w:szCs w:val="20"/>
              </w:rPr>
            </w:pPr>
            <w:r>
              <w:rPr>
                <w:rFonts w:ascii="Times New Roman" w:hAnsi="Times New Roman" w:cs="Times New Roman"/>
                <w:b/>
                <w:sz w:val="20"/>
                <w:szCs w:val="20"/>
              </w:rPr>
              <w:t>Daļēji</w:t>
            </w:r>
            <w:r w:rsidR="00297871" w:rsidRPr="00786988">
              <w:rPr>
                <w:rFonts w:ascii="Times New Roman" w:hAnsi="Times New Roman" w:cs="Times New Roman"/>
                <w:b/>
                <w:sz w:val="20"/>
                <w:szCs w:val="20"/>
              </w:rPr>
              <w:t xml:space="preserve"> ņemts vērā</w:t>
            </w:r>
          </w:p>
          <w:p w14:paraId="391C0B64" w14:textId="780A73AD" w:rsidR="00A548E0" w:rsidRPr="00786988" w:rsidRDefault="00A548E0" w:rsidP="00A548E0">
            <w:pPr>
              <w:shd w:val="clear" w:color="auto" w:fill="FFFFFF"/>
              <w:jc w:val="both"/>
              <w:rPr>
                <w:rFonts w:ascii="Times New Roman" w:eastAsia="Times New Roman" w:hAnsi="Times New Roman" w:cs="Times New Roman"/>
                <w:color w:val="212121"/>
                <w:sz w:val="20"/>
                <w:szCs w:val="20"/>
                <w:lang w:eastAsia="lv-LV"/>
              </w:rPr>
            </w:pPr>
            <w:r w:rsidRPr="00786988">
              <w:rPr>
                <w:rFonts w:ascii="Times New Roman" w:hAnsi="Times New Roman" w:cs="Times New Roman"/>
                <w:sz w:val="20"/>
                <w:szCs w:val="20"/>
              </w:rPr>
              <w:t>Lai risinātu sociālo darbinieku atalgojuma problēmas, 2.rīcības virziena ietvaros tiek plānoti atbilstoši pasākumi</w:t>
            </w:r>
            <w:r w:rsidR="00841019">
              <w:rPr>
                <w:rFonts w:ascii="Times New Roman" w:hAnsi="Times New Roman" w:cs="Times New Roman"/>
                <w:sz w:val="20"/>
                <w:szCs w:val="20"/>
              </w:rPr>
              <w:t xml:space="preserve">, kā arī ir papildināts rezultatīvo rādītāju saraksts </w:t>
            </w:r>
            <w:r w:rsidR="00841019" w:rsidRPr="00841019">
              <w:rPr>
                <w:rFonts w:ascii="Times New Roman" w:hAnsi="Times New Roman" w:cs="Times New Roman"/>
                <w:sz w:val="20"/>
                <w:szCs w:val="20"/>
              </w:rPr>
              <w:t>ar</w:t>
            </w:r>
            <w:r w:rsidR="00043ABD" w:rsidRPr="00841019">
              <w:rPr>
                <w:rFonts w:ascii="Times New Roman" w:eastAsia="Times New Roman" w:hAnsi="Times New Roman" w:cs="Times New Roman"/>
                <w:color w:val="212121"/>
                <w:sz w:val="20"/>
                <w:szCs w:val="20"/>
                <w:lang w:eastAsia="lv-LV"/>
              </w:rPr>
              <w:t xml:space="preserve"> </w:t>
            </w:r>
            <w:r w:rsidR="00841019" w:rsidRPr="00841019">
              <w:rPr>
                <w:rFonts w:ascii="Times New Roman" w:eastAsia="Times New Roman" w:hAnsi="Times New Roman" w:cs="Times New Roman"/>
                <w:color w:val="212121"/>
                <w:sz w:val="20"/>
                <w:szCs w:val="20"/>
                <w:lang w:eastAsia="lv-LV"/>
              </w:rPr>
              <w:t>s</w:t>
            </w:r>
            <w:r w:rsidR="00043ABD" w:rsidRPr="00841019">
              <w:rPr>
                <w:rFonts w:ascii="Times New Roman" w:eastAsia="Times New Roman" w:hAnsi="Times New Roman" w:cs="Times New Roman"/>
                <w:color w:val="212121"/>
                <w:sz w:val="20"/>
                <w:szCs w:val="20"/>
                <w:lang w:eastAsia="lv-LV"/>
              </w:rPr>
              <w:t>ociālā darba kvalitātes un intensitātes mērījumi</w:t>
            </w:r>
            <w:r w:rsidR="00841019" w:rsidRPr="00841019">
              <w:rPr>
                <w:rFonts w:ascii="Times New Roman" w:eastAsia="Times New Roman" w:hAnsi="Times New Roman" w:cs="Times New Roman"/>
                <w:color w:val="212121"/>
                <w:sz w:val="20"/>
                <w:szCs w:val="20"/>
                <w:lang w:eastAsia="lv-LV"/>
              </w:rPr>
              <w:t>em (2.16., 2.18.rādītājs).</w:t>
            </w:r>
          </w:p>
        </w:tc>
      </w:tr>
      <w:tr w:rsidR="00886834" w:rsidRPr="00786988" w14:paraId="7CF054F2" w14:textId="77777777" w:rsidTr="007F35E7">
        <w:tc>
          <w:tcPr>
            <w:tcW w:w="3126" w:type="dxa"/>
          </w:tcPr>
          <w:p w14:paraId="55656C4F" w14:textId="1F32D324" w:rsidR="00886834" w:rsidRPr="00786988" w:rsidRDefault="007B62CA" w:rsidP="00886834">
            <w:pPr>
              <w:rPr>
                <w:rFonts w:ascii="Times New Roman" w:hAnsi="Times New Roman" w:cs="Times New Roman"/>
                <w:sz w:val="20"/>
                <w:szCs w:val="20"/>
              </w:rPr>
            </w:pPr>
            <w:r w:rsidRPr="00786988">
              <w:rPr>
                <w:rFonts w:ascii="Times New Roman" w:hAnsi="Times New Roman" w:cs="Times New Roman"/>
                <w:sz w:val="20"/>
                <w:szCs w:val="20"/>
              </w:rPr>
              <w:t>95.</w:t>
            </w:r>
            <w:r w:rsidR="00886834" w:rsidRPr="00786988">
              <w:rPr>
                <w:rFonts w:ascii="Times New Roman" w:hAnsi="Times New Roman" w:cs="Times New Roman"/>
                <w:sz w:val="20"/>
                <w:szCs w:val="20"/>
              </w:rPr>
              <w:t>Pamatnostādņu projekts,</w:t>
            </w:r>
          </w:p>
          <w:p w14:paraId="2EF9056A" w14:textId="77777777" w:rsidR="00886834" w:rsidRPr="00786988" w:rsidRDefault="00886834" w:rsidP="00886834">
            <w:pPr>
              <w:rPr>
                <w:rFonts w:ascii="Times New Roman" w:hAnsi="Times New Roman" w:cs="Times New Roman"/>
                <w:sz w:val="20"/>
                <w:szCs w:val="20"/>
              </w:rPr>
            </w:pPr>
            <w:r w:rsidRPr="00786988">
              <w:rPr>
                <w:rFonts w:ascii="Times New Roman" w:hAnsi="Times New Roman" w:cs="Times New Roman"/>
                <w:sz w:val="20"/>
                <w:szCs w:val="20"/>
              </w:rPr>
              <w:lastRenderedPageBreak/>
              <w:t>Politikas rezultāti un rezultatīvie rādītāji</w:t>
            </w:r>
          </w:p>
        </w:tc>
        <w:tc>
          <w:tcPr>
            <w:tcW w:w="6752" w:type="dxa"/>
          </w:tcPr>
          <w:p w14:paraId="225190DF" w14:textId="79B630AE" w:rsidR="00886834" w:rsidRPr="00786988" w:rsidRDefault="00886834" w:rsidP="00886834">
            <w:pPr>
              <w:pStyle w:val="CommentText"/>
              <w:jc w:val="center"/>
              <w:rPr>
                <w:rFonts w:ascii="Times New Roman" w:hAnsi="Times New Roman"/>
              </w:rPr>
            </w:pPr>
            <w:r w:rsidRPr="00786988">
              <w:rPr>
                <w:rFonts w:ascii="Times New Roman" w:hAnsi="Times New Roman"/>
                <w:b/>
              </w:rPr>
              <w:lastRenderedPageBreak/>
              <w:t xml:space="preserve">Latvijas </w:t>
            </w:r>
            <w:r w:rsidR="00043ABD">
              <w:rPr>
                <w:rFonts w:ascii="Times New Roman" w:hAnsi="Times New Roman"/>
                <w:b/>
              </w:rPr>
              <w:t>s</w:t>
            </w:r>
            <w:r w:rsidRPr="00786988">
              <w:rPr>
                <w:rFonts w:ascii="Times New Roman" w:hAnsi="Times New Roman"/>
                <w:b/>
              </w:rPr>
              <w:t>ociālo darbinieku biedrība</w:t>
            </w:r>
          </w:p>
          <w:p w14:paraId="2E2F7AED" w14:textId="77777777" w:rsidR="00886834" w:rsidRPr="00786988" w:rsidRDefault="00886834" w:rsidP="00886834">
            <w:pPr>
              <w:pStyle w:val="CommentText"/>
              <w:jc w:val="both"/>
              <w:rPr>
                <w:rFonts w:ascii="Times New Roman" w:hAnsi="Times New Roman"/>
              </w:rPr>
            </w:pPr>
            <w:r w:rsidRPr="00786988">
              <w:rPr>
                <w:rFonts w:ascii="Times New Roman" w:hAnsi="Times New Roman"/>
              </w:rPr>
              <w:t>Nepamatoti ir sašaurināt šo rādītāju tikai attiecībā uz LM padotības iestādēm.</w:t>
            </w:r>
          </w:p>
          <w:p w14:paraId="6E8BAD9D" w14:textId="77777777" w:rsidR="00886834" w:rsidRPr="00786988" w:rsidRDefault="00886834" w:rsidP="00886834">
            <w:pPr>
              <w:pStyle w:val="CommentText"/>
              <w:jc w:val="both"/>
              <w:rPr>
                <w:rFonts w:ascii="Times New Roman" w:hAnsi="Times New Roman"/>
              </w:rPr>
            </w:pPr>
            <w:r w:rsidRPr="00786988">
              <w:rPr>
                <w:rFonts w:ascii="Times New Roman" w:hAnsi="Times New Roman"/>
                <w:b/>
                <w:bCs/>
                <w:u w:val="single"/>
              </w:rPr>
              <w:lastRenderedPageBreak/>
              <w:t>Priekšlikums</w:t>
            </w:r>
            <w:r w:rsidRPr="00786988">
              <w:rPr>
                <w:rFonts w:ascii="Times New Roman" w:hAnsi="Times New Roman"/>
              </w:rPr>
              <w:t>: izteikt rādītāju šādā redakcijā:</w:t>
            </w:r>
          </w:p>
          <w:p w14:paraId="7F903FDD" w14:textId="77777777" w:rsidR="00886834" w:rsidRPr="00786988" w:rsidRDefault="00886834" w:rsidP="00886834">
            <w:pPr>
              <w:pStyle w:val="CommentText"/>
              <w:jc w:val="both"/>
              <w:rPr>
                <w:rFonts w:ascii="Times New Roman" w:hAnsi="Times New Roman"/>
                <w:b/>
              </w:rPr>
            </w:pPr>
            <w:r w:rsidRPr="00786988">
              <w:rPr>
                <w:rFonts w:ascii="Times New Roman" w:hAnsi="Times New Roman"/>
              </w:rPr>
              <w:t>“5.8. Sociālās drošības sistēmas nodarbināto novēršamās mainības līmenis, gadā %”</w:t>
            </w:r>
          </w:p>
        </w:tc>
        <w:tc>
          <w:tcPr>
            <w:tcW w:w="4495" w:type="dxa"/>
          </w:tcPr>
          <w:p w14:paraId="6BFC7986" w14:textId="77777777" w:rsidR="00297871" w:rsidRPr="00786988" w:rsidRDefault="00297871" w:rsidP="00297871">
            <w:pPr>
              <w:rPr>
                <w:rFonts w:ascii="Times New Roman" w:hAnsi="Times New Roman" w:cs="Times New Roman"/>
                <w:b/>
                <w:sz w:val="20"/>
                <w:szCs w:val="20"/>
              </w:rPr>
            </w:pPr>
            <w:r w:rsidRPr="00786988">
              <w:rPr>
                <w:rFonts w:ascii="Times New Roman" w:hAnsi="Times New Roman" w:cs="Times New Roman"/>
                <w:b/>
                <w:sz w:val="20"/>
                <w:szCs w:val="20"/>
              </w:rPr>
              <w:lastRenderedPageBreak/>
              <w:t>Nav ņemts vērā</w:t>
            </w:r>
          </w:p>
          <w:p w14:paraId="5BEF0DC6" w14:textId="1A7373DE" w:rsidR="00A548E0" w:rsidRPr="00786988" w:rsidRDefault="00A548E0" w:rsidP="008748C4">
            <w:pPr>
              <w:jc w:val="both"/>
              <w:rPr>
                <w:rFonts w:ascii="Times New Roman" w:hAnsi="Times New Roman" w:cs="Times New Roman"/>
                <w:sz w:val="20"/>
                <w:szCs w:val="20"/>
              </w:rPr>
            </w:pPr>
            <w:r w:rsidRPr="00786988">
              <w:rPr>
                <w:rFonts w:ascii="Times New Roman" w:hAnsi="Times New Roman" w:cs="Times New Roman"/>
                <w:sz w:val="20"/>
                <w:szCs w:val="20"/>
              </w:rPr>
              <w:lastRenderedPageBreak/>
              <w:t>Šis rādītājs ir noteikts, izmantojot LR resora iestāžu sniegtās ziņas par personāla mainības līmeni. Savukārt par citu institūciju personāla mainību dat</w:t>
            </w:r>
            <w:r w:rsidR="008748C4" w:rsidRPr="00786988">
              <w:rPr>
                <w:rFonts w:ascii="Times New Roman" w:hAnsi="Times New Roman" w:cs="Times New Roman"/>
                <w:sz w:val="20"/>
                <w:szCs w:val="20"/>
              </w:rPr>
              <w:t>us</w:t>
            </w:r>
            <w:r w:rsidRPr="00786988">
              <w:rPr>
                <w:rFonts w:ascii="Times New Roman" w:hAnsi="Times New Roman" w:cs="Times New Roman"/>
                <w:sz w:val="20"/>
                <w:szCs w:val="20"/>
              </w:rPr>
              <w:t xml:space="preserve"> </w:t>
            </w:r>
            <w:r w:rsidR="008748C4" w:rsidRPr="00786988">
              <w:rPr>
                <w:rFonts w:ascii="Times New Roman" w:hAnsi="Times New Roman" w:cs="Times New Roman"/>
                <w:sz w:val="20"/>
                <w:szCs w:val="20"/>
              </w:rPr>
              <w:t>Labklājības ministrija neuzkrāj</w:t>
            </w:r>
            <w:r w:rsidRPr="00786988">
              <w:rPr>
                <w:rFonts w:ascii="Times New Roman" w:hAnsi="Times New Roman" w:cs="Times New Roman"/>
                <w:sz w:val="20"/>
                <w:szCs w:val="20"/>
              </w:rPr>
              <w:t>.</w:t>
            </w:r>
          </w:p>
        </w:tc>
      </w:tr>
      <w:tr w:rsidR="00886834" w:rsidRPr="00786988" w14:paraId="646EE9B8" w14:textId="77777777" w:rsidTr="007F35E7">
        <w:tc>
          <w:tcPr>
            <w:tcW w:w="3126" w:type="dxa"/>
          </w:tcPr>
          <w:p w14:paraId="2AF7B6F6" w14:textId="7BDAE131" w:rsidR="00886834" w:rsidRPr="00786988" w:rsidRDefault="007B62CA" w:rsidP="00886834">
            <w:pPr>
              <w:rPr>
                <w:rFonts w:ascii="Times New Roman" w:hAnsi="Times New Roman" w:cs="Times New Roman"/>
                <w:sz w:val="20"/>
                <w:szCs w:val="20"/>
              </w:rPr>
            </w:pPr>
            <w:r w:rsidRPr="00786988">
              <w:rPr>
                <w:rFonts w:ascii="Times New Roman" w:hAnsi="Times New Roman" w:cs="Times New Roman"/>
                <w:sz w:val="20"/>
                <w:szCs w:val="20"/>
              </w:rPr>
              <w:lastRenderedPageBreak/>
              <w:t>96.</w:t>
            </w:r>
            <w:r w:rsidR="00886834" w:rsidRPr="00786988">
              <w:rPr>
                <w:rFonts w:ascii="Times New Roman" w:hAnsi="Times New Roman" w:cs="Times New Roman"/>
                <w:sz w:val="20"/>
                <w:szCs w:val="20"/>
              </w:rPr>
              <w:t>Pamatnostādņu projekts,</w:t>
            </w:r>
          </w:p>
          <w:p w14:paraId="7C32B655" w14:textId="77777777" w:rsidR="00886834" w:rsidRPr="00786988" w:rsidRDefault="00886834" w:rsidP="00886834">
            <w:pPr>
              <w:rPr>
                <w:rFonts w:ascii="Times New Roman" w:hAnsi="Times New Roman" w:cs="Times New Roman"/>
                <w:sz w:val="20"/>
                <w:szCs w:val="20"/>
              </w:rPr>
            </w:pPr>
            <w:r w:rsidRPr="00786988">
              <w:rPr>
                <w:rFonts w:ascii="Times New Roman" w:hAnsi="Times New Roman" w:cs="Times New Roman"/>
                <w:sz w:val="20"/>
                <w:szCs w:val="20"/>
              </w:rPr>
              <w:t>Politikas rezultāti un rezultatīvie rādītāji</w:t>
            </w:r>
          </w:p>
        </w:tc>
        <w:tc>
          <w:tcPr>
            <w:tcW w:w="6752" w:type="dxa"/>
          </w:tcPr>
          <w:p w14:paraId="4089D935" w14:textId="77777777" w:rsidR="00886834" w:rsidRPr="00786988" w:rsidRDefault="00886834" w:rsidP="00886834">
            <w:pPr>
              <w:widowControl w:val="0"/>
              <w:jc w:val="center"/>
              <w:rPr>
                <w:rFonts w:ascii="Times New Roman" w:hAnsi="Times New Roman" w:cs="Times New Roman"/>
                <w:b/>
                <w:sz w:val="20"/>
                <w:szCs w:val="20"/>
              </w:rPr>
            </w:pPr>
            <w:r w:rsidRPr="00786988">
              <w:rPr>
                <w:rFonts w:ascii="Times New Roman" w:hAnsi="Times New Roman" w:cs="Times New Roman"/>
                <w:b/>
                <w:sz w:val="20"/>
                <w:szCs w:val="20"/>
              </w:rPr>
              <w:t>Ieva Ozola</w:t>
            </w:r>
          </w:p>
          <w:p w14:paraId="035EA9B0" w14:textId="77777777" w:rsidR="00886834" w:rsidRPr="00786988" w:rsidRDefault="00886834" w:rsidP="00886834">
            <w:pPr>
              <w:widowControl w:val="0"/>
              <w:jc w:val="both"/>
              <w:rPr>
                <w:rFonts w:ascii="Times New Roman" w:hAnsi="Times New Roman" w:cs="Times New Roman"/>
                <w:sz w:val="20"/>
                <w:szCs w:val="20"/>
              </w:rPr>
            </w:pPr>
            <w:r w:rsidRPr="00786988">
              <w:rPr>
                <w:rFonts w:ascii="Times New Roman" w:hAnsi="Times New Roman" w:cs="Times New Roman"/>
                <w:sz w:val="20"/>
                <w:szCs w:val="20"/>
              </w:rPr>
              <w:t xml:space="preserve">Kādu institūciju nodarbinātie šeit tieši ir domāti? Sociālo darbinieku vidū pēc starptautiskajiem datiem lielākoties ir stipri augstāki procentuālie rādītāji, kā kopumā palīdzošajās profesijās. Latvijā pieļauju, ka arī. Vai LV šādi pētījumi ir?  </w:t>
            </w:r>
          </w:p>
        </w:tc>
        <w:tc>
          <w:tcPr>
            <w:tcW w:w="4495" w:type="dxa"/>
          </w:tcPr>
          <w:p w14:paraId="4FCEF9B2" w14:textId="5200B13D" w:rsidR="00297871" w:rsidRPr="00786988" w:rsidRDefault="00043ABD" w:rsidP="00297871">
            <w:pPr>
              <w:rPr>
                <w:rFonts w:ascii="Times New Roman" w:hAnsi="Times New Roman" w:cs="Times New Roman"/>
                <w:b/>
                <w:sz w:val="20"/>
                <w:szCs w:val="20"/>
              </w:rPr>
            </w:pPr>
            <w:r>
              <w:rPr>
                <w:rFonts w:ascii="Times New Roman" w:hAnsi="Times New Roman" w:cs="Times New Roman"/>
                <w:b/>
                <w:sz w:val="20"/>
                <w:szCs w:val="20"/>
              </w:rPr>
              <w:t>Daļēji</w:t>
            </w:r>
            <w:r w:rsidR="00297871" w:rsidRPr="00786988">
              <w:rPr>
                <w:rFonts w:ascii="Times New Roman" w:hAnsi="Times New Roman" w:cs="Times New Roman"/>
                <w:b/>
                <w:sz w:val="20"/>
                <w:szCs w:val="20"/>
              </w:rPr>
              <w:t xml:space="preserve"> ņemts vērā</w:t>
            </w:r>
          </w:p>
          <w:p w14:paraId="57225D22" w14:textId="337E492F" w:rsidR="004C4494" w:rsidRPr="00786988" w:rsidRDefault="00043ABD" w:rsidP="004C4494">
            <w:pPr>
              <w:shd w:val="clear" w:color="auto" w:fill="FFFFFF"/>
              <w:jc w:val="both"/>
              <w:rPr>
                <w:rFonts w:ascii="Times New Roman" w:eastAsia="Times New Roman" w:hAnsi="Times New Roman" w:cs="Times New Roman"/>
                <w:lang w:eastAsia="lv-LV"/>
              </w:rPr>
            </w:pPr>
            <w:r>
              <w:rPr>
                <w:rFonts w:ascii="Times New Roman" w:eastAsia="Times New Roman" w:hAnsi="Times New Roman" w:cs="Times New Roman"/>
                <w:sz w:val="20"/>
                <w:szCs w:val="20"/>
                <w:lang w:eastAsia="lv-LV"/>
              </w:rPr>
              <w:t>Pamatnost</w:t>
            </w:r>
            <w:r w:rsidR="005A37ED">
              <w:rPr>
                <w:rFonts w:ascii="Times New Roman" w:eastAsia="Times New Roman" w:hAnsi="Times New Roman" w:cs="Times New Roman"/>
                <w:sz w:val="20"/>
                <w:szCs w:val="20"/>
                <w:lang w:eastAsia="lv-LV"/>
              </w:rPr>
              <w:t>ā</w:t>
            </w:r>
            <w:r>
              <w:rPr>
                <w:rFonts w:ascii="Times New Roman" w:eastAsia="Times New Roman" w:hAnsi="Times New Roman" w:cs="Times New Roman"/>
                <w:sz w:val="20"/>
                <w:szCs w:val="20"/>
                <w:lang w:eastAsia="lv-LV"/>
              </w:rPr>
              <w:t>d</w:t>
            </w:r>
            <w:r w:rsidR="005A37ED">
              <w:rPr>
                <w:rFonts w:ascii="Times New Roman" w:eastAsia="Times New Roman" w:hAnsi="Times New Roman" w:cs="Times New Roman"/>
                <w:sz w:val="20"/>
                <w:szCs w:val="20"/>
                <w:lang w:eastAsia="lv-LV"/>
              </w:rPr>
              <w:t>nē</w:t>
            </w:r>
            <w:r>
              <w:rPr>
                <w:rFonts w:ascii="Times New Roman" w:eastAsia="Times New Roman" w:hAnsi="Times New Roman" w:cs="Times New Roman"/>
                <w:sz w:val="20"/>
                <w:szCs w:val="20"/>
                <w:lang w:eastAsia="lv-LV"/>
              </w:rPr>
              <w:t>s precizēts 2. un 5.rīcības virziens, skaidri norād</w:t>
            </w:r>
            <w:r w:rsidR="005A37ED">
              <w:rPr>
                <w:rFonts w:ascii="Times New Roman" w:eastAsia="Times New Roman" w:hAnsi="Times New Roman" w:cs="Times New Roman"/>
                <w:sz w:val="20"/>
                <w:szCs w:val="20"/>
                <w:lang w:eastAsia="lv-LV"/>
              </w:rPr>
              <w:t>o</w:t>
            </w:r>
            <w:r>
              <w:rPr>
                <w:rFonts w:ascii="Times New Roman" w:eastAsia="Times New Roman" w:hAnsi="Times New Roman" w:cs="Times New Roman"/>
                <w:sz w:val="20"/>
                <w:szCs w:val="20"/>
                <w:lang w:eastAsia="lv-LV"/>
              </w:rPr>
              <w:t xml:space="preserve">t, ka 5.rīcības virziena attiecīgie pasākumi attiecas un </w:t>
            </w:r>
            <w:r w:rsidR="005A37ED">
              <w:rPr>
                <w:rFonts w:ascii="Times New Roman" w:eastAsia="Times New Roman" w:hAnsi="Times New Roman" w:cs="Times New Roman"/>
                <w:sz w:val="20"/>
                <w:szCs w:val="20"/>
                <w:lang w:eastAsia="lv-LV"/>
              </w:rPr>
              <w:t>L</w:t>
            </w:r>
            <w:r>
              <w:rPr>
                <w:rFonts w:ascii="Times New Roman" w:eastAsia="Times New Roman" w:hAnsi="Times New Roman" w:cs="Times New Roman"/>
                <w:sz w:val="20"/>
                <w:szCs w:val="20"/>
                <w:lang w:eastAsia="lv-LV"/>
              </w:rPr>
              <w:t xml:space="preserve">abklājības ministrijas resora iestādēm. Tāpat precizēts 2.rīcības virziens, lai raksturotu sociālo pakalpojumu sniedzēju darbu. </w:t>
            </w:r>
            <w:r w:rsidR="005A37ED">
              <w:rPr>
                <w:rFonts w:ascii="Times New Roman" w:eastAsia="Times New Roman" w:hAnsi="Times New Roman" w:cs="Times New Roman"/>
                <w:sz w:val="20"/>
                <w:szCs w:val="20"/>
                <w:lang w:eastAsia="lv-LV"/>
              </w:rPr>
              <w:t>Attiecīgi iebildumā norādītais r</w:t>
            </w:r>
            <w:r w:rsidR="004C4494" w:rsidRPr="00786988">
              <w:rPr>
                <w:rFonts w:ascii="Times New Roman" w:eastAsia="Times New Roman" w:hAnsi="Times New Roman" w:cs="Times New Roman"/>
                <w:sz w:val="20"/>
                <w:szCs w:val="20"/>
                <w:lang w:eastAsia="lv-LV"/>
              </w:rPr>
              <w:t>ādītājs attiecas uz LM resora iestādēm.</w:t>
            </w:r>
          </w:p>
          <w:p w14:paraId="5C5BB3C5" w14:textId="77777777" w:rsidR="004C4494" w:rsidRPr="00786988" w:rsidRDefault="004C4494" w:rsidP="004C4494">
            <w:pPr>
              <w:shd w:val="clear" w:color="auto" w:fill="FFFFFF"/>
              <w:jc w:val="both"/>
              <w:rPr>
                <w:rFonts w:ascii="Times New Roman" w:eastAsia="Times New Roman" w:hAnsi="Times New Roman" w:cs="Times New Roman"/>
                <w:lang w:eastAsia="lv-LV"/>
              </w:rPr>
            </w:pPr>
            <w:r w:rsidRPr="00786988">
              <w:rPr>
                <w:rFonts w:ascii="Times New Roman" w:eastAsia="Times New Roman" w:hAnsi="Times New Roman" w:cs="Times New Roman"/>
                <w:sz w:val="20"/>
                <w:szCs w:val="20"/>
                <w:lang w:eastAsia="lv-LV"/>
              </w:rPr>
              <w:t>Publiski pieejami reprezentatīvie pētījumi tieši par Latvijas sociālo pakalpojumu un sociālās palīdzības jomā strādājošo profesionālās izdegšanas līmeni, nav atrasti.</w:t>
            </w:r>
          </w:p>
          <w:p w14:paraId="61A079D6" w14:textId="030E8708" w:rsidR="004C4494" w:rsidRPr="00786988" w:rsidRDefault="0096490E" w:rsidP="004C4494">
            <w:pPr>
              <w:shd w:val="clear" w:color="auto" w:fill="FFFFFF"/>
              <w:jc w:val="both"/>
              <w:rPr>
                <w:rFonts w:ascii="Times New Roman" w:eastAsia="Times New Roman" w:hAnsi="Times New Roman" w:cs="Times New Roman"/>
                <w:color w:val="212121"/>
                <w:sz w:val="20"/>
                <w:szCs w:val="20"/>
                <w:lang w:eastAsia="lv-LV"/>
              </w:rPr>
            </w:pPr>
            <w:r w:rsidRPr="00786988">
              <w:rPr>
                <w:rFonts w:ascii="Times New Roman" w:eastAsia="Times New Roman" w:hAnsi="Times New Roman" w:cs="Times New Roman"/>
                <w:sz w:val="20"/>
                <w:szCs w:val="20"/>
                <w:lang w:eastAsia="lv-LV"/>
              </w:rPr>
              <w:t>Rā</w:t>
            </w:r>
            <w:r w:rsidR="004C4494" w:rsidRPr="00786988">
              <w:rPr>
                <w:rFonts w:ascii="Times New Roman" w:eastAsia="Times New Roman" w:hAnsi="Times New Roman" w:cs="Times New Roman"/>
                <w:sz w:val="20"/>
                <w:szCs w:val="20"/>
                <w:lang w:eastAsia="lv-LV"/>
              </w:rPr>
              <w:t>dītājs ir iegūts no Valsts kancelejas ikgadējā pētījuma “Valsts pārvaldes darbinieku iesaistīšanās pētījums”, kurā mērīts, vai darbiniekam ir profesionālās izdegšanas pazīmes, izmantojot tam pamatotus kritērijus. Rādītāja bāzes vērtība norādīta atbilstoši augstākminētā pētījuma rezultātu apkopojumam par LM resora iestādēm.</w:t>
            </w:r>
          </w:p>
        </w:tc>
      </w:tr>
      <w:tr w:rsidR="00886834" w:rsidRPr="00786988" w14:paraId="226C99A4" w14:textId="77777777" w:rsidTr="007F35E7">
        <w:tc>
          <w:tcPr>
            <w:tcW w:w="3126" w:type="dxa"/>
          </w:tcPr>
          <w:p w14:paraId="0E093607" w14:textId="16FE2231" w:rsidR="00886834" w:rsidRPr="00786988" w:rsidRDefault="007B62CA" w:rsidP="00886834">
            <w:pPr>
              <w:rPr>
                <w:rFonts w:ascii="Times New Roman" w:hAnsi="Times New Roman" w:cs="Times New Roman"/>
                <w:sz w:val="20"/>
                <w:szCs w:val="20"/>
              </w:rPr>
            </w:pPr>
            <w:r w:rsidRPr="00786988">
              <w:rPr>
                <w:rFonts w:ascii="Times New Roman" w:hAnsi="Times New Roman" w:cs="Times New Roman"/>
                <w:sz w:val="20"/>
                <w:szCs w:val="20"/>
              </w:rPr>
              <w:t>97.</w:t>
            </w:r>
            <w:r w:rsidR="00886834" w:rsidRPr="00786988">
              <w:rPr>
                <w:rFonts w:ascii="Times New Roman" w:hAnsi="Times New Roman" w:cs="Times New Roman"/>
                <w:sz w:val="20"/>
                <w:szCs w:val="20"/>
              </w:rPr>
              <w:t>Pamatnostādņu projekts,</w:t>
            </w:r>
          </w:p>
          <w:p w14:paraId="126A5987" w14:textId="77777777" w:rsidR="00886834" w:rsidRPr="00786988" w:rsidRDefault="00886834" w:rsidP="00886834">
            <w:pPr>
              <w:rPr>
                <w:rFonts w:ascii="Times New Roman" w:hAnsi="Times New Roman" w:cs="Times New Roman"/>
                <w:sz w:val="20"/>
                <w:szCs w:val="20"/>
              </w:rPr>
            </w:pPr>
            <w:r w:rsidRPr="00786988">
              <w:rPr>
                <w:rFonts w:ascii="Times New Roman" w:hAnsi="Times New Roman" w:cs="Times New Roman"/>
                <w:sz w:val="20"/>
                <w:szCs w:val="20"/>
              </w:rPr>
              <w:t>Politikas rezultāti un rezultatīvie rādītāji</w:t>
            </w:r>
          </w:p>
        </w:tc>
        <w:tc>
          <w:tcPr>
            <w:tcW w:w="6752" w:type="dxa"/>
          </w:tcPr>
          <w:p w14:paraId="14F93F40" w14:textId="77777777" w:rsidR="00886834" w:rsidRPr="00786988" w:rsidRDefault="00886834" w:rsidP="00886834">
            <w:pPr>
              <w:widowControl w:val="0"/>
              <w:jc w:val="center"/>
              <w:rPr>
                <w:rFonts w:ascii="Times New Roman" w:hAnsi="Times New Roman" w:cs="Times New Roman"/>
                <w:b/>
                <w:sz w:val="20"/>
                <w:szCs w:val="20"/>
              </w:rPr>
            </w:pPr>
            <w:r w:rsidRPr="00786988">
              <w:rPr>
                <w:rFonts w:ascii="Times New Roman" w:hAnsi="Times New Roman" w:cs="Times New Roman"/>
                <w:b/>
                <w:sz w:val="20"/>
                <w:szCs w:val="20"/>
              </w:rPr>
              <w:t>LIZDA</w:t>
            </w:r>
          </w:p>
          <w:p w14:paraId="38FC3E5C" w14:textId="77777777" w:rsidR="00886834" w:rsidRPr="00786988" w:rsidRDefault="00886834" w:rsidP="00886834">
            <w:pPr>
              <w:widowControl w:val="0"/>
              <w:jc w:val="both"/>
              <w:rPr>
                <w:rFonts w:ascii="Times New Roman" w:hAnsi="Times New Roman" w:cs="Times New Roman"/>
                <w:b/>
                <w:sz w:val="20"/>
                <w:szCs w:val="20"/>
              </w:rPr>
            </w:pPr>
            <w:r w:rsidRPr="00786988">
              <w:rPr>
                <w:rFonts w:ascii="Times New Roman" w:hAnsi="Times New Roman" w:cs="Times New Roman"/>
                <w:sz w:val="20"/>
                <w:szCs w:val="20"/>
              </w:rPr>
              <w:t>Projekta nodaļā “Politikas rezultāti un rezultatīvie rādītāji” par bāzes vērtībām tiek noteiktas 2018.gada rādītāji, vien atsevišķos gadījumos norādot 2019.gadu kā bāzes gadu. LIZDA norāda, ka visiem rādītājiem kā bāzes vērtību gads ir piemērojams 2019.gads (atsevišķos gadījumos arī 2020.gads), jo Projektu ir plānots apstiprināt tikai  2021.gada februārī.</w:t>
            </w:r>
          </w:p>
        </w:tc>
        <w:tc>
          <w:tcPr>
            <w:tcW w:w="4495" w:type="dxa"/>
          </w:tcPr>
          <w:p w14:paraId="7F093301" w14:textId="553E76CF" w:rsidR="00886834" w:rsidRPr="00786988" w:rsidRDefault="00297871" w:rsidP="00886834">
            <w:pPr>
              <w:rPr>
                <w:rFonts w:ascii="Times New Roman" w:hAnsi="Times New Roman" w:cs="Times New Roman"/>
                <w:b/>
                <w:sz w:val="20"/>
                <w:szCs w:val="20"/>
              </w:rPr>
            </w:pPr>
            <w:r w:rsidRPr="00786988">
              <w:rPr>
                <w:rFonts w:ascii="Times New Roman" w:hAnsi="Times New Roman" w:cs="Times New Roman"/>
                <w:b/>
                <w:sz w:val="20"/>
                <w:szCs w:val="20"/>
              </w:rPr>
              <w:t>Ņemts vērā</w:t>
            </w:r>
          </w:p>
          <w:p w14:paraId="3FF12D88" w14:textId="6B49D6A2" w:rsidR="0069076F" w:rsidRPr="00786988" w:rsidRDefault="0069076F" w:rsidP="00886834">
            <w:pPr>
              <w:rPr>
                <w:rFonts w:ascii="Times New Roman" w:hAnsi="Times New Roman" w:cs="Times New Roman"/>
                <w:sz w:val="20"/>
                <w:szCs w:val="20"/>
              </w:rPr>
            </w:pPr>
            <w:r w:rsidRPr="00786988">
              <w:rPr>
                <w:rFonts w:ascii="Times New Roman" w:hAnsi="Times New Roman" w:cs="Times New Roman"/>
                <w:sz w:val="20"/>
                <w:szCs w:val="20"/>
              </w:rPr>
              <w:t>Rezultatīvo rādītāju bāzes vērtības ir aktualizētas.</w:t>
            </w:r>
          </w:p>
        </w:tc>
      </w:tr>
      <w:tr w:rsidR="00350829" w:rsidRPr="00786988" w14:paraId="1771BD86" w14:textId="77777777" w:rsidTr="00BF18EE">
        <w:tc>
          <w:tcPr>
            <w:tcW w:w="3126" w:type="dxa"/>
            <w:tcBorders>
              <w:bottom w:val="single" w:sz="4" w:space="0" w:color="auto"/>
            </w:tcBorders>
          </w:tcPr>
          <w:p w14:paraId="3B4EFD3F" w14:textId="2E72825A" w:rsidR="00350829" w:rsidRPr="00786988" w:rsidRDefault="007B62CA" w:rsidP="00350829">
            <w:pPr>
              <w:rPr>
                <w:rFonts w:ascii="Times New Roman" w:hAnsi="Times New Roman" w:cs="Times New Roman"/>
                <w:sz w:val="20"/>
                <w:szCs w:val="20"/>
              </w:rPr>
            </w:pPr>
            <w:r w:rsidRPr="00786988">
              <w:rPr>
                <w:rFonts w:ascii="Times New Roman" w:hAnsi="Times New Roman" w:cs="Times New Roman"/>
                <w:sz w:val="20"/>
                <w:szCs w:val="20"/>
              </w:rPr>
              <w:t>98.</w:t>
            </w:r>
            <w:r w:rsidR="00350829" w:rsidRPr="00786988">
              <w:rPr>
                <w:rFonts w:ascii="Times New Roman" w:hAnsi="Times New Roman" w:cs="Times New Roman"/>
                <w:sz w:val="20"/>
                <w:szCs w:val="20"/>
              </w:rPr>
              <w:t>Pamatnostādņu projekts,</w:t>
            </w:r>
          </w:p>
          <w:p w14:paraId="60563D77" w14:textId="77777777" w:rsidR="00350829" w:rsidRPr="00786988" w:rsidRDefault="00350829" w:rsidP="00350829">
            <w:pPr>
              <w:rPr>
                <w:rFonts w:ascii="Times New Roman" w:hAnsi="Times New Roman" w:cs="Times New Roman"/>
                <w:sz w:val="20"/>
                <w:szCs w:val="20"/>
              </w:rPr>
            </w:pPr>
            <w:r w:rsidRPr="00786988">
              <w:rPr>
                <w:rFonts w:ascii="Times New Roman" w:hAnsi="Times New Roman" w:cs="Times New Roman"/>
                <w:sz w:val="20"/>
                <w:szCs w:val="20"/>
              </w:rPr>
              <w:t>Politikas rezultāti un rezultatīvie rādītāji</w:t>
            </w:r>
          </w:p>
        </w:tc>
        <w:tc>
          <w:tcPr>
            <w:tcW w:w="6752" w:type="dxa"/>
            <w:tcBorders>
              <w:bottom w:val="single" w:sz="4" w:space="0" w:color="auto"/>
            </w:tcBorders>
          </w:tcPr>
          <w:p w14:paraId="6780E76D" w14:textId="77777777" w:rsidR="00350829" w:rsidRPr="00786988" w:rsidRDefault="00350829" w:rsidP="00886834">
            <w:pPr>
              <w:widowControl w:val="0"/>
              <w:jc w:val="center"/>
              <w:rPr>
                <w:rFonts w:ascii="Times New Roman" w:hAnsi="Times New Roman" w:cs="Times New Roman"/>
                <w:b/>
                <w:sz w:val="20"/>
                <w:szCs w:val="20"/>
              </w:rPr>
            </w:pPr>
            <w:r w:rsidRPr="00786988">
              <w:rPr>
                <w:rFonts w:ascii="Times New Roman" w:hAnsi="Times New Roman" w:cs="Times New Roman"/>
                <w:b/>
                <w:sz w:val="20"/>
                <w:szCs w:val="20"/>
              </w:rPr>
              <w:t>PKC</w:t>
            </w:r>
          </w:p>
          <w:p w14:paraId="573B41B3" w14:textId="77777777" w:rsidR="00350829" w:rsidRPr="00786988" w:rsidRDefault="00350829" w:rsidP="00350829">
            <w:pPr>
              <w:widowControl w:val="0"/>
              <w:jc w:val="both"/>
              <w:rPr>
                <w:rFonts w:ascii="Times New Roman" w:hAnsi="Times New Roman" w:cs="Times New Roman"/>
                <w:sz w:val="20"/>
                <w:szCs w:val="20"/>
              </w:rPr>
            </w:pPr>
            <w:r w:rsidRPr="00786988">
              <w:rPr>
                <w:rFonts w:ascii="Times New Roman" w:hAnsi="Times New Roman" w:cs="Times New Roman"/>
                <w:color w:val="212121"/>
                <w:sz w:val="20"/>
                <w:szCs w:val="20"/>
                <w:shd w:val="clear" w:color="auto" w:fill="FFFFFF"/>
              </w:rPr>
              <w:t>Pozitīvi vērtējama kolonnas “saikne ar monitoringa ietvaru” iekļaušana. Redakcionāli precizējumi sasaistei ar NAP2027 rādītājiem, rādītāju vērtību noteikšanai, 5.5.rādītāja precizēšanai vai izslēgšanai no projekta.</w:t>
            </w:r>
          </w:p>
        </w:tc>
        <w:tc>
          <w:tcPr>
            <w:tcW w:w="4495" w:type="dxa"/>
            <w:tcBorders>
              <w:bottom w:val="single" w:sz="4" w:space="0" w:color="auto"/>
            </w:tcBorders>
          </w:tcPr>
          <w:p w14:paraId="17544898" w14:textId="1A31E61A" w:rsidR="00350829" w:rsidRPr="00786988" w:rsidRDefault="00297871" w:rsidP="00297871">
            <w:pPr>
              <w:rPr>
                <w:rFonts w:ascii="Times New Roman" w:hAnsi="Times New Roman" w:cs="Times New Roman"/>
                <w:b/>
                <w:sz w:val="20"/>
                <w:szCs w:val="20"/>
              </w:rPr>
            </w:pPr>
            <w:r w:rsidRPr="00786988">
              <w:rPr>
                <w:rFonts w:ascii="Times New Roman" w:hAnsi="Times New Roman" w:cs="Times New Roman"/>
                <w:b/>
                <w:sz w:val="20"/>
                <w:szCs w:val="20"/>
              </w:rPr>
              <w:t>Ņemts vērā</w:t>
            </w:r>
          </w:p>
        </w:tc>
      </w:tr>
      <w:tr w:rsidR="00886834" w:rsidRPr="00786988" w14:paraId="20BCF996" w14:textId="77777777" w:rsidTr="00BF18EE">
        <w:tc>
          <w:tcPr>
            <w:tcW w:w="3126" w:type="dxa"/>
            <w:shd w:val="pct12" w:color="auto" w:fill="auto"/>
          </w:tcPr>
          <w:p w14:paraId="01806A0B" w14:textId="77777777" w:rsidR="00886834" w:rsidRPr="00786988" w:rsidRDefault="00886834" w:rsidP="00886834">
            <w:pPr>
              <w:rPr>
                <w:rFonts w:ascii="Times New Roman" w:hAnsi="Times New Roman" w:cs="Times New Roman"/>
                <w:sz w:val="20"/>
                <w:szCs w:val="20"/>
              </w:rPr>
            </w:pPr>
          </w:p>
        </w:tc>
        <w:tc>
          <w:tcPr>
            <w:tcW w:w="6752" w:type="dxa"/>
            <w:shd w:val="pct12" w:color="auto" w:fill="auto"/>
          </w:tcPr>
          <w:p w14:paraId="3670C97D" w14:textId="77777777" w:rsidR="00886834" w:rsidRPr="00786988" w:rsidRDefault="00886834" w:rsidP="00886834">
            <w:pPr>
              <w:widowControl w:val="0"/>
              <w:jc w:val="center"/>
              <w:rPr>
                <w:rFonts w:ascii="Times New Roman" w:hAnsi="Times New Roman" w:cs="Times New Roman"/>
                <w:b/>
                <w:sz w:val="20"/>
                <w:szCs w:val="20"/>
              </w:rPr>
            </w:pPr>
          </w:p>
        </w:tc>
        <w:tc>
          <w:tcPr>
            <w:tcW w:w="4495" w:type="dxa"/>
            <w:shd w:val="pct12" w:color="auto" w:fill="auto"/>
          </w:tcPr>
          <w:p w14:paraId="1FEEA1AC" w14:textId="77777777" w:rsidR="00886834" w:rsidRPr="00786988" w:rsidRDefault="00886834" w:rsidP="00886834">
            <w:pPr>
              <w:rPr>
                <w:rFonts w:ascii="Times New Roman" w:hAnsi="Times New Roman" w:cs="Times New Roman"/>
                <w:sz w:val="20"/>
                <w:szCs w:val="20"/>
              </w:rPr>
            </w:pPr>
          </w:p>
        </w:tc>
      </w:tr>
      <w:tr w:rsidR="00886834" w:rsidRPr="00786988" w14:paraId="28D86479" w14:textId="77777777" w:rsidTr="007F35E7">
        <w:tc>
          <w:tcPr>
            <w:tcW w:w="3126" w:type="dxa"/>
          </w:tcPr>
          <w:p w14:paraId="0CBFA884" w14:textId="79FF7448" w:rsidR="00886834" w:rsidRPr="00786988" w:rsidRDefault="007B62CA" w:rsidP="00886834">
            <w:pPr>
              <w:rPr>
                <w:rFonts w:ascii="Times New Roman" w:hAnsi="Times New Roman" w:cs="Times New Roman"/>
                <w:sz w:val="20"/>
                <w:szCs w:val="20"/>
              </w:rPr>
            </w:pPr>
            <w:r w:rsidRPr="00786988">
              <w:rPr>
                <w:rFonts w:ascii="Times New Roman" w:hAnsi="Times New Roman" w:cs="Times New Roman"/>
                <w:sz w:val="20"/>
                <w:szCs w:val="20"/>
              </w:rPr>
              <w:t>99.</w:t>
            </w:r>
            <w:r w:rsidR="00886834" w:rsidRPr="00786988">
              <w:rPr>
                <w:rFonts w:ascii="Times New Roman" w:hAnsi="Times New Roman" w:cs="Times New Roman"/>
                <w:sz w:val="20"/>
                <w:szCs w:val="20"/>
              </w:rPr>
              <w:t>Pamatnostādņu projekts, rīcības virzieni un uzdevumi</w:t>
            </w:r>
          </w:p>
        </w:tc>
        <w:tc>
          <w:tcPr>
            <w:tcW w:w="6752" w:type="dxa"/>
          </w:tcPr>
          <w:p w14:paraId="2FB08C32" w14:textId="77777777" w:rsidR="00886834" w:rsidRPr="00786988" w:rsidRDefault="00886834" w:rsidP="00886834">
            <w:pPr>
              <w:widowControl w:val="0"/>
              <w:jc w:val="center"/>
              <w:rPr>
                <w:rFonts w:ascii="Times New Roman" w:hAnsi="Times New Roman" w:cs="Times New Roman"/>
                <w:b/>
                <w:sz w:val="20"/>
                <w:szCs w:val="20"/>
              </w:rPr>
            </w:pPr>
            <w:r w:rsidRPr="00786988">
              <w:rPr>
                <w:rFonts w:ascii="Times New Roman" w:hAnsi="Times New Roman" w:cs="Times New Roman"/>
                <w:b/>
                <w:sz w:val="20"/>
                <w:szCs w:val="20"/>
              </w:rPr>
              <w:t>FM</w:t>
            </w:r>
          </w:p>
          <w:p w14:paraId="22FF3581" w14:textId="77777777" w:rsidR="00886834" w:rsidRPr="00786988" w:rsidRDefault="00886834" w:rsidP="00886834">
            <w:pPr>
              <w:widowControl w:val="0"/>
              <w:jc w:val="both"/>
              <w:rPr>
                <w:rFonts w:ascii="Times New Roman" w:hAnsi="Times New Roman" w:cs="Times New Roman"/>
                <w:b/>
                <w:sz w:val="20"/>
                <w:szCs w:val="20"/>
              </w:rPr>
            </w:pPr>
            <w:r w:rsidRPr="00786988">
              <w:rPr>
                <w:rFonts w:ascii="Times New Roman" w:hAnsi="Times New Roman" w:cs="Times New Roman"/>
                <w:sz w:val="20"/>
                <w:szCs w:val="20"/>
              </w:rPr>
              <w:t>Vēršam uzmanību, ka pamatnostādņu projektā 2021.gadam ir iekļaujami tikai tādi pasākumi, kuru īstenošanu attiecīgās ministrijas var nodrošināt tām piešķirto valsts budžeta līdzekļu ietvaros</w:t>
            </w:r>
            <w:r w:rsidRPr="00786988">
              <w:rPr>
                <w:rFonts w:ascii="Times New Roman" w:hAnsi="Times New Roman" w:cs="Times New Roman"/>
                <w:color w:val="000000"/>
                <w:sz w:val="24"/>
                <w:szCs w:val="24"/>
              </w:rPr>
              <w:t>.</w:t>
            </w:r>
          </w:p>
        </w:tc>
        <w:tc>
          <w:tcPr>
            <w:tcW w:w="4495" w:type="dxa"/>
          </w:tcPr>
          <w:p w14:paraId="4538121D" w14:textId="697A0954" w:rsidR="00BC7036" w:rsidRPr="00786988" w:rsidRDefault="00297871" w:rsidP="00BC7036">
            <w:pPr>
              <w:jc w:val="both"/>
              <w:rPr>
                <w:rFonts w:ascii="Times New Roman" w:hAnsi="Times New Roman" w:cs="Times New Roman"/>
                <w:b/>
                <w:sz w:val="20"/>
                <w:szCs w:val="20"/>
              </w:rPr>
            </w:pPr>
            <w:r w:rsidRPr="00786988">
              <w:rPr>
                <w:rFonts w:ascii="Times New Roman" w:hAnsi="Times New Roman" w:cs="Times New Roman"/>
                <w:b/>
                <w:sz w:val="20"/>
                <w:szCs w:val="20"/>
              </w:rPr>
              <w:t>Ņemts vērā</w:t>
            </w:r>
          </w:p>
          <w:p w14:paraId="33B45973" w14:textId="32E51C66" w:rsidR="00886834" w:rsidRPr="00786988" w:rsidRDefault="00BC7036" w:rsidP="00BC7036">
            <w:pPr>
              <w:jc w:val="both"/>
              <w:rPr>
                <w:rFonts w:ascii="Times New Roman" w:hAnsi="Times New Roman" w:cs="Times New Roman"/>
                <w:sz w:val="20"/>
                <w:szCs w:val="20"/>
              </w:rPr>
            </w:pPr>
            <w:r w:rsidRPr="00786988">
              <w:rPr>
                <w:rFonts w:ascii="Times New Roman" w:hAnsi="Times New Roman" w:cs="Times New Roman"/>
                <w:sz w:val="20"/>
                <w:szCs w:val="20"/>
              </w:rPr>
              <w:t>Neviena pamatnostādņu projekta uzdevuma īstenošanas termiņš nav 2021.gads. Informācija par pieejamo valsts budžeta finansējumu ir iekļauta Pamatnostādņu projekta 5.pielikumā</w:t>
            </w:r>
            <w:r w:rsidR="00841019">
              <w:rPr>
                <w:rFonts w:ascii="Times New Roman" w:hAnsi="Times New Roman" w:cs="Times New Roman"/>
                <w:sz w:val="20"/>
                <w:szCs w:val="20"/>
              </w:rPr>
              <w:t xml:space="preserve">, papildu </w:t>
            </w:r>
            <w:r w:rsidR="00841019">
              <w:rPr>
                <w:rFonts w:ascii="Times New Roman" w:hAnsi="Times New Roman" w:cs="Times New Roman"/>
                <w:sz w:val="20"/>
                <w:szCs w:val="20"/>
              </w:rPr>
              <w:lastRenderedPageBreak/>
              <w:t>nepieciešamais finansējums tiek plānots no 2022.gada</w:t>
            </w:r>
            <w:r w:rsidRPr="00786988">
              <w:rPr>
                <w:rFonts w:ascii="Times New Roman" w:hAnsi="Times New Roman" w:cs="Times New Roman"/>
                <w:sz w:val="20"/>
                <w:szCs w:val="20"/>
              </w:rPr>
              <w:t>.</w:t>
            </w:r>
          </w:p>
        </w:tc>
      </w:tr>
      <w:tr w:rsidR="00E90D28" w:rsidRPr="00786988" w14:paraId="00AB02C5" w14:textId="77777777" w:rsidTr="007F35E7">
        <w:tc>
          <w:tcPr>
            <w:tcW w:w="3126" w:type="dxa"/>
          </w:tcPr>
          <w:p w14:paraId="10934BAE" w14:textId="581CFA32" w:rsidR="00E90D28" w:rsidRPr="00786988" w:rsidRDefault="007B62CA" w:rsidP="00886834">
            <w:pPr>
              <w:rPr>
                <w:rFonts w:ascii="Times New Roman" w:hAnsi="Times New Roman" w:cs="Times New Roman"/>
                <w:sz w:val="20"/>
                <w:szCs w:val="20"/>
              </w:rPr>
            </w:pPr>
            <w:r w:rsidRPr="00786988">
              <w:rPr>
                <w:rFonts w:ascii="Times New Roman" w:hAnsi="Times New Roman" w:cs="Times New Roman"/>
                <w:sz w:val="20"/>
                <w:szCs w:val="20"/>
              </w:rPr>
              <w:lastRenderedPageBreak/>
              <w:t>100.</w:t>
            </w:r>
            <w:r w:rsidR="00E90D28" w:rsidRPr="00786988">
              <w:rPr>
                <w:rFonts w:ascii="Times New Roman" w:hAnsi="Times New Roman" w:cs="Times New Roman"/>
                <w:sz w:val="20"/>
                <w:szCs w:val="20"/>
              </w:rPr>
              <w:t>Pamatnostādņu projekts, rīcības virzieni un uzdevumi</w:t>
            </w:r>
          </w:p>
        </w:tc>
        <w:tc>
          <w:tcPr>
            <w:tcW w:w="6752" w:type="dxa"/>
          </w:tcPr>
          <w:p w14:paraId="7DCAFDE4" w14:textId="77777777" w:rsidR="00E90D28" w:rsidRPr="00786988" w:rsidRDefault="00E90D28" w:rsidP="00886834">
            <w:pPr>
              <w:widowControl w:val="0"/>
              <w:jc w:val="center"/>
              <w:rPr>
                <w:rFonts w:ascii="Times New Roman" w:hAnsi="Times New Roman" w:cs="Times New Roman"/>
                <w:b/>
                <w:sz w:val="20"/>
                <w:szCs w:val="20"/>
              </w:rPr>
            </w:pPr>
            <w:r w:rsidRPr="00786988">
              <w:rPr>
                <w:rFonts w:ascii="Times New Roman" w:hAnsi="Times New Roman" w:cs="Times New Roman"/>
                <w:b/>
                <w:sz w:val="20"/>
                <w:szCs w:val="20"/>
              </w:rPr>
              <w:t>PKC</w:t>
            </w:r>
          </w:p>
          <w:p w14:paraId="6F7B100F" w14:textId="77777777" w:rsidR="00E90D28" w:rsidRPr="00786988" w:rsidRDefault="00E90D28" w:rsidP="00E90D28">
            <w:pPr>
              <w:widowControl w:val="0"/>
              <w:jc w:val="both"/>
              <w:rPr>
                <w:rFonts w:ascii="Times New Roman" w:hAnsi="Times New Roman" w:cs="Times New Roman"/>
                <w:sz w:val="20"/>
                <w:szCs w:val="20"/>
              </w:rPr>
            </w:pPr>
            <w:r w:rsidRPr="00786988">
              <w:rPr>
                <w:rFonts w:ascii="Times New Roman" w:hAnsi="Times New Roman" w:cs="Times New Roman"/>
                <w:sz w:val="20"/>
                <w:szCs w:val="20"/>
                <w:shd w:val="clear" w:color="auto" w:fill="FFFFFF"/>
              </w:rPr>
              <w:t>Sabiedriskās apspriešanas materiālos nav iekļauta budžeta sadaļa, un izskatās, ka uzdevumi ir plaši un finansiāli ietilpīgi. Saprotot pieejamo fiskālo telpu, LM varēs attiecīgi pielāgot rezultatīvos rādītājus un arī koncentrēt uzdevumus uz tiem risinājumiem, kas ir iezīmēti 2.pielikumā. Tā, piemēram, iesakām aizvietot tādus vispārinājumus kā “Nodrošināt konkurētspējīgu atalgojumu un kvalitatīvu darba vidi...” ar maksimāli precīziem uzdevumiem, ko var īstenot septiņu gadu periodā. Vairākos rīcības virzienos uzdevumos nosauktas LM funkcijas vai darbības jomas, un uzdevumi “pilnveido” šīs jomas. Domājams, ka šādos gadījumos sabiedriskā apspriešana sniegs nepieciešamo vektoru uzdevumu mērķtiecīgai sašaurināšanai.</w:t>
            </w:r>
          </w:p>
        </w:tc>
        <w:tc>
          <w:tcPr>
            <w:tcW w:w="4495" w:type="dxa"/>
          </w:tcPr>
          <w:p w14:paraId="735DD535" w14:textId="06D2D698" w:rsidR="00E90D28" w:rsidRPr="00786988" w:rsidRDefault="00297871" w:rsidP="00886834">
            <w:pPr>
              <w:rPr>
                <w:rFonts w:ascii="Times New Roman" w:hAnsi="Times New Roman" w:cs="Times New Roman"/>
                <w:b/>
                <w:sz w:val="20"/>
                <w:szCs w:val="20"/>
              </w:rPr>
            </w:pPr>
            <w:r w:rsidRPr="00786988">
              <w:rPr>
                <w:rFonts w:ascii="Times New Roman" w:hAnsi="Times New Roman" w:cs="Times New Roman"/>
                <w:b/>
                <w:sz w:val="20"/>
                <w:szCs w:val="20"/>
              </w:rPr>
              <w:t>Nav ņemts vērā</w:t>
            </w:r>
          </w:p>
          <w:p w14:paraId="6276FC6A" w14:textId="46091082" w:rsidR="00BC7036" w:rsidRDefault="005E55BE" w:rsidP="005E55BE">
            <w:pPr>
              <w:jc w:val="both"/>
              <w:rPr>
                <w:rFonts w:ascii="Times New Roman" w:hAnsi="Times New Roman" w:cs="Times New Roman"/>
                <w:sz w:val="20"/>
                <w:szCs w:val="20"/>
              </w:rPr>
            </w:pPr>
            <w:r w:rsidRPr="00786988">
              <w:rPr>
                <w:rFonts w:ascii="Times New Roman" w:hAnsi="Times New Roman" w:cs="Times New Roman"/>
                <w:sz w:val="20"/>
                <w:szCs w:val="20"/>
              </w:rPr>
              <w:t>Uzdevumu formulējums veidots tā, lai nākamo 7 gadu periodā būtu iespēja elastīgi izvēlēties iespējamos risinājumus, negrozot Pamatnostādņu projektu un neierobežojot ministriju sasaistes veidošanā ar prioritāro pasākumu papildu finanšu pieprasījumu. Turklāt ne visos uzdevumos ir zināmi/</w:t>
            </w:r>
            <w:r w:rsidR="00EB6FA8" w:rsidRPr="00786988">
              <w:rPr>
                <w:rFonts w:ascii="Times New Roman" w:hAnsi="Times New Roman" w:cs="Times New Roman"/>
                <w:sz w:val="20"/>
                <w:szCs w:val="20"/>
              </w:rPr>
              <w:t xml:space="preserve"> apstiprināti risinājumi un iezī</w:t>
            </w:r>
            <w:r w:rsidRPr="00786988">
              <w:rPr>
                <w:rFonts w:ascii="Times New Roman" w:hAnsi="Times New Roman" w:cs="Times New Roman"/>
                <w:sz w:val="20"/>
                <w:szCs w:val="20"/>
              </w:rPr>
              <w:t>mēti attīstības/ diskusiju virzieni. Vēla</w:t>
            </w:r>
            <w:r w:rsidR="00EB6FA8" w:rsidRPr="00786988">
              <w:rPr>
                <w:rFonts w:ascii="Times New Roman" w:hAnsi="Times New Roman" w:cs="Times New Roman"/>
                <w:sz w:val="20"/>
                <w:szCs w:val="20"/>
              </w:rPr>
              <w:t>m</w:t>
            </w:r>
            <w:r w:rsidRPr="00786988">
              <w:rPr>
                <w:rFonts w:ascii="Times New Roman" w:hAnsi="Times New Roman" w:cs="Times New Roman"/>
                <w:sz w:val="20"/>
                <w:szCs w:val="20"/>
              </w:rPr>
              <w:t xml:space="preserve">ies norādīt, ka politikas attīstība tiek plānota prioritāri atbilstoši identificētajām problēmām, nevis tiek pakārtota fiskālai telpai. </w:t>
            </w:r>
            <w:r w:rsidR="00413754">
              <w:rPr>
                <w:rFonts w:ascii="Times New Roman" w:hAnsi="Times New Roman" w:cs="Times New Roman"/>
                <w:sz w:val="20"/>
                <w:szCs w:val="20"/>
              </w:rPr>
              <w:t>Labklājības ministrija ir izmantojusi to pašu pieeju, ko izmantoja un arī kā formulēja uzdevumus citas ministrijas, kuru pamatnostādnes ir saskaņotas arī no PKC puses.</w:t>
            </w:r>
          </w:p>
          <w:p w14:paraId="5F23EF95" w14:textId="2B828985" w:rsidR="00413754" w:rsidRPr="00786988" w:rsidRDefault="00413754" w:rsidP="005E55BE">
            <w:pPr>
              <w:jc w:val="both"/>
              <w:rPr>
                <w:rFonts w:ascii="Times New Roman" w:hAnsi="Times New Roman" w:cs="Times New Roman"/>
                <w:sz w:val="20"/>
                <w:szCs w:val="20"/>
              </w:rPr>
            </w:pPr>
            <w:r>
              <w:rPr>
                <w:rFonts w:ascii="Times New Roman" w:hAnsi="Times New Roman" w:cs="Times New Roman"/>
                <w:sz w:val="20"/>
                <w:szCs w:val="20"/>
              </w:rPr>
              <w:t xml:space="preserve">Tāpat vēršam uzmanību, ka precīzi pasākumi tiek plānoti vairāku plānu ietvaros. </w:t>
            </w:r>
          </w:p>
        </w:tc>
      </w:tr>
      <w:tr w:rsidR="00886834" w:rsidRPr="00786988" w14:paraId="60DF973B" w14:textId="77777777" w:rsidTr="007F35E7">
        <w:tc>
          <w:tcPr>
            <w:tcW w:w="3126" w:type="dxa"/>
          </w:tcPr>
          <w:p w14:paraId="3B95F8AA" w14:textId="6AB73CBC" w:rsidR="00886834" w:rsidRPr="00786988" w:rsidRDefault="007B62CA" w:rsidP="00886834">
            <w:pPr>
              <w:rPr>
                <w:rFonts w:ascii="Times New Roman" w:hAnsi="Times New Roman" w:cs="Times New Roman"/>
                <w:sz w:val="20"/>
                <w:szCs w:val="20"/>
              </w:rPr>
            </w:pPr>
            <w:r w:rsidRPr="00786988">
              <w:rPr>
                <w:rFonts w:ascii="Times New Roman" w:hAnsi="Times New Roman" w:cs="Times New Roman"/>
                <w:sz w:val="20"/>
                <w:szCs w:val="20"/>
              </w:rPr>
              <w:t>101.</w:t>
            </w:r>
            <w:r w:rsidR="00886834" w:rsidRPr="00786988">
              <w:rPr>
                <w:rFonts w:ascii="Times New Roman" w:hAnsi="Times New Roman" w:cs="Times New Roman"/>
                <w:sz w:val="20"/>
                <w:szCs w:val="20"/>
              </w:rPr>
              <w:t>Pamatnostādņu projekts,</w:t>
            </w:r>
          </w:p>
          <w:p w14:paraId="037154F9" w14:textId="77777777" w:rsidR="00886834" w:rsidRPr="00786988" w:rsidRDefault="00886834" w:rsidP="00886834">
            <w:pPr>
              <w:rPr>
                <w:rFonts w:ascii="Times New Roman" w:hAnsi="Times New Roman" w:cs="Times New Roman"/>
                <w:sz w:val="20"/>
                <w:szCs w:val="20"/>
              </w:rPr>
            </w:pPr>
            <w:r w:rsidRPr="00786988">
              <w:rPr>
                <w:rFonts w:ascii="Times New Roman" w:hAnsi="Times New Roman" w:cs="Times New Roman"/>
                <w:sz w:val="20"/>
                <w:szCs w:val="20"/>
              </w:rPr>
              <w:t>Rīcības virziens “Ilgtspējīga, stabila un adekvāta sociālā aizsardzība, kas nodrošina pietiekamu ekonomisko neatkarību”</w:t>
            </w:r>
          </w:p>
        </w:tc>
        <w:tc>
          <w:tcPr>
            <w:tcW w:w="6752" w:type="dxa"/>
          </w:tcPr>
          <w:p w14:paraId="2DD590C7" w14:textId="77777777" w:rsidR="00886834" w:rsidRPr="00786988" w:rsidRDefault="00886834" w:rsidP="00886834">
            <w:pPr>
              <w:jc w:val="center"/>
              <w:rPr>
                <w:rFonts w:ascii="Times New Roman" w:hAnsi="Times New Roman" w:cs="Times New Roman"/>
                <w:b/>
                <w:sz w:val="20"/>
                <w:szCs w:val="20"/>
              </w:rPr>
            </w:pPr>
            <w:r w:rsidRPr="00786988">
              <w:rPr>
                <w:rFonts w:ascii="Times New Roman" w:hAnsi="Times New Roman" w:cs="Times New Roman"/>
                <w:b/>
                <w:sz w:val="20"/>
                <w:szCs w:val="20"/>
              </w:rPr>
              <w:t>Latvijas Lielo pilsētu asociācija</w:t>
            </w:r>
          </w:p>
          <w:p w14:paraId="751FDE3C" w14:textId="77777777" w:rsidR="00886834" w:rsidRPr="00786988" w:rsidRDefault="00886834" w:rsidP="00886834">
            <w:pPr>
              <w:jc w:val="both"/>
              <w:rPr>
                <w:rFonts w:ascii="Times New Roman" w:hAnsi="Times New Roman" w:cs="Times New Roman"/>
                <w:b/>
                <w:sz w:val="20"/>
                <w:szCs w:val="20"/>
              </w:rPr>
            </w:pPr>
            <w:r w:rsidRPr="00786988">
              <w:rPr>
                <w:rFonts w:ascii="Times New Roman" w:hAnsi="Times New Roman" w:cs="Times New Roman"/>
                <w:b/>
                <w:sz w:val="20"/>
                <w:szCs w:val="20"/>
              </w:rPr>
              <w:t>Piedāvājam 1. rīcības virzienu izteikt šādā redakcijā:</w:t>
            </w:r>
          </w:p>
          <w:p w14:paraId="629D899F" w14:textId="77777777" w:rsidR="00886834" w:rsidRPr="00786988" w:rsidRDefault="00886834" w:rsidP="00886834">
            <w:pPr>
              <w:widowControl w:val="0"/>
              <w:jc w:val="both"/>
              <w:rPr>
                <w:rFonts w:ascii="Times New Roman" w:hAnsi="Times New Roman" w:cs="Times New Roman"/>
                <w:b/>
                <w:sz w:val="20"/>
                <w:szCs w:val="20"/>
              </w:rPr>
            </w:pPr>
            <w:r w:rsidRPr="00786988">
              <w:rPr>
                <w:rFonts w:ascii="Times New Roman" w:hAnsi="Times New Roman" w:cs="Times New Roman"/>
                <w:i/>
                <w:sz w:val="20"/>
                <w:szCs w:val="20"/>
              </w:rPr>
              <w:t xml:space="preserve">“1) ilgtspējīga, stabila un adekvāta </w:t>
            </w:r>
            <w:r w:rsidRPr="00786988">
              <w:rPr>
                <w:rFonts w:ascii="Times New Roman" w:hAnsi="Times New Roman" w:cs="Times New Roman"/>
                <w:b/>
                <w:i/>
                <w:sz w:val="20"/>
                <w:szCs w:val="20"/>
                <w:u w:val="single"/>
              </w:rPr>
              <w:t>iedzīvotāju</w:t>
            </w:r>
            <w:r w:rsidRPr="00786988">
              <w:rPr>
                <w:rFonts w:ascii="Times New Roman" w:hAnsi="Times New Roman" w:cs="Times New Roman"/>
                <w:i/>
                <w:sz w:val="20"/>
                <w:szCs w:val="20"/>
              </w:rPr>
              <w:t xml:space="preserve"> sociālā aizsardzība, kas nodrošina pietiekamu ekonomisko neatkarību”</w:t>
            </w:r>
          </w:p>
        </w:tc>
        <w:tc>
          <w:tcPr>
            <w:tcW w:w="4495" w:type="dxa"/>
          </w:tcPr>
          <w:p w14:paraId="6A7AC1A4" w14:textId="77777777" w:rsidR="00297871" w:rsidRPr="00786988" w:rsidRDefault="00297871" w:rsidP="00297871">
            <w:pPr>
              <w:jc w:val="both"/>
              <w:rPr>
                <w:rFonts w:ascii="Times New Roman" w:hAnsi="Times New Roman" w:cs="Times New Roman"/>
                <w:b/>
                <w:sz w:val="20"/>
                <w:szCs w:val="20"/>
              </w:rPr>
            </w:pPr>
            <w:r w:rsidRPr="00786988">
              <w:rPr>
                <w:rFonts w:ascii="Times New Roman" w:hAnsi="Times New Roman" w:cs="Times New Roman"/>
                <w:b/>
                <w:sz w:val="20"/>
                <w:szCs w:val="20"/>
              </w:rPr>
              <w:t>Ņemts vērā</w:t>
            </w:r>
          </w:p>
          <w:p w14:paraId="50B59345" w14:textId="58601753" w:rsidR="0069076F" w:rsidRPr="00786988" w:rsidRDefault="0069076F" w:rsidP="00886834">
            <w:pPr>
              <w:rPr>
                <w:rFonts w:ascii="Times New Roman" w:hAnsi="Times New Roman" w:cs="Times New Roman"/>
                <w:sz w:val="20"/>
                <w:szCs w:val="20"/>
              </w:rPr>
            </w:pPr>
            <w:r w:rsidRPr="00786988">
              <w:rPr>
                <w:rFonts w:ascii="Times New Roman" w:hAnsi="Times New Roman" w:cs="Times New Roman"/>
                <w:sz w:val="20"/>
                <w:szCs w:val="20"/>
              </w:rPr>
              <w:t>Rīcības virziena redakcija ir precizēta.</w:t>
            </w:r>
          </w:p>
        </w:tc>
      </w:tr>
      <w:tr w:rsidR="00E26E0E" w:rsidRPr="00786988" w14:paraId="15D9D086" w14:textId="77777777" w:rsidTr="007F35E7">
        <w:tc>
          <w:tcPr>
            <w:tcW w:w="3126" w:type="dxa"/>
          </w:tcPr>
          <w:p w14:paraId="7CB9921D" w14:textId="12A1D9B5" w:rsidR="00E26E0E" w:rsidRPr="00786988" w:rsidRDefault="007B62CA" w:rsidP="00E26E0E">
            <w:pPr>
              <w:rPr>
                <w:rFonts w:ascii="Times New Roman" w:hAnsi="Times New Roman" w:cs="Times New Roman"/>
                <w:sz w:val="20"/>
                <w:szCs w:val="20"/>
              </w:rPr>
            </w:pPr>
            <w:r w:rsidRPr="00786988">
              <w:rPr>
                <w:rFonts w:ascii="Times New Roman" w:hAnsi="Times New Roman" w:cs="Times New Roman"/>
                <w:sz w:val="20"/>
                <w:szCs w:val="20"/>
              </w:rPr>
              <w:t>102.</w:t>
            </w:r>
            <w:r w:rsidR="00E26E0E" w:rsidRPr="00786988">
              <w:rPr>
                <w:rFonts w:ascii="Times New Roman" w:hAnsi="Times New Roman" w:cs="Times New Roman"/>
                <w:sz w:val="20"/>
                <w:szCs w:val="20"/>
              </w:rPr>
              <w:t>Pamatnostādņu projekts,</w:t>
            </w:r>
          </w:p>
          <w:p w14:paraId="76276103" w14:textId="77777777" w:rsidR="00E26E0E" w:rsidRPr="00786988" w:rsidRDefault="00E26E0E" w:rsidP="00E26E0E">
            <w:pPr>
              <w:rPr>
                <w:rFonts w:ascii="Times New Roman" w:hAnsi="Times New Roman" w:cs="Times New Roman"/>
                <w:sz w:val="20"/>
                <w:szCs w:val="20"/>
              </w:rPr>
            </w:pPr>
            <w:r w:rsidRPr="00786988">
              <w:rPr>
                <w:rFonts w:ascii="Times New Roman" w:hAnsi="Times New Roman" w:cs="Times New Roman"/>
                <w:sz w:val="20"/>
                <w:szCs w:val="20"/>
              </w:rPr>
              <w:t>Rīcības virziens “Ilgtspējīga, stabila un adekvāta sociālā aizsardzība, kas nodrošina pietiekamu ekonomisko neatkarību”</w:t>
            </w:r>
          </w:p>
        </w:tc>
        <w:tc>
          <w:tcPr>
            <w:tcW w:w="6752" w:type="dxa"/>
          </w:tcPr>
          <w:p w14:paraId="5FC1A14E" w14:textId="77777777" w:rsidR="00E26E0E" w:rsidRPr="00786988" w:rsidRDefault="00E26E0E" w:rsidP="00886834">
            <w:pPr>
              <w:jc w:val="center"/>
              <w:rPr>
                <w:rFonts w:ascii="Times New Roman" w:hAnsi="Times New Roman" w:cs="Times New Roman"/>
                <w:b/>
                <w:sz w:val="20"/>
                <w:szCs w:val="20"/>
              </w:rPr>
            </w:pPr>
            <w:r w:rsidRPr="00786988">
              <w:rPr>
                <w:rFonts w:ascii="Times New Roman" w:hAnsi="Times New Roman" w:cs="Times New Roman"/>
                <w:b/>
                <w:sz w:val="20"/>
                <w:szCs w:val="20"/>
              </w:rPr>
              <w:t>LBAS</w:t>
            </w:r>
          </w:p>
          <w:p w14:paraId="225618DC" w14:textId="77777777" w:rsidR="00E26E0E" w:rsidRPr="00786988" w:rsidRDefault="00E26E0E" w:rsidP="00E26E0E">
            <w:pPr>
              <w:pStyle w:val="Bodytext20"/>
              <w:shd w:val="clear" w:color="auto" w:fill="auto"/>
              <w:tabs>
                <w:tab w:val="left" w:pos="833"/>
              </w:tabs>
              <w:spacing w:before="0" w:after="56" w:line="240" w:lineRule="auto"/>
              <w:ind w:right="320" w:firstLine="0"/>
              <w:jc w:val="both"/>
              <w:rPr>
                <w:rFonts w:ascii="Times New Roman" w:hAnsi="Times New Roman" w:cs="Times New Roman"/>
                <w:sz w:val="20"/>
                <w:szCs w:val="20"/>
              </w:rPr>
            </w:pPr>
            <w:r w:rsidRPr="00786988">
              <w:rPr>
                <w:rFonts w:ascii="Times New Roman" w:hAnsi="Times New Roman" w:cs="Times New Roman"/>
                <w:sz w:val="20"/>
                <w:szCs w:val="20"/>
                <w:lang w:eastAsia="lv-LV" w:bidi="lv-LV"/>
              </w:rPr>
              <w:t>Pamatnostādņu projekta 4. rīcības virziena "</w:t>
            </w:r>
            <w:proofErr w:type="spellStart"/>
            <w:r w:rsidRPr="00786988">
              <w:rPr>
                <w:rFonts w:ascii="Times New Roman" w:hAnsi="Times New Roman" w:cs="Times New Roman"/>
                <w:sz w:val="20"/>
                <w:szCs w:val="20"/>
                <w:lang w:eastAsia="lv-LV" w:bidi="lv-LV"/>
              </w:rPr>
              <w:t>llgtspējīga</w:t>
            </w:r>
            <w:proofErr w:type="spellEnd"/>
            <w:r w:rsidRPr="00786988">
              <w:rPr>
                <w:rFonts w:ascii="Times New Roman" w:hAnsi="Times New Roman" w:cs="Times New Roman"/>
                <w:sz w:val="20"/>
                <w:szCs w:val="20"/>
                <w:lang w:eastAsia="lv-LV" w:bidi="lv-LV"/>
              </w:rPr>
              <w:t xml:space="preserve">, stabila un adekvāta sociālā aizsardzība, kas nodrošina pietiekamu ekonomisko neatkarību" mērķis ir "Panākt, ka jaunpiešķirto pensiju atvietojuma līmenis 2027. gadā nav mazāks kā 40% no vidējās apdrošināšanas iemaksu algas". Saskaņā ar Valsts sociālās apdrošināšanas aģentūras datiem, 2020.gadā jaunpiešķirto pensiju atvietojuma līmenis ir 45%, turklāt pamatnostādņu projekta 2.pielikumā "Esošās situācijas raksturojums un galvenie izaicinājumi" ir norādīts, ka tas ir viens no zemākajiem rādītājiem Eiropas Savienībā (31.lpp.). </w:t>
            </w:r>
            <w:r w:rsidRPr="00786988">
              <w:rPr>
                <w:rStyle w:val="Bodytext2Bold"/>
                <w:rFonts w:ascii="Times New Roman" w:hAnsi="Times New Roman" w:cs="Times New Roman"/>
                <w:color w:val="auto"/>
                <w:sz w:val="20"/>
                <w:szCs w:val="20"/>
              </w:rPr>
              <w:t xml:space="preserve">Lūdzam skaidrot jaunpiešķirto pensiju atvietojuma līmeņa samazināšanos 2027.gadā </w:t>
            </w:r>
            <w:r w:rsidRPr="00786988">
              <w:rPr>
                <w:rFonts w:ascii="Times New Roman" w:hAnsi="Times New Roman" w:cs="Times New Roman"/>
                <w:sz w:val="20"/>
                <w:szCs w:val="20"/>
                <w:lang w:eastAsia="lv-LV" w:bidi="lv-LV"/>
              </w:rPr>
              <w:t>(turklāt tas ir norādīts kā mērķis) un pasākumus, kuri tiek veikti, lai tiktu saglabātas ikviena tiesības uz cienīgām vecumdienām un iedzīvotāju ticība sociālās apdrošināšanas pasākumu spējai nodrošināt adekvātu pensiju. Kaut arī pensiju indeksācija tiek norādīta kā viens no pasākumiem, kā uzlabot pensiju atvietojuma līmeni, jāņem vērā, ka pensiju indeksācija notiek tikai vienreiz gadā par iepriekšējā perioda pieaugumu.</w:t>
            </w:r>
          </w:p>
          <w:p w14:paraId="5C047C7F" w14:textId="77777777" w:rsidR="00E26E0E" w:rsidRPr="00786988" w:rsidRDefault="00E26E0E" w:rsidP="00E26E0E">
            <w:pPr>
              <w:pStyle w:val="Bodytext20"/>
              <w:shd w:val="clear" w:color="auto" w:fill="auto"/>
              <w:spacing w:before="0" w:after="60" w:line="240" w:lineRule="auto"/>
              <w:ind w:right="320" w:firstLine="0"/>
              <w:jc w:val="both"/>
              <w:rPr>
                <w:rFonts w:ascii="Times New Roman" w:hAnsi="Times New Roman" w:cs="Times New Roman"/>
                <w:sz w:val="20"/>
                <w:szCs w:val="20"/>
              </w:rPr>
            </w:pPr>
            <w:r w:rsidRPr="00786988">
              <w:rPr>
                <w:rFonts w:ascii="Times New Roman" w:hAnsi="Times New Roman" w:cs="Times New Roman"/>
                <w:sz w:val="20"/>
                <w:szCs w:val="20"/>
                <w:lang w:eastAsia="lv-LV" w:bidi="lv-LV"/>
              </w:rPr>
              <w:lastRenderedPageBreak/>
              <w:t>Vēršam uzmanību, ka aprēķinos ir jāņem vērā arī darba produktivitātes pieaugums. Ekonomikas ministrija prognozē, ka ekonomikas izaugsme nākamajos gados joprojām būs lielā mērā balstīta uz produktivitātes pieaugumu. Turklāt arvien vairāk darbaspēka vajadzības atsver produktivitātes pieaugums, līdz ar to noteiktu darbu veikšanai ir nepieciešams mazāks nodarbināto skaits</w:t>
            </w:r>
            <w:r w:rsidRPr="00786988">
              <w:rPr>
                <w:rFonts w:ascii="Times New Roman" w:hAnsi="Times New Roman" w:cs="Times New Roman"/>
                <w:sz w:val="20"/>
                <w:szCs w:val="20"/>
                <w:vertAlign w:val="superscript"/>
                <w:lang w:eastAsia="lv-LV" w:bidi="lv-LV"/>
              </w:rPr>
              <w:footnoteReference w:id="2"/>
            </w:r>
            <w:r w:rsidRPr="00786988">
              <w:rPr>
                <w:rFonts w:ascii="Times New Roman" w:hAnsi="Times New Roman" w:cs="Times New Roman"/>
                <w:sz w:val="20"/>
                <w:szCs w:val="20"/>
                <w:lang w:eastAsia="lv-LV" w:bidi="lv-LV"/>
              </w:rPr>
              <w:t>. Produktivitāte var veicināt arī darba samaksas pieaugumu, kam savukārt ir tieša ietekme uz pensiju kapitāla pieaugumu.</w:t>
            </w:r>
          </w:p>
          <w:p w14:paraId="33290667" w14:textId="77777777" w:rsidR="00E26E0E" w:rsidRPr="00786988" w:rsidRDefault="00E26E0E" w:rsidP="00E26E0E">
            <w:pPr>
              <w:rPr>
                <w:rFonts w:ascii="Times New Roman" w:hAnsi="Times New Roman" w:cs="Times New Roman"/>
                <w:b/>
                <w:sz w:val="20"/>
                <w:szCs w:val="20"/>
              </w:rPr>
            </w:pPr>
            <w:r w:rsidRPr="00786988">
              <w:rPr>
                <w:rFonts w:ascii="Times New Roman" w:hAnsi="Times New Roman" w:cs="Times New Roman"/>
                <w:sz w:val="20"/>
                <w:szCs w:val="20"/>
                <w:lang w:eastAsia="lv-LV" w:bidi="lv-LV"/>
              </w:rPr>
              <w:t>Arodbiedrības uzskata, ka tikai ievērojams darba samaksas pieaugums var uzlabot pensiju sistēmas ilgtspēju, t.sk. straujāks minimālās algas pieaugums</w:t>
            </w:r>
          </w:p>
        </w:tc>
        <w:tc>
          <w:tcPr>
            <w:tcW w:w="4495" w:type="dxa"/>
          </w:tcPr>
          <w:p w14:paraId="0263A924" w14:textId="77777777" w:rsidR="00297871" w:rsidRPr="00786988" w:rsidRDefault="00297871" w:rsidP="00297871">
            <w:pPr>
              <w:jc w:val="both"/>
              <w:rPr>
                <w:rFonts w:ascii="Times New Roman" w:hAnsi="Times New Roman" w:cs="Times New Roman"/>
                <w:b/>
                <w:sz w:val="20"/>
                <w:szCs w:val="20"/>
              </w:rPr>
            </w:pPr>
            <w:r w:rsidRPr="00786988">
              <w:rPr>
                <w:rFonts w:ascii="Times New Roman" w:hAnsi="Times New Roman" w:cs="Times New Roman"/>
                <w:b/>
                <w:sz w:val="20"/>
                <w:szCs w:val="20"/>
              </w:rPr>
              <w:lastRenderedPageBreak/>
              <w:t>Ņemts vērā</w:t>
            </w:r>
          </w:p>
          <w:p w14:paraId="77BC3CAA" w14:textId="77777777" w:rsidR="005D2D85" w:rsidRPr="00786988" w:rsidRDefault="005D2D85" w:rsidP="005D2D85">
            <w:pPr>
              <w:tabs>
                <w:tab w:val="left" w:pos="214"/>
              </w:tabs>
              <w:rPr>
                <w:rFonts w:ascii="Times New Roman" w:hAnsi="Times New Roman" w:cs="Times New Roman"/>
                <w:sz w:val="20"/>
                <w:szCs w:val="20"/>
              </w:rPr>
            </w:pPr>
            <w:r w:rsidRPr="00786988">
              <w:rPr>
                <w:rFonts w:ascii="Times New Roman" w:hAnsi="Times New Roman" w:cs="Times New Roman"/>
                <w:sz w:val="20"/>
                <w:szCs w:val="20"/>
              </w:rPr>
              <w:t xml:space="preserve">Rādītāja aprēķinā tiek izmantoti pieņēmumi par </w:t>
            </w:r>
            <w:r w:rsidRPr="00786988">
              <w:rPr>
                <w:rFonts w:ascii="Times New Roman" w:eastAsia="Times New Roman" w:hAnsi="Times New Roman" w:cs="Times New Roman"/>
                <w:sz w:val="20"/>
                <w:szCs w:val="20"/>
                <w:lang w:eastAsia="lv-LV"/>
              </w:rPr>
              <w:t xml:space="preserve">laika posmu (gados) (G), par kuru no pensijas piešķiršanas gada tiek plānota vecuma pensijas izmaksa, un </w:t>
            </w:r>
            <w:r w:rsidRPr="00786988">
              <w:rPr>
                <w:rFonts w:ascii="Times New Roman" w:hAnsi="Times New Roman" w:cs="Times New Roman"/>
                <w:sz w:val="20"/>
                <w:szCs w:val="20"/>
              </w:rPr>
              <w:t xml:space="preserve"> </w:t>
            </w:r>
            <w:r w:rsidRPr="00786988">
              <w:rPr>
                <w:rFonts w:ascii="Times New Roman" w:eastAsia="Times New Roman" w:hAnsi="Times New Roman" w:cs="Times New Roman"/>
                <w:sz w:val="20"/>
                <w:szCs w:val="20"/>
                <w:lang w:eastAsia="lv-LV"/>
              </w:rPr>
              <w:t>uzkrāto pensijas kapitālu, ko veido apdrošināšanas iemaksu summa un ikgadējais kapitāla pieaugums.</w:t>
            </w:r>
            <w:r w:rsidRPr="00786988">
              <w:rPr>
                <w:rFonts w:ascii="Times New Roman" w:hAnsi="Times New Roman" w:cs="Times New Roman"/>
                <w:sz w:val="20"/>
                <w:szCs w:val="20"/>
              </w:rPr>
              <w:t xml:space="preserve"> Rādītāja vērtības samazinājumu 2027.gadā ietekmē tas, ka:</w:t>
            </w:r>
          </w:p>
          <w:p w14:paraId="0B704A03" w14:textId="77777777" w:rsidR="005D2D85" w:rsidRPr="00786988" w:rsidRDefault="005D2D85" w:rsidP="005D2D85">
            <w:pPr>
              <w:tabs>
                <w:tab w:val="left" w:pos="214"/>
              </w:tabs>
              <w:jc w:val="both"/>
              <w:rPr>
                <w:rFonts w:ascii="Times New Roman" w:hAnsi="Times New Roman" w:cs="Times New Roman"/>
                <w:sz w:val="20"/>
                <w:szCs w:val="20"/>
              </w:rPr>
            </w:pPr>
            <w:r w:rsidRPr="00786988">
              <w:rPr>
                <w:rFonts w:ascii="Times New Roman" w:hAnsi="Times New Roman" w:cs="Times New Roman"/>
                <w:sz w:val="20"/>
                <w:szCs w:val="20"/>
              </w:rPr>
              <w:t>1)</w:t>
            </w:r>
            <w:r w:rsidRPr="00786988">
              <w:rPr>
                <w:rFonts w:ascii="Times New Roman" w:hAnsi="Times New Roman" w:cs="Times New Roman"/>
                <w:sz w:val="20"/>
                <w:szCs w:val="20"/>
              </w:rPr>
              <w:tab/>
              <w:t xml:space="preserve">palielinās dzīve ilgums, t.i. pieaug G; </w:t>
            </w:r>
          </w:p>
          <w:p w14:paraId="6DD3F921" w14:textId="77777777" w:rsidR="005D2D85" w:rsidRPr="00786988" w:rsidRDefault="005D2D85" w:rsidP="005D2D85">
            <w:pPr>
              <w:tabs>
                <w:tab w:val="left" w:pos="214"/>
              </w:tabs>
              <w:jc w:val="both"/>
              <w:rPr>
                <w:rFonts w:ascii="Times New Roman" w:hAnsi="Times New Roman" w:cs="Times New Roman"/>
                <w:sz w:val="20"/>
                <w:szCs w:val="20"/>
              </w:rPr>
            </w:pPr>
            <w:r w:rsidRPr="00786988">
              <w:rPr>
                <w:rFonts w:ascii="Times New Roman" w:hAnsi="Times New Roman" w:cs="Times New Roman"/>
                <w:sz w:val="20"/>
                <w:szCs w:val="20"/>
              </w:rPr>
              <w:t>2)</w:t>
            </w:r>
            <w:r w:rsidRPr="00786988">
              <w:rPr>
                <w:rFonts w:ascii="Times New Roman" w:hAnsi="Times New Roman" w:cs="Times New Roman"/>
                <w:sz w:val="20"/>
                <w:szCs w:val="20"/>
              </w:rPr>
              <w:tab/>
              <w:t>samazinās darbspējas vecuma iedzīvotāju skaits, kas ietekmē pensiju kapitāla aktualizācijas indeksu, jo VSAOI maksātāju samazinājums ietekmē iemaksu algu summu;</w:t>
            </w:r>
          </w:p>
          <w:p w14:paraId="78094EFC" w14:textId="77777777" w:rsidR="005D2D85" w:rsidRPr="00786988" w:rsidRDefault="005D2D85" w:rsidP="005D2D85">
            <w:pPr>
              <w:tabs>
                <w:tab w:val="left" w:pos="214"/>
              </w:tabs>
              <w:jc w:val="both"/>
              <w:rPr>
                <w:rFonts w:ascii="Times New Roman" w:hAnsi="Times New Roman" w:cs="Times New Roman"/>
                <w:sz w:val="20"/>
                <w:szCs w:val="20"/>
              </w:rPr>
            </w:pPr>
            <w:r w:rsidRPr="00786988">
              <w:rPr>
                <w:rFonts w:ascii="Times New Roman" w:hAnsi="Times New Roman" w:cs="Times New Roman"/>
                <w:sz w:val="20"/>
                <w:szCs w:val="20"/>
              </w:rPr>
              <w:t xml:space="preserve">3) pensijas kapitālā arvien lielāku daļu veidos 2.līmenis un  tā ienesīgums ir salīdzinoši mazāks kā </w:t>
            </w:r>
            <w:r w:rsidRPr="00786988">
              <w:rPr>
                <w:rFonts w:ascii="Times New Roman" w:hAnsi="Times New Roman" w:cs="Times New Roman"/>
                <w:sz w:val="20"/>
                <w:szCs w:val="20"/>
              </w:rPr>
              <w:lastRenderedPageBreak/>
              <w:t>līdz šim piemērotais 1.līmeņa kapitāla aktualizācijas indekss;</w:t>
            </w:r>
          </w:p>
          <w:p w14:paraId="18281E3F" w14:textId="77777777" w:rsidR="005D2D85" w:rsidRPr="00786988" w:rsidRDefault="005D2D85" w:rsidP="005D2D85">
            <w:pPr>
              <w:jc w:val="both"/>
              <w:rPr>
                <w:rFonts w:ascii="Times New Roman" w:hAnsi="Times New Roman" w:cs="Times New Roman"/>
                <w:sz w:val="20"/>
                <w:szCs w:val="20"/>
              </w:rPr>
            </w:pPr>
            <w:r w:rsidRPr="00786988">
              <w:rPr>
                <w:rFonts w:ascii="Times New Roman" w:hAnsi="Times New Roman" w:cs="Times New Roman"/>
                <w:sz w:val="20"/>
                <w:szCs w:val="20"/>
              </w:rPr>
              <w:t>4) pakāpeniski izzūd sākuma kapitāla ietekme un ar to saistīto atvieglojumu ietekme pensijas aprēķinā,  piemaksas, sākuma gadu lielo kapitāla indeksu ietekme. Rezultātā pensijas paliek arvien vairāk atkarīgas no katra paša veiktajām iemaksām.</w:t>
            </w:r>
          </w:p>
          <w:p w14:paraId="47E77755" w14:textId="561D24BC" w:rsidR="00E26E0E" w:rsidRPr="00786988" w:rsidRDefault="005D2D85" w:rsidP="005D2D85">
            <w:pPr>
              <w:rPr>
                <w:rFonts w:ascii="Times New Roman" w:hAnsi="Times New Roman" w:cs="Times New Roman"/>
                <w:sz w:val="20"/>
                <w:szCs w:val="20"/>
              </w:rPr>
            </w:pPr>
            <w:r w:rsidRPr="00786988">
              <w:rPr>
                <w:rFonts w:ascii="Times New Roman" w:hAnsi="Times New Roman" w:cs="Times New Roman"/>
                <w:sz w:val="20"/>
                <w:szCs w:val="20"/>
              </w:rPr>
              <w:t>Papildus skaidrojums par izmantotajiem pieņēmumiem un aprēķina metodoloģiju sniegts pamatnostādņu projektā.</w:t>
            </w:r>
          </w:p>
        </w:tc>
      </w:tr>
      <w:tr w:rsidR="00C64ED7" w:rsidRPr="00786988" w14:paraId="7F8B5ABA" w14:textId="77777777" w:rsidTr="007F35E7">
        <w:tc>
          <w:tcPr>
            <w:tcW w:w="3126" w:type="dxa"/>
          </w:tcPr>
          <w:p w14:paraId="60215395" w14:textId="6629AD53" w:rsidR="00C64ED7" w:rsidRPr="00786988" w:rsidRDefault="007B62CA" w:rsidP="00C64ED7">
            <w:pPr>
              <w:rPr>
                <w:rFonts w:ascii="Times New Roman" w:hAnsi="Times New Roman" w:cs="Times New Roman"/>
                <w:sz w:val="20"/>
                <w:szCs w:val="20"/>
              </w:rPr>
            </w:pPr>
            <w:r w:rsidRPr="00786988">
              <w:rPr>
                <w:rFonts w:ascii="Times New Roman" w:hAnsi="Times New Roman" w:cs="Times New Roman"/>
                <w:sz w:val="20"/>
                <w:szCs w:val="20"/>
              </w:rPr>
              <w:lastRenderedPageBreak/>
              <w:t>103.</w:t>
            </w:r>
            <w:r w:rsidR="00C64ED7" w:rsidRPr="00786988">
              <w:rPr>
                <w:rFonts w:ascii="Times New Roman" w:hAnsi="Times New Roman" w:cs="Times New Roman"/>
                <w:sz w:val="20"/>
                <w:szCs w:val="20"/>
              </w:rPr>
              <w:t>Pamatnostādņu projekts,</w:t>
            </w:r>
          </w:p>
          <w:p w14:paraId="79907017" w14:textId="77777777" w:rsidR="00C64ED7" w:rsidRPr="00786988" w:rsidRDefault="00C64ED7" w:rsidP="00C64ED7">
            <w:pPr>
              <w:rPr>
                <w:rFonts w:ascii="Times New Roman" w:hAnsi="Times New Roman" w:cs="Times New Roman"/>
                <w:sz w:val="20"/>
                <w:szCs w:val="20"/>
              </w:rPr>
            </w:pPr>
            <w:r w:rsidRPr="00786988">
              <w:rPr>
                <w:rFonts w:ascii="Times New Roman" w:hAnsi="Times New Roman" w:cs="Times New Roman"/>
                <w:sz w:val="20"/>
                <w:szCs w:val="20"/>
              </w:rPr>
              <w:t>Rīcības virziens “Ilgtspējīga, stabila un adekvāta sociālā aizsardzība, kas nodrošina pietiekamu ekonomisko neatkarību”</w:t>
            </w:r>
          </w:p>
        </w:tc>
        <w:tc>
          <w:tcPr>
            <w:tcW w:w="6752" w:type="dxa"/>
          </w:tcPr>
          <w:p w14:paraId="352910F3" w14:textId="77777777" w:rsidR="00C64ED7" w:rsidRPr="00786988" w:rsidRDefault="00C64ED7" w:rsidP="00C64ED7">
            <w:pPr>
              <w:jc w:val="center"/>
              <w:rPr>
                <w:rFonts w:ascii="Times New Roman" w:hAnsi="Times New Roman" w:cs="Times New Roman"/>
                <w:b/>
                <w:sz w:val="20"/>
                <w:szCs w:val="20"/>
              </w:rPr>
            </w:pPr>
            <w:r w:rsidRPr="00786988">
              <w:rPr>
                <w:rFonts w:ascii="Times New Roman" w:hAnsi="Times New Roman" w:cs="Times New Roman"/>
                <w:b/>
                <w:sz w:val="20"/>
                <w:szCs w:val="20"/>
              </w:rPr>
              <w:t>LDDK</w:t>
            </w:r>
          </w:p>
          <w:p w14:paraId="037C1804" w14:textId="77777777" w:rsidR="00C64ED7" w:rsidRPr="00786988" w:rsidRDefault="00C64ED7" w:rsidP="00C64ED7">
            <w:pPr>
              <w:rPr>
                <w:rFonts w:ascii="Times New Roman" w:hAnsi="Times New Roman" w:cs="Times New Roman"/>
                <w:b/>
                <w:noProof/>
                <w:sz w:val="20"/>
                <w:szCs w:val="20"/>
                <w:u w:val="single"/>
              </w:rPr>
            </w:pPr>
            <w:r w:rsidRPr="00786988">
              <w:rPr>
                <w:rFonts w:ascii="Times New Roman" w:hAnsi="Times New Roman" w:cs="Times New Roman"/>
                <w:b/>
                <w:noProof/>
                <w:sz w:val="20"/>
                <w:szCs w:val="20"/>
                <w:u w:val="single"/>
              </w:rPr>
              <w:t>1.rezultāts</w:t>
            </w:r>
          </w:p>
          <w:p w14:paraId="4AB20DD8" w14:textId="77777777" w:rsidR="00C64ED7" w:rsidRPr="00786988" w:rsidRDefault="00C64ED7" w:rsidP="00C64ED7">
            <w:pPr>
              <w:jc w:val="both"/>
              <w:rPr>
                <w:rFonts w:ascii="Times New Roman" w:hAnsi="Times New Roman" w:cs="Times New Roman"/>
                <w:b/>
                <w:sz w:val="20"/>
                <w:szCs w:val="20"/>
              </w:rPr>
            </w:pPr>
            <w:r w:rsidRPr="00786988">
              <w:rPr>
                <w:rFonts w:ascii="Times New Roman" w:hAnsi="Times New Roman" w:cs="Times New Roman"/>
                <w:noProof/>
                <w:sz w:val="20"/>
                <w:szCs w:val="20"/>
              </w:rPr>
              <w:t>Neskaidrs teksts - nav skaidrs, vai tas ir domāts personu līmenī vai ir attiecināms uz vidējo līmeni valstī</w:t>
            </w:r>
          </w:p>
        </w:tc>
        <w:tc>
          <w:tcPr>
            <w:tcW w:w="4495" w:type="dxa"/>
          </w:tcPr>
          <w:p w14:paraId="445C8785" w14:textId="77777777" w:rsidR="00297871" w:rsidRPr="00786988" w:rsidRDefault="00297871" w:rsidP="00297871">
            <w:pPr>
              <w:jc w:val="both"/>
              <w:rPr>
                <w:rFonts w:ascii="Times New Roman" w:hAnsi="Times New Roman" w:cs="Times New Roman"/>
                <w:b/>
                <w:sz w:val="20"/>
                <w:szCs w:val="20"/>
              </w:rPr>
            </w:pPr>
            <w:r w:rsidRPr="00786988">
              <w:rPr>
                <w:rFonts w:ascii="Times New Roman" w:hAnsi="Times New Roman" w:cs="Times New Roman"/>
                <w:b/>
                <w:sz w:val="20"/>
                <w:szCs w:val="20"/>
              </w:rPr>
              <w:t>Ņemts vērā</w:t>
            </w:r>
          </w:p>
          <w:p w14:paraId="67EDD1D8" w14:textId="12AA5BF6" w:rsidR="005D2D85" w:rsidRPr="00786988" w:rsidRDefault="005660E5" w:rsidP="005D2D85">
            <w:pPr>
              <w:rPr>
                <w:rFonts w:ascii="Times New Roman" w:hAnsi="Times New Roman" w:cs="Times New Roman"/>
                <w:sz w:val="20"/>
                <w:szCs w:val="20"/>
              </w:rPr>
            </w:pPr>
            <w:r w:rsidRPr="00786988">
              <w:rPr>
                <w:rFonts w:ascii="Times New Roman" w:hAnsi="Times New Roman" w:cs="Times New Roman"/>
                <w:sz w:val="20"/>
                <w:szCs w:val="20"/>
              </w:rPr>
              <w:t>Precizēts rezultāta formulējums Mērķu sadaļā, proti,</w:t>
            </w:r>
            <w:r w:rsidR="005D2D85" w:rsidRPr="00786988">
              <w:rPr>
                <w:rFonts w:ascii="Times New Roman" w:hAnsi="Times New Roman" w:cs="Times New Roman"/>
                <w:sz w:val="20"/>
                <w:szCs w:val="20"/>
              </w:rPr>
              <w:t xml:space="preserve"> </w:t>
            </w:r>
          </w:p>
          <w:p w14:paraId="2BCA00BF" w14:textId="29983EB6" w:rsidR="005D2D85" w:rsidRPr="00786988" w:rsidRDefault="005D2D85" w:rsidP="005D2D85">
            <w:pPr>
              <w:jc w:val="both"/>
              <w:rPr>
                <w:rFonts w:ascii="Times New Roman" w:hAnsi="Times New Roman" w:cs="Times New Roman"/>
                <w:sz w:val="20"/>
                <w:szCs w:val="20"/>
              </w:rPr>
            </w:pPr>
            <w:r w:rsidRPr="00786988">
              <w:rPr>
                <w:rFonts w:ascii="Times New Roman" w:hAnsi="Times New Roman" w:cs="Times New Roman"/>
                <w:sz w:val="20"/>
                <w:szCs w:val="20"/>
              </w:rPr>
              <w:t xml:space="preserve">Panākt, ka jaunpiešķirto pensiju </w:t>
            </w:r>
            <w:r w:rsidRPr="00786988">
              <w:rPr>
                <w:rFonts w:ascii="Times New Roman" w:hAnsi="Times New Roman" w:cs="Times New Roman"/>
                <w:b/>
                <w:sz w:val="20"/>
                <w:szCs w:val="20"/>
              </w:rPr>
              <w:t>vidējais</w:t>
            </w:r>
            <w:r w:rsidRPr="00786988">
              <w:rPr>
                <w:rFonts w:ascii="Times New Roman" w:hAnsi="Times New Roman" w:cs="Times New Roman"/>
                <w:sz w:val="20"/>
                <w:szCs w:val="20"/>
              </w:rPr>
              <w:t xml:space="preserve"> atvietojuma līmenis 2027. gadā nav mazāks kā 40% no vidējās apdrošināšanas iemaksu algas.</w:t>
            </w:r>
          </w:p>
        </w:tc>
      </w:tr>
      <w:tr w:rsidR="00B655FE" w:rsidRPr="00786988" w14:paraId="34445C5E" w14:textId="77777777" w:rsidTr="007F35E7">
        <w:tc>
          <w:tcPr>
            <w:tcW w:w="3126" w:type="dxa"/>
          </w:tcPr>
          <w:p w14:paraId="20248C61" w14:textId="67EB284F" w:rsidR="00B655FE" w:rsidRPr="00786988" w:rsidRDefault="007B62CA" w:rsidP="00B655FE">
            <w:pPr>
              <w:rPr>
                <w:rFonts w:ascii="Times New Roman" w:hAnsi="Times New Roman" w:cs="Times New Roman"/>
                <w:sz w:val="20"/>
                <w:szCs w:val="20"/>
              </w:rPr>
            </w:pPr>
            <w:r w:rsidRPr="00786988">
              <w:rPr>
                <w:rFonts w:ascii="Times New Roman" w:hAnsi="Times New Roman" w:cs="Times New Roman"/>
                <w:sz w:val="20"/>
                <w:szCs w:val="20"/>
              </w:rPr>
              <w:t>104.</w:t>
            </w:r>
            <w:r w:rsidR="00B655FE" w:rsidRPr="00786988">
              <w:rPr>
                <w:rFonts w:ascii="Times New Roman" w:hAnsi="Times New Roman" w:cs="Times New Roman"/>
                <w:sz w:val="20"/>
                <w:szCs w:val="20"/>
              </w:rPr>
              <w:t>Pamatnostādņu projekts,</w:t>
            </w:r>
          </w:p>
          <w:p w14:paraId="352A33FD" w14:textId="77777777" w:rsidR="00B655FE" w:rsidRPr="00786988" w:rsidRDefault="00B655FE" w:rsidP="00B655FE">
            <w:pPr>
              <w:rPr>
                <w:rFonts w:ascii="Times New Roman" w:hAnsi="Times New Roman" w:cs="Times New Roman"/>
                <w:sz w:val="20"/>
                <w:szCs w:val="20"/>
              </w:rPr>
            </w:pPr>
            <w:r w:rsidRPr="00786988">
              <w:rPr>
                <w:rFonts w:ascii="Times New Roman" w:hAnsi="Times New Roman" w:cs="Times New Roman"/>
                <w:sz w:val="20"/>
                <w:szCs w:val="20"/>
              </w:rPr>
              <w:t>Rīcības virziens “Ilgtspējīga, stabila un adekvāta sociālā aizsardzība, kas nodrošina pietiekamu ekonomisko neatkarību”</w:t>
            </w:r>
          </w:p>
        </w:tc>
        <w:tc>
          <w:tcPr>
            <w:tcW w:w="6752" w:type="dxa"/>
          </w:tcPr>
          <w:p w14:paraId="2F194714" w14:textId="77777777" w:rsidR="00B655FE" w:rsidRPr="00786988" w:rsidRDefault="00B655FE" w:rsidP="00C64ED7">
            <w:pPr>
              <w:jc w:val="center"/>
              <w:rPr>
                <w:rFonts w:ascii="Times New Roman" w:hAnsi="Times New Roman" w:cs="Times New Roman"/>
                <w:b/>
                <w:sz w:val="20"/>
                <w:szCs w:val="20"/>
              </w:rPr>
            </w:pPr>
            <w:r w:rsidRPr="00786988">
              <w:rPr>
                <w:rFonts w:ascii="Times New Roman" w:hAnsi="Times New Roman" w:cs="Times New Roman"/>
                <w:b/>
                <w:sz w:val="20"/>
                <w:szCs w:val="20"/>
              </w:rPr>
              <w:t>PKC</w:t>
            </w:r>
          </w:p>
          <w:p w14:paraId="77C89FC1" w14:textId="77777777" w:rsidR="00B655FE" w:rsidRPr="00786988" w:rsidRDefault="00B655FE" w:rsidP="00B655FE">
            <w:pPr>
              <w:rPr>
                <w:rFonts w:ascii="Times New Roman" w:hAnsi="Times New Roman" w:cs="Times New Roman"/>
                <w:color w:val="212121"/>
                <w:sz w:val="20"/>
                <w:szCs w:val="20"/>
                <w:shd w:val="clear" w:color="auto" w:fill="FFFFFF"/>
              </w:rPr>
            </w:pPr>
            <w:r w:rsidRPr="00786988">
              <w:rPr>
                <w:rFonts w:ascii="Times New Roman" w:hAnsi="Times New Roman" w:cs="Times New Roman"/>
                <w:color w:val="212121"/>
                <w:sz w:val="20"/>
                <w:szCs w:val="20"/>
                <w:shd w:val="clear" w:color="auto" w:fill="FFFFFF"/>
              </w:rPr>
              <w:t>Atsevišķi redakcionāli ieteikumi uzdevumu formulējumiem.</w:t>
            </w:r>
          </w:p>
          <w:p w14:paraId="66A5B8FB" w14:textId="77777777" w:rsidR="00B655FE" w:rsidRPr="00786988" w:rsidRDefault="00B655FE" w:rsidP="00C64ED7">
            <w:pPr>
              <w:jc w:val="center"/>
              <w:rPr>
                <w:rFonts w:ascii="Times New Roman" w:hAnsi="Times New Roman" w:cs="Times New Roman"/>
                <w:b/>
                <w:sz w:val="20"/>
                <w:szCs w:val="20"/>
              </w:rPr>
            </w:pPr>
          </w:p>
        </w:tc>
        <w:tc>
          <w:tcPr>
            <w:tcW w:w="4495" w:type="dxa"/>
          </w:tcPr>
          <w:p w14:paraId="2CC7D110" w14:textId="77777777" w:rsidR="00297871" w:rsidRPr="00786988" w:rsidRDefault="00297871" w:rsidP="00297871">
            <w:pPr>
              <w:jc w:val="both"/>
              <w:rPr>
                <w:rFonts w:ascii="Times New Roman" w:hAnsi="Times New Roman" w:cs="Times New Roman"/>
                <w:b/>
                <w:sz w:val="20"/>
                <w:szCs w:val="20"/>
              </w:rPr>
            </w:pPr>
            <w:r w:rsidRPr="00786988">
              <w:rPr>
                <w:rFonts w:ascii="Times New Roman" w:hAnsi="Times New Roman" w:cs="Times New Roman"/>
                <w:b/>
                <w:sz w:val="20"/>
                <w:szCs w:val="20"/>
              </w:rPr>
              <w:t>Ņemts vērā</w:t>
            </w:r>
          </w:p>
          <w:p w14:paraId="7EB65769" w14:textId="2FDCF44C" w:rsidR="005660E5" w:rsidRPr="00786988" w:rsidRDefault="005660E5" w:rsidP="00886834">
            <w:pPr>
              <w:rPr>
                <w:rFonts w:ascii="Times New Roman" w:hAnsi="Times New Roman" w:cs="Times New Roman"/>
                <w:sz w:val="20"/>
                <w:szCs w:val="20"/>
              </w:rPr>
            </w:pPr>
            <w:r w:rsidRPr="00786988">
              <w:rPr>
                <w:rFonts w:ascii="Times New Roman" w:hAnsi="Times New Roman" w:cs="Times New Roman"/>
                <w:sz w:val="20"/>
                <w:szCs w:val="20"/>
              </w:rPr>
              <w:t>Priekšlikumi ir ņemti vērā.</w:t>
            </w:r>
          </w:p>
        </w:tc>
      </w:tr>
      <w:tr w:rsidR="00B655FE" w:rsidRPr="00786988" w14:paraId="68495FDE" w14:textId="77777777" w:rsidTr="007F35E7">
        <w:tc>
          <w:tcPr>
            <w:tcW w:w="3126" w:type="dxa"/>
          </w:tcPr>
          <w:p w14:paraId="3D985A7D" w14:textId="437652C3" w:rsidR="00B655FE" w:rsidRPr="00786988" w:rsidRDefault="007B62CA" w:rsidP="00B655FE">
            <w:pPr>
              <w:rPr>
                <w:rFonts w:ascii="Times New Roman" w:hAnsi="Times New Roman" w:cs="Times New Roman"/>
                <w:sz w:val="20"/>
                <w:szCs w:val="20"/>
              </w:rPr>
            </w:pPr>
            <w:r w:rsidRPr="00786988">
              <w:rPr>
                <w:rFonts w:ascii="Times New Roman" w:hAnsi="Times New Roman" w:cs="Times New Roman"/>
                <w:sz w:val="20"/>
                <w:szCs w:val="20"/>
              </w:rPr>
              <w:t>105.</w:t>
            </w:r>
            <w:r w:rsidR="00B655FE" w:rsidRPr="00786988">
              <w:rPr>
                <w:rFonts w:ascii="Times New Roman" w:hAnsi="Times New Roman" w:cs="Times New Roman"/>
                <w:sz w:val="20"/>
                <w:szCs w:val="20"/>
              </w:rPr>
              <w:t>Rīcības virziens “Ilgtspējīga, stabila un adekvāta sociālā aizsardzība, kas nodrošina pietiekamu ekonomisko neatkarību”</w:t>
            </w:r>
          </w:p>
        </w:tc>
        <w:tc>
          <w:tcPr>
            <w:tcW w:w="6752" w:type="dxa"/>
          </w:tcPr>
          <w:p w14:paraId="18D44D2C" w14:textId="77777777" w:rsidR="00B655FE" w:rsidRPr="00786988" w:rsidRDefault="00B655FE" w:rsidP="00C64ED7">
            <w:pPr>
              <w:jc w:val="center"/>
              <w:rPr>
                <w:rFonts w:ascii="Times New Roman" w:hAnsi="Times New Roman" w:cs="Times New Roman"/>
                <w:b/>
                <w:sz w:val="20"/>
                <w:szCs w:val="20"/>
              </w:rPr>
            </w:pPr>
            <w:r w:rsidRPr="00786988">
              <w:rPr>
                <w:rFonts w:ascii="Times New Roman" w:hAnsi="Times New Roman" w:cs="Times New Roman"/>
                <w:b/>
                <w:sz w:val="20"/>
                <w:szCs w:val="20"/>
              </w:rPr>
              <w:t>PKC</w:t>
            </w:r>
          </w:p>
          <w:p w14:paraId="23A149B5" w14:textId="77777777" w:rsidR="00B655FE" w:rsidRPr="00786988" w:rsidRDefault="00B655FE" w:rsidP="00B655FE">
            <w:pPr>
              <w:jc w:val="both"/>
              <w:rPr>
                <w:rFonts w:ascii="Times New Roman" w:hAnsi="Times New Roman" w:cs="Times New Roman"/>
                <w:sz w:val="20"/>
                <w:szCs w:val="20"/>
              </w:rPr>
            </w:pPr>
            <w:r w:rsidRPr="00786988">
              <w:rPr>
                <w:rFonts w:ascii="Times New Roman" w:hAnsi="Times New Roman" w:cs="Times New Roman"/>
                <w:color w:val="212121"/>
                <w:sz w:val="20"/>
                <w:szCs w:val="20"/>
                <w:shd w:val="clear" w:color="auto" w:fill="FFFFFF"/>
              </w:rPr>
              <w:t>Papildināt 2.2., 4.uzdevuma līdzatbildīgās institūcijas ar DLC.</w:t>
            </w:r>
          </w:p>
        </w:tc>
        <w:tc>
          <w:tcPr>
            <w:tcW w:w="4495" w:type="dxa"/>
          </w:tcPr>
          <w:p w14:paraId="7D956B7C" w14:textId="1DBE2388" w:rsidR="00025A40" w:rsidRPr="00786988" w:rsidRDefault="00025A40" w:rsidP="00886834">
            <w:pPr>
              <w:rPr>
                <w:rFonts w:ascii="Times New Roman" w:hAnsi="Times New Roman" w:cs="Times New Roman"/>
                <w:b/>
                <w:sz w:val="20"/>
                <w:szCs w:val="20"/>
              </w:rPr>
            </w:pPr>
            <w:r w:rsidRPr="00786988">
              <w:rPr>
                <w:rFonts w:ascii="Times New Roman" w:hAnsi="Times New Roman" w:cs="Times New Roman"/>
                <w:b/>
                <w:sz w:val="20"/>
                <w:szCs w:val="20"/>
              </w:rPr>
              <w:t>Ņemts vērā</w:t>
            </w:r>
          </w:p>
        </w:tc>
      </w:tr>
      <w:tr w:rsidR="00326E4F" w:rsidRPr="00786988" w14:paraId="2F6E42C5" w14:textId="77777777" w:rsidTr="007F35E7">
        <w:tc>
          <w:tcPr>
            <w:tcW w:w="3126" w:type="dxa"/>
          </w:tcPr>
          <w:p w14:paraId="61EFB02C" w14:textId="2D51EA8B" w:rsidR="00326E4F" w:rsidRPr="00786988" w:rsidRDefault="007B62CA" w:rsidP="00326E4F">
            <w:pPr>
              <w:rPr>
                <w:rFonts w:ascii="Times New Roman" w:hAnsi="Times New Roman" w:cs="Times New Roman"/>
                <w:sz w:val="20"/>
                <w:szCs w:val="20"/>
              </w:rPr>
            </w:pPr>
            <w:r w:rsidRPr="00786988">
              <w:rPr>
                <w:rFonts w:ascii="Times New Roman" w:hAnsi="Times New Roman" w:cs="Times New Roman"/>
                <w:sz w:val="20"/>
                <w:szCs w:val="20"/>
              </w:rPr>
              <w:t>106.</w:t>
            </w:r>
            <w:r w:rsidR="00326E4F" w:rsidRPr="00786988">
              <w:rPr>
                <w:rFonts w:ascii="Times New Roman" w:hAnsi="Times New Roman" w:cs="Times New Roman"/>
                <w:sz w:val="20"/>
                <w:szCs w:val="20"/>
              </w:rPr>
              <w:t>Pamatnostādņu projekts,</w:t>
            </w:r>
          </w:p>
          <w:p w14:paraId="434670BC" w14:textId="77777777" w:rsidR="00326E4F" w:rsidRPr="00786988" w:rsidRDefault="00326E4F" w:rsidP="00326E4F">
            <w:pPr>
              <w:rPr>
                <w:rFonts w:ascii="Times New Roman" w:hAnsi="Times New Roman" w:cs="Times New Roman"/>
                <w:sz w:val="20"/>
                <w:szCs w:val="20"/>
              </w:rPr>
            </w:pPr>
            <w:r w:rsidRPr="00786988">
              <w:rPr>
                <w:rFonts w:ascii="Times New Roman" w:hAnsi="Times New Roman" w:cs="Times New Roman"/>
                <w:sz w:val="20"/>
                <w:szCs w:val="20"/>
              </w:rPr>
              <w:t>Rīcības virziens “Ilgtspējīga, stabila un adekvāta sociālā aizsardzība, kas nodrošina pietiekamu ekonomisko neatkarību”</w:t>
            </w:r>
          </w:p>
        </w:tc>
        <w:tc>
          <w:tcPr>
            <w:tcW w:w="6752" w:type="dxa"/>
          </w:tcPr>
          <w:p w14:paraId="005FB398" w14:textId="77777777" w:rsidR="00326E4F" w:rsidRPr="00786988" w:rsidRDefault="00326E4F" w:rsidP="00326E4F">
            <w:pPr>
              <w:jc w:val="center"/>
              <w:rPr>
                <w:rFonts w:ascii="Times New Roman" w:hAnsi="Times New Roman" w:cs="Times New Roman"/>
                <w:b/>
                <w:sz w:val="20"/>
                <w:szCs w:val="20"/>
              </w:rPr>
            </w:pPr>
            <w:r w:rsidRPr="00786988">
              <w:rPr>
                <w:rFonts w:ascii="Times New Roman" w:hAnsi="Times New Roman" w:cs="Times New Roman"/>
                <w:b/>
                <w:sz w:val="20"/>
                <w:szCs w:val="20"/>
              </w:rPr>
              <w:t>Latvijas Lielo pilsētu asociācija</w:t>
            </w:r>
          </w:p>
          <w:p w14:paraId="727972C8" w14:textId="77777777" w:rsidR="00326E4F" w:rsidRPr="00786988" w:rsidRDefault="00326E4F" w:rsidP="00326E4F">
            <w:pPr>
              <w:jc w:val="both"/>
              <w:rPr>
                <w:rFonts w:ascii="Times New Roman" w:hAnsi="Times New Roman" w:cs="Times New Roman"/>
                <w:b/>
                <w:sz w:val="20"/>
                <w:szCs w:val="20"/>
                <w:u w:val="single"/>
              </w:rPr>
            </w:pPr>
            <w:r w:rsidRPr="00786988">
              <w:rPr>
                <w:rFonts w:ascii="Times New Roman" w:hAnsi="Times New Roman" w:cs="Times New Roman"/>
                <w:b/>
                <w:sz w:val="20"/>
                <w:szCs w:val="20"/>
                <w:u w:val="single"/>
              </w:rPr>
              <w:t>2.1.uzdevums</w:t>
            </w:r>
          </w:p>
          <w:p w14:paraId="38355513" w14:textId="77777777" w:rsidR="00326E4F" w:rsidRPr="00786988" w:rsidRDefault="00326E4F" w:rsidP="00326E4F">
            <w:pPr>
              <w:jc w:val="both"/>
              <w:rPr>
                <w:rFonts w:ascii="Times New Roman" w:hAnsi="Times New Roman" w:cs="Times New Roman"/>
                <w:b/>
                <w:sz w:val="20"/>
                <w:szCs w:val="20"/>
              </w:rPr>
            </w:pPr>
            <w:r w:rsidRPr="00786988">
              <w:rPr>
                <w:rFonts w:ascii="Times New Roman" w:hAnsi="Times New Roman" w:cs="Times New Roman"/>
                <w:sz w:val="20"/>
                <w:szCs w:val="20"/>
              </w:rPr>
              <w:t>Ņemot vērā, ka ģimenes ar bērniem bieži ir pakļautas nabadzības riskam, šī uzdevuma izpildes termiņu ir nepieciešams pasteidzināt, nosakot 2025. gadu.</w:t>
            </w:r>
          </w:p>
        </w:tc>
        <w:tc>
          <w:tcPr>
            <w:tcW w:w="4495" w:type="dxa"/>
          </w:tcPr>
          <w:p w14:paraId="712FEAB3" w14:textId="77777777" w:rsidR="0093767E" w:rsidRDefault="005E55BE" w:rsidP="00886834">
            <w:pPr>
              <w:rPr>
                <w:rFonts w:ascii="Times New Roman" w:hAnsi="Times New Roman" w:cs="Times New Roman"/>
                <w:sz w:val="20"/>
                <w:szCs w:val="20"/>
              </w:rPr>
            </w:pPr>
            <w:r w:rsidRPr="00786988">
              <w:rPr>
                <w:rFonts w:ascii="Times New Roman" w:hAnsi="Times New Roman" w:cs="Times New Roman"/>
                <w:b/>
                <w:sz w:val="20"/>
                <w:szCs w:val="20"/>
              </w:rPr>
              <w:t>Ņemts vērā</w:t>
            </w:r>
          </w:p>
          <w:p w14:paraId="710D89D9" w14:textId="333DACD7" w:rsidR="005E55BE" w:rsidRPr="00786988" w:rsidRDefault="0093767E" w:rsidP="00886834">
            <w:pPr>
              <w:rPr>
                <w:rFonts w:ascii="Times New Roman" w:hAnsi="Times New Roman" w:cs="Times New Roman"/>
                <w:sz w:val="20"/>
                <w:szCs w:val="20"/>
              </w:rPr>
            </w:pPr>
            <w:r>
              <w:rPr>
                <w:rFonts w:ascii="Times New Roman" w:hAnsi="Times New Roman" w:cs="Times New Roman"/>
                <w:sz w:val="20"/>
                <w:szCs w:val="20"/>
              </w:rPr>
              <w:t>U</w:t>
            </w:r>
            <w:r w:rsidR="005E55BE" w:rsidRPr="00786988">
              <w:rPr>
                <w:rFonts w:ascii="Times New Roman" w:hAnsi="Times New Roman" w:cs="Times New Roman"/>
                <w:sz w:val="20"/>
                <w:szCs w:val="20"/>
              </w:rPr>
              <w:t>zdevuma izpildes termiņš precizēts.</w:t>
            </w:r>
          </w:p>
        </w:tc>
      </w:tr>
      <w:tr w:rsidR="00886834" w:rsidRPr="00786988" w14:paraId="418E0210" w14:textId="77777777" w:rsidTr="007F35E7">
        <w:tc>
          <w:tcPr>
            <w:tcW w:w="3126" w:type="dxa"/>
          </w:tcPr>
          <w:p w14:paraId="340439A3" w14:textId="4DAC74AF" w:rsidR="00886834" w:rsidRPr="00786988" w:rsidRDefault="00447FB0" w:rsidP="00886834">
            <w:pPr>
              <w:rPr>
                <w:rFonts w:ascii="Times New Roman" w:hAnsi="Times New Roman" w:cs="Times New Roman"/>
                <w:sz w:val="20"/>
                <w:szCs w:val="20"/>
              </w:rPr>
            </w:pPr>
            <w:r w:rsidRPr="00786988">
              <w:rPr>
                <w:rFonts w:ascii="Times New Roman" w:hAnsi="Times New Roman" w:cs="Times New Roman"/>
                <w:sz w:val="20"/>
                <w:szCs w:val="20"/>
              </w:rPr>
              <w:t>107.</w:t>
            </w:r>
            <w:r w:rsidR="00886834" w:rsidRPr="00786988">
              <w:rPr>
                <w:rFonts w:ascii="Times New Roman" w:hAnsi="Times New Roman" w:cs="Times New Roman"/>
                <w:sz w:val="20"/>
                <w:szCs w:val="20"/>
              </w:rPr>
              <w:t>Pamatnostādņu projekts,</w:t>
            </w:r>
          </w:p>
          <w:p w14:paraId="2123F34A" w14:textId="77777777" w:rsidR="00886834" w:rsidRPr="00786988" w:rsidRDefault="00886834" w:rsidP="00886834">
            <w:pPr>
              <w:rPr>
                <w:rFonts w:ascii="Times New Roman" w:hAnsi="Times New Roman" w:cs="Times New Roman"/>
                <w:sz w:val="20"/>
                <w:szCs w:val="20"/>
              </w:rPr>
            </w:pPr>
            <w:r w:rsidRPr="00786988">
              <w:rPr>
                <w:rFonts w:ascii="Times New Roman" w:hAnsi="Times New Roman" w:cs="Times New Roman"/>
                <w:sz w:val="20"/>
                <w:szCs w:val="20"/>
              </w:rPr>
              <w:t>Rīcības virziens “Ilgtspējīga, stabila un adekvāta sociālā aizsardzība, kas nodrošina pietiekamu ekonomisko neatkarību”</w:t>
            </w:r>
          </w:p>
        </w:tc>
        <w:tc>
          <w:tcPr>
            <w:tcW w:w="6752" w:type="dxa"/>
          </w:tcPr>
          <w:p w14:paraId="7B3925E3" w14:textId="77777777" w:rsidR="00886834" w:rsidRPr="00786988" w:rsidRDefault="00886834" w:rsidP="00886834">
            <w:pPr>
              <w:jc w:val="center"/>
              <w:rPr>
                <w:rFonts w:ascii="Times New Roman" w:hAnsi="Times New Roman" w:cs="Times New Roman"/>
                <w:b/>
                <w:sz w:val="20"/>
                <w:szCs w:val="20"/>
              </w:rPr>
            </w:pPr>
            <w:r w:rsidRPr="00786988">
              <w:rPr>
                <w:rFonts w:ascii="Times New Roman" w:hAnsi="Times New Roman" w:cs="Times New Roman"/>
                <w:b/>
                <w:sz w:val="20"/>
                <w:szCs w:val="20"/>
              </w:rPr>
              <w:t>SIF</w:t>
            </w:r>
          </w:p>
          <w:p w14:paraId="5A6F64A8" w14:textId="77777777" w:rsidR="00886834" w:rsidRPr="00786988" w:rsidRDefault="00886834" w:rsidP="00886834">
            <w:pPr>
              <w:jc w:val="both"/>
              <w:rPr>
                <w:rFonts w:ascii="Times New Roman" w:hAnsi="Times New Roman" w:cs="Times New Roman"/>
                <w:sz w:val="20"/>
                <w:szCs w:val="20"/>
              </w:rPr>
            </w:pPr>
            <w:r w:rsidRPr="00786988">
              <w:rPr>
                <w:rFonts w:ascii="Times New Roman" w:hAnsi="Times New Roman" w:cs="Times New Roman"/>
                <w:sz w:val="20"/>
                <w:szCs w:val="20"/>
              </w:rPr>
              <w:t xml:space="preserve">Aicinām papildināt pamatnostādņu projekta sadaļas Nr. 4 “Rīcības virzieni un uzdevumi” 1. rīcības virziena “Ilgtspējīga, stabila un adekvāta sociālā aizsardzība, kas nodrošina pietiekamu ekonomisko neatkarību” 2. uzdevumu (15. lpp.) ar nepieciešamību veicināt sociālā atbalsta pieaugumu personām, kas saņēmušas bēgļa vai alternatīvo statusu. </w:t>
            </w:r>
          </w:p>
          <w:p w14:paraId="7E757025" w14:textId="77777777" w:rsidR="00886834" w:rsidRPr="00786988" w:rsidRDefault="00886834" w:rsidP="00886834">
            <w:pPr>
              <w:jc w:val="both"/>
              <w:rPr>
                <w:rFonts w:ascii="Times New Roman" w:hAnsi="Times New Roman" w:cs="Times New Roman"/>
                <w:sz w:val="20"/>
                <w:szCs w:val="20"/>
              </w:rPr>
            </w:pPr>
            <w:r w:rsidRPr="00786988">
              <w:rPr>
                <w:rFonts w:ascii="Times New Roman" w:hAnsi="Times New Roman" w:cs="Times New Roman"/>
                <w:sz w:val="20"/>
                <w:szCs w:val="20"/>
              </w:rPr>
              <w:t xml:space="preserve">Norādām, ka ģimenes, izejot no patvēruma meklētāju centra “Mucenieki”, nav gatavas praktiski uzsākt neatkarīgu dzīvi, finanšu trūkuma dēļ. Patvēruma likuma </w:t>
            </w:r>
            <w:r w:rsidRPr="00786988">
              <w:rPr>
                <w:rFonts w:ascii="Times New Roman" w:hAnsi="Times New Roman" w:cs="Times New Roman"/>
                <w:sz w:val="20"/>
                <w:szCs w:val="20"/>
              </w:rPr>
              <w:lastRenderedPageBreak/>
              <w:t xml:space="preserve">53. pants nosaka izmaksāt personai ar bēgļa vai alternatīvo statusu vienreizējo finansiālo atbalstu un ikmēneša pabalstu. Personai ar bēgļa statusu ir tiesības saņemt pabalstu 10 mēnešus 12 mēnešu periodā no bēgļa statusa iegūšanas dienas. Alternatīvo statusu ieguvušai personai ir tiesības saņemt pabalstu 7 mēnešus 12 mēnešu periodā no alternatīvā statusa iegūšanas dienas. Ja bēgļa vai alternatīvo statusu ieguvusī persona strādā, pabalstu maksā ne ilgāk par trim mēnešiem no dienas kopš darba ņēmēja vai pašnodarbinātā statusa iegūšanas. Diemžēl ar šo finansējuma apjomu nevar tikt veikta ne drošības naudas iemaksa par diviem mēnešiem dzīvokļu īpašniekiem, ne mēbeļu, ne sadzīves iekārtu iegāde. Būtu nepieciešams vienoties par “minimālo komplektu”, ko iespējams ģimenēm un personām nodrošināt. Šobrīd personai, kurai piešķirts bēgļa statuss, ir plašākas sociālās garantijas, jo tai saskaņā ar Imigrācijas likuma 24. panta pirmās daļas 9. punktu tiek piešķirta pastāvīgās uzturēšanās atļauja, savukārt personai ar alternatīvo statusu – </w:t>
            </w:r>
            <w:proofErr w:type="spellStart"/>
            <w:r w:rsidRPr="00786988">
              <w:rPr>
                <w:rFonts w:ascii="Times New Roman" w:hAnsi="Times New Roman" w:cs="Times New Roman"/>
                <w:sz w:val="20"/>
                <w:szCs w:val="20"/>
              </w:rPr>
              <w:t>termiņuzturēšanas</w:t>
            </w:r>
            <w:proofErr w:type="spellEnd"/>
            <w:r w:rsidRPr="00786988">
              <w:rPr>
                <w:rFonts w:ascii="Times New Roman" w:hAnsi="Times New Roman" w:cs="Times New Roman"/>
                <w:sz w:val="20"/>
                <w:szCs w:val="20"/>
              </w:rPr>
              <w:t xml:space="preserve"> atļauja. Tādejādi sociālā atbalsta sistēma personai, kurai piešķirts alternatīvais statuss, pašlaik ir pakārtota uzturēšanās atļaujas veidam, līdz ar to alternatīvo statusu saņēmusī persona tiek nostādīta nevienlīdzīgā stāvoklī, salīdzinot ar personu, kurai piešķirts bēgļa statuss. Piemēram, persona ar alternatīvo statusu nevar pretendēt uz ģimenes valsts pabalstu, piemaksu par bērnu ar invaliditāti u.c. Tā kā pārsvarā pārvietotajām personām tiek piešķirts alternatīvais statuss, personas saskaras ar grūtībām saņemt sociālās palīdzības pakalpojumus un tiek nostādītas nevienlīdzīgā situācijā.</w:t>
            </w:r>
          </w:p>
        </w:tc>
        <w:tc>
          <w:tcPr>
            <w:tcW w:w="4495" w:type="dxa"/>
          </w:tcPr>
          <w:p w14:paraId="2A4534EF" w14:textId="4C44F979" w:rsidR="00886834" w:rsidRPr="00786988" w:rsidRDefault="0096490E" w:rsidP="00886834">
            <w:pPr>
              <w:rPr>
                <w:rFonts w:ascii="Times New Roman" w:hAnsi="Times New Roman" w:cs="Times New Roman"/>
                <w:b/>
                <w:sz w:val="20"/>
                <w:szCs w:val="20"/>
              </w:rPr>
            </w:pPr>
            <w:r w:rsidRPr="00786988">
              <w:rPr>
                <w:rFonts w:ascii="Times New Roman" w:hAnsi="Times New Roman" w:cs="Times New Roman"/>
                <w:b/>
                <w:sz w:val="20"/>
                <w:szCs w:val="20"/>
              </w:rPr>
              <w:lastRenderedPageBreak/>
              <w:t>Nav ņemts vērā</w:t>
            </w:r>
          </w:p>
          <w:p w14:paraId="7A5C49F4" w14:textId="3C0C9183" w:rsidR="003445C0" w:rsidRPr="00786988" w:rsidRDefault="003445C0" w:rsidP="003445C0">
            <w:pPr>
              <w:jc w:val="both"/>
              <w:rPr>
                <w:rFonts w:ascii="Times New Roman" w:hAnsi="Times New Roman" w:cs="Times New Roman"/>
                <w:sz w:val="20"/>
                <w:szCs w:val="20"/>
              </w:rPr>
            </w:pPr>
            <w:r w:rsidRPr="00786988">
              <w:rPr>
                <w:rFonts w:ascii="Times New Roman" w:hAnsi="Times New Roman" w:cs="Times New Roman"/>
                <w:sz w:val="20"/>
                <w:szCs w:val="20"/>
              </w:rPr>
              <w:t xml:space="preserve">1. rīcības virziena “Ilgtspējīga, stabila un adekvāta sociālā aizsardzība, kas nodrošina pietiekamu ekonomisko neatkarību” 2.5. uzdevuma </w:t>
            </w:r>
            <w:r w:rsidRPr="00786988">
              <w:rPr>
                <w:rFonts w:ascii="Times New Roman" w:hAnsi="Times New Roman" w:cs="Times New Roman"/>
                <w:i/>
                <w:sz w:val="20"/>
                <w:szCs w:val="20"/>
              </w:rPr>
              <w:t>Pārskatīt sociālo pabalstu izmaksu mērķētību un uzlabot saņēmēju pārklājumu, tai skaitā</w:t>
            </w:r>
            <w:r w:rsidRPr="00786988">
              <w:rPr>
                <w:rFonts w:ascii="Times New Roman" w:hAnsi="Times New Roman" w:cs="Times New Roman"/>
                <w:sz w:val="20"/>
                <w:szCs w:val="20"/>
              </w:rPr>
              <w:t xml:space="preserve"> </w:t>
            </w:r>
            <w:r w:rsidRPr="00786988">
              <w:rPr>
                <w:rFonts w:ascii="Times New Roman" w:hAnsi="Times New Roman" w:cs="Times New Roman"/>
                <w:i/>
                <w:sz w:val="20"/>
                <w:szCs w:val="20"/>
              </w:rPr>
              <w:t xml:space="preserve">pārskatot atbalsta saņemšanas nosacījumus situācijās, kad cilvēks nevar saņemt finansiālo palīdzību sociālās aizsardzības </w:t>
            </w:r>
            <w:r w:rsidRPr="00786988">
              <w:rPr>
                <w:rFonts w:ascii="Times New Roman" w:hAnsi="Times New Roman" w:cs="Times New Roman"/>
                <w:i/>
                <w:sz w:val="20"/>
                <w:szCs w:val="20"/>
              </w:rPr>
              <w:lastRenderedPageBreak/>
              <w:t xml:space="preserve">sistēmas ietvaros” </w:t>
            </w:r>
            <w:r w:rsidRPr="00786988">
              <w:rPr>
                <w:rFonts w:ascii="Times New Roman" w:hAnsi="Times New Roman" w:cs="Times New Roman"/>
                <w:sz w:val="20"/>
                <w:szCs w:val="20"/>
              </w:rPr>
              <w:t>potenciāli aptvert arī bēgļus, specifiski tos neizdalot no citām personu grupām.</w:t>
            </w:r>
          </w:p>
        </w:tc>
      </w:tr>
      <w:tr w:rsidR="00886834" w:rsidRPr="00786988" w14:paraId="1D91036C" w14:textId="77777777" w:rsidTr="007F35E7">
        <w:tc>
          <w:tcPr>
            <w:tcW w:w="3126" w:type="dxa"/>
          </w:tcPr>
          <w:p w14:paraId="7FF1F35B" w14:textId="6C053A1C" w:rsidR="00886834" w:rsidRPr="00786988" w:rsidRDefault="00447FB0" w:rsidP="00886834">
            <w:pPr>
              <w:rPr>
                <w:rFonts w:ascii="Times New Roman" w:hAnsi="Times New Roman" w:cs="Times New Roman"/>
                <w:sz w:val="20"/>
                <w:szCs w:val="20"/>
              </w:rPr>
            </w:pPr>
            <w:r w:rsidRPr="00786988">
              <w:rPr>
                <w:rFonts w:ascii="Times New Roman" w:hAnsi="Times New Roman" w:cs="Times New Roman"/>
                <w:sz w:val="20"/>
                <w:szCs w:val="20"/>
              </w:rPr>
              <w:lastRenderedPageBreak/>
              <w:t>108.</w:t>
            </w:r>
            <w:r w:rsidR="00886834" w:rsidRPr="00786988">
              <w:rPr>
                <w:rFonts w:ascii="Times New Roman" w:hAnsi="Times New Roman" w:cs="Times New Roman"/>
                <w:sz w:val="20"/>
                <w:szCs w:val="20"/>
              </w:rPr>
              <w:t>Pamatnostādņu projekts,</w:t>
            </w:r>
          </w:p>
          <w:p w14:paraId="0011D835" w14:textId="77777777" w:rsidR="00886834" w:rsidRPr="00786988" w:rsidRDefault="00886834" w:rsidP="00886834">
            <w:pPr>
              <w:rPr>
                <w:rFonts w:ascii="Times New Roman" w:hAnsi="Times New Roman" w:cs="Times New Roman"/>
                <w:sz w:val="20"/>
                <w:szCs w:val="20"/>
              </w:rPr>
            </w:pPr>
            <w:r w:rsidRPr="00786988">
              <w:rPr>
                <w:rFonts w:ascii="Times New Roman" w:hAnsi="Times New Roman" w:cs="Times New Roman"/>
                <w:sz w:val="20"/>
                <w:szCs w:val="20"/>
              </w:rPr>
              <w:t>Rīcības virziens “Ilgtspējīga, stabila un adekvāta sociālā aizsardzība, kas nodrošina pietiekamu ekonomisko neatkarību”</w:t>
            </w:r>
          </w:p>
          <w:p w14:paraId="47A01D54" w14:textId="77777777" w:rsidR="00886834" w:rsidRPr="00786988" w:rsidRDefault="00886834" w:rsidP="00886834">
            <w:pPr>
              <w:rPr>
                <w:rFonts w:ascii="Times New Roman" w:hAnsi="Times New Roman" w:cs="Times New Roman"/>
                <w:sz w:val="20"/>
                <w:szCs w:val="20"/>
              </w:rPr>
            </w:pPr>
            <w:r w:rsidRPr="00786988">
              <w:rPr>
                <w:rFonts w:ascii="Times New Roman" w:hAnsi="Times New Roman" w:cs="Times New Roman"/>
                <w:sz w:val="20"/>
                <w:szCs w:val="20"/>
              </w:rPr>
              <w:t xml:space="preserve"> </w:t>
            </w:r>
          </w:p>
        </w:tc>
        <w:tc>
          <w:tcPr>
            <w:tcW w:w="6752" w:type="dxa"/>
          </w:tcPr>
          <w:p w14:paraId="64920292" w14:textId="77777777" w:rsidR="00886834" w:rsidRPr="00786988" w:rsidRDefault="00886834" w:rsidP="00886834">
            <w:pPr>
              <w:jc w:val="center"/>
              <w:rPr>
                <w:rFonts w:ascii="Times New Roman" w:hAnsi="Times New Roman" w:cs="Times New Roman"/>
                <w:b/>
                <w:sz w:val="20"/>
                <w:szCs w:val="20"/>
              </w:rPr>
            </w:pPr>
            <w:r w:rsidRPr="00786988">
              <w:rPr>
                <w:rFonts w:ascii="Times New Roman" w:hAnsi="Times New Roman" w:cs="Times New Roman"/>
                <w:b/>
                <w:sz w:val="20"/>
                <w:szCs w:val="20"/>
              </w:rPr>
              <w:t>LIZDA</w:t>
            </w:r>
          </w:p>
          <w:p w14:paraId="50798776" w14:textId="77777777" w:rsidR="00886834" w:rsidRPr="00786988" w:rsidRDefault="00886834" w:rsidP="00886834">
            <w:pPr>
              <w:jc w:val="both"/>
              <w:rPr>
                <w:rFonts w:ascii="Times New Roman" w:hAnsi="Times New Roman" w:cs="Times New Roman"/>
                <w:b/>
                <w:sz w:val="20"/>
                <w:szCs w:val="20"/>
              </w:rPr>
            </w:pPr>
            <w:r w:rsidRPr="00786988">
              <w:rPr>
                <w:rFonts w:ascii="Times New Roman" w:hAnsi="Times New Roman" w:cs="Times New Roman"/>
                <w:sz w:val="20"/>
                <w:szCs w:val="20"/>
              </w:rPr>
              <w:t xml:space="preserve">Projektā pielikumā “Esošās situācijas raksturojums un galvenie izaicinājumi” apakšnodaļā “Izdienas pensijas” ir rakstīts, ka: “…turpinās diskusijas par iespējamu izdienas pensiju saņēmēju loka paplašināšanu arvien jaunām profesiju grupām, t.i., pirmsskolas izglītības iestāžu skolotājiem, speciālo izglītības iestāžu skolotājiem un sporta skolotājiem…”, kas ir pēdējo gadu viens no būtiskākajiem LIZDA aktualizētajiem priekšlikumiem. Situācijas analīze Eiropā un Latvijā, kā arī Valsts kontroles </w:t>
            </w:r>
            <w:r w:rsidRPr="00786988">
              <w:rPr>
                <w:rFonts w:ascii="Times New Roman" w:eastAsia="Calibri" w:hAnsi="Times New Roman" w:cs="Times New Roman"/>
                <w:sz w:val="20"/>
                <w:szCs w:val="20"/>
              </w:rPr>
              <w:t>ziņojumā uzsvērtais: “ka izdienas pensiju politikai sākotnēji izvirzītie mērķi – garantēt sociālo nodrošinājumu tajās profesijās, amatos vai dienestos strādājošiem, kuri pēc noteikta laika nostrādāšanas nevar turpināt darbu profesionālo iemaņu zuduma vai sociālās bīstamības dēļ – ir novecojuši”</w:t>
            </w:r>
            <w:r w:rsidRPr="00786988">
              <w:rPr>
                <w:rFonts w:ascii="Times New Roman" w:hAnsi="Times New Roman" w:cs="Times New Roman"/>
                <w:sz w:val="20"/>
                <w:szCs w:val="20"/>
              </w:rPr>
              <w:t xml:space="preserve"> saskan ar  Projekta ar tālāk izvirzīto izaicinājumu: “Izdienas pensiju neatbilstība valsts pensiju politikas un apdrošināšanas sistēmas pamatprincipiem, demogrāfiskajām un darba tirgus attīstības tendencēm, valsts budžeta finansiālajām iespējām, kā arī atšķirīgas attieksmes radīšana pret personām vienādos vai salīdzināmos apstākļos”. LIZDA lūdz detalizētāk precizēt kā tiek plānota (līdz 2023.gadam) 1. Rīcības virziena “</w:t>
            </w:r>
            <w:r w:rsidRPr="00786988">
              <w:rPr>
                <w:rFonts w:ascii="Times New Roman" w:eastAsia="Calibri" w:hAnsi="Times New Roman" w:cs="Times New Roman"/>
                <w:sz w:val="20"/>
                <w:szCs w:val="20"/>
              </w:rPr>
              <w:t>Ilgtspējīga, stabila un adekvāta sociālā aizsardzība, kas nodrošina pietiekamu ekonomisko neatkarību”</w:t>
            </w:r>
            <w:r w:rsidRPr="00786988">
              <w:rPr>
                <w:rFonts w:ascii="Times New Roman" w:hAnsi="Times New Roman" w:cs="Times New Roman"/>
                <w:sz w:val="20"/>
                <w:szCs w:val="20"/>
              </w:rPr>
              <w:t xml:space="preserve"> </w:t>
            </w:r>
            <w:r w:rsidRPr="00786988">
              <w:rPr>
                <w:rFonts w:ascii="Times New Roman" w:hAnsi="Times New Roman" w:cs="Times New Roman"/>
                <w:b/>
                <w:sz w:val="20"/>
                <w:szCs w:val="20"/>
              </w:rPr>
              <w:t>5.uzdevuma</w:t>
            </w:r>
            <w:r w:rsidRPr="00786988">
              <w:rPr>
                <w:rFonts w:ascii="Times New Roman" w:hAnsi="Times New Roman" w:cs="Times New Roman"/>
                <w:sz w:val="20"/>
                <w:szCs w:val="20"/>
              </w:rPr>
              <w:t xml:space="preserve"> “Nodrošināt izdienas </w:t>
            </w:r>
            <w:r w:rsidRPr="00786988">
              <w:rPr>
                <w:rFonts w:ascii="Times New Roman" w:hAnsi="Times New Roman" w:cs="Times New Roman"/>
                <w:sz w:val="20"/>
                <w:szCs w:val="20"/>
              </w:rPr>
              <w:lastRenderedPageBreak/>
              <w:t>pensiju shēmu atbilstību vispārējiem valsts sociālās apdrošināšanas principiem un valsts pensiju politikai” izpilde.</w:t>
            </w:r>
          </w:p>
        </w:tc>
        <w:tc>
          <w:tcPr>
            <w:tcW w:w="4495" w:type="dxa"/>
          </w:tcPr>
          <w:p w14:paraId="4D886C5C" w14:textId="464EC5F0" w:rsidR="00886834" w:rsidRPr="00786988" w:rsidRDefault="00297871" w:rsidP="00F023E5">
            <w:pPr>
              <w:rPr>
                <w:rFonts w:ascii="Times New Roman" w:hAnsi="Times New Roman" w:cs="Times New Roman"/>
                <w:b/>
                <w:sz w:val="20"/>
                <w:szCs w:val="20"/>
              </w:rPr>
            </w:pPr>
            <w:r w:rsidRPr="00786988">
              <w:rPr>
                <w:rFonts w:ascii="Times New Roman" w:hAnsi="Times New Roman" w:cs="Times New Roman"/>
                <w:b/>
                <w:sz w:val="20"/>
                <w:szCs w:val="20"/>
              </w:rPr>
              <w:lastRenderedPageBreak/>
              <w:t>Ņemts vērā</w:t>
            </w:r>
          </w:p>
          <w:p w14:paraId="05B1F718" w14:textId="2D9068D0" w:rsidR="00F023E5" w:rsidRPr="00786988" w:rsidRDefault="00F023E5" w:rsidP="00F023E5">
            <w:pPr>
              <w:jc w:val="both"/>
              <w:rPr>
                <w:rFonts w:ascii="Times New Roman" w:hAnsi="Times New Roman" w:cs="Times New Roman"/>
                <w:sz w:val="20"/>
                <w:szCs w:val="20"/>
              </w:rPr>
            </w:pPr>
            <w:r w:rsidRPr="00786988">
              <w:rPr>
                <w:rFonts w:ascii="Times New Roman" w:hAnsi="Times New Roman" w:cs="Times New Roman"/>
                <w:sz w:val="20"/>
                <w:szCs w:val="20"/>
              </w:rPr>
              <w:t>5.uzdevums precizēts, lai detalizētāk atspoguļotu plānoto rīcību izdienas pensiju pārskatīšanā:</w:t>
            </w:r>
          </w:p>
          <w:p w14:paraId="614E8D56" w14:textId="1760F5E4" w:rsidR="00F023E5" w:rsidRPr="00786988" w:rsidRDefault="00F023E5" w:rsidP="00F023E5">
            <w:pPr>
              <w:jc w:val="both"/>
              <w:rPr>
                <w:rFonts w:ascii="Times New Roman" w:hAnsi="Times New Roman" w:cs="Times New Roman"/>
                <w:sz w:val="20"/>
                <w:szCs w:val="20"/>
              </w:rPr>
            </w:pPr>
            <w:r w:rsidRPr="00786988">
              <w:rPr>
                <w:rFonts w:ascii="Times New Roman" w:hAnsi="Times New Roman" w:cs="Times New Roman"/>
                <w:sz w:val="20"/>
                <w:szCs w:val="20"/>
              </w:rPr>
              <w:t>“</w:t>
            </w:r>
            <w:r w:rsidRPr="00786988">
              <w:rPr>
                <w:rFonts w:ascii="Times New Roman" w:eastAsia="Times New Roman" w:hAnsi="Times New Roman" w:cs="Times New Roman"/>
                <w:sz w:val="20"/>
                <w:szCs w:val="20"/>
              </w:rPr>
              <w:t>Nodrošināt izdienas pensiju shēmu atbilstību vispārējiem valsts sociālās apdrošināšanas principiem un valsts pensiju politikai, izstrādājot tādu centralizētu izdienas pensiju politiku un normatīvo regulējumu, kas: 1) ievēro tiesisko paļāvību esošiem izdienas pensiju saņēmējiem;  2) sadala izdienas pensijas saņēmējus a) grupā, kuriem nodrošina iespēju pārkvalificēties un b) grupā, kuriem nodrošina iespēju pārkvalificēties un kompensē (reālu) paaugstinātu risku dzīvībai un veselībai; 3) izslēdz personas, kuru darba specifika neatbilst minētajiem mērķiem; 4) nosaka, ka visām izdienas pensijām jābūt terminētām; 5) nosaka katrai profesiju (amatu) grupai vienotus izdienas pensijas ieguves un aprēķina kritērijus.</w:t>
            </w:r>
          </w:p>
        </w:tc>
      </w:tr>
      <w:tr w:rsidR="00886834" w:rsidRPr="00786988" w14:paraId="7A01F2B6" w14:textId="77777777" w:rsidTr="007F35E7">
        <w:tc>
          <w:tcPr>
            <w:tcW w:w="3126" w:type="dxa"/>
          </w:tcPr>
          <w:p w14:paraId="5F3CFE47" w14:textId="1F932A87" w:rsidR="00886834" w:rsidRPr="00786988" w:rsidRDefault="00447FB0" w:rsidP="00886834">
            <w:pPr>
              <w:rPr>
                <w:rFonts w:ascii="Times New Roman" w:hAnsi="Times New Roman" w:cs="Times New Roman"/>
                <w:sz w:val="20"/>
                <w:szCs w:val="20"/>
              </w:rPr>
            </w:pPr>
            <w:r w:rsidRPr="00786988">
              <w:rPr>
                <w:rFonts w:ascii="Times New Roman" w:hAnsi="Times New Roman" w:cs="Times New Roman"/>
                <w:sz w:val="20"/>
                <w:szCs w:val="20"/>
              </w:rPr>
              <w:t>109.</w:t>
            </w:r>
            <w:r w:rsidR="00886834" w:rsidRPr="00786988">
              <w:rPr>
                <w:rFonts w:ascii="Times New Roman" w:hAnsi="Times New Roman" w:cs="Times New Roman"/>
                <w:sz w:val="20"/>
                <w:szCs w:val="20"/>
              </w:rPr>
              <w:t>Pamatnostādņu projekts,</w:t>
            </w:r>
          </w:p>
          <w:p w14:paraId="41F3E4E6" w14:textId="77777777" w:rsidR="00886834" w:rsidRPr="00786988" w:rsidRDefault="00886834" w:rsidP="00886834">
            <w:pPr>
              <w:rPr>
                <w:rFonts w:ascii="Times New Roman" w:hAnsi="Times New Roman" w:cs="Times New Roman"/>
                <w:sz w:val="20"/>
                <w:szCs w:val="20"/>
              </w:rPr>
            </w:pPr>
            <w:r w:rsidRPr="00786988">
              <w:rPr>
                <w:rFonts w:ascii="Times New Roman" w:hAnsi="Times New Roman" w:cs="Times New Roman"/>
                <w:sz w:val="20"/>
                <w:szCs w:val="20"/>
              </w:rPr>
              <w:t>Rīcības virziens “Ilgtspējīga, stabila un adekvāta sociālā aizsardzība, kas nodrošina pietiekamu ekonomisko neatkarību”</w:t>
            </w:r>
          </w:p>
          <w:p w14:paraId="44A1361A" w14:textId="77777777" w:rsidR="00886834" w:rsidRPr="00786988" w:rsidRDefault="00886834" w:rsidP="00886834">
            <w:pPr>
              <w:rPr>
                <w:rFonts w:ascii="Times New Roman" w:hAnsi="Times New Roman" w:cs="Times New Roman"/>
                <w:sz w:val="20"/>
                <w:szCs w:val="20"/>
              </w:rPr>
            </w:pPr>
          </w:p>
        </w:tc>
        <w:tc>
          <w:tcPr>
            <w:tcW w:w="6752" w:type="dxa"/>
          </w:tcPr>
          <w:p w14:paraId="77A56885" w14:textId="77777777" w:rsidR="00886834" w:rsidRPr="00786988" w:rsidRDefault="00886834" w:rsidP="00886834">
            <w:pPr>
              <w:jc w:val="center"/>
              <w:rPr>
                <w:rFonts w:ascii="Times New Roman" w:hAnsi="Times New Roman" w:cs="Times New Roman"/>
                <w:b/>
                <w:sz w:val="20"/>
                <w:szCs w:val="20"/>
              </w:rPr>
            </w:pPr>
            <w:r w:rsidRPr="00786988">
              <w:rPr>
                <w:rFonts w:ascii="Times New Roman" w:hAnsi="Times New Roman" w:cs="Times New Roman"/>
                <w:b/>
                <w:sz w:val="20"/>
                <w:szCs w:val="20"/>
              </w:rPr>
              <w:t>IeM</w:t>
            </w:r>
          </w:p>
          <w:p w14:paraId="1FA7B7CB" w14:textId="77777777" w:rsidR="00886834" w:rsidRPr="00786988" w:rsidRDefault="00886834" w:rsidP="00886834">
            <w:pPr>
              <w:jc w:val="both"/>
              <w:rPr>
                <w:rFonts w:ascii="Times New Roman" w:hAnsi="Times New Roman" w:cs="Times New Roman"/>
                <w:sz w:val="20"/>
                <w:szCs w:val="20"/>
              </w:rPr>
            </w:pPr>
            <w:r w:rsidRPr="00786988">
              <w:rPr>
                <w:rFonts w:ascii="Times New Roman" w:hAnsi="Times New Roman" w:cs="Times New Roman"/>
                <w:sz w:val="20"/>
                <w:szCs w:val="20"/>
              </w:rPr>
              <w:t>Iekšlietu ministrija secina, ka Pamatnostādņu projekta 2. pielikumā “Esošās situācijas raksturojums un galvenie izaicinājumi” sadaļā “5.4. Izdienas pensijas” ietvertā informācija ir aktualizēts Labklājības ministrijas 2017. gadā izstrādātā informatīvā ziņojuma “Par izdienas pensiju politikas sakārtošanu” saturs. Šajā sakarā norādām, ka atbilstoši Ministra prezidenta 2020. gada 15. jūnija rezolūcijai Nr. 7.8.5./2020-DOC-1446-1132, labklājības ministrei uzdots iepazīties ar Saeimas Sociālo un darba lietu komisijas 2020.gada 5.jūnija vēstuli par izdienas pensiju sistēmas pilnveidošanu un aktualizēt informatīvo ziņojumu “Par izdienas pensiju politikas sakārtošanu” (turpmāk – informatīvais ziņojums) izskatīšanai Ministru kabineta sēdē. Līdz ar to nepieciešams precizēt Pamatnostādņu projekta 2. pielikuma 69. lappusē norādīto informāciju, ka attiecīgā informatīvā ziņojuma virzība uz Ministru kabinetu netika atbalstīta. Turklāt, ievērojot to, ka informatīvā ziņojuma un Pamatnostādņu projekta 2. pielikumā “Esošās situācijas raksturojums un galvenie izaicinājumi” sadaļā “5.4. Izdienas pensijas” ietvertā informācija saturiski pārklājas, Pamatnostādņu projektā būtu jānorāda, vai tiek paredzēta informatīvā ziņojuma turpmāka virzība.</w:t>
            </w:r>
          </w:p>
          <w:p w14:paraId="0042BBCB" w14:textId="77777777" w:rsidR="00886834" w:rsidRPr="00786988" w:rsidRDefault="00886834" w:rsidP="00886834">
            <w:pPr>
              <w:jc w:val="both"/>
              <w:rPr>
                <w:rFonts w:ascii="Times New Roman" w:hAnsi="Times New Roman" w:cs="Times New Roman"/>
                <w:sz w:val="20"/>
                <w:szCs w:val="20"/>
              </w:rPr>
            </w:pPr>
            <w:r w:rsidRPr="00786988">
              <w:rPr>
                <w:rFonts w:ascii="Times New Roman" w:hAnsi="Times New Roman" w:cs="Times New Roman"/>
                <w:sz w:val="20"/>
                <w:szCs w:val="20"/>
              </w:rPr>
              <w:tab/>
              <w:t xml:space="preserve">Atšķirībā no informatīvā ziņojuma, Pamatnostādņu projektā un tā 2. pielikumā nav iezīmētas konkrētas veicamās darbības izdienas pensiju sistēmas pārskatīšanai un pilnveidošanai. Pamatnostādņu projekta 4.sadaļas </w:t>
            </w:r>
            <w:r w:rsidRPr="00786988">
              <w:rPr>
                <w:rFonts w:ascii="Times New Roman" w:hAnsi="Times New Roman" w:cs="Times New Roman"/>
                <w:b/>
                <w:sz w:val="20"/>
                <w:szCs w:val="20"/>
              </w:rPr>
              <w:t>5.pasākums</w:t>
            </w:r>
            <w:r w:rsidRPr="00786988">
              <w:rPr>
                <w:rFonts w:ascii="Times New Roman" w:hAnsi="Times New Roman" w:cs="Times New Roman"/>
                <w:sz w:val="20"/>
                <w:szCs w:val="20"/>
              </w:rPr>
              <w:t xml:space="preserve"> ir vispārīgi formulēts, paredzot uzdevumu nodrošināt izdienas pensiju shēmu atbilstību vispārējiem valsts sociālās apdrošināšanas principiem un valsts pensiju politikai. Minētais dod institūcijām plašas iespējas izvēlēties risinājumus to pārziņā esošo izdienas pensiju sistēmu tiesiskā regulējuma pilnveidošanai, taču šādi formulēta uzdevuma izpilde negarantē iecerētā mērķa sasniegšanu – līdzvērtīgu kritēriju noteikšana un vienādu principu piemērošana izdienas pensiju nodrošināšanā personām, kuras atrodas vienādos vai salīdzināmos apstākļos. </w:t>
            </w:r>
          </w:p>
          <w:p w14:paraId="1B2B1472" w14:textId="77777777" w:rsidR="00886834" w:rsidRPr="00786988" w:rsidRDefault="00886834" w:rsidP="00886834">
            <w:pPr>
              <w:ind w:firstLine="720"/>
              <w:jc w:val="both"/>
              <w:rPr>
                <w:rFonts w:ascii="Times New Roman" w:hAnsi="Times New Roman" w:cs="Times New Roman"/>
                <w:sz w:val="20"/>
                <w:szCs w:val="20"/>
              </w:rPr>
            </w:pPr>
            <w:r w:rsidRPr="00786988">
              <w:rPr>
                <w:rFonts w:ascii="Times New Roman" w:hAnsi="Times New Roman" w:cs="Times New Roman"/>
                <w:sz w:val="20"/>
                <w:szCs w:val="20"/>
              </w:rPr>
              <w:t xml:space="preserve">Vēršam uzmanību uz to, ka informatīvajā ziņojumā bija apkopoti institūciju, t.sk. Iekšlietu ministrijas, viedokļi attiecībā uz izdienas pensijas piešķiršanas mērķi, izdienas pensijas ietekmi uz konkrētās nozares attīstību un veiktajām izmaiņām saistībā ar izdienas pensiju piešķiršanu, aprēķināšanu un izmaksu. Iekšlietu ministrija, sniedzot atbildi uz Labklājības ministrijas 2020.gada  6.jūlija vēstuli Nr. 34-2-0101/999 “Par Ministru prezidenta 2020.gada 15.jūnija rezolūcijas Nr.7.8.5./2020-DOC-1446-1132 izpildi” norādīja, ka jautājums par izdienas pensijām nevar tikt skatīts atrauti no pārējiem ar dienesta gaitu, sociālajām garantijām un atalgojumu saistītajiem jautājumiem. Tādēļ jebkādām </w:t>
            </w:r>
            <w:r w:rsidRPr="00786988">
              <w:rPr>
                <w:rFonts w:ascii="Times New Roman" w:hAnsi="Times New Roman" w:cs="Times New Roman"/>
                <w:sz w:val="20"/>
                <w:szCs w:val="20"/>
              </w:rPr>
              <w:lastRenderedPageBreak/>
              <w:t>izmaiņām izdienas pensijas sistēmā ir jānotiek kompleksi ar būtisku atalgojuma paaugstināšanu.</w:t>
            </w:r>
          </w:p>
          <w:p w14:paraId="5EBC07A5" w14:textId="77777777" w:rsidR="00886834" w:rsidRPr="00786988" w:rsidRDefault="00886834" w:rsidP="00886834">
            <w:pPr>
              <w:ind w:firstLine="720"/>
              <w:jc w:val="both"/>
              <w:rPr>
                <w:rFonts w:ascii="Times New Roman" w:hAnsi="Times New Roman" w:cs="Times New Roman"/>
                <w:sz w:val="20"/>
                <w:szCs w:val="20"/>
              </w:rPr>
            </w:pPr>
            <w:r w:rsidRPr="00786988">
              <w:rPr>
                <w:rFonts w:ascii="Times New Roman" w:hAnsi="Times New Roman" w:cs="Times New Roman"/>
                <w:sz w:val="20"/>
                <w:szCs w:val="20"/>
              </w:rPr>
              <w:t>Iekšlietu ministrijas ieskatā Pamatnostādņu projekta 4.sadaļas 5. pasākums piedāvātajā redakcijā un īstenošanas termiņā ir tikai viens no to pasākumu kompleksa, kas būtu veicami, lai nodrošinātu pāreju uz citādiem izdienas pensiju sistēmas funkcionēšanas nosacījumiem, vai arī ieviestu alternatīvus kompensējošos mehānismus. Vienlaikus šāda pāreja jāveic pakāpeniski, nepasliktinot ilgstoši Iekšlietu ministrijas sistēmas iestāžu dienestā esošo amatpersonu ar speciālajām dienesta pakāpēm sociālās garantijas, un mazinot riskus, ka dienestu masveidā pamet pieredzējušas amatpersonas, kuru izdiena sasniedz 20 un vairāk gadu.</w:t>
            </w:r>
          </w:p>
        </w:tc>
        <w:tc>
          <w:tcPr>
            <w:tcW w:w="4495" w:type="dxa"/>
          </w:tcPr>
          <w:p w14:paraId="10A95D43" w14:textId="77777777" w:rsidR="00297871" w:rsidRPr="00786988" w:rsidRDefault="00297871" w:rsidP="00297871">
            <w:pPr>
              <w:rPr>
                <w:rFonts w:ascii="Times New Roman" w:hAnsi="Times New Roman" w:cs="Times New Roman"/>
                <w:b/>
                <w:sz w:val="20"/>
                <w:szCs w:val="20"/>
              </w:rPr>
            </w:pPr>
            <w:r w:rsidRPr="00786988">
              <w:rPr>
                <w:rFonts w:ascii="Times New Roman" w:hAnsi="Times New Roman" w:cs="Times New Roman"/>
                <w:b/>
                <w:sz w:val="20"/>
                <w:szCs w:val="20"/>
              </w:rPr>
              <w:lastRenderedPageBreak/>
              <w:t>Ņemts vērā</w:t>
            </w:r>
          </w:p>
          <w:p w14:paraId="576CAA4E" w14:textId="4241F14D" w:rsidR="00F023E5" w:rsidRPr="00786988" w:rsidRDefault="00F023E5" w:rsidP="00F023E5">
            <w:pPr>
              <w:jc w:val="both"/>
              <w:rPr>
                <w:rFonts w:ascii="Times New Roman" w:hAnsi="Times New Roman" w:cs="Times New Roman"/>
                <w:sz w:val="20"/>
                <w:szCs w:val="20"/>
              </w:rPr>
            </w:pPr>
            <w:r w:rsidRPr="00786988">
              <w:rPr>
                <w:rFonts w:ascii="Times New Roman" w:hAnsi="Times New Roman" w:cs="Times New Roman"/>
                <w:sz w:val="20"/>
                <w:szCs w:val="20"/>
              </w:rPr>
              <w:t>Ņemot vērā Valsts kontroles secinājumus par izdienas pensijām un to slogu valsts budžetam, pēc Ministru prezidenta uzdevuma Labklājības ministrija aktualizēja informatīvo ziņojumu “Par izdienas pensiju politikas sakārtošanu” un 12.08.2020. iesniedza aktualizēto ziņojumu Valsts kancelejā.</w:t>
            </w:r>
          </w:p>
          <w:p w14:paraId="7ECE6460" w14:textId="77777777" w:rsidR="00F023E5" w:rsidRPr="00786988" w:rsidRDefault="00F023E5" w:rsidP="00F023E5">
            <w:pPr>
              <w:rPr>
                <w:rFonts w:ascii="Times New Roman" w:hAnsi="Times New Roman" w:cs="Times New Roman"/>
                <w:sz w:val="20"/>
                <w:szCs w:val="20"/>
              </w:rPr>
            </w:pPr>
          </w:p>
          <w:p w14:paraId="4EEDA23F" w14:textId="256D7314" w:rsidR="00F023E5" w:rsidRPr="00786988" w:rsidRDefault="00F023E5" w:rsidP="00F023E5">
            <w:pPr>
              <w:jc w:val="both"/>
              <w:rPr>
                <w:rFonts w:ascii="Times New Roman" w:hAnsi="Times New Roman" w:cs="Times New Roman"/>
                <w:sz w:val="20"/>
                <w:szCs w:val="20"/>
              </w:rPr>
            </w:pPr>
            <w:r w:rsidRPr="00786988">
              <w:rPr>
                <w:rFonts w:ascii="Times New Roman" w:hAnsi="Times New Roman" w:cs="Times New Roman"/>
                <w:sz w:val="20"/>
                <w:szCs w:val="20"/>
              </w:rPr>
              <w:t>5.uzdevums precizēts, lai detalizētāk atspoguļotu plānoto rīcību izdienas pensiju pārskatīšanā:</w:t>
            </w:r>
          </w:p>
          <w:p w14:paraId="6E7E2FF0" w14:textId="0D762FF8" w:rsidR="00F023E5" w:rsidRPr="00786988" w:rsidRDefault="00F023E5" w:rsidP="00F023E5">
            <w:pPr>
              <w:jc w:val="both"/>
              <w:rPr>
                <w:rFonts w:ascii="Times New Roman" w:hAnsi="Times New Roman" w:cs="Times New Roman"/>
                <w:sz w:val="20"/>
                <w:szCs w:val="20"/>
              </w:rPr>
            </w:pPr>
            <w:r w:rsidRPr="00786988">
              <w:rPr>
                <w:rFonts w:ascii="Times New Roman" w:hAnsi="Times New Roman" w:cs="Times New Roman"/>
                <w:sz w:val="20"/>
                <w:szCs w:val="20"/>
              </w:rPr>
              <w:t>“</w:t>
            </w:r>
            <w:r w:rsidRPr="00786988">
              <w:rPr>
                <w:rFonts w:ascii="Times New Roman" w:eastAsia="Times New Roman" w:hAnsi="Times New Roman" w:cs="Times New Roman"/>
                <w:sz w:val="20"/>
                <w:szCs w:val="20"/>
              </w:rPr>
              <w:t>Nodrošināt izdienas pensiju shēmu atbilstību vispārējiem valsts sociālās apdrošināšanas principiem un valsts pensiju politikai, izstrādājot tādu centralizētu izdienas pensiju politiku un normatīvo regulējumu, kas: 1) ievēro tiesisko paļāvību esošiem izdienas pensiju saņēmējiem;  2) sadala izdienas pensijas saņēmējus a) grupā, kuriem nodrošina iespēju pārkvalificēties un b) grupā, kuriem nodrošina iespēju pārkvalificēties un kompensē (reālu) paaugstinātu risku dzīvībai un veselībai; 3) izslēdz personas, kuru darba specifika neatbilst minētajiem mērķiem; 4) nosaka, ka visām izdienas pensijām jābūt terminētām; 5) nosaka katrai profesiju (amatu) grupai vienotus izdienas pensijas ieguves un aprēķina kritērijus.</w:t>
            </w:r>
          </w:p>
        </w:tc>
      </w:tr>
      <w:tr w:rsidR="00E26E0E" w:rsidRPr="00786988" w14:paraId="35D8155A" w14:textId="77777777" w:rsidTr="007F35E7">
        <w:tc>
          <w:tcPr>
            <w:tcW w:w="3126" w:type="dxa"/>
          </w:tcPr>
          <w:p w14:paraId="37C918F1" w14:textId="6BD33550" w:rsidR="00E26E0E" w:rsidRPr="00786988" w:rsidRDefault="00447FB0" w:rsidP="00E26E0E">
            <w:pPr>
              <w:rPr>
                <w:rFonts w:ascii="Times New Roman" w:hAnsi="Times New Roman" w:cs="Times New Roman"/>
                <w:sz w:val="20"/>
                <w:szCs w:val="20"/>
              </w:rPr>
            </w:pPr>
            <w:r w:rsidRPr="00786988">
              <w:rPr>
                <w:rFonts w:ascii="Times New Roman" w:hAnsi="Times New Roman" w:cs="Times New Roman"/>
                <w:sz w:val="20"/>
                <w:szCs w:val="20"/>
              </w:rPr>
              <w:lastRenderedPageBreak/>
              <w:t>110.</w:t>
            </w:r>
            <w:r w:rsidR="00E26E0E" w:rsidRPr="00786988">
              <w:rPr>
                <w:rFonts w:ascii="Times New Roman" w:hAnsi="Times New Roman" w:cs="Times New Roman"/>
                <w:sz w:val="20"/>
                <w:szCs w:val="20"/>
              </w:rPr>
              <w:t>Pamatnostādņu projekts,</w:t>
            </w:r>
          </w:p>
          <w:p w14:paraId="38CEB3E3" w14:textId="77777777" w:rsidR="00E26E0E" w:rsidRPr="00786988" w:rsidRDefault="00E26E0E" w:rsidP="00886834">
            <w:pPr>
              <w:rPr>
                <w:rFonts w:ascii="Times New Roman" w:hAnsi="Times New Roman" w:cs="Times New Roman"/>
                <w:sz w:val="20"/>
                <w:szCs w:val="20"/>
              </w:rPr>
            </w:pPr>
            <w:r w:rsidRPr="00786988">
              <w:rPr>
                <w:rFonts w:ascii="Times New Roman" w:hAnsi="Times New Roman" w:cs="Times New Roman"/>
                <w:sz w:val="20"/>
                <w:szCs w:val="20"/>
              </w:rPr>
              <w:t>Rīcības virziens “Ilgtspējīga, stabila un adekvāta sociālā aizsardzība, kas nodrošina pietiekamu ekonomisko neatkarību”</w:t>
            </w:r>
          </w:p>
        </w:tc>
        <w:tc>
          <w:tcPr>
            <w:tcW w:w="6752" w:type="dxa"/>
          </w:tcPr>
          <w:p w14:paraId="6CD7D93D" w14:textId="77777777" w:rsidR="00E26E0E" w:rsidRPr="00786988" w:rsidRDefault="00E26E0E" w:rsidP="00886834">
            <w:pPr>
              <w:jc w:val="center"/>
              <w:rPr>
                <w:rFonts w:ascii="Times New Roman" w:hAnsi="Times New Roman" w:cs="Times New Roman"/>
                <w:b/>
                <w:sz w:val="20"/>
                <w:szCs w:val="20"/>
              </w:rPr>
            </w:pPr>
            <w:r w:rsidRPr="00786988">
              <w:rPr>
                <w:rFonts w:ascii="Times New Roman" w:hAnsi="Times New Roman" w:cs="Times New Roman"/>
                <w:b/>
                <w:sz w:val="20"/>
                <w:szCs w:val="20"/>
              </w:rPr>
              <w:t>LBAS</w:t>
            </w:r>
          </w:p>
          <w:p w14:paraId="2FB5E7D5" w14:textId="77777777" w:rsidR="00E26E0E" w:rsidRPr="00786988" w:rsidRDefault="00E26E0E" w:rsidP="00E26E0E">
            <w:pPr>
              <w:jc w:val="both"/>
              <w:rPr>
                <w:rFonts w:ascii="Times New Roman" w:hAnsi="Times New Roman" w:cs="Times New Roman"/>
                <w:b/>
                <w:sz w:val="20"/>
                <w:szCs w:val="20"/>
              </w:rPr>
            </w:pPr>
            <w:r w:rsidRPr="00786988">
              <w:rPr>
                <w:rFonts w:ascii="Times New Roman" w:hAnsi="Times New Roman" w:cs="Times New Roman"/>
                <w:color w:val="000000"/>
                <w:sz w:val="20"/>
                <w:szCs w:val="20"/>
                <w:lang w:eastAsia="lv-LV" w:bidi="lv-LV"/>
              </w:rPr>
              <w:t xml:space="preserve">Pie pamatnostādņu projekta 5.uzdevuma "Nodrošināt izdienas pensiju shēmu atbilstību vispārējiem valsts sociālās apdrošināšanas principiem un valsts pensiju politikai" (16.lpp.) </w:t>
            </w:r>
            <w:r w:rsidRPr="00786988">
              <w:rPr>
                <w:rStyle w:val="Bodytext2Bold"/>
                <w:rFonts w:ascii="Times New Roman" w:hAnsi="Times New Roman" w:cs="Times New Roman"/>
                <w:sz w:val="20"/>
                <w:szCs w:val="20"/>
              </w:rPr>
              <w:t>kā līdzatbildīgo institūciju lūdzam norādīt LBAS</w:t>
            </w:r>
          </w:p>
        </w:tc>
        <w:tc>
          <w:tcPr>
            <w:tcW w:w="4495" w:type="dxa"/>
          </w:tcPr>
          <w:p w14:paraId="708B94CB" w14:textId="50E35A5A" w:rsidR="00F023E5" w:rsidRPr="00786988" w:rsidRDefault="00F023E5" w:rsidP="00886834">
            <w:pPr>
              <w:rPr>
                <w:rFonts w:ascii="Times New Roman" w:hAnsi="Times New Roman" w:cs="Times New Roman"/>
                <w:b/>
                <w:sz w:val="20"/>
                <w:szCs w:val="20"/>
              </w:rPr>
            </w:pPr>
            <w:r w:rsidRPr="00786988">
              <w:rPr>
                <w:rFonts w:ascii="Times New Roman" w:hAnsi="Times New Roman" w:cs="Times New Roman"/>
                <w:b/>
                <w:sz w:val="20"/>
                <w:szCs w:val="20"/>
              </w:rPr>
              <w:t>Ņemts vērā</w:t>
            </w:r>
          </w:p>
        </w:tc>
      </w:tr>
      <w:tr w:rsidR="00D578C7" w:rsidRPr="00786988" w14:paraId="493B4DA3" w14:textId="77777777" w:rsidTr="007F35E7">
        <w:tc>
          <w:tcPr>
            <w:tcW w:w="3126" w:type="dxa"/>
          </w:tcPr>
          <w:p w14:paraId="3DB7DCDC" w14:textId="20B127B7" w:rsidR="00D578C7" w:rsidRPr="00786988" w:rsidRDefault="00447FB0" w:rsidP="00D578C7">
            <w:pPr>
              <w:rPr>
                <w:rFonts w:ascii="Times New Roman" w:hAnsi="Times New Roman" w:cs="Times New Roman"/>
                <w:sz w:val="20"/>
                <w:szCs w:val="20"/>
              </w:rPr>
            </w:pPr>
            <w:r w:rsidRPr="00786988">
              <w:rPr>
                <w:rFonts w:ascii="Times New Roman" w:hAnsi="Times New Roman" w:cs="Times New Roman"/>
                <w:sz w:val="20"/>
                <w:szCs w:val="20"/>
              </w:rPr>
              <w:t>111.</w:t>
            </w:r>
            <w:r w:rsidR="00D578C7" w:rsidRPr="00786988">
              <w:rPr>
                <w:rFonts w:ascii="Times New Roman" w:hAnsi="Times New Roman" w:cs="Times New Roman"/>
                <w:sz w:val="20"/>
                <w:szCs w:val="20"/>
              </w:rPr>
              <w:t>Pamatnostādņu projekts,</w:t>
            </w:r>
          </w:p>
          <w:p w14:paraId="51A0C27B" w14:textId="77777777" w:rsidR="00D578C7" w:rsidRPr="00786988" w:rsidRDefault="00D578C7" w:rsidP="00D578C7">
            <w:pPr>
              <w:rPr>
                <w:rFonts w:ascii="Times New Roman" w:hAnsi="Times New Roman" w:cs="Times New Roman"/>
                <w:sz w:val="20"/>
                <w:szCs w:val="20"/>
              </w:rPr>
            </w:pPr>
            <w:r w:rsidRPr="00786988">
              <w:rPr>
                <w:rFonts w:ascii="Times New Roman" w:hAnsi="Times New Roman" w:cs="Times New Roman"/>
                <w:sz w:val="20"/>
                <w:szCs w:val="20"/>
              </w:rPr>
              <w:t>Rīcības virziens “Ilgtspējīga, stabila un adekvāta sociālā aizsardzība, kas nodrošina pietiekamu ekonomisko neatkarību”</w:t>
            </w:r>
          </w:p>
        </w:tc>
        <w:tc>
          <w:tcPr>
            <w:tcW w:w="6752" w:type="dxa"/>
          </w:tcPr>
          <w:p w14:paraId="1F51CB5E" w14:textId="77777777" w:rsidR="00D578C7" w:rsidRPr="00786988" w:rsidRDefault="00D578C7" w:rsidP="00D578C7">
            <w:pPr>
              <w:jc w:val="center"/>
              <w:rPr>
                <w:rFonts w:ascii="Times New Roman" w:hAnsi="Times New Roman" w:cs="Times New Roman"/>
                <w:b/>
                <w:sz w:val="20"/>
                <w:szCs w:val="20"/>
              </w:rPr>
            </w:pPr>
            <w:r w:rsidRPr="00786988">
              <w:rPr>
                <w:rFonts w:ascii="Times New Roman" w:hAnsi="Times New Roman" w:cs="Times New Roman"/>
                <w:b/>
                <w:sz w:val="20"/>
                <w:szCs w:val="20"/>
              </w:rPr>
              <w:t>LDDK</w:t>
            </w:r>
          </w:p>
          <w:p w14:paraId="1FF39118" w14:textId="77777777" w:rsidR="00D578C7" w:rsidRPr="00786988" w:rsidRDefault="00D578C7" w:rsidP="00D578C7">
            <w:pPr>
              <w:rPr>
                <w:rFonts w:ascii="Times New Roman" w:hAnsi="Times New Roman" w:cs="Times New Roman"/>
                <w:b/>
                <w:noProof/>
                <w:sz w:val="20"/>
                <w:szCs w:val="20"/>
                <w:u w:val="single"/>
              </w:rPr>
            </w:pPr>
            <w:r w:rsidRPr="00786988">
              <w:rPr>
                <w:rFonts w:ascii="Times New Roman" w:hAnsi="Times New Roman" w:cs="Times New Roman"/>
                <w:b/>
                <w:noProof/>
                <w:sz w:val="20"/>
                <w:szCs w:val="20"/>
                <w:u w:val="single"/>
              </w:rPr>
              <w:t>5.uzdevums</w:t>
            </w:r>
          </w:p>
          <w:p w14:paraId="5E12052E" w14:textId="77777777" w:rsidR="00D578C7" w:rsidRPr="00786988" w:rsidRDefault="00D578C7" w:rsidP="00D578C7">
            <w:pPr>
              <w:jc w:val="both"/>
              <w:rPr>
                <w:rFonts w:ascii="Times New Roman" w:hAnsi="Times New Roman" w:cs="Times New Roman"/>
                <w:b/>
                <w:sz w:val="20"/>
                <w:szCs w:val="20"/>
              </w:rPr>
            </w:pPr>
            <w:r w:rsidRPr="00786988">
              <w:rPr>
                <w:rFonts w:ascii="Times New Roman" w:hAnsi="Times New Roman" w:cs="Times New Roman"/>
                <w:noProof/>
                <w:sz w:val="20"/>
                <w:szCs w:val="20"/>
              </w:rPr>
              <w:t>Vai ir radušās pazīmes, ka kāda no atbildīgajām  institūcijām pati vēlas mainīt sistēmu?</w:t>
            </w:r>
          </w:p>
        </w:tc>
        <w:tc>
          <w:tcPr>
            <w:tcW w:w="4495" w:type="dxa"/>
          </w:tcPr>
          <w:p w14:paraId="552565D4" w14:textId="16C05806" w:rsidR="00297871" w:rsidRPr="00786988" w:rsidRDefault="00297871" w:rsidP="00CA1684">
            <w:pPr>
              <w:jc w:val="both"/>
              <w:rPr>
                <w:rFonts w:ascii="Times New Roman" w:hAnsi="Times New Roman" w:cs="Times New Roman"/>
                <w:sz w:val="20"/>
                <w:szCs w:val="20"/>
              </w:rPr>
            </w:pPr>
            <w:r w:rsidRPr="00786988">
              <w:rPr>
                <w:rFonts w:ascii="Times New Roman" w:hAnsi="Times New Roman" w:cs="Times New Roman"/>
                <w:b/>
                <w:sz w:val="20"/>
                <w:szCs w:val="20"/>
              </w:rPr>
              <w:t>Ņemts vērā</w:t>
            </w:r>
          </w:p>
          <w:p w14:paraId="2A9F21AE" w14:textId="69B012CC" w:rsidR="00F023E5" w:rsidRPr="00786988" w:rsidRDefault="00F023E5" w:rsidP="00CA1684">
            <w:pPr>
              <w:jc w:val="both"/>
              <w:rPr>
                <w:rFonts w:ascii="Times New Roman" w:hAnsi="Times New Roman" w:cs="Times New Roman"/>
                <w:sz w:val="20"/>
                <w:szCs w:val="20"/>
              </w:rPr>
            </w:pPr>
            <w:r w:rsidRPr="00786988">
              <w:rPr>
                <w:rFonts w:ascii="Times New Roman" w:hAnsi="Times New Roman" w:cs="Times New Roman"/>
                <w:sz w:val="20"/>
                <w:szCs w:val="20"/>
              </w:rPr>
              <w:t xml:space="preserve">Neviena no atbildīgajām institūcijām nav izrādījusi vēlmi sakārtot savā nozarē izdienas pensijas. Taču ņemot vērā Valsts kontroles secinājumus par izdienas pensijām un to slogu valsts budžetam, Labklājības ministrija uzskata, ka izdienas pensiju sistēmas pārskatīšana </w:t>
            </w:r>
            <w:r w:rsidR="00CA1684" w:rsidRPr="00786988">
              <w:rPr>
                <w:rFonts w:ascii="Times New Roman" w:hAnsi="Times New Roman" w:cs="Times New Roman"/>
                <w:sz w:val="20"/>
                <w:szCs w:val="20"/>
              </w:rPr>
              <w:t>ir nepieciešama, lai nodrošinātu sekmīgu valsts pensiju politikas un valsts nodokļu politikas mērķu sasniegšanu un finansiālo ilgtspēju.</w:t>
            </w:r>
          </w:p>
          <w:p w14:paraId="745DB024" w14:textId="77777777" w:rsidR="00F023E5" w:rsidRPr="00786988" w:rsidRDefault="00F023E5" w:rsidP="008828FC">
            <w:pPr>
              <w:jc w:val="both"/>
              <w:rPr>
                <w:rFonts w:ascii="Times New Roman" w:hAnsi="Times New Roman" w:cs="Times New Roman"/>
                <w:sz w:val="20"/>
                <w:szCs w:val="20"/>
              </w:rPr>
            </w:pPr>
          </w:p>
        </w:tc>
      </w:tr>
      <w:tr w:rsidR="00B655FE" w:rsidRPr="00786988" w14:paraId="32E38BDD" w14:textId="77777777" w:rsidTr="007F35E7">
        <w:tc>
          <w:tcPr>
            <w:tcW w:w="3126" w:type="dxa"/>
          </w:tcPr>
          <w:p w14:paraId="031E4A19" w14:textId="474D4F74" w:rsidR="00B655FE" w:rsidRPr="00786988" w:rsidRDefault="00447FB0" w:rsidP="00D578C7">
            <w:pPr>
              <w:rPr>
                <w:rFonts w:ascii="Times New Roman" w:hAnsi="Times New Roman" w:cs="Times New Roman"/>
                <w:sz w:val="20"/>
                <w:szCs w:val="20"/>
              </w:rPr>
            </w:pPr>
            <w:r w:rsidRPr="00786988">
              <w:rPr>
                <w:rFonts w:ascii="Times New Roman" w:hAnsi="Times New Roman" w:cs="Times New Roman"/>
                <w:sz w:val="20"/>
                <w:szCs w:val="20"/>
              </w:rPr>
              <w:t>112.</w:t>
            </w:r>
            <w:r w:rsidR="00B655FE" w:rsidRPr="00786988">
              <w:rPr>
                <w:rFonts w:ascii="Times New Roman" w:hAnsi="Times New Roman" w:cs="Times New Roman"/>
                <w:sz w:val="20"/>
                <w:szCs w:val="20"/>
              </w:rPr>
              <w:t>Rīcības virziens “Ilgtspējīga, stabila un adekvāta sociālā aizsardzība, kas nodrošina pietiekamu ekonomisko neatkarību”</w:t>
            </w:r>
          </w:p>
        </w:tc>
        <w:tc>
          <w:tcPr>
            <w:tcW w:w="6752" w:type="dxa"/>
          </w:tcPr>
          <w:p w14:paraId="3C0D596E" w14:textId="77777777" w:rsidR="00B655FE" w:rsidRPr="00786988" w:rsidRDefault="00B655FE" w:rsidP="00D578C7">
            <w:pPr>
              <w:jc w:val="center"/>
              <w:rPr>
                <w:rFonts w:ascii="Times New Roman" w:hAnsi="Times New Roman" w:cs="Times New Roman"/>
                <w:b/>
                <w:sz w:val="20"/>
                <w:szCs w:val="20"/>
              </w:rPr>
            </w:pPr>
            <w:r w:rsidRPr="00786988">
              <w:rPr>
                <w:rFonts w:ascii="Times New Roman" w:hAnsi="Times New Roman" w:cs="Times New Roman"/>
                <w:b/>
                <w:sz w:val="20"/>
                <w:szCs w:val="20"/>
              </w:rPr>
              <w:t>PKC</w:t>
            </w:r>
          </w:p>
          <w:p w14:paraId="672C9B37" w14:textId="77777777" w:rsidR="00B655FE" w:rsidRPr="00786988" w:rsidRDefault="00B655FE" w:rsidP="00B655FE">
            <w:pPr>
              <w:rPr>
                <w:rFonts w:ascii="Times New Roman" w:hAnsi="Times New Roman" w:cs="Times New Roman"/>
                <w:color w:val="212121"/>
                <w:sz w:val="20"/>
                <w:szCs w:val="20"/>
                <w:shd w:val="clear" w:color="auto" w:fill="FFFFFF"/>
              </w:rPr>
            </w:pPr>
            <w:r w:rsidRPr="00786988">
              <w:rPr>
                <w:rFonts w:ascii="Times New Roman" w:hAnsi="Times New Roman" w:cs="Times New Roman"/>
                <w:color w:val="212121"/>
                <w:sz w:val="20"/>
                <w:szCs w:val="20"/>
                <w:shd w:val="clear" w:color="auto" w:fill="FFFFFF"/>
              </w:rPr>
              <w:t>Priekšlikums izteikt 5.uzdevumu šādā redakcijā: “Nodrošināt izdienas pensiju shēmu atbilstību vispārējiem valsts sociālās apdrošināšanas principiem un valsts pensiju politikai, izstrādājot tādu centralizētu izdienas pensiju politiku un normatīvo regulējumu, kas: 1) ievēro tiesisko paļāvību esošiem izdienas pensiju saņēmējiem;  2) sadala izdienas pensijas saņēmējus a) grupā, kuriem nodrošina iespēju pārkvalificēties un b) grupā, kuriem nodrošina iespēju pārkvalificēties un kompensē (reālu) paaugstinātu risku dzīvībai un veselībai; 3) izslēdz personas, kuru darba specifika neatbilst minētajiem mērķiem; 4) nosaka, ka visām izdienas pensijām jābūt terminētām; 5) nosaka katrai profesiju (amatu) grupai vienotus izdienas pensijas ieguves un aprēķina kritērijus.</w:t>
            </w:r>
          </w:p>
          <w:p w14:paraId="354B7E0C" w14:textId="77777777" w:rsidR="00B655FE" w:rsidRPr="00786988" w:rsidRDefault="00B655FE" w:rsidP="00B655FE">
            <w:pPr>
              <w:jc w:val="both"/>
              <w:rPr>
                <w:rFonts w:ascii="Times New Roman" w:hAnsi="Times New Roman" w:cs="Times New Roman"/>
                <w:sz w:val="20"/>
                <w:szCs w:val="20"/>
              </w:rPr>
            </w:pPr>
            <w:r w:rsidRPr="00786988">
              <w:rPr>
                <w:rFonts w:ascii="Times New Roman" w:hAnsi="Times New Roman" w:cs="Times New Roman"/>
                <w:color w:val="212121"/>
                <w:sz w:val="20"/>
                <w:szCs w:val="20"/>
                <w:shd w:val="clear" w:color="auto" w:fill="FFFFFF"/>
              </w:rPr>
              <w:t xml:space="preserve">Iespējams, ka pamatnostādņu </w:t>
            </w:r>
            <w:proofErr w:type="spellStart"/>
            <w:r w:rsidRPr="00786988">
              <w:rPr>
                <w:rFonts w:ascii="Times New Roman" w:hAnsi="Times New Roman" w:cs="Times New Roman"/>
                <w:color w:val="212121"/>
                <w:sz w:val="20"/>
                <w:szCs w:val="20"/>
                <w:shd w:val="clear" w:color="auto" w:fill="FFFFFF"/>
              </w:rPr>
              <w:t>protokollēmums</w:t>
            </w:r>
            <w:proofErr w:type="spellEnd"/>
            <w:r w:rsidRPr="00786988">
              <w:rPr>
                <w:rFonts w:ascii="Times New Roman" w:hAnsi="Times New Roman" w:cs="Times New Roman"/>
                <w:color w:val="212121"/>
                <w:sz w:val="20"/>
                <w:szCs w:val="20"/>
                <w:shd w:val="clear" w:color="auto" w:fill="FFFFFF"/>
              </w:rPr>
              <w:t xml:space="preserve"> papildināms ar uzdevumu 6-12 mēnešu laikā izstrādāt un iesniegt izskatīšanai Ministru kabinetā detalizētu </w:t>
            </w:r>
            <w:r w:rsidRPr="00786988">
              <w:rPr>
                <w:rFonts w:ascii="Times New Roman" w:hAnsi="Times New Roman" w:cs="Times New Roman"/>
                <w:color w:val="212121"/>
                <w:sz w:val="20"/>
                <w:szCs w:val="20"/>
                <w:shd w:val="clear" w:color="auto" w:fill="FFFFFF"/>
              </w:rPr>
              <w:lastRenderedPageBreak/>
              <w:t>izdienas pensiju sistēmas modeli, ietverot tajā arī pārejas posma risinājumus. Šī uzdevuma sekmīgākai izpildei izveidojama konsultatīva darba grupa, iesaistot attiecīgās nozaru ministrijas, Valsts kanceleju un, pēc vajadzības, citu institūciju pārstāvjus.</w:t>
            </w:r>
          </w:p>
        </w:tc>
        <w:tc>
          <w:tcPr>
            <w:tcW w:w="4495" w:type="dxa"/>
          </w:tcPr>
          <w:p w14:paraId="03510922" w14:textId="77777777" w:rsidR="00297871" w:rsidRPr="00786988" w:rsidRDefault="00297871" w:rsidP="00697FBD">
            <w:pPr>
              <w:rPr>
                <w:rFonts w:ascii="Times New Roman" w:hAnsi="Times New Roman" w:cs="Times New Roman"/>
                <w:sz w:val="20"/>
                <w:szCs w:val="20"/>
              </w:rPr>
            </w:pPr>
            <w:r w:rsidRPr="00786988">
              <w:rPr>
                <w:rFonts w:ascii="Times New Roman" w:hAnsi="Times New Roman" w:cs="Times New Roman"/>
                <w:b/>
                <w:sz w:val="20"/>
                <w:szCs w:val="20"/>
              </w:rPr>
              <w:lastRenderedPageBreak/>
              <w:t>Ņemts vērā</w:t>
            </w:r>
            <w:r w:rsidRPr="00786988">
              <w:rPr>
                <w:rFonts w:ascii="Times New Roman" w:hAnsi="Times New Roman" w:cs="Times New Roman"/>
                <w:sz w:val="20"/>
                <w:szCs w:val="20"/>
              </w:rPr>
              <w:t xml:space="preserve"> </w:t>
            </w:r>
          </w:p>
          <w:p w14:paraId="0D8DA2E6" w14:textId="56D81087" w:rsidR="00697FBD" w:rsidRPr="00786988" w:rsidRDefault="00697FBD" w:rsidP="00697FBD">
            <w:pPr>
              <w:rPr>
                <w:rFonts w:ascii="Times New Roman" w:hAnsi="Times New Roman" w:cs="Times New Roman"/>
                <w:sz w:val="20"/>
                <w:szCs w:val="20"/>
              </w:rPr>
            </w:pPr>
            <w:r w:rsidRPr="00786988">
              <w:rPr>
                <w:rFonts w:ascii="Times New Roman" w:hAnsi="Times New Roman" w:cs="Times New Roman"/>
                <w:sz w:val="20"/>
                <w:szCs w:val="20"/>
              </w:rPr>
              <w:t>Priekšlikumi par 5.uzdevuma redakcijas precizēšanu ņemti vērā.</w:t>
            </w:r>
          </w:p>
          <w:p w14:paraId="2C2F6FDF" w14:textId="76D2FA2D" w:rsidR="00697FBD" w:rsidRPr="00786988" w:rsidRDefault="00697FBD" w:rsidP="00246BA8">
            <w:pPr>
              <w:jc w:val="both"/>
              <w:rPr>
                <w:rFonts w:ascii="Times New Roman" w:hAnsi="Times New Roman" w:cs="Times New Roman"/>
                <w:sz w:val="20"/>
                <w:szCs w:val="20"/>
              </w:rPr>
            </w:pPr>
            <w:r w:rsidRPr="00786988">
              <w:rPr>
                <w:rFonts w:ascii="Times New Roman" w:hAnsi="Times New Roman" w:cs="Times New Roman"/>
                <w:sz w:val="20"/>
                <w:szCs w:val="20"/>
              </w:rPr>
              <w:t xml:space="preserve">Par </w:t>
            </w:r>
            <w:proofErr w:type="spellStart"/>
            <w:r w:rsidRPr="00786988">
              <w:rPr>
                <w:rFonts w:ascii="Times New Roman" w:hAnsi="Times New Roman" w:cs="Times New Roman"/>
                <w:sz w:val="20"/>
                <w:szCs w:val="20"/>
              </w:rPr>
              <w:t>protokollēmuma</w:t>
            </w:r>
            <w:proofErr w:type="spellEnd"/>
            <w:r w:rsidRPr="00786988">
              <w:rPr>
                <w:rFonts w:ascii="Times New Roman" w:hAnsi="Times New Roman" w:cs="Times New Roman"/>
                <w:sz w:val="20"/>
                <w:szCs w:val="20"/>
              </w:rPr>
              <w:t xml:space="preserve"> papildināšanu nepieciešamas papildu diskusijas ar PKC.</w:t>
            </w:r>
          </w:p>
        </w:tc>
      </w:tr>
      <w:tr w:rsidR="00B655FE" w:rsidRPr="00786988" w14:paraId="6DD5D0DE" w14:textId="77777777" w:rsidTr="007F35E7">
        <w:tc>
          <w:tcPr>
            <w:tcW w:w="3126" w:type="dxa"/>
          </w:tcPr>
          <w:p w14:paraId="5E796C8F" w14:textId="7BEDE2EA" w:rsidR="00B655FE" w:rsidRPr="00786988" w:rsidRDefault="00447FB0" w:rsidP="00D578C7">
            <w:pPr>
              <w:rPr>
                <w:rFonts w:ascii="Times New Roman" w:hAnsi="Times New Roman" w:cs="Times New Roman"/>
                <w:sz w:val="20"/>
                <w:szCs w:val="20"/>
              </w:rPr>
            </w:pPr>
            <w:r w:rsidRPr="00786988">
              <w:rPr>
                <w:rFonts w:ascii="Times New Roman" w:hAnsi="Times New Roman" w:cs="Times New Roman"/>
                <w:sz w:val="20"/>
                <w:szCs w:val="20"/>
              </w:rPr>
              <w:t>113.</w:t>
            </w:r>
            <w:r w:rsidR="00B655FE" w:rsidRPr="00786988">
              <w:rPr>
                <w:rFonts w:ascii="Times New Roman" w:hAnsi="Times New Roman" w:cs="Times New Roman"/>
                <w:sz w:val="20"/>
                <w:szCs w:val="20"/>
              </w:rPr>
              <w:t>Rīcības virziens “Ilgtspējīga, stabila un adekvāta sociālā aizsardzība, kas nodrošina pietiekamu ekonomisko neatkarību”</w:t>
            </w:r>
          </w:p>
        </w:tc>
        <w:tc>
          <w:tcPr>
            <w:tcW w:w="6752" w:type="dxa"/>
          </w:tcPr>
          <w:p w14:paraId="73468A87" w14:textId="77777777" w:rsidR="00B655FE" w:rsidRPr="00786988" w:rsidRDefault="00B655FE" w:rsidP="00D578C7">
            <w:pPr>
              <w:jc w:val="center"/>
              <w:rPr>
                <w:rFonts w:ascii="Times New Roman" w:hAnsi="Times New Roman" w:cs="Times New Roman"/>
                <w:b/>
                <w:sz w:val="20"/>
                <w:szCs w:val="20"/>
              </w:rPr>
            </w:pPr>
            <w:r w:rsidRPr="00786988">
              <w:rPr>
                <w:rFonts w:ascii="Times New Roman" w:hAnsi="Times New Roman" w:cs="Times New Roman"/>
                <w:b/>
                <w:sz w:val="20"/>
                <w:szCs w:val="20"/>
              </w:rPr>
              <w:t>PKC</w:t>
            </w:r>
          </w:p>
          <w:p w14:paraId="743D626A" w14:textId="77777777" w:rsidR="00B655FE" w:rsidRPr="00786988" w:rsidRDefault="00B655FE" w:rsidP="00B655FE">
            <w:pPr>
              <w:jc w:val="both"/>
              <w:rPr>
                <w:rFonts w:ascii="Times New Roman" w:hAnsi="Times New Roman" w:cs="Times New Roman"/>
                <w:sz w:val="20"/>
                <w:szCs w:val="20"/>
              </w:rPr>
            </w:pPr>
            <w:r w:rsidRPr="00786988">
              <w:rPr>
                <w:rFonts w:ascii="Times New Roman" w:hAnsi="Times New Roman" w:cs="Times New Roman"/>
                <w:color w:val="212121"/>
                <w:sz w:val="20"/>
                <w:szCs w:val="20"/>
                <w:shd w:val="clear" w:color="auto" w:fill="FFFFFF"/>
              </w:rPr>
              <w:t>Nepieciešams precizēt 6.uzdevumu, detalizējot “pilnveidot”.</w:t>
            </w:r>
          </w:p>
        </w:tc>
        <w:tc>
          <w:tcPr>
            <w:tcW w:w="4495" w:type="dxa"/>
          </w:tcPr>
          <w:p w14:paraId="1A88673B" w14:textId="77777777" w:rsidR="00297871" w:rsidRPr="00786988" w:rsidRDefault="00297871" w:rsidP="00651142">
            <w:pPr>
              <w:pStyle w:val="Heading2"/>
              <w:outlineLvl w:val="1"/>
            </w:pPr>
            <w:r w:rsidRPr="00786988">
              <w:rPr>
                <w:b/>
              </w:rPr>
              <w:t>Ņemts vērā</w:t>
            </w:r>
            <w:r w:rsidRPr="00786988">
              <w:t xml:space="preserve"> </w:t>
            </w:r>
          </w:p>
          <w:p w14:paraId="4E5C5BD0" w14:textId="7DECF6BC" w:rsidR="00651142" w:rsidRPr="00786988" w:rsidRDefault="00651142" w:rsidP="00651142">
            <w:pPr>
              <w:pStyle w:val="Heading2"/>
              <w:outlineLvl w:val="1"/>
            </w:pPr>
            <w:r w:rsidRPr="00786988">
              <w:t xml:space="preserve">Precizēta 2.pielikuma sadaļa </w:t>
            </w:r>
            <w:bookmarkStart w:id="2" w:name="_Toc55316075"/>
            <w:r w:rsidRPr="00786988">
              <w:t>Fondētā pensiju līmeņa pilnveide</w:t>
            </w:r>
            <w:bookmarkEnd w:id="2"/>
            <w:r w:rsidRPr="00786988">
              <w:t xml:space="preserve"> un pamatnostādņu projekta 6.uzdevums.</w:t>
            </w:r>
          </w:p>
          <w:p w14:paraId="71F562A2" w14:textId="77777777" w:rsidR="00651142" w:rsidRPr="00786988" w:rsidRDefault="00651142" w:rsidP="00886834">
            <w:pPr>
              <w:rPr>
                <w:rFonts w:ascii="Times New Roman" w:hAnsi="Times New Roman" w:cs="Times New Roman"/>
                <w:sz w:val="20"/>
                <w:szCs w:val="20"/>
              </w:rPr>
            </w:pPr>
          </w:p>
        </w:tc>
      </w:tr>
      <w:tr w:rsidR="00886834" w:rsidRPr="00786988" w14:paraId="39327C87" w14:textId="77777777" w:rsidTr="007F35E7">
        <w:tc>
          <w:tcPr>
            <w:tcW w:w="3126" w:type="dxa"/>
          </w:tcPr>
          <w:p w14:paraId="3EBAC3C4" w14:textId="702719AD" w:rsidR="00886834" w:rsidRPr="00786988" w:rsidRDefault="00447FB0" w:rsidP="00886834">
            <w:pPr>
              <w:rPr>
                <w:rFonts w:ascii="Times New Roman" w:hAnsi="Times New Roman" w:cs="Times New Roman"/>
                <w:sz w:val="20"/>
                <w:szCs w:val="20"/>
              </w:rPr>
            </w:pPr>
            <w:r w:rsidRPr="00786988">
              <w:rPr>
                <w:rFonts w:ascii="Times New Roman" w:hAnsi="Times New Roman" w:cs="Times New Roman"/>
                <w:sz w:val="20"/>
                <w:szCs w:val="20"/>
              </w:rPr>
              <w:t>114.</w:t>
            </w:r>
            <w:r w:rsidR="00886834" w:rsidRPr="00786988">
              <w:rPr>
                <w:rFonts w:ascii="Times New Roman" w:hAnsi="Times New Roman" w:cs="Times New Roman"/>
                <w:sz w:val="20"/>
                <w:szCs w:val="20"/>
              </w:rPr>
              <w:t>Pamatnostādņu projekts,</w:t>
            </w:r>
          </w:p>
          <w:p w14:paraId="1DF51E6E" w14:textId="77777777" w:rsidR="00886834" w:rsidRPr="00786988" w:rsidRDefault="00886834" w:rsidP="00886834">
            <w:pPr>
              <w:rPr>
                <w:rFonts w:ascii="Times New Roman" w:hAnsi="Times New Roman" w:cs="Times New Roman"/>
                <w:sz w:val="20"/>
                <w:szCs w:val="20"/>
              </w:rPr>
            </w:pPr>
            <w:r w:rsidRPr="00786988">
              <w:rPr>
                <w:rFonts w:ascii="Times New Roman" w:hAnsi="Times New Roman" w:cs="Times New Roman"/>
                <w:sz w:val="20"/>
                <w:szCs w:val="20"/>
              </w:rPr>
              <w:t>Rīcības virziens “Ilgtspējīga, stabila un adekvāta sociālā aizsardzība, kas nodrošina pietiekamu ekonomisko neatkarību”</w:t>
            </w:r>
          </w:p>
          <w:p w14:paraId="5F9D2ED6" w14:textId="77777777" w:rsidR="00886834" w:rsidRPr="00786988" w:rsidRDefault="00886834" w:rsidP="00886834">
            <w:pPr>
              <w:rPr>
                <w:rFonts w:ascii="Times New Roman" w:hAnsi="Times New Roman" w:cs="Times New Roman"/>
                <w:sz w:val="20"/>
                <w:szCs w:val="20"/>
              </w:rPr>
            </w:pPr>
          </w:p>
        </w:tc>
        <w:tc>
          <w:tcPr>
            <w:tcW w:w="6752" w:type="dxa"/>
          </w:tcPr>
          <w:p w14:paraId="2C1AAF85" w14:textId="70CEE497" w:rsidR="00886834" w:rsidRPr="00786988" w:rsidRDefault="00886834" w:rsidP="00886834">
            <w:pPr>
              <w:pStyle w:val="CommentText"/>
              <w:jc w:val="center"/>
              <w:rPr>
                <w:rFonts w:ascii="Times New Roman" w:hAnsi="Times New Roman"/>
                <w:b/>
                <w:bCs/>
              </w:rPr>
            </w:pPr>
            <w:r w:rsidRPr="00786988">
              <w:rPr>
                <w:rFonts w:ascii="Times New Roman" w:hAnsi="Times New Roman"/>
                <w:b/>
                <w:bCs/>
              </w:rPr>
              <w:t xml:space="preserve">Latvijas </w:t>
            </w:r>
            <w:r w:rsidR="0093767E">
              <w:rPr>
                <w:rFonts w:ascii="Times New Roman" w:hAnsi="Times New Roman"/>
                <w:b/>
                <w:bCs/>
              </w:rPr>
              <w:t>s</w:t>
            </w:r>
            <w:r w:rsidRPr="00786988">
              <w:rPr>
                <w:rFonts w:ascii="Times New Roman" w:hAnsi="Times New Roman"/>
                <w:b/>
                <w:bCs/>
              </w:rPr>
              <w:t>ociālo darbinieku biedrība</w:t>
            </w:r>
          </w:p>
          <w:p w14:paraId="16CC4AC0" w14:textId="77777777" w:rsidR="00886834" w:rsidRPr="00786988" w:rsidRDefault="00886834" w:rsidP="00886834">
            <w:pPr>
              <w:pStyle w:val="CommentText"/>
              <w:jc w:val="both"/>
              <w:rPr>
                <w:rFonts w:ascii="Times New Roman" w:hAnsi="Times New Roman"/>
              </w:rPr>
            </w:pPr>
            <w:r w:rsidRPr="00786988">
              <w:rPr>
                <w:rFonts w:ascii="Times New Roman" w:hAnsi="Times New Roman"/>
                <w:b/>
                <w:bCs/>
                <w:u w:val="single"/>
              </w:rPr>
              <w:t>Priekšlikums</w:t>
            </w:r>
            <w:r w:rsidRPr="00786988">
              <w:rPr>
                <w:rFonts w:ascii="Times New Roman" w:hAnsi="Times New Roman"/>
              </w:rPr>
              <w:t>: papildināt 2.punktu ar jaunu uzdevumu šādā redakcijā:</w:t>
            </w:r>
          </w:p>
          <w:p w14:paraId="365C5B87" w14:textId="26B9B9EC" w:rsidR="00886834" w:rsidRPr="00786988" w:rsidRDefault="00886834" w:rsidP="00886834">
            <w:pPr>
              <w:pStyle w:val="CommentText"/>
              <w:jc w:val="both"/>
              <w:rPr>
                <w:rFonts w:ascii="Times New Roman" w:hAnsi="Times New Roman"/>
              </w:rPr>
            </w:pPr>
            <w:r w:rsidRPr="00786988">
              <w:rPr>
                <w:rFonts w:ascii="Times New Roman" w:hAnsi="Times New Roman"/>
              </w:rPr>
              <w:t>“2.6. nodrošināt valsts budžeta līdzfinansējumu obligātajiem sociālās palīdzības pabalstiem.”</w:t>
            </w:r>
          </w:p>
          <w:p w14:paraId="1030113A" w14:textId="77777777" w:rsidR="00886834" w:rsidRPr="00786988" w:rsidRDefault="00886834" w:rsidP="00886834">
            <w:pPr>
              <w:pStyle w:val="CommentText"/>
              <w:jc w:val="both"/>
              <w:rPr>
                <w:rFonts w:ascii="Times New Roman" w:hAnsi="Times New Roman"/>
              </w:rPr>
            </w:pPr>
          </w:p>
          <w:p w14:paraId="1F11A6FA" w14:textId="77777777" w:rsidR="00886834" w:rsidRPr="00786988" w:rsidRDefault="00886834" w:rsidP="00886834">
            <w:pPr>
              <w:jc w:val="both"/>
              <w:rPr>
                <w:rFonts w:ascii="Times New Roman" w:hAnsi="Times New Roman" w:cs="Times New Roman"/>
                <w:b/>
                <w:sz w:val="20"/>
                <w:szCs w:val="20"/>
              </w:rPr>
            </w:pPr>
            <w:r w:rsidRPr="00786988">
              <w:rPr>
                <w:rFonts w:ascii="Times New Roman" w:hAnsi="Times New Roman" w:cs="Times New Roman"/>
                <w:sz w:val="20"/>
                <w:szCs w:val="20"/>
              </w:rPr>
              <w:t>Pamatojums: Esošās situācijas raksturojumā un arī Pamatnostādnēs tiek atzītas reģionālās atšķirības. Tās var līdzsvarot tikai ar valsts līdzdalību nacionāla līmeņa vienlīdzīgu tiesību nodrošināšanā. Turklāt šāda līdzdalība arī nodrošinātu kopumā sociālās drošības sistēmas stabilitāti un ilgtspēju, jo visas valsts iedzīvotāji neatkarīgi no pašvaldības varēs paļauties, ka šai atbalsta formai ir atbilstošs finansējums</w:t>
            </w:r>
          </w:p>
        </w:tc>
        <w:tc>
          <w:tcPr>
            <w:tcW w:w="4495" w:type="dxa"/>
          </w:tcPr>
          <w:p w14:paraId="5FED1B76" w14:textId="110631F6" w:rsidR="00886834" w:rsidRPr="00786988" w:rsidRDefault="00AB4D06" w:rsidP="00886834">
            <w:pPr>
              <w:rPr>
                <w:rFonts w:ascii="Times New Roman" w:hAnsi="Times New Roman" w:cs="Times New Roman"/>
                <w:b/>
                <w:sz w:val="20"/>
                <w:szCs w:val="20"/>
              </w:rPr>
            </w:pPr>
            <w:r w:rsidRPr="00786988">
              <w:rPr>
                <w:rFonts w:ascii="Times New Roman" w:hAnsi="Times New Roman" w:cs="Times New Roman"/>
                <w:b/>
                <w:sz w:val="20"/>
                <w:szCs w:val="20"/>
              </w:rPr>
              <w:t>Nav ņemts vērā</w:t>
            </w:r>
          </w:p>
          <w:p w14:paraId="033F948C" w14:textId="6467FB18" w:rsidR="00DE29DC" w:rsidRPr="00786988" w:rsidRDefault="00246BA8" w:rsidP="003734A2">
            <w:pPr>
              <w:jc w:val="both"/>
              <w:rPr>
                <w:rFonts w:ascii="Times New Roman" w:hAnsi="Times New Roman" w:cs="Times New Roman"/>
                <w:sz w:val="20"/>
                <w:szCs w:val="20"/>
              </w:rPr>
            </w:pPr>
            <w:r>
              <w:rPr>
                <w:rFonts w:ascii="Times New Roman" w:hAnsi="Times New Roman" w:cs="Times New Roman"/>
                <w:sz w:val="20"/>
                <w:szCs w:val="20"/>
              </w:rPr>
              <w:t xml:space="preserve">Reģionālo atšķirību mazināšanu starp pašvaldību sniegto atbalstu primāri plānots risināt 2.rīcības virziena uzdevumu ietvaros, </w:t>
            </w:r>
            <w:r w:rsidRPr="00246BA8">
              <w:rPr>
                <w:rFonts w:ascii="Times New Roman" w:hAnsi="Times New Roman" w:cs="Times New Roman"/>
                <w:sz w:val="20"/>
                <w:szCs w:val="20"/>
              </w:rPr>
              <w:t>nosakot iedzīvotājiem obligāti nodrošināmo sociālo pakalpojumu veidus novadu un valsts pilsētu pašvaldībās un tā ieviešanas nosacījumus</w:t>
            </w:r>
            <w:r w:rsidRPr="00246BA8">
              <w:rPr>
                <w:rFonts w:ascii="Times New Roman" w:hAnsi="Times New Roman" w:cs="Times New Roman"/>
                <w:sz w:val="20"/>
                <w:szCs w:val="20"/>
              </w:rPr>
              <w:t>.</w:t>
            </w:r>
            <w:r>
              <w:rPr>
                <w:rFonts w:ascii="Times New Roman" w:hAnsi="Times New Roman" w:cs="Times New Roman"/>
                <w:sz w:val="20"/>
                <w:szCs w:val="20"/>
              </w:rPr>
              <w:t xml:space="preserve"> Pēc ATR īstenošanas, </w:t>
            </w:r>
            <w:proofErr w:type="spellStart"/>
            <w:r>
              <w:rPr>
                <w:rFonts w:ascii="Times New Roman" w:hAnsi="Times New Roman" w:cs="Times New Roman"/>
                <w:sz w:val="20"/>
                <w:szCs w:val="20"/>
              </w:rPr>
              <w:t>jaunizveidoto</w:t>
            </w:r>
            <w:proofErr w:type="spellEnd"/>
            <w:r>
              <w:rPr>
                <w:rFonts w:ascii="Times New Roman" w:hAnsi="Times New Roman" w:cs="Times New Roman"/>
                <w:sz w:val="20"/>
                <w:szCs w:val="20"/>
              </w:rPr>
              <w:t xml:space="preserve"> pašvaldību darbības sākotnējā perioda novērtējuma un pārskatīto minimālo ienākumu sliekšņu ieviešanas novērtēšanas varētu tikt uzsākta diskusija par sociālās palīdzības piešķiršanas nosacījumu pārskatīšanu, tai skaitā, līdzfinansējuma nodrošinājumu.</w:t>
            </w:r>
          </w:p>
        </w:tc>
      </w:tr>
      <w:tr w:rsidR="006E0B9F" w:rsidRPr="00786988" w14:paraId="40523248" w14:textId="77777777" w:rsidTr="007F35E7">
        <w:tc>
          <w:tcPr>
            <w:tcW w:w="3126" w:type="dxa"/>
          </w:tcPr>
          <w:p w14:paraId="60E00D54" w14:textId="2710E6A1" w:rsidR="006E0B9F" w:rsidRPr="00786988" w:rsidRDefault="00447FB0" w:rsidP="006E0B9F">
            <w:pPr>
              <w:rPr>
                <w:rFonts w:ascii="Times New Roman" w:hAnsi="Times New Roman" w:cs="Times New Roman"/>
                <w:sz w:val="20"/>
                <w:szCs w:val="20"/>
              </w:rPr>
            </w:pPr>
            <w:r w:rsidRPr="00786988">
              <w:rPr>
                <w:rFonts w:ascii="Times New Roman" w:hAnsi="Times New Roman" w:cs="Times New Roman"/>
                <w:sz w:val="20"/>
                <w:szCs w:val="20"/>
              </w:rPr>
              <w:t>115.</w:t>
            </w:r>
            <w:r w:rsidR="006E0B9F" w:rsidRPr="00786988">
              <w:rPr>
                <w:rFonts w:ascii="Times New Roman" w:hAnsi="Times New Roman" w:cs="Times New Roman"/>
                <w:sz w:val="20"/>
                <w:szCs w:val="20"/>
              </w:rPr>
              <w:t>Pamatnostādņu projekts,</w:t>
            </w:r>
          </w:p>
          <w:p w14:paraId="0E6C2889" w14:textId="77777777" w:rsidR="006E0B9F" w:rsidRPr="00786988" w:rsidRDefault="006E0B9F" w:rsidP="00886834">
            <w:pPr>
              <w:rPr>
                <w:rFonts w:ascii="Times New Roman" w:hAnsi="Times New Roman" w:cs="Times New Roman"/>
                <w:sz w:val="20"/>
                <w:szCs w:val="20"/>
              </w:rPr>
            </w:pPr>
            <w:r w:rsidRPr="00786988">
              <w:rPr>
                <w:rFonts w:ascii="Times New Roman" w:hAnsi="Times New Roman" w:cs="Times New Roman"/>
                <w:sz w:val="20"/>
                <w:szCs w:val="20"/>
              </w:rPr>
              <w:t>Rīcības virziens “Ilgtspējīga, stabila un adekvāta sociālā aizsardzība, kas nodrošina pietiekamu ekonomisko neatkarību”</w:t>
            </w:r>
          </w:p>
        </w:tc>
        <w:tc>
          <w:tcPr>
            <w:tcW w:w="6752" w:type="dxa"/>
          </w:tcPr>
          <w:p w14:paraId="665BBB27" w14:textId="77777777" w:rsidR="006E0B9F" w:rsidRPr="00786988" w:rsidRDefault="006E0B9F" w:rsidP="00886834">
            <w:pPr>
              <w:pStyle w:val="CommentText"/>
              <w:jc w:val="center"/>
              <w:rPr>
                <w:rFonts w:ascii="Times New Roman" w:hAnsi="Times New Roman"/>
                <w:b/>
                <w:bCs/>
              </w:rPr>
            </w:pPr>
            <w:r w:rsidRPr="00786988">
              <w:rPr>
                <w:rFonts w:ascii="Times New Roman" w:hAnsi="Times New Roman"/>
                <w:b/>
                <w:bCs/>
              </w:rPr>
              <w:t>FM</w:t>
            </w:r>
          </w:p>
          <w:p w14:paraId="6827A786" w14:textId="77777777" w:rsidR="006E0B9F" w:rsidRPr="00786988" w:rsidRDefault="006E0B9F" w:rsidP="006E0B9F">
            <w:pPr>
              <w:pStyle w:val="CommentText"/>
              <w:rPr>
                <w:rFonts w:ascii="Times New Roman" w:hAnsi="Times New Roman"/>
                <w:b/>
                <w:bCs/>
                <w:u w:val="single"/>
              </w:rPr>
            </w:pPr>
            <w:r w:rsidRPr="00786988">
              <w:rPr>
                <w:rFonts w:ascii="Times New Roman" w:hAnsi="Times New Roman"/>
                <w:b/>
                <w:bCs/>
                <w:u w:val="single"/>
              </w:rPr>
              <w:t>1., 2.1., 4.uzdevums</w:t>
            </w:r>
          </w:p>
          <w:p w14:paraId="5452B025" w14:textId="77777777" w:rsidR="006E0B9F" w:rsidRPr="00786988" w:rsidRDefault="006E0B9F" w:rsidP="006E0B9F">
            <w:pPr>
              <w:pStyle w:val="CommentText"/>
              <w:jc w:val="both"/>
              <w:rPr>
                <w:rFonts w:ascii="Times New Roman" w:hAnsi="Times New Roman"/>
                <w:bCs/>
              </w:rPr>
            </w:pPr>
            <w:r w:rsidRPr="00786988">
              <w:rPr>
                <w:rFonts w:ascii="Times New Roman" w:hAnsi="Times New Roman"/>
              </w:rPr>
              <w:t>Nav saprotama Finanšu ministrijas loma minētajam uzdevumam, līdz ar to uzskatām, ka FM svītrojama kā līdzatbildīgā institūcija.</w:t>
            </w:r>
          </w:p>
        </w:tc>
        <w:tc>
          <w:tcPr>
            <w:tcW w:w="4495" w:type="dxa"/>
          </w:tcPr>
          <w:p w14:paraId="3D945234" w14:textId="507BAA5C" w:rsidR="006E0B9F" w:rsidRPr="00786988" w:rsidRDefault="00315A10" w:rsidP="00886834">
            <w:pPr>
              <w:rPr>
                <w:rFonts w:ascii="Times New Roman" w:hAnsi="Times New Roman" w:cs="Times New Roman"/>
                <w:b/>
                <w:sz w:val="20"/>
                <w:szCs w:val="20"/>
              </w:rPr>
            </w:pPr>
            <w:r>
              <w:rPr>
                <w:rFonts w:ascii="Times New Roman" w:hAnsi="Times New Roman" w:cs="Times New Roman"/>
                <w:b/>
                <w:sz w:val="20"/>
                <w:szCs w:val="20"/>
              </w:rPr>
              <w:t>Ņ</w:t>
            </w:r>
            <w:r w:rsidR="005A7500" w:rsidRPr="00786988">
              <w:rPr>
                <w:rFonts w:ascii="Times New Roman" w:hAnsi="Times New Roman" w:cs="Times New Roman"/>
                <w:b/>
                <w:sz w:val="20"/>
                <w:szCs w:val="20"/>
              </w:rPr>
              <w:t>emts vērā</w:t>
            </w:r>
          </w:p>
          <w:p w14:paraId="033C6DF0" w14:textId="700833D7" w:rsidR="00651142" w:rsidRPr="00786988" w:rsidRDefault="00651142" w:rsidP="00485F1A">
            <w:pPr>
              <w:jc w:val="both"/>
              <w:rPr>
                <w:rFonts w:ascii="Times New Roman" w:hAnsi="Times New Roman" w:cs="Times New Roman"/>
                <w:sz w:val="20"/>
                <w:szCs w:val="20"/>
              </w:rPr>
            </w:pPr>
          </w:p>
        </w:tc>
      </w:tr>
      <w:tr w:rsidR="00EF6F53" w:rsidRPr="00786988" w14:paraId="40825030" w14:textId="77777777" w:rsidTr="007F35E7">
        <w:tc>
          <w:tcPr>
            <w:tcW w:w="3126" w:type="dxa"/>
          </w:tcPr>
          <w:p w14:paraId="2C5FC070" w14:textId="4E6C6DCD" w:rsidR="00EF6F53" w:rsidRPr="00786988" w:rsidRDefault="00447FB0" w:rsidP="00EF6F53">
            <w:pPr>
              <w:rPr>
                <w:rFonts w:ascii="Times New Roman" w:hAnsi="Times New Roman" w:cs="Times New Roman"/>
                <w:sz w:val="20"/>
                <w:szCs w:val="20"/>
              </w:rPr>
            </w:pPr>
            <w:r w:rsidRPr="00786988">
              <w:rPr>
                <w:rFonts w:ascii="Times New Roman" w:hAnsi="Times New Roman" w:cs="Times New Roman"/>
                <w:sz w:val="20"/>
                <w:szCs w:val="20"/>
              </w:rPr>
              <w:t>116.</w:t>
            </w:r>
            <w:r w:rsidR="00EF6F53" w:rsidRPr="00786988">
              <w:rPr>
                <w:rFonts w:ascii="Times New Roman" w:hAnsi="Times New Roman" w:cs="Times New Roman"/>
                <w:sz w:val="20"/>
                <w:szCs w:val="20"/>
              </w:rPr>
              <w:t xml:space="preserve">Pamatnostādņu projekts, </w:t>
            </w:r>
          </w:p>
          <w:p w14:paraId="70664FB8" w14:textId="77777777" w:rsidR="00EF6F53" w:rsidRPr="00786988" w:rsidRDefault="00EF6F53" w:rsidP="00EF6F53">
            <w:pPr>
              <w:rPr>
                <w:rFonts w:ascii="Times New Roman" w:hAnsi="Times New Roman" w:cs="Times New Roman"/>
                <w:sz w:val="20"/>
                <w:szCs w:val="20"/>
              </w:rPr>
            </w:pPr>
            <w:r w:rsidRPr="00786988">
              <w:rPr>
                <w:rFonts w:ascii="Times New Roman" w:hAnsi="Times New Roman" w:cs="Times New Roman"/>
                <w:sz w:val="20"/>
                <w:szCs w:val="20"/>
              </w:rPr>
              <w:t>Rīcības virziens “Moderna un pieejama sociālo pakalpojumu sistēma, kas cita starpā uzlabo iedzīvotāju iespējas dzīvot neatkarīgi un dzīvot sabiedrībā, iekļauties izglītībā un darba tirgū”</w:t>
            </w:r>
          </w:p>
        </w:tc>
        <w:tc>
          <w:tcPr>
            <w:tcW w:w="6752" w:type="dxa"/>
          </w:tcPr>
          <w:p w14:paraId="200D272E" w14:textId="77777777" w:rsidR="00EF6F53" w:rsidRPr="00786988" w:rsidRDefault="00EF6F53" w:rsidP="00EF6F53">
            <w:pPr>
              <w:pStyle w:val="CommentText"/>
              <w:jc w:val="center"/>
              <w:rPr>
                <w:rFonts w:ascii="Times New Roman" w:hAnsi="Times New Roman"/>
                <w:b/>
                <w:bCs/>
              </w:rPr>
            </w:pPr>
            <w:r w:rsidRPr="00786988">
              <w:rPr>
                <w:rFonts w:ascii="Times New Roman" w:hAnsi="Times New Roman"/>
                <w:b/>
                <w:bCs/>
              </w:rPr>
              <w:t>LSA</w:t>
            </w:r>
          </w:p>
          <w:p w14:paraId="33A4C164" w14:textId="77777777" w:rsidR="00EF6F53" w:rsidRPr="00786988" w:rsidRDefault="00EF6F53" w:rsidP="00EF6F53">
            <w:pPr>
              <w:pStyle w:val="CommentText"/>
              <w:jc w:val="both"/>
              <w:rPr>
                <w:rFonts w:ascii="Times New Roman" w:hAnsi="Times New Roman"/>
                <w:b/>
                <w:bCs/>
              </w:rPr>
            </w:pPr>
            <w:r w:rsidRPr="00786988">
              <w:rPr>
                <w:rFonts w:ascii="Times New Roman" w:hAnsi="Times New Roman"/>
                <w:color w:val="000000"/>
                <w:lang w:eastAsia="lv-LV" w:bidi="lv-LV"/>
              </w:rPr>
              <w:t xml:space="preserve">Kopsavilkuma </w:t>
            </w:r>
            <w:r w:rsidRPr="00786988">
              <w:rPr>
                <w:rFonts w:ascii="Times New Roman" w:hAnsi="Times New Roman"/>
                <w:color w:val="000000"/>
                <w:lang w:bidi="en-US"/>
              </w:rPr>
              <w:t xml:space="preserve">(info </w:t>
            </w:r>
            <w:r w:rsidRPr="00786988">
              <w:rPr>
                <w:rFonts w:ascii="Times New Roman" w:hAnsi="Times New Roman"/>
                <w:color w:val="000000"/>
                <w:lang w:eastAsia="lv-LV" w:bidi="lv-LV"/>
              </w:rPr>
              <w:t xml:space="preserve">grafikas) daļā (17.lpp.) "Moderna un pieejama sociālo pakalpojumu sistēma...." , kā arī visā Vēstījumā nav identificētas vairākas sociālās sistēmas kā sistēmas problēmas / izaicinājumi līdz arto gan vēstījumam, gan Sociālo pakalpojumu attīstības politikai nav sistēmiskai pareiza pamata un izvirzītie mērķi, neuzlabojot sistēmu ir kosmētiski un nav sasniedzami pēc būtības. Ja sistēma nestrādā, kā sistēma tad politikas nav vērstas uz sistēmisku sakārtošanos, bet faktiski dzīvo esošajā sistēmā un iespējams pat </w:t>
            </w:r>
            <w:proofErr w:type="spellStart"/>
            <w:r w:rsidRPr="00786988">
              <w:rPr>
                <w:rFonts w:ascii="Times New Roman" w:hAnsi="Times New Roman"/>
                <w:color w:val="000000"/>
                <w:lang w:eastAsia="lv-LV" w:bidi="lv-LV"/>
              </w:rPr>
              <w:t>pretdarbojas</w:t>
            </w:r>
            <w:proofErr w:type="spellEnd"/>
            <w:r w:rsidRPr="00786988">
              <w:rPr>
                <w:rFonts w:ascii="Times New Roman" w:hAnsi="Times New Roman"/>
                <w:color w:val="000000"/>
                <w:lang w:eastAsia="lv-LV" w:bidi="lv-LV"/>
              </w:rPr>
              <w:t xml:space="preserve"> mērķiem. Esošo izaicinājumu analīze sadaļā pēc formas.</w:t>
            </w:r>
          </w:p>
        </w:tc>
        <w:tc>
          <w:tcPr>
            <w:tcW w:w="4495" w:type="dxa"/>
          </w:tcPr>
          <w:p w14:paraId="76075F13" w14:textId="77777777" w:rsidR="002C4D50" w:rsidRPr="00786988" w:rsidRDefault="003734A2" w:rsidP="00886834">
            <w:pPr>
              <w:rPr>
                <w:rFonts w:ascii="Times New Roman" w:hAnsi="Times New Roman" w:cs="Times New Roman"/>
                <w:b/>
                <w:sz w:val="20"/>
                <w:szCs w:val="20"/>
              </w:rPr>
            </w:pPr>
            <w:r w:rsidRPr="00786988">
              <w:rPr>
                <w:rFonts w:ascii="Times New Roman" w:hAnsi="Times New Roman" w:cs="Times New Roman"/>
                <w:b/>
                <w:sz w:val="20"/>
                <w:szCs w:val="20"/>
              </w:rPr>
              <w:t>Daļēji ņemts vērā</w:t>
            </w:r>
          </w:p>
          <w:p w14:paraId="529BDD36" w14:textId="6861746C" w:rsidR="003734A2" w:rsidRPr="00786988" w:rsidRDefault="003734A2" w:rsidP="003734A2">
            <w:pPr>
              <w:jc w:val="both"/>
              <w:rPr>
                <w:rFonts w:ascii="Times New Roman" w:hAnsi="Times New Roman" w:cs="Times New Roman"/>
                <w:sz w:val="20"/>
                <w:szCs w:val="20"/>
              </w:rPr>
            </w:pPr>
            <w:r w:rsidRPr="00786988">
              <w:rPr>
                <w:rFonts w:ascii="Times New Roman" w:hAnsi="Times New Roman" w:cs="Times New Roman"/>
                <w:sz w:val="20"/>
                <w:szCs w:val="20"/>
              </w:rPr>
              <w:t>Tā kā LSA nav sniedzis konkrētus priekšlikumus vai iebildumus par iztrūkstošajām tēmām, uzskatām, ka precizētais Pamatnostādņu projekta kopsavilkums un pārskatītie 2.rīcības virziena uzdevumi aptver būtiskākās jomas problēmas un izaicinājumus.</w:t>
            </w:r>
          </w:p>
        </w:tc>
      </w:tr>
      <w:tr w:rsidR="00455335" w:rsidRPr="00786988" w14:paraId="2CE14E3F" w14:textId="77777777" w:rsidTr="00455335">
        <w:trPr>
          <w:trHeight w:val="1125"/>
        </w:trPr>
        <w:tc>
          <w:tcPr>
            <w:tcW w:w="3126" w:type="dxa"/>
          </w:tcPr>
          <w:p w14:paraId="624B06AB" w14:textId="13D758A9" w:rsidR="00455335" w:rsidRPr="00786988" w:rsidRDefault="00447FB0" w:rsidP="00455335">
            <w:pPr>
              <w:rPr>
                <w:rFonts w:ascii="Times New Roman" w:hAnsi="Times New Roman" w:cs="Times New Roman"/>
                <w:sz w:val="20"/>
                <w:szCs w:val="20"/>
              </w:rPr>
            </w:pPr>
            <w:r w:rsidRPr="00786988">
              <w:rPr>
                <w:rFonts w:ascii="Times New Roman" w:hAnsi="Times New Roman" w:cs="Times New Roman"/>
                <w:sz w:val="20"/>
                <w:szCs w:val="20"/>
              </w:rPr>
              <w:t>117.</w:t>
            </w:r>
            <w:r w:rsidR="00455335" w:rsidRPr="00786988">
              <w:rPr>
                <w:rFonts w:ascii="Times New Roman" w:hAnsi="Times New Roman" w:cs="Times New Roman"/>
                <w:sz w:val="20"/>
                <w:szCs w:val="20"/>
              </w:rPr>
              <w:t xml:space="preserve">Pamatnostādņu projekts, </w:t>
            </w:r>
          </w:p>
          <w:p w14:paraId="734BC807" w14:textId="77777777" w:rsidR="00455335" w:rsidRPr="00786988" w:rsidRDefault="00455335" w:rsidP="00455335">
            <w:pPr>
              <w:rPr>
                <w:rFonts w:ascii="Times New Roman" w:hAnsi="Times New Roman" w:cs="Times New Roman"/>
                <w:sz w:val="20"/>
                <w:szCs w:val="20"/>
              </w:rPr>
            </w:pPr>
            <w:r w:rsidRPr="00786988">
              <w:rPr>
                <w:rFonts w:ascii="Times New Roman" w:hAnsi="Times New Roman" w:cs="Times New Roman"/>
                <w:sz w:val="20"/>
                <w:szCs w:val="20"/>
              </w:rPr>
              <w:t xml:space="preserve">Rīcības virziens “Moderna un pieejama sociālo pakalpojumu sistēma, kas cita starpā uzlabo iedzīvotāju iespējas dzīvot </w:t>
            </w:r>
            <w:r w:rsidRPr="00786988">
              <w:rPr>
                <w:rFonts w:ascii="Times New Roman" w:hAnsi="Times New Roman" w:cs="Times New Roman"/>
                <w:sz w:val="20"/>
                <w:szCs w:val="20"/>
              </w:rPr>
              <w:lastRenderedPageBreak/>
              <w:t>neatkarīgi un dzīvot sabiedrībā, iekļauties izglītībā un darba tirgū”</w:t>
            </w:r>
          </w:p>
        </w:tc>
        <w:tc>
          <w:tcPr>
            <w:tcW w:w="6752" w:type="dxa"/>
          </w:tcPr>
          <w:p w14:paraId="3D45A2B0" w14:textId="77777777" w:rsidR="00455335" w:rsidRPr="00786988" w:rsidRDefault="00455335" w:rsidP="00455335">
            <w:pPr>
              <w:pStyle w:val="Bodytext50"/>
              <w:shd w:val="clear" w:color="auto" w:fill="auto"/>
              <w:tabs>
                <w:tab w:val="left" w:pos="298"/>
              </w:tabs>
              <w:spacing w:before="0" w:line="240" w:lineRule="auto"/>
              <w:ind w:firstLine="0"/>
              <w:jc w:val="center"/>
              <w:rPr>
                <w:rStyle w:val="Bodytext5NotBold"/>
                <w:rFonts w:ascii="Times New Roman" w:hAnsi="Times New Roman" w:cs="Times New Roman"/>
                <w:b/>
                <w:sz w:val="20"/>
                <w:szCs w:val="20"/>
              </w:rPr>
            </w:pPr>
            <w:r w:rsidRPr="00786988">
              <w:rPr>
                <w:rStyle w:val="Bodytext5NotBold"/>
                <w:rFonts w:ascii="Times New Roman" w:hAnsi="Times New Roman" w:cs="Times New Roman"/>
                <w:b/>
                <w:sz w:val="20"/>
                <w:szCs w:val="20"/>
              </w:rPr>
              <w:lastRenderedPageBreak/>
              <w:t>LSA</w:t>
            </w:r>
          </w:p>
          <w:p w14:paraId="337F1461" w14:textId="77777777" w:rsidR="00455335" w:rsidRPr="00786988" w:rsidRDefault="00455335" w:rsidP="00455335">
            <w:pPr>
              <w:pStyle w:val="Bodytext50"/>
              <w:shd w:val="clear" w:color="auto" w:fill="auto"/>
              <w:tabs>
                <w:tab w:val="left" w:pos="298"/>
              </w:tabs>
              <w:spacing w:before="0" w:line="240" w:lineRule="auto"/>
              <w:ind w:firstLine="0"/>
              <w:rPr>
                <w:rFonts w:ascii="Times New Roman" w:hAnsi="Times New Roman" w:cs="Times New Roman"/>
                <w:sz w:val="20"/>
                <w:szCs w:val="20"/>
              </w:rPr>
            </w:pPr>
            <w:r w:rsidRPr="00786988">
              <w:rPr>
                <w:rStyle w:val="Bodytext5NotBold"/>
                <w:rFonts w:ascii="Times New Roman" w:hAnsi="Times New Roman" w:cs="Times New Roman"/>
                <w:sz w:val="20"/>
                <w:szCs w:val="20"/>
              </w:rPr>
              <w:t xml:space="preserve">Labā ziņa - </w:t>
            </w:r>
            <w:r w:rsidRPr="00786988">
              <w:rPr>
                <w:rFonts w:ascii="Times New Roman" w:hAnsi="Times New Roman" w:cs="Times New Roman"/>
                <w:color w:val="000000"/>
                <w:sz w:val="20"/>
                <w:szCs w:val="20"/>
                <w:lang w:eastAsia="lv-LV" w:bidi="lv-LV"/>
              </w:rPr>
              <w:t>individuālo vajadzību vērtēšanas sistēma valstī ir vienota, izaicinājums būtu uzlabot prasmes lietot</w:t>
            </w:r>
            <w:r w:rsidRPr="00786988">
              <w:rPr>
                <w:rStyle w:val="Bodytext5NotBold"/>
                <w:rFonts w:ascii="Times New Roman" w:hAnsi="Times New Roman" w:cs="Times New Roman"/>
                <w:sz w:val="20"/>
                <w:szCs w:val="20"/>
              </w:rPr>
              <w:t>. Šo kā konstatējumu vienkārši būtu jāpiemin</w:t>
            </w:r>
          </w:p>
        </w:tc>
        <w:tc>
          <w:tcPr>
            <w:tcW w:w="4495" w:type="dxa"/>
          </w:tcPr>
          <w:p w14:paraId="7DB1323E" w14:textId="77777777" w:rsidR="002C4D50" w:rsidRPr="00786988" w:rsidRDefault="003734A2" w:rsidP="00886834">
            <w:pPr>
              <w:rPr>
                <w:rFonts w:ascii="Times New Roman" w:hAnsi="Times New Roman" w:cs="Times New Roman"/>
                <w:b/>
                <w:sz w:val="20"/>
                <w:szCs w:val="20"/>
              </w:rPr>
            </w:pPr>
            <w:r w:rsidRPr="00786988">
              <w:rPr>
                <w:rFonts w:ascii="Times New Roman" w:hAnsi="Times New Roman" w:cs="Times New Roman"/>
                <w:b/>
                <w:sz w:val="20"/>
                <w:szCs w:val="20"/>
              </w:rPr>
              <w:t>Ņemts vērā</w:t>
            </w:r>
          </w:p>
          <w:p w14:paraId="2D3D89EF" w14:textId="72AF16F0" w:rsidR="003734A2" w:rsidRPr="00786988" w:rsidRDefault="003734A2" w:rsidP="009064C9">
            <w:pPr>
              <w:jc w:val="both"/>
              <w:rPr>
                <w:rFonts w:ascii="Times New Roman" w:hAnsi="Times New Roman" w:cs="Times New Roman"/>
                <w:sz w:val="20"/>
                <w:szCs w:val="20"/>
              </w:rPr>
            </w:pPr>
            <w:r w:rsidRPr="00786988">
              <w:rPr>
                <w:rFonts w:ascii="Times New Roman" w:hAnsi="Times New Roman" w:cs="Times New Roman"/>
                <w:sz w:val="20"/>
                <w:szCs w:val="20"/>
              </w:rPr>
              <w:t xml:space="preserve">Pamatnostādņu projekta </w:t>
            </w:r>
            <w:r w:rsidR="009064C9" w:rsidRPr="00786988">
              <w:rPr>
                <w:rFonts w:ascii="Times New Roman" w:hAnsi="Times New Roman" w:cs="Times New Roman"/>
                <w:sz w:val="20"/>
                <w:szCs w:val="20"/>
              </w:rPr>
              <w:t xml:space="preserve">2.pielikuma ir papildināts ar nepieciešamību pārskatīt aprūpes līmeņu noteikšanas metodoloģiju, kā arī 2.rīcības virziena ietvaros </w:t>
            </w:r>
            <w:r w:rsidR="009064C9" w:rsidRPr="00786988">
              <w:rPr>
                <w:rFonts w:ascii="Times New Roman" w:hAnsi="Times New Roman" w:cs="Times New Roman"/>
                <w:sz w:val="20"/>
                <w:szCs w:val="20"/>
              </w:rPr>
              <w:lastRenderedPageBreak/>
              <w:t>precīzāk definēta individuālā budžeta pieejas ieviešana.</w:t>
            </w:r>
          </w:p>
        </w:tc>
      </w:tr>
      <w:tr w:rsidR="00455335" w:rsidRPr="00786988" w14:paraId="639488A5" w14:textId="77777777" w:rsidTr="00455335">
        <w:trPr>
          <w:trHeight w:val="1125"/>
        </w:trPr>
        <w:tc>
          <w:tcPr>
            <w:tcW w:w="3126" w:type="dxa"/>
          </w:tcPr>
          <w:p w14:paraId="5A83981C" w14:textId="11E1691D" w:rsidR="00455335" w:rsidRPr="00786988" w:rsidRDefault="00447FB0" w:rsidP="00455335">
            <w:pPr>
              <w:rPr>
                <w:rFonts w:ascii="Times New Roman" w:hAnsi="Times New Roman" w:cs="Times New Roman"/>
                <w:sz w:val="20"/>
                <w:szCs w:val="20"/>
              </w:rPr>
            </w:pPr>
            <w:r w:rsidRPr="00786988">
              <w:rPr>
                <w:rFonts w:ascii="Times New Roman" w:hAnsi="Times New Roman" w:cs="Times New Roman"/>
                <w:sz w:val="20"/>
                <w:szCs w:val="20"/>
              </w:rPr>
              <w:lastRenderedPageBreak/>
              <w:t>118.</w:t>
            </w:r>
            <w:r w:rsidR="00455335" w:rsidRPr="00786988">
              <w:rPr>
                <w:rFonts w:ascii="Times New Roman" w:hAnsi="Times New Roman" w:cs="Times New Roman"/>
                <w:sz w:val="20"/>
                <w:szCs w:val="20"/>
              </w:rPr>
              <w:t xml:space="preserve">Pamatnostādņu projekts, </w:t>
            </w:r>
          </w:p>
          <w:p w14:paraId="056F401E" w14:textId="77777777" w:rsidR="00455335" w:rsidRPr="00786988" w:rsidRDefault="00455335" w:rsidP="00455335">
            <w:pPr>
              <w:rPr>
                <w:rFonts w:ascii="Times New Roman" w:hAnsi="Times New Roman" w:cs="Times New Roman"/>
                <w:sz w:val="20"/>
                <w:szCs w:val="20"/>
              </w:rPr>
            </w:pPr>
            <w:r w:rsidRPr="00786988">
              <w:rPr>
                <w:rFonts w:ascii="Times New Roman" w:hAnsi="Times New Roman" w:cs="Times New Roman"/>
                <w:sz w:val="20"/>
                <w:szCs w:val="20"/>
              </w:rPr>
              <w:t>Rīcības virziens “Moderna un pieejama sociālo pakalpojumu sistēma, kas cita starpā uzlabo iedzīvotāju iespējas dzīvot neatkarīgi un dzīvot sabiedrībā, iekļauties izglītībā un darba tirgū”</w:t>
            </w:r>
          </w:p>
        </w:tc>
        <w:tc>
          <w:tcPr>
            <w:tcW w:w="6752" w:type="dxa"/>
          </w:tcPr>
          <w:p w14:paraId="17FB7F7D" w14:textId="77777777" w:rsidR="00EE5DB8" w:rsidRPr="00786988" w:rsidRDefault="00EE5DB8" w:rsidP="00EE5DB8">
            <w:pPr>
              <w:pStyle w:val="Bodytext50"/>
              <w:shd w:val="clear" w:color="auto" w:fill="auto"/>
              <w:tabs>
                <w:tab w:val="left" w:pos="298"/>
              </w:tabs>
              <w:spacing w:before="0" w:line="240" w:lineRule="auto"/>
              <w:ind w:firstLine="0"/>
              <w:jc w:val="center"/>
              <w:rPr>
                <w:rFonts w:ascii="Times New Roman" w:hAnsi="Times New Roman" w:cs="Times New Roman"/>
                <w:color w:val="000000"/>
                <w:sz w:val="20"/>
                <w:szCs w:val="20"/>
                <w:lang w:eastAsia="lv-LV" w:bidi="lv-LV"/>
              </w:rPr>
            </w:pPr>
            <w:r w:rsidRPr="00786988">
              <w:rPr>
                <w:rFonts w:ascii="Times New Roman" w:hAnsi="Times New Roman" w:cs="Times New Roman"/>
                <w:color w:val="000000"/>
                <w:sz w:val="20"/>
                <w:szCs w:val="20"/>
                <w:lang w:eastAsia="lv-LV" w:bidi="lv-LV"/>
              </w:rPr>
              <w:t>LSA</w:t>
            </w:r>
          </w:p>
          <w:p w14:paraId="2656A7EB" w14:textId="000413D1" w:rsidR="00455335" w:rsidRPr="00786988" w:rsidRDefault="00455335" w:rsidP="00455335">
            <w:pPr>
              <w:pStyle w:val="Bodytext50"/>
              <w:shd w:val="clear" w:color="auto" w:fill="auto"/>
              <w:tabs>
                <w:tab w:val="left" w:pos="298"/>
              </w:tabs>
              <w:spacing w:before="0" w:line="240" w:lineRule="auto"/>
              <w:ind w:firstLine="0"/>
              <w:rPr>
                <w:rStyle w:val="Bodytext5NotBold"/>
                <w:rFonts w:ascii="Times New Roman" w:hAnsi="Times New Roman" w:cs="Times New Roman"/>
                <w:b/>
                <w:sz w:val="20"/>
                <w:szCs w:val="20"/>
              </w:rPr>
            </w:pPr>
            <w:r w:rsidRPr="00786988">
              <w:rPr>
                <w:rFonts w:ascii="Times New Roman" w:hAnsi="Times New Roman" w:cs="Times New Roman"/>
                <w:b w:val="0"/>
                <w:color w:val="000000"/>
                <w:sz w:val="20"/>
                <w:szCs w:val="20"/>
                <w:lang w:eastAsia="lv-LV" w:bidi="lv-LV"/>
              </w:rPr>
              <w:t xml:space="preserve">Kā izaicinājums - </w:t>
            </w:r>
            <w:r w:rsidRPr="00786988">
              <w:rPr>
                <w:rStyle w:val="Bodytext2Bold"/>
                <w:rFonts w:ascii="Times New Roman" w:hAnsi="Times New Roman" w:cs="Times New Roman"/>
                <w:b/>
                <w:sz w:val="20"/>
                <w:szCs w:val="20"/>
              </w:rPr>
              <w:t xml:space="preserve">Apvienot vienā un novērst paralēlu sociālo sistēmu darbību. </w:t>
            </w:r>
            <w:r w:rsidRPr="00786988">
              <w:rPr>
                <w:rFonts w:ascii="Times New Roman" w:hAnsi="Times New Roman" w:cs="Times New Roman"/>
                <w:b w:val="0"/>
                <w:color w:val="000000"/>
                <w:sz w:val="20"/>
                <w:szCs w:val="20"/>
                <w:lang w:eastAsia="lv-LV" w:bidi="lv-LV"/>
              </w:rPr>
              <w:t xml:space="preserve">Uzdevums -valstij attiekties no pakalpojumu sniedzēja lomas. Pārkātot VSAC pakalpojumu apmaksas un atbildības kārtības. Ir vispārzināms fakts, ka eksistējot Valsts "kā finansētāja" un kā "pakalpojumu sniedzēja dalībai" lomai, paralēlā pakalpojumu sniegšanas sistēmā personām ar GRT, praktiski tiek izslēgts </w:t>
            </w:r>
            <w:proofErr w:type="spellStart"/>
            <w:r w:rsidRPr="00786988">
              <w:rPr>
                <w:rFonts w:ascii="Times New Roman" w:hAnsi="Times New Roman" w:cs="Times New Roman"/>
                <w:b w:val="0"/>
                <w:color w:val="000000"/>
                <w:sz w:val="20"/>
                <w:szCs w:val="20"/>
                <w:lang w:eastAsia="lv-LV" w:bidi="lv-LV"/>
              </w:rPr>
              <w:t>dein</w:t>
            </w:r>
            <w:r w:rsidR="00152CB0">
              <w:rPr>
                <w:rFonts w:ascii="Times New Roman" w:hAnsi="Times New Roman" w:cs="Times New Roman"/>
                <w:b w:val="0"/>
                <w:color w:val="000000"/>
                <w:sz w:val="20"/>
                <w:szCs w:val="20"/>
                <w:lang w:eastAsia="lv-LV" w:bidi="lv-LV"/>
              </w:rPr>
              <w:t>s</w:t>
            </w:r>
            <w:r w:rsidRPr="00786988">
              <w:rPr>
                <w:rFonts w:ascii="Times New Roman" w:hAnsi="Times New Roman" w:cs="Times New Roman"/>
                <w:b w:val="0"/>
                <w:color w:val="000000"/>
                <w:sz w:val="20"/>
                <w:szCs w:val="20"/>
                <w:lang w:eastAsia="lv-LV" w:bidi="lv-LV"/>
              </w:rPr>
              <w:t>tituciona</w:t>
            </w:r>
            <w:r w:rsidR="00152CB0">
              <w:rPr>
                <w:rFonts w:ascii="Times New Roman" w:hAnsi="Times New Roman" w:cs="Times New Roman"/>
                <w:b w:val="0"/>
                <w:color w:val="000000"/>
                <w:sz w:val="20"/>
                <w:szCs w:val="20"/>
                <w:lang w:eastAsia="lv-LV" w:bidi="lv-LV"/>
              </w:rPr>
              <w:t>l</w:t>
            </w:r>
            <w:r w:rsidRPr="00786988">
              <w:rPr>
                <w:rFonts w:ascii="Times New Roman" w:hAnsi="Times New Roman" w:cs="Times New Roman"/>
                <w:b w:val="0"/>
                <w:color w:val="000000"/>
                <w:sz w:val="20"/>
                <w:szCs w:val="20"/>
                <w:lang w:eastAsia="lv-LV" w:bidi="lv-LV"/>
              </w:rPr>
              <w:t>iz</w:t>
            </w:r>
            <w:r w:rsidR="00152CB0">
              <w:rPr>
                <w:rFonts w:ascii="Times New Roman" w:hAnsi="Times New Roman" w:cs="Times New Roman"/>
                <w:b w:val="0"/>
                <w:color w:val="000000"/>
                <w:sz w:val="20"/>
                <w:szCs w:val="20"/>
                <w:lang w:eastAsia="lv-LV" w:bidi="lv-LV"/>
              </w:rPr>
              <w:t>ā</w:t>
            </w:r>
            <w:r w:rsidRPr="00786988">
              <w:rPr>
                <w:rFonts w:ascii="Times New Roman" w:hAnsi="Times New Roman" w:cs="Times New Roman"/>
                <w:b w:val="0"/>
                <w:color w:val="000000"/>
                <w:sz w:val="20"/>
                <w:szCs w:val="20"/>
                <w:lang w:eastAsia="lv-LV" w:bidi="lv-LV"/>
              </w:rPr>
              <w:t>cijas</w:t>
            </w:r>
            <w:proofErr w:type="spellEnd"/>
            <w:r w:rsidRPr="00786988">
              <w:rPr>
                <w:rFonts w:ascii="Times New Roman" w:hAnsi="Times New Roman" w:cs="Times New Roman"/>
                <w:b w:val="0"/>
                <w:color w:val="000000"/>
                <w:sz w:val="20"/>
                <w:szCs w:val="20"/>
                <w:lang w:eastAsia="lv-LV" w:bidi="lv-LV"/>
              </w:rPr>
              <w:t xml:space="preserve"> procesa sistēmiskai pamats. Ar šo tiek administratīvi kropļota pakalpojumu apmaksas sistēma, ne tikai VSAC, bet sistēmā kopumā. Tik ilgi, kamēr pastāvēs dalītā atbildība, t.i. divas sistēmas - ar šo mērķa grupu saistītajā politikām nav sistēmiska pamata sakārtoties. Atbildība ir jāapceno vienās, un manuprāt loģiski esošajā sistēmā t.i. pašvaldību rokās</w:t>
            </w:r>
          </w:p>
        </w:tc>
        <w:tc>
          <w:tcPr>
            <w:tcW w:w="4495" w:type="dxa"/>
          </w:tcPr>
          <w:p w14:paraId="1F58F1FD" w14:textId="2EE42D26" w:rsidR="009064C9" w:rsidRPr="00786988" w:rsidRDefault="00152CB0" w:rsidP="009064C9">
            <w:pPr>
              <w:rPr>
                <w:rFonts w:ascii="Times New Roman" w:hAnsi="Times New Roman" w:cs="Times New Roman"/>
                <w:b/>
                <w:sz w:val="20"/>
                <w:szCs w:val="20"/>
              </w:rPr>
            </w:pPr>
            <w:r>
              <w:rPr>
                <w:rFonts w:ascii="Times New Roman" w:hAnsi="Times New Roman" w:cs="Times New Roman"/>
                <w:b/>
                <w:sz w:val="20"/>
                <w:szCs w:val="20"/>
              </w:rPr>
              <w:t>Daļēji</w:t>
            </w:r>
            <w:r w:rsidR="009064C9" w:rsidRPr="00786988">
              <w:rPr>
                <w:rFonts w:ascii="Times New Roman" w:hAnsi="Times New Roman" w:cs="Times New Roman"/>
                <w:b/>
                <w:sz w:val="20"/>
                <w:szCs w:val="20"/>
              </w:rPr>
              <w:t xml:space="preserve"> ņemts vērā</w:t>
            </w:r>
          </w:p>
          <w:p w14:paraId="45BC4AF6" w14:textId="4A38773D" w:rsidR="00455335" w:rsidRPr="00786988" w:rsidRDefault="002C4D50" w:rsidP="009064C9">
            <w:pPr>
              <w:jc w:val="both"/>
              <w:rPr>
                <w:rFonts w:ascii="Times New Roman" w:hAnsi="Times New Roman" w:cs="Times New Roman"/>
                <w:sz w:val="20"/>
                <w:szCs w:val="20"/>
              </w:rPr>
            </w:pPr>
            <w:r w:rsidRPr="00786988">
              <w:rPr>
                <w:rFonts w:ascii="Times New Roman" w:eastAsia="Times New Roman" w:hAnsi="Times New Roman" w:cs="Times New Roman"/>
                <w:sz w:val="20"/>
                <w:szCs w:val="20"/>
              </w:rPr>
              <w:t>Laika posmā līdz 2027.gadam netiek plānots  atteikties no valsts</w:t>
            </w:r>
            <w:r w:rsidR="009064C9" w:rsidRPr="00786988">
              <w:rPr>
                <w:rFonts w:ascii="Times New Roman" w:eastAsia="Times New Roman" w:hAnsi="Times New Roman" w:cs="Times New Roman"/>
                <w:sz w:val="20"/>
                <w:szCs w:val="20"/>
              </w:rPr>
              <w:t xml:space="preserve"> fi</w:t>
            </w:r>
            <w:r w:rsidR="00C57263">
              <w:rPr>
                <w:rFonts w:ascii="Times New Roman" w:eastAsia="Times New Roman" w:hAnsi="Times New Roman" w:cs="Times New Roman"/>
                <w:sz w:val="20"/>
                <w:szCs w:val="20"/>
              </w:rPr>
              <w:t>n</w:t>
            </w:r>
            <w:r w:rsidR="009064C9" w:rsidRPr="00786988">
              <w:rPr>
                <w:rFonts w:ascii="Times New Roman" w:eastAsia="Times New Roman" w:hAnsi="Times New Roman" w:cs="Times New Roman"/>
                <w:sz w:val="20"/>
                <w:szCs w:val="20"/>
              </w:rPr>
              <w:t>ansētu</w:t>
            </w:r>
            <w:r w:rsidRPr="00786988">
              <w:rPr>
                <w:rFonts w:ascii="Times New Roman" w:eastAsia="Times New Roman" w:hAnsi="Times New Roman" w:cs="Times New Roman"/>
                <w:sz w:val="20"/>
                <w:szCs w:val="20"/>
              </w:rPr>
              <w:t xml:space="preserve"> sociālo pakalpojumu sniegšanas. </w:t>
            </w:r>
            <w:r w:rsidR="00152CB0">
              <w:rPr>
                <w:rFonts w:ascii="Times New Roman" w:eastAsia="Times New Roman" w:hAnsi="Times New Roman" w:cs="Times New Roman"/>
                <w:sz w:val="20"/>
                <w:szCs w:val="20"/>
              </w:rPr>
              <w:t>Vēršam uzmanību, ka 2.rīcības virziena 4.4.un 4.7.uzdevumi paredz jaunu pieeju pakalpojumu īstenošanā testēšanu un ieviešanu, iekļaujot arī pakalpojuma finansēšanas mehānismu izmaiņu izvērtēšanu.</w:t>
            </w:r>
          </w:p>
        </w:tc>
      </w:tr>
      <w:tr w:rsidR="00455335" w:rsidRPr="00786988" w14:paraId="2B5FD1C0" w14:textId="77777777" w:rsidTr="00455335">
        <w:trPr>
          <w:trHeight w:val="1125"/>
        </w:trPr>
        <w:tc>
          <w:tcPr>
            <w:tcW w:w="3126" w:type="dxa"/>
          </w:tcPr>
          <w:p w14:paraId="544B1481" w14:textId="32482A2A" w:rsidR="00455335" w:rsidRPr="00786988" w:rsidRDefault="00447FB0" w:rsidP="00455335">
            <w:pPr>
              <w:rPr>
                <w:rFonts w:ascii="Times New Roman" w:hAnsi="Times New Roman" w:cs="Times New Roman"/>
                <w:sz w:val="20"/>
                <w:szCs w:val="20"/>
              </w:rPr>
            </w:pPr>
            <w:r w:rsidRPr="00786988">
              <w:rPr>
                <w:rFonts w:ascii="Times New Roman" w:hAnsi="Times New Roman" w:cs="Times New Roman"/>
                <w:sz w:val="20"/>
                <w:szCs w:val="20"/>
              </w:rPr>
              <w:t>119.</w:t>
            </w:r>
            <w:r w:rsidR="00455335" w:rsidRPr="00786988">
              <w:rPr>
                <w:rFonts w:ascii="Times New Roman" w:hAnsi="Times New Roman" w:cs="Times New Roman"/>
                <w:sz w:val="20"/>
                <w:szCs w:val="20"/>
              </w:rPr>
              <w:t xml:space="preserve">Pamatnostādņu projekts, </w:t>
            </w:r>
          </w:p>
          <w:p w14:paraId="5F5E8EA6" w14:textId="77777777" w:rsidR="00455335" w:rsidRPr="00786988" w:rsidRDefault="00455335" w:rsidP="00455335">
            <w:pPr>
              <w:rPr>
                <w:rFonts w:ascii="Times New Roman" w:hAnsi="Times New Roman" w:cs="Times New Roman"/>
                <w:sz w:val="20"/>
                <w:szCs w:val="20"/>
              </w:rPr>
            </w:pPr>
            <w:r w:rsidRPr="00786988">
              <w:rPr>
                <w:rFonts w:ascii="Times New Roman" w:hAnsi="Times New Roman" w:cs="Times New Roman"/>
                <w:sz w:val="20"/>
                <w:szCs w:val="20"/>
              </w:rPr>
              <w:t>Rīcības virziens “Moderna un pieejama sociālo pakalpojumu sistēma, kas cita starpā uzlabo iedzīvotāju iespējas dzīvot neatkarīgi un dzīvot sabiedrībā, iekļauties izglītībā un darba tirgū”</w:t>
            </w:r>
          </w:p>
        </w:tc>
        <w:tc>
          <w:tcPr>
            <w:tcW w:w="6752" w:type="dxa"/>
          </w:tcPr>
          <w:p w14:paraId="499364D3" w14:textId="77777777" w:rsidR="00EE5DB8" w:rsidRPr="00786988" w:rsidRDefault="00EE5DB8" w:rsidP="00EE5DB8">
            <w:pPr>
              <w:pStyle w:val="Bodytext50"/>
              <w:shd w:val="clear" w:color="auto" w:fill="auto"/>
              <w:tabs>
                <w:tab w:val="left" w:pos="298"/>
              </w:tabs>
              <w:spacing w:before="0" w:line="240" w:lineRule="auto"/>
              <w:ind w:firstLine="0"/>
              <w:jc w:val="center"/>
              <w:rPr>
                <w:rFonts w:ascii="Times New Roman" w:hAnsi="Times New Roman" w:cs="Times New Roman"/>
                <w:color w:val="000000"/>
                <w:sz w:val="20"/>
                <w:szCs w:val="20"/>
                <w:lang w:eastAsia="lv-LV" w:bidi="lv-LV"/>
              </w:rPr>
            </w:pPr>
            <w:r w:rsidRPr="00786988">
              <w:rPr>
                <w:rFonts w:ascii="Times New Roman" w:hAnsi="Times New Roman" w:cs="Times New Roman"/>
                <w:color w:val="000000"/>
                <w:sz w:val="20"/>
                <w:szCs w:val="20"/>
                <w:lang w:eastAsia="lv-LV" w:bidi="lv-LV"/>
              </w:rPr>
              <w:t>LSA</w:t>
            </w:r>
          </w:p>
          <w:p w14:paraId="368FC96C" w14:textId="4CEBF67D" w:rsidR="00455335" w:rsidRPr="00786988" w:rsidRDefault="00455335" w:rsidP="00C4563E">
            <w:pPr>
              <w:pStyle w:val="Bodytext50"/>
              <w:shd w:val="clear" w:color="auto" w:fill="auto"/>
              <w:tabs>
                <w:tab w:val="left" w:pos="298"/>
              </w:tabs>
              <w:spacing w:before="0" w:line="240" w:lineRule="auto"/>
              <w:ind w:firstLine="0"/>
              <w:rPr>
                <w:rStyle w:val="Bodytext5NotBold"/>
                <w:rFonts w:ascii="Times New Roman" w:hAnsi="Times New Roman" w:cs="Times New Roman"/>
                <w:b/>
                <w:sz w:val="20"/>
                <w:szCs w:val="20"/>
              </w:rPr>
            </w:pPr>
            <w:r w:rsidRPr="00786988">
              <w:rPr>
                <w:rFonts w:ascii="Times New Roman" w:hAnsi="Times New Roman" w:cs="Times New Roman"/>
                <w:b w:val="0"/>
                <w:color w:val="000000"/>
                <w:sz w:val="20"/>
                <w:szCs w:val="20"/>
                <w:lang w:eastAsia="lv-LV" w:bidi="lv-LV"/>
              </w:rPr>
              <w:t xml:space="preserve">Kā izaicinājums - </w:t>
            </w:r>
            <w:r w:rsidRPr="00786988">
              <w:rPr>
                <w:rStyle w:val="Bodytext2Bold"/>
                <w:rFonts w:ascii="Times New Roman" w:hAnsi="Times New Roman" w:cs="Times New Roman"/>
                <w:b/>
                <w:sz w:val="20"/>
                <w:szCs w:val="20"/>
              </w:rPr>
              <w:t xml:space="preserve">Valstī ir jāpilnveido sociālo pakalpojumu pieejamības nodrošinājuma sistēma. </w:t>
            </w:r>
            <w:r w:rsidRPr="00786988">
              <w:rPr>
                <w:rFonts w:ascii="Times New Roman" w:hAnsi="Times New Roman" w:cs="Times New Roman"/>
                <w:b w:val="0"/>
                <w:color w:val="000000"/>
                <w:sz w:val="20"/>
                <w:szCs w:val="20"/>
                <w:lang w:eastAsia="lv-LV" w:bidi="lv-LV"/>
              </w:rPr>
              <w:t>Lai būtu skaidra rīcība, ir jānosaka algoritms par darbībām, lai atbildīgās personas zinātu procedūras un būtu stimulētas papildināt savu lokālo pakalpojumu sistēmu. Runa ir par</w:t>
            </w:r>
            <w:r w:rsidRPr="00786988">
              <w:rPr>
                <w:rFonts w:ascii="Times New Roman" w:hAnsi="Times New Roman" w:cs="Times New Roman"/>
                <w:b w:val="0"/>
                <w:sz w:val="20"/>
                <w:szCs w:val="20"/>
              </w:rPr>
              <w:t xml:space="preserve"> </w:t>
            </w:r>
            <w:r w:rsidRPr="00786988">
              <w:rPr>
                <w:rFonts w:ascii="Times New Roman" w:hAnsi="Times New Roman" w:cs="Times New Roman"/>
                <w:b w:val="0"/>
                <w:color w:val="000000"/>
                <w:sz w:val="20"/>
                <w:szCs w:val="20"/>
                <w:lang w:eastAsia="lv-LV" w:bidi="lv-LV"/>
              </w:rPr>
              <w:t>pakalpojumu sniedzēju izvēles procedūrām, ko realizētu par sistēmu atbildīgie (pašvaldības). Tie nav iepirkumi, jo sociālie pakalpojumi nav pildspalvas, kas 10 gadus stāvēs noliktavā, vai kuras uz gadu var atkal nolikt plauktā bez izmatošanas - sociālie pakalpojumi ir ilgtermiņa sadarbības, kur ir pušu sadarbības, darbinieku nodrošinājuma, klientu vēlmju, infrastruktūras noslodzes un daudzas citas komponentes. Ir nepieciešama regulēta, loģiska, likumīga un izpildāma sistēmas papildināšanas sistēma, ka izvēlēties pakalpojumus,</w:t>
            </w:r>
            <w:r w:rsidR="00C4563E" w:rsidRPr="00786988">
              <w:rPr>
                <w:rFonts w:ascii="Times New Roman" w:hAnsi="Times New Roman" w:cs="Times New Roman"/>
                <w:b w:val="0"/>
                <w:color w:val="000000"/>
                <w:sz w:val="20"/>
                <w:szCs w:val="20"/>
                <w:lang w:eastAsia="lv-LV" w:bidi="lv-LV"/>
              </w:rPr>
              <w:t xml:space="preserve"> </w:t>
            </w:r>
            <w:r w:rsidRPr="00786988">
              <w:rPr>
                <w:rFonts w:ascii="Times New Roman" w:hAnsi="Times New Roman" w:cs="Times New Roman"/>
                <w:b w:val="0"/>
                <w:color w:val="000000"/>
                <w:sz w:val="20"/>
                <w:szCs w:val="20"/>
                <w:lang w:eastAsia="lv-LV" w:bidi="lv-LV"/>
              </w:rPr>
              <w:t>piemērs var būt minimālais pakalpojumu grozs, un partneru izvēles procedūra. Vajadzību (klientu) apjoms tiek prognozēts lokālajā sistēmā, tas ir jāvar prognozēt ilgtermiņa, speciālisti nerodas tukšā vietā to kompetence ir jāveido, u.t.t.. Par Latvijai labāko procedūras variantu būtu jārunā, bet ir fakts, ka šādas sistēmas Latvijā nav. Tiek izmantos iepirkumu regulējums, kas vairumā gadījumu sociālajiem pakalpojumiem nav piemērots.</w:t>
            </w:r>
          </w:p>
        </w:tc>
        <w:tc>
          <w:tcPr>
            <w:tcW w:w="4495" w:type="dxa"/>
          </w:tcPr>
          <w:p w14:paraId="322A65A9" w14:textId="2D178F15" w:rsidR="00455335" w:rsidRPr="00786988" w:rsidRDefault="00C4563E" w:rsidP="00AB6378">
            <w:pPr>
              <w:rPr>
                <w:rFonts w:ascii="Times New Roman" w:hAnsi="Times New Roman" w:cs="Times New Roman"/>
                <w:b/>
                <w:sz w:val="20"/>
                <w:szCs w:val="20"/>
              </w:rPr>
            </w:pPr>
            <w:r w:rsidRPr="00786988">
              <w:rPr>
                <w:rFonts w:ascii="Times New Roman" w:hAnsi="Times New Roman" w:cs="Times New Roman"/>
                <w:b/>
                <w:sz w:val="20"/>
                <w:szCs w:val="20"/>
              </w:rPr>
              <w:t xml:space="preserve">Nav </w:t>
            </w:r>
            <w:r w:rsidR="00AB6378" w:rsidRPr="00786988">
              <w:rPr>
                <w:rFonts w:ascii="Times New Roman" w:hAnsi="Times New Roman" w:cs="Times New Roman"/>
                <w:b/>
                <w:sz w:val="20"/>
                <w:szCs w:val="20"/>
              </w:rPr>
              <w:t>ņemts vērā</w:t>
            </w:r>
          </w:p>
          <w:p w14:paraId="79EF0AEA" w14:textId="74101ED6" w:rsidR="00AB1996" w:rsidRPr="00786988" w:rsidRDefault="00AB1996" w:rsidP="00AB1996">
            <w:pPr>
              <w:pStyle w:val="NormalWeb"/>
              <w:jc w:val="both"/>
              <w:rPr>
                <w:rFonts w:ascii="Times New Roman" w:hAnsi="Times New Roman" w:cs="Times New Roman"/>
                <w:color w:val="000000"/>
                <w:sz w:val="20"/>
                <w:szCs w:val="20"/>
              </w:rPr>
            </w:pPr>
            <w:r w:rsidRPr="00786988">
              <w:rPr>
                <w:rStyle w:val="Strong"/>
                <w:rFonts w:ascii="Times New Roman" w:hAnsi="Times New Roman" w:cs="Times New Roman"/>
                <w:color w:val="000000"/>
                <w:sz w:val="20"/>
                <w:szCs w:val="20"/>
              </w:rPr>
              <w:t>Publisko iepirkumu likuma 10.panta 2 daļa </w:t>
            </w:r>
            <w:r w:rsidRPr="00786988">
              <w:rPr>
                <w:rFonts w:ascii="Times New Roman" w:hAnsi="Times New Roman" w:cs="Times New Roman"/>
                <w:color w:val="000000"/>
                <w:sz w:val="20"/>
                <w:szCs w:val="20"/>
              </w:rPr>
              <w:t> jau tagad noteic, ka pasūtītājs (valsts pašvaldība) ir tiesīgs nepiemērot šo likumu publiskam pakalpojuma līgumam, kura priekšmets atbilst kādam no šā likuma </w:t>
            </w:r>
            <w:hyperlink r:id="rId14" w:anchor="piel2" w:tgtFrame="_blank" w:history="1">
              <w:r w:rsidRPr="00786988">
                <w:rPr>
                  <w:rStyle w:val="Hyperlink"/>
                  <w:rFonts w:ascii="Times New Roman" w:hAnsi="Times New Roman" w:cs="Times New Roman"/>
                  <w:sz w:val="20"/>
                  <w:szCs w:val="20"/>
                </w:rPr>
                <w:t>2. pielikuma</w:t>
              </w:r>
            </w:hyperlink>
            <w:r w:rsidRPr="00786988">
              <w:rPr>
                <w:rFonts w:ascii="Times New Roman" w:hAnsi="Times New Roman" w:cs="Times New Roman"/>
                <w:color w:val="000000"/>
                <w:sz w:val="20"/>
                <w:szCs w:val="20"/>
              </w:rPr>
              <w:t> sadaļā "Veselības, sociālie un saistītie pakalpojumi" minētajiem CPV kodiem, ja tā paredzamā līgumcena ir mazāka par </w:t>
            </w:r>
            <w:r w:rsidRPr="00786988">
              <w:rPr>
                <w:rStyle w:val="Strong"/>
                <w:rFonts w:ascii="Times New Roman" w:hAnsi="Times New Roman" w:cs="Times New Roman"/>
                <w:color w:val="000000"/>
                <w:sz w:val="20"/>
                <w:szCs w:val="20"/>
              </w:rPr>
              <w:t>750 000 </w:t>
            </w:r>
            <w:proofErr w:type="spellStart"/>
            <w:r w:rsidRPr="00786988">
              <w:rPr>
                <w:rStyle w:val="Emphasis"/>
                <w:rFonts w:ascii="Times New Roman" w:hAnsi="Times New Roman" w:cs="Times New Roman"/>
                <w:b/>
                <w:bCs/>
                <w:color w:val="000000"/>
                <w:sz w:val="20"/>
                <w:szCs w:val="20"/>
              </w:rPr>
              <w:t>euro</w:t>
            </w:r>
            <w:proofErr w:type="spellEnd"/>
            <w:r w:rsidRPr="00786988">
              <w:rPr>
                <w:rFonts w:ascii="Times New Roman" w:hAnsi="Times New Roman" w:cs="Times New Roman"/>
                <w:color w:val="000000"/>
                <w:sz w:val="20"/>
                <w:szCs w:val="20"/>
              </w:rPr>
              <w:t>. Ja šāda publiska pakalpojuma līguma paredzamā līgumcena ir 750 000 </w:t>
            </w:r>
            <w:proofErr w:type="spellStart"/>
            <w:r w:rsidRPr="00786988">
              <w:rPr>
                <w:rStyle w:val="Emphasis"/>
                <w:rFonts w:ascii="Times New Roman" w:hAnsi="Times New Roman" w:cs="Times New Roman"/>
                <w:color w:val="000000"/>
                <w:sz w:val="20"/>
                <w:szCs w:val="20"/>
              </w:rPr>
              <w:t>euro</w:t>
            </w:r>
            <w:proofErr w:type="spellEnd"/>
            <w:r w:rsidRPr="00786988">
              <w:rPr>
                <w:rFonts w:ascii="Times New Roman" w:hAnsi="Times New Roman" w:cs="Times New Roman"/>
                <w:color w:val="000000"/>
                <w:sz w:val="20"/>
                <w:szCs w:val="20"/>
              </w:rPr>
              <w:t> vai lielāka, iepirkumam piemēro šā panta pirmajā daļā paredzēto iepirkuma veikšanas kārtību.</w:t>
            </w:r>
          </w:p>
          <w:p w14:paraId="6282A439" w14:textId="366D406B" w:rsidR="00AB1996" w:rsidRPr="00786988" w:rsidRDefault="0096490E" w:rsidP="00AB1996">
            <w:pPr>
              <w:pStyle w:val="NormalWeb"/>
              <w:jc w:val="both"/>
              <w:rPr>
                <w:rFonts w:ascii="Times New Roman" w:hAnsi="Times New Roman" w:cs="Times New Roman"/>
                <w:color w:val="000000"/>
                <w:sz w:val="20"/>
                <w:szCs w:val="20"/>
              </w:rPr>
            </w:pPr>
            <w:r w:rsidRPr="00786988">
              <w:rPr>
                <w:rFonts w:ascii="Times New Roman" w:hAnsi="Times New Roman" w:cs="Times New Roman"/>
                <w:color w:val="000000"/>
                <w:sz w:val="20"/>
                <w:szCs w:val="20"/>
              </w:rPr>
              <w:t>Pilnībā atsakoties no Pu</w:t>
            </w:r>
            <w:r w:rsidR="00AB1996" w:rsidRPr="00786988">
              <w:rPr>
                <w:rFonts w:ascii="Times New Roman" w:hAnsi="Times New Roman" w:cs="Times New Roman"/>
                <w:color w:val="000000"/>
                <w:sz w:val="20"/>
                <w:szCs w:val="20"/>
              </w:rPr>
              <w:t>b</w:t>
            </w:r>
            <w:r w:rsidRPr="00786988">
              <w:rPr>
                <w:rFonts w:ascii="Times New Roman" w:hAnsi="Times New Roman" w:cs="Times New Roman"/>
                <w:color w:val="000000"/>
                <w:sz w:val="20"/>
                <w:szCs w:val="20"/>
              </w:rPr>
              <w:t>l</w:t>
            </w:r>
            <w:r w:rsidR="00AB1996" w:rsidRPr="00786988">
              <w:rPr>
                <w:rFonts w:ascii="Times New Roman" w:hAnsi="Times New Roman" w:cs="Times New Roman"/>
                <w:color w:val="000000"/>
                <w:sz w:val="20"/>
                <w:szCs w:val="20"/>
              </w:rPr>
              <w:t>i</w:t>
            </w:r>
            <w:r w:rsidR="003428C2">
              <w:rPr>
                <w:rFonts w:ascii="Times New Roman" w:hAnsi="Times New Roman" w:cs="Times New Roman"/>
                <w:color w:val="000000"/>
                <w:sz w:val="20"/>
                <w:szCs w:val="20"/>
              </w:rPr>
              <w:t>s</w:t>
            </w:r>
            <w:r w:rsidR="00AB1996" w:rsidRPr="00786988">
              <w:rPr>
                <w:rFonts w:ascii="Times New Roman" w:hAnsi="Times New Roman" w:cs="Times New Roman"/>
                <w:color w:val="000000"/>
                <w:sz w:val="20"/>
                <w:szCs w:val="20"/>
              </w:rPr>
              <w:t>ko iepirkuma likuma, īpaši pie lieliem pakalpojumu apjomiem, varētu būtiski palielināt korupcijas risku, nelietderīgi izmantoto publisko l</w:t>
            </w:r>
            <w:r w:rsidR="003428C2">
              <w:rPr>
                <w:rFonts w:ascii="Times New Roman" w:hAnsi="Times New Roman" w:cs="Times New Roman"/>
                <w:color w:val="000000"/>
                <w:sz w:val="20"/>
                <w:szCs w:val="20"/>
              </w:rPr>
              <w:t>ī</w:t>
            </w:r>
            <w:r w:rsidR="00AB1996" w:rsidRPr="00786988">
              <w:rPr>
                <w:rFonts w:ascii="Times New Roman" w:hAnsi="Times New Roman" w:cs="Times New Roman"/>
                <w:color w:val="000000"/>
                <w:sz w:val="20"/>
                <w:szCs w:val="20"/>
              </w:rPr>
              <w:t>dzekļu risku, kā arī ierobežot jaunu sociālo pakalpojumu sniedzēju ienākšanu tirgū.</w:t>
            </w:r>
          </w:p>
          <w:p w14:paraId="35702C4A" w14:textId="7A47DE5C" w:rsidR="00AB6378" w:rsidRPr="00786988" w:rsidRDefault="00AB6378" w:rsidP="00AB6378">
            <w:pPr>
              <w:rPr>
                <w:rFonts w:ascii="Times New Roman" w:hAnsi="Times New Roman" w:cs="Times New Roman"/>
                <w:sz w:val="20"/>
                <w:szCs w:val="20"/>
              </w:rPr>
            </w:pPr>
          </w:p>
        </w:tc>
      </w:tr>
      <w:tr w:rsidR="00455335" w:rsidRPr="00786988" w14:paraId="72508343" w14:textId="77777777" w:rsidTr="00455335">
        <w:trPr>
          <w:trHeight w:val="416"/>
        </w:trPr>
        <w:tc>
          <w:tcPr>
            <w:tcW w:w="3126" w:type="dxa"/>
          </w:tcPr>
          <w:p w14:paraId="15FE7570" w14:textId="1F8AD026" w:rsidR="00455335" w:rsidRPr="00786988" w:rsidRDefault="00447FB0" w:rsidP="00455335">
            <w:pPr>
              <w:rPr>
                <w:rFonts w:ascii="Times New Roman" w:hAnsi="Times New Roman" w:cs="Times New Roman"/>
                <w:sz w:val="20"/>
                <w:szCs w:val="20"/>
              </w:rPr>
            </w:pPr>
            <w:r w:rsidRPr="00786988">
              <w:rPr>
                <w:rFonts w:ascii="Times New Roman" w:hAnsi="Times New Roman" w:cs="Times New Roman"/>
                <w:sz w:val="20"/>
                <w:szCs w:val="20"/>
              </w:rPr>
              <w:t>120.</w:t>
            </w:r>
            <w:r w:rsidR="00455335" w:rsidRPr="00786988">
              <w:rPr>
                <w:rFonts w:ascii="Times New Roman" w:hAnsi="Times New Roman" w:cs="Times New Roman"/>
                <w:sz w:val="20"/>
                <w:szCs w:val="20"/>
              </w:rPr>
              <w:t xml:space="preserve">Pamatnostādņu projekts, </w:t>
            </w:r>
          </w:p>
          <w:p w14:paraId="5DEC167D" w14:textId="77777777" w:rsidR="00455335" w:rsidRPr="00786988" w:rsidRDefault="00455335" w:rsidP="00455335">
            <w:pPr>
              <w:rPr>
                <w:rFonts w:ascii="Times New Roman" w:hAnsi="Times New Roman" w:cs="Times New Roman"/>
                <w:sz w:val="20"/>
                <w:szCs w:val="20"/>
              </w:rPr>
            </w:pPr>
            <w:r w:rsidRPr="00786988">
              <w:rPr>
                <w:rFonts w:ascii="Times New Roman" w:hAnsi="Times New Roman" w:cs="Times New Roman"/>
                <w:sz w:val="20"/>
                <w:szCs w:val="20"/>
              </w:rPr>
              <w:t xml:space="preserve">Rīcības virziens “Moderna un pieejama sociālo pakalpojumu sistēma, kas cita starpā uzlabo </w:t>
            </w:r>
            <w:r w:rsidRPr="00786988">
              <w:rPr>
                <w:rFonts w:ascii="Times New Roman" w:hAnsi="Times New Roman" w:cs="Times New Roman"/>
                <w:sz w:val="20"/>
                <w:szCs w:val="20"/>
              </w:rPr>
              <w:lastRenderedPageBreak/>
              <w:t>iedzīvotāju iespējas dzīvot neatkarīgi un dzīvot sabiedrībā, iekļauties izglītībā un darba tirgū”</w:t>
            </w:r>
          </w:p>
        </w:tc>
        <w:tc>
          <w:tcPr>
            <w:tcW w:w="6752" w:type="dxa"/>
          </w:tcPr>
          <w:p w14:paraId="45279A38" w14:textId="77777777" w:rsidR="00EE5DB8" w:rsidRPr="00786988" w:rsidRDefault="00EE5DB8" w:rsidP="00EE5DB8">
            <w:pPr>
              <w:pStyle w:val="Bodytext50"/>
              <w:shd w:val="clear" w:color="auto" w:fill="auto"/>
              <w:tabs>
                <w:tab w:val="left" w:pos="298"/>
              </w:tabs>
              <w:spacing w:before="0" w:line="240" w:lineRule="auto"/>
              <w:ind w:firstLine="0"/>
              <w:jc w:val="center"/>
              <w:rPr>
                <w:rFonts w:ascii="Times New Roman" w:hAnsi="Times New Roman" w:cs="Times New Roman"/>
                <w:color w:val="000000"/>
                <w:sz w:val="20"/>
                <w:szCs w:val="20"/>
                <w:lang w:eastAsia="lv-LV" w:bidi="lv-LV"/>
              </w:rPr>
            </w:pPr>
            <w:r w:rsidRPr="00786988">
              <w:rPr>
                <w:rFonts w:ascii="Times New Roman" w:hAnsi="Times New Roman" w:cs="Times New Roman"/>
                <w:color w:val="000000"/>
                <w:sz w:val="20"/>
                <w:szCs w:val="20"/>
                <w:lang w:eastAsia="lv-LV" w:bidi="lv-LV"/>
              </w:rPr>
              <w:lastRenderedPageBreak/>
              <w:t>LSA</w:t>
            </w:r>
          </w:p>
          <w:p w14:paraId="1B5423E6" w14:textId="77777777" w:rsidR="00455335" w:rsidRPr="00786988" w:rsidRDefault="00455335" w:rsidP="00455335">
            <w:pPr>
              <w:pStyle w:val="Bodytext50"/>
              <w:shd w:val="clear" w:color="auto" w:fill="auto"/>
              <w:tabs>
                <w:tab w:val="left" w:pos="298"/>
              </w:tabs>
              <w:spacing w:before="0" w:line="240" w:lineRule="auto"/>
              <w:ind w:firstLine="0"/>
              <w:rPr>
                <w:rStyle w:val="Bodytext5NotBold"/>
                <w:rFonts w:ascii="Times New Roman" w:hAnsi="Times New Roman" w:cs="Times New Roman"/>
                <w:b/>
                <w:sz w:val="20"/>
                <w:szCs w:val="20"/>
              </w:rPr>
            </w:pPr>
            <w:r w:rsidRPr="00786988">
              <w:rPr>
                <w:rFonts w:ascii="Times New Roman" w:hAnsi="Times New Roman" w:cs="Times New Roman"/>
                <w:b w:val="0"/>
                <w:color w:val="000000"/>
                <w:sz w:val="20"/>
                <w:szCs w:val="20"/>
                <w:lang w:eastAsia="lv-LV" w:bidi="lv-LV"/>
              </w:rPr>
              <w:t xml:space="preserve">Kā izaicinājums - </w:t>
            </w:r>
            <w:r w:rsidRPr="00786988">
              <w:rPr>
                <w:rStyle w:val="Bodytext2Bold"/>
                <w:rFonts w:ascii="Times New Roman" w:hAnsi="Times New Roman" w:cs="Times New Roman"/>
                <w:b/>
                <w:sz w:val="20"/>
                <w:szCs w:val="20"/>
              </w:rPr>
              <w:t xml:space="preserve">Valstī ir jāizveido Sociālo pakalpojumu investīciju sistēma. </w:t>
            </w:r>
            <w:r w:rsidRPr="00786988">
              <w:rPr>
                <w:rFonts w:ascii="Times New Roman" w:hAnsi="Times New Roman" w:cs="Times New Roman"/>
                <w:b w:val="0"/>
                <w:color w:val="000000"/>
                <w:sz w:val="20"/>
                <w:szCs w:val="20"/>
                <w:lang w:eastAsia="lv-LV" w:bidi="lv-LV"/>
              </w:rPr>
              <w:t xml:space="preserve">Sociālie pakalpojumi pēc būtības ir saimnieciskā darbība un tā ir darbība privāto tiesību jomā. Pieeja, ka investīcijas ir sporādiskas un tiek veiktas no publiskiem, </w:t>
            </w:r>
            <w:r w:rsidRPr="00786988">
              <w:rPr>
                <w:rFonts w:ascii="Times New Roman" w:hAnsi="Times New Roman" w:cs="Times New Roman"/>
                <w:b w:val="0"/>
                <w:color w:val="000000"/>
                <w:sz w:val="20"/>
                <w:szCs w:val="20"/>
                <w:lang w:eastAsia="lv-LV" w:bidi="lv-LV"/>
              </w:rPr>
              <w:lastRenderedPageBreak/>
              <w:t>t.sk. ES līdzekļiem, sistēmiski nevicina sociālo pakalpojumu attīstību kopumā. "Ir investīcija rodas, ja nav investīcija tad nerodas, vai rodas tikai tas kam ir investīcija nevis tas ko vajag". Ja vērtē no tiesību viedokļa, šāda publisko līdzekļu lietošana, atsevišķos gadījumos, pat ir ES tiesību pārkāpums. Ir nepieciešams sociālo pakalpojumu investīciju finansējums, mans ieteikums izmantot ALTUM pieredzi, vai kombinācijā ar kredīta institūcijām. Investīciju resursi kā aizdevums būtu pieejams pie zināmiem nosacījumiem (pakalpojumi personām kursus apmaksā no publiskiem līdzekļiem ), investīcijas būtu jāatdod, bet būtu pieejams tad, kad vajag un tur kur vajag. Diemžēl šīsdienas izvēle ir neveidot pakalpojumus, gaidot ES fondu vai citu publisku finansējumu.</w:t>
            </w:r>
          </w:p>
        </w:tc>
        <w:tc>
          <w:tcPr>
            <w:tcW w:w="4495" w:type="dxa"/>
          </w:tcPr>
          <w:p w14:paraId="373900F6" w14:textId="1D6A3067" w:rsidR="0096490E" w:rsidRPr="00786988" w:rsidRDefault="003428C2" w:rsidP="002C4D50">
            <w:pPr>
              <w:rPr>
                <w:rFonts w:ascii="Times New Roman" w:hAnsi="Times New Roman" w:cs="Times New Roman"/>
                <w:b/>
                <w:sz w:val="20"/>
                <w:szCs w:val="20"/>
              </w:rPr>
            </w:pPr>
            <w:r>
              <w:rPr>
                <w:rFonts w:ascii="Times New Roman" w:hAnsi="Times New Roman" w:cs="Times New Roman"/>
                <w:b/>
                <w:sz w:val="20"/>
                <w:szCs w:val="20"/>
              </w:rPr>
              <w:lastRenderedPageBreak/>
              <w:t>Ņ</w:t>
            </w:r>
            <w:r w:rsidR="0096490E" w:rsidRPr="00786988">
              <w:rPr>
                <w:rFonts w:ascii="Times New Roman" w:hAnsi="Times New Roman" w:cs="Times New Roman"/>
                <w:b/>
                <w:sz w:val="20"/>
                <w:szCs w:val="20"/>
              </w:rPr>
              <w:t>emts vērā</w:t>
            </w:r>
          </w:p>
          <w:p w14:paraId="2B763EB6" w14:textId="4BF8A5CB" w:rsidR="00455335" w:rsidRPr="00786988" w:rsidRDefault="0096490E" w:rsidP="0096490E">
            <w:pPr>
              <w:jc w:val="both"/>
              <w:rPr>
                <w:rFonts w:ascii="Times New Roman" w:hAnsi="Times New Roman" w:cs="Times New Roman"/>
                <w:sz w:val="20"/>
                <w:szCs w:val="20"/>
              </w:rPr>
            </w:pPr>
            <w:r w:rsidRPr="00786988">
              <w:rPr>
                <w:rFonts w:ascii="Times New Roman" w:hAnsi="Times New Roman" w:cs="Times New Roman"/>
                <w:sz w:val="20"/>
                <w:szCs w:val="20"/>
              </w:rPr>
              <w:t>Pamatnostādņu projektā precizēti un iekļauti 3., 4.4., 4.7.uzdevumi, kuru ietvaros paredzēts risināt komentārā minēto problemātiku</w:t>
            </w:r>
          </w:p>
        </w:tc>
      </w:tr>
      <w:tr w:rsidR="00455335" w:rsidRPr="00786988" w14:paraId="5C50E916" w14:textId="77777777" w:rsidTr="00B655FE">
        <w:trPr>
          <w:trHeight w:val="416"/>
        </w:trPr>
        <w:tc>
          <w:tcPr>
            <w:tcW w:w="3126" w:type="dxa"/>
          </w:tcPr>
          <w:p w14:paraId="15C8958E" w14:textId="20E6B975" w:rsidR="00455335" w:rsidRPr="00786988" w:rsidRDefault="00447FB0" w:rsidP="00455335">
            <w:pPr>
              <w:rPr>
                <w:rFonts w:ascii="Times New Roman" w:hAnsi="Times New Roman" w:cs="Times New Roman"/>
                <w:sz w:val="20"/>
                <w:szCs w:val="20"/>
              </w:rPr>
            </w:pPr>
            <w:r w:rsidRPr="00786988">
              <w:rPr>
                <w:rFonts w:ascii="Times New Roman" w:hAnsi="Times New Roman" w:cs="Times New Roman"/>
                <w:sz w:val="20"/>
                <w:szCs w:val="20"/>
              </w:rPr>
              <w:t>121.</w:t>
            </w:r>
            <w:r w:rsidR="00455335" w:rsidRPr="00786988">
              <w:rPr>
                <w:rFonts w:ascii="Times New Roman" w:hAnsi="Times New Roman" w:cs="Times New Roman"/>
                <w:sz w:val="20"/>
                <w:szCs w:val="20"/>
              </w:rPr>
              <w:t xml:space="preserve">Pamatnostādņu projekts, </w:t>
            </w:r>
          </w:p>
          <w:p w14:paraId="4B1E37EF" w14:textId="77777777" w:rsidR="00455335" w:rsidRPr="00786988" w:rsidRDefault="00455335" w:rsidP="00455335">
            <w:pPr>
              <w:rPr>
                <w:rFonts w:ascii="Times New Roman" w:hAnsi="Times New Roman" w:cs="Times New Roman"/>
                <w:sz w:val="20"/>
                <w:szCs w:val="20"/>
              </w:rPr>
            </w:pPr>
            <w:r w:rsidRPr="00786988">
              <w:rPr>
                <w:rFonts w:ascii="Times New Roman" w:hAnsi="Times New Roman" w:cs="Times New Roman"/>
                <w:sz w:val="20"/>
                <w:szCs w:val="20"/>
              </w:rPr>
              <w:t>Rīcības virziens “Moderna un pieejama sociālo pakalpojumu sistēma, kas cita starpā uzlabo iedzīvotāju iespējas dzīvot neatkarīgi un dzīvot sabiedrībā, iekļauties izglītībā un darba tirgū”</w:t>
            </w:r>
          </w:p>
        </w:tc>
        <w:tc>
          <w:tcPr>
            <w:tcW w:w="6752" w:type="dxa"/>
          </w:tcPr>
          <w:p w14:paraId="6154B360" w14:textId="77777777" w:rsidR="00EE5DB8" w:rsidRPr="00786988" w:rsidRDefault="00EE5DB8" w:rsidP="00EE5DB8">
            <w:pPr>
              <w:pStyle w:val="Bodytext50"/>
              <w:shd w:val="clear" w:color="auto" w:fill="auto"/>
              <w:tabs>
                <w:tab w:val="left" w:pos="298"/>
              </w:tabs>
              <w:spacing w:before="0" w:line="240" w:lineRule="auto"/>
              <w:ind w:left="56" w:firstLine="0"/>
              <w:jc w:val="center"/>
              <w:rPr>
                <w:rFonts w:ascii="Times New Roman" w:hAnsi="Times New Roman" w:cs="Times New Roman"/>
                <w:color w:val="000000"/>
                <w:sz w:val="20"/>
                <w:szCs w:val="20"/>
                <w:lang w:eastAsia="lv-LV" w:bidi="lv-LV"/>
              </w:rPr>
            </w:pPr>
            <w:r w:rsidRPr="00786988">
              <w:rPr>
                <w:rFonts w:ascii="Times New Roman" w:hAnsi="Times New Roman" w:cs="Times New Roman"/>
                <w:color w:val="000000"/>
                <w:sz w:val="20"/>
                <w:szCs w:val="20"/>
                <w:lang w:eastAsia="lv-LV" w:bidi="lv-LV"/>
              </w:rPr>
              <w:t>LSA</w:t>
            </w:r>
          </w:p>
          <w:p w14:paraId="097244C4" w14:textId="77777777" w:rsidR="00455335" w:rsidRPr="00786988" w:rsidRDefault="00455335" w:rsidP="00455335">
            <w:pPr>
              <w:pStyle w:val="Bodytext50"/>
              <w:shd w:val="clear" w:color="auto" w:fill="auto"/>
              <w:tabs>
                <w:tab w:val="left" w:pos="298"/>
              </w:tabs>
              <w:spacing w:before="0" w:line="240" w:lineRule="auto"/>
              <w:ind w:left="56" w:firstLine="0"/>
              <w:rPr>
                <w:rStyle w:val="Bodytext5NotBold"/>
                <w:rFonts w:ascii="Times New Roman" w:hAnsi="Times New Roman" w:cs="Times New Roman"/>
                <w:b/>
                <w:sz w:val="20"/>
                <w:szCs w:val="20"/>
              </w:rPr>
            </w:pPr>
            <w:r w:rsidRPr="00786988">
              <w:rPr>
                <w:rFonts w:ascii="Times New Roman" w:hAnsi="Times New Roman" w:cs="Times New Roman"/>
                <w:b w:val="0"/>
                <w:color w:val="000000"/>
                <w:sz w:val="20"/>
                <w:szCs w:val="20"/>
                <w:lang w:eastAsia="lv-LV" w:bidi="lv-LV"/>
              </w:rPr>
              <w:t xml:space="preserve">Kā izaicinājums - </w:t>
            </w:r>
            <w:r w:rsidRPr="00786988">
              <w:rPr>
                <w:rStyle w:val="Bodytext2Bold"/>
                <w:rFonts w:ascii="Times New Roman" w:hAnsi="Times New Roman" w:cs="Times New Roman"/>
                <w:b/>
                <w:sz w:val="20"/>
                <w:szCs w:val="20"/>
              </w:rPr>
              <w:t xml:space="preserve">Valstī ir jāpilnveido Sociālo pakalpojumu apmaksas sistēma. </w:t>
            </w:r>
            <w:r w:rsidRPr="00786988">
              <w:rPr>
                <w:rFonts w:ascii="Times New Roman" w:hAnsi="Times New Roman" w:cs="Times New Roman"/>
                <w:b w:val="0"/>
                <w:color w:val="000000"/>
                <w:sz w:val="20"/>
                <w:szCs w:val="20"/>
                <w:lang w:eastAsia="lv-LV" w:bidi="lv-LV"/>
              </w:rPr>
              <w:t>Šī problēma ir apzināta un sadaļā pie sociālo pakalpojumu groza arī iezīmēta Vēstījumā, bet kā atsevišķs izaicinājums tomēr nav definēta, jo publiski organizētai sistēmai - ja to veido gala saņēmēju (klientu) interesēs ir jādefinē principi. Saprotama apmaksas sistēma nosaka pēc kādiem principiem tā būtu jāveido, ko izmaksās iekļauj/ ko nē (lai atmaksātu investīcijas un investētu), minimāla samaksa sociālajam darbiniekam /aprūpētajam (lai sistēma atražotos ilgtermiņa), kas par ko maksā (klients, piederīgais, publiskie līdzekli), kādas ir sasniedzamās kvalitātes un apmierinātības prasības (lai klients, atkarībā no iestādes nebūtu nostādīts nevienlīdzīgā situācijā u.t.t. .Jāizvairās no kļūdainiem izteikumiem Vēstījumā un normatīvajā regulējumā, jo par pakalpojumu maksā, nevis "finansē". Pakalpojumu sniedzēja, t.sk. VASAC resursiem ir jāveidojas kā saņemtajai samaksai par pakalpojumiem . Arī pakalpojumu pieejamība, piemēram, krīzes centrā vai naktspatversmē, vai drošības sajūta, līdzīgi apdrošināšanas polisei arī ir definējams kā pakalpojumus. Diskusija par šo notiek un to kā izaicinājumu manuprāt būtu jāiezīmē arī Pamatnostādņu vēstījumā</w:t>
            </w:r>
            <w:r w:rsidR="00EE5DB8" w:rsidRPr="00786988">
              <w:rPr>
                <w:rFonts w:ascii="Times New Roman" w:hAnsi="Times New Roman" w:cs="Times New Roman"/>
                <w:b w:val="0"/>
                <w:color w:val="000000"/>
                <w:sz w:val="20"/>
                <w:szCs w:val="20"/>
                <w:lang w:eastAsia="lv-LV" w:bidi="lv-LV"/>
              </w:rPr>
              <w:t xml:space="preserve"> </w:t>
            </w:r>
            <w:r w:rsidRPr="00786988">
              <w:rPr>
                <w:rFonts w:ascii="Times New Roman" w:hAnsi="Times New Roman" w:cs="Times New Roman"/>
                <w:b w:val="0"/>
                <w:color w:val="000000"/>
                <w:sz w:val="20"/>
                <w:szCs w:val="20"/>
                <w:lang w:eastAsia="lv-LV" w:bidi="lv-LV"/>
              </w:rPr>
              <w:t xml:space="preserve">faktoriem, muskuļu-skeleta slimībām </w:t>
            </w:r>
            <w:proofErr w:type="spellStart"/>
            <w:r w:rsidRPr="00786988">
              <w:rPr>
                <w:rFonts w:ascii="Times New Roman" w:hAnsi="Times New Roman" w:cs="Times New Roman"/>
                <w:b w:val="0"/>
                <w:color w:val="000000"/>
                <w:sz w:val="20"/>
                <w:szCs w:val="20"/>
                <w:lang w:eastAsia="lv-LV" w:bidi="lv-LV"/>
              </w:rPr>
              <w:t>u.c</w:t>
            </w:r>
            <w:proofErr w:type="spellEnd"/>
          </w:p>
        </w:tc>
        <w:tc>
          <w:tcPr>
            <w:tcW w:w="4495" w:type="dxa"/>
          </w:tcPr>
          <w:p w14:paraId="4E786510" w14:textId="7C9A0963" w:rsidR="0096490E" w:rsidRPr="00786988" w:rsidRDefault="0081488A" w:rsidP="0096490E">
            <w:pPr>
              <w:rPr>
                <w:rFonts w:ascii="Times New Roman" w:hAnsi="Times New Roman" w:cs="Times New Roman"/>
                <w:b/>
                <w:sz w:val="20"/>
                <w:szCs w:val="20"/>
              </w:rPr>
            </w:pPr>
            <w:r>
              <w:rPr>
                <w:rFonts w:ascii="Times New Roman" w:hAnsi="Times New Roman" w:cs="Times New Roman"/>
                <w:b/>
                <w:sz w:val="20"/>
                <w:szCs w:val="20"/>
              </w:rPr>
              <w:t>Ņ</w:t>
            </w:r>
            <w:r w:rsidR="0096490E" w:rsidRPr="00786988">
              <w:rPr>
                <w:rFonts w:ascii="Times New Roman" w:hAnsi="Times New Roman" w:cs="Times New Roman"/>
                <w:b/>
                <w:sz w:val="20"/>
                <w:szCs w:val="20"/>
              </w:rPr>
              <w:t>emts vērā</w:t>
            </w:r>
          </w:p>
          <w:p w14:paraId="3CEC9D07" w14:textId="7BCA04CE" w:rsidR="00EE5DB8" w:rsidRPr="00786988" w:rsidRDefault="0096490E" w:rsidP="0096490E">
            <w:pPr>
              <w:rPr>
                <w:rFonts w:ascii="Times New Roman" w:hAnsi="Times New Roman" w:cs="Times New Roman"/>
                <w:sz w:val="20"/>
                <w:szCs w:val="20"/>
              </w:rPr>
            </w:pPr>
            <w:r w:rsidRPr="00786988">
              <w:rPr>
                <w:rFonts w:ascii="Times New Roman" w:hAnsi="Times New Roman" w:cs="Times New Roman"/>
                <w:sz w:val="20"/>
                <w:szCs w:val="20"/>
              </w:rPr>
              <w:t>Pamatnostādņu projektā precizēti un iekļauti 3., 4.4., 4.7.uzdevumi, kuru ietvaros paredzēts risināt komentārā minēto problemātiku</w:t>
            </w:r>
          </w:p>
        </w:tc>
      </w:tr>
      <w:tr w:rsidR="00B655FE" w:rsidRPr="00786988" w14:paraId="0554FBD8" w14:textId="77777777" w:rsidTr="00B655FE">
        <w:trPr>
          <w:trHeight w:val="416"/>
        </w:trPr>
        <w:tc>
          <w:tcPr>
            <w:tcW w:w="3126" w:type="dxa"/>
          </w:tcPr>
          <w:p w14:paraId="270ADF23" w14:textId="1422E1C6" w:rsidR="00B655FE" w:rsidRPr="00786988" w:rsidRDefault="00447FB0" w:rsidP="00B655FE">
            <w:pPr>
              <w:rPr>
                <w:rFonts w:ascii="Times New Roman" w:hAnsi="Times New Roman" w:cs="Times New Roman"/>
                <w:sz w:val="20"/>
                <w:szCs w:val="20"/>
              </w:rPr>
            </w:pPr>
            <w:r w:rsidRPr="00786988">
              <w:rPr>
                <w:rFonts w:ascii="Times New Roman" w:hAnsi="Times New Roman" w:cs="Times New Roman"/>
                <w:sz w:val="20"/>
                <w:szCs w:val="20"/>
              </w:rPr>
              <w:t>122.</w:t>
            </w:r>
            <w:r w:rsidR="00B655FE" w:rsidRPr="00786988">
              <w:rPr>
                <w:rFonts w:ascii="Times New Roman" w:hAnsi="Times New Roman" w:cs="Times New Roman"/>
                <w:sz w:val="20"/>
                <w:szCs w:val="20"/>
              </w:rPr>
              <w:t xml:space="preserve">Pamatnostādņu projekts, </w:t>
            </w:r>
          </w:p>
          <w:p w14:paraId="671F1C00" w14:textId="77777777" w:rsidR="00B655FE" w:rsidRPr="00786988" w:rsidRDefault="00B655FE" w:rsidP="00B655FE">
            <w:pPr>
              <w:rPr>
                <w:rFonts w:ascii="Times New Roman" w:hAnsi="Times New Roman" w:cs="Times New Roman"/>
                <w:sz w:val="20"/>
                <w:szCs w:val="20"/>
              </w:rPr>
            </w:pPr>
            <w:r w:rsidRPr="00786988">
              <w:rPr>
                <w:rFonts w:ascii="Times New Roman" w:hAnsi="Times New Roman" w:cs="Times New Roman"/>
                <w:sz w:val="20"/>
                <w:szCs w:val="20"/>
              </w:rPr>
              <w:t>Rīcības virziens “Moderna un pieejama sociālo pakalpojumu sistēma, kas cita starpā uzlabo iedzīvotāju iespējas dzīvot neatkarīgi un dzīvot sabiedrībā, iekļauties izglītībā un darba tirgū”</w:t>
            </w:r>
          </w:p>
        </w:tc>
        <w:tc>
          <w:tcPr>
            <w:tcW w:w="6752" w:type="dxa"/>
          </w:tcPr>
          <w:p w14:paraId="2F82277C" w14:textId="77777777" w:rsidR="00B655FE" w:rsidRPr="00786988" w:rsidRDefault="00B655FE" w:rsidP="00B655FE">
            <w:pPr>
              <w:pStyle w:val="Bodytext50"/>
              <w:shd w:val="clear" w:color="auto" w:fill="auto"/>
              <w:tabs>
                <w:tab w:val="left" w:pos="298"/>
              </w:tabs>
              <w:spacing w:before="0" w:after="0" w:line="240" w:lineRule="auto"/>
              <w:ind w:left="56" w:firstLine="0"/>
              <w:jc w:val="center"/>
              <w:rPr>
                <w:rFonts w:ascii="Times New Roman" w:hAnsi="Times New Roman" w:cs="Times New Roman"/>
                <w:color w:val="000000"/>
                <w:sz w:val="20"/>
                <w:szCs w:val="20"/>
                <w:lang w:eastAsia="lv-LV" w:bidi="lv-LV"/>
              </w:rPr>
            </w:pPr>
            <w:r w:rsidRPr="00786988">
              <w:rPr>
                <w:rFonts w:ascii="Times New Roman" w:hAnsi="Times New Roman" w:cs="Times New Roman"/>
                <w:color w:val="000000"/>
                <w:sz w:val="20"/>
                <w:szCs w:val="20"/>
                <w:lang w:eastAsia="lv-LV" w:bidi="lv-LV"/>
              </w:rPr>
              <w:t>PKC</w:t>
            </w:r>
          </w:p>
          <w:p w14:paraId="2F3180B6" w14:textId="77777777" w:rsidR="00B655FE" w:rsidRPr="00786988" w:rsidRDefault="00B655FE" w:rsidP="00B655FE">
            <w:pPr>
              <w:pStyle w:val="Bodytext50"/>
              <w:shd w:val="clear" w:color="auto" w:fill="auto"/>
              <w:tabs>
                <w:tab w:val="left" w:pos="298"/>
              </w:tabs>
              <w:spacing w:before="0" w:after="0" w:line="240" w:lineRule="auto"/>
              <w:ind w:left="56" w:firstLine="0"/>
              <w:rPr>
                <w:rFonts w:ascii="Times New Roman" w:hAnsi="Times New Roman" w:cs="Times New Roman"/>
                <w:b w:val="0"/>
                <w:color w:val="000000"/>
                <w:sz w:val="20"/>
                <w:szCs w:val="20"/>
                <w:lang w:eastAsia="lv-LV" w:bidi="lv-LV"/>
              </w:rPr>
            </w:pPr>
            <w:r w:rsidRPr="00786988">
              <w:rPr>
                <w:rFonts w:ascii="Times New Roman" w:hAnsi="Times New Roman" w:cs="Times New Roman"/>
                <w:b w:val="0"/>
                <w:color w:val="212121"/>
                <w:sz w:val="20"/>
                <w:szCs w:val="20"/>
                <w:shd w:val="clear" w:color="auto" w:fill="FFFFFF"/>
              </w:rPr>
              <w:t>Ja izaicinājums ir pieaugošais aprūpes slogs un pastāv teritoriālās atšķirības pakalpojumu klāstā un pieejamībā, tad vidējā termiņa mērķim vajadzētu būt ne vien pārskatīt sociālo pakalpojumu grozu, bet arī nodrošināt labāku sociālo pakalpojumu pieejamību. Ja uzstādījums ir nodrošināt tikai aprūpes mājās pakalpojumu, tad jāšaubās, vai tiks uzlabota citu sociālo pakalpojumu pieejamība. Ņemot vērā plānoto līdzekļu apjomu sabiedrībā balstītu sociālo pakalpojumu attīstībai, kā mērķis noteikti jānosaka sociālo pakalpojumu pieejamības uzlabošana</w:t>
            </w:r>
          </w:p>
        </w:tc>
        <w:tc>
          <w:tcPr>
            <w:tcW w:w="4495" w:type="dxa"/>
          </w:tcPr>
          <w:p w14:paraId="3FD1C38D" w14:textId="3E4D8230" w:rsidR="002C4D50" w:rsidRPr="00786988" w:rsidRDefault="00AB6378" w:rsidP="002C4D50">
            <w:pPr>
              <w:rPr>
                <w:ins w:id="3" w:author="Elvira Grabovska" w:date="2021-03-11T12:00:00Z"/>
                <w:rFonts w:ascii="Times New Roman" w:hAnsi="Times New Roman" w:cs="Times New Roman"/>
                <w:b/>
                <w:sz w:val="20"/>
                <w:szCs w:val="20"/>
              </w:rPr>
            </w:pPr>
            <w:r w:rsidRPr="00786988">
              <w:rPr>
                <w:rFonts w:ascii="Times New Roman" w:hAnsi="Times New Roman" w:cs="Times New Roman"/>
                <w:b/>
                <w:sz w:val="20"/>
                <w:szCs w:val="20"/>
              </w:rPr>
              <w:t>Ņemts vērā</w:t>
            </w:r>
          </w:p>
          <w:p w14:paraId="19239698" w14:textId="49A2EF89" w:rsidR="002C4D50" w:rsidRPr="00786988" w:rsidRDefault="00AB6378" w:rsidP="003A2016">
            <w:pPr>
              <w:jc w:val="both"/>
              <w:rPr>
                <w:rFonts w:ascii="Times New Roman" w:hAnsi="Times New Roman" w:cs="Times New Roman"/>
                <w:sz w:val="20"/>
                <w:szCs w:val="20"/>
              </w:rPr>
            </w:pPr>
            <w:r w:rsidRPr="00786988">
              <w:rPr>
                <w:rFonts w:ascii="Times New Roman" w:hAnsi="Times New Roman" w:cs="Times New Roman"/>
                <w:sz w:val="20"/>
                <w:szCs w:val="20"/>
              </w:rPr>
              <w:t xml:space="preserve">Pamatnostādņu projekta 2.rīcības </w:t>
            </w:r>
            <w:r w:rsidR="003A2016" w:rsidRPr="00786988">
              <w:rPr>
                <w:rFonts w:ascii="Times New Roman" w:hAnsi="Times New Roman" w:cs="Times New Roman"/>
                <w:sz w:val="20"/>
                <w:szCs w:val="20"/>
              </w:rPr>
              <w:t>virziena mērķi ir precizēti, lai</w:t>
            </w:r>
            <w:r w:rsidRPr="00786988">
              <w:rPr>
                <w:rFonts w:ascii="Times New Roman" w:hAnsi="Times New Roman" w:cs="Times New Roman"/>
                <w:sz w:val="20"/>
                <w:szCs w:val="20"/>
              </w:rPr>
              <w:t xml:space="preserve"> novērstu priekšstatu, ka uzstādījums par pakalpojumu nodrošinājumu ir vērsts tikai uz aprūpes mājās pakalpojuma sniegšanu.</w:t>
            </w:r>
          </w:p>
        </w:tc>
      </w:tr>
      <w:tr w:rsidR="00B655FE" w:rsidRPr="00786988" w14:paraId="7580BF4C" w14:textId="77777777" w:rsidTr="00B655FE">
        <w:trPr>
          <w:trHeight w:val="416"/>
        </w:trPr>
        <w:tc>
          <w:tcPr>
            <w:tcW w:w="3126" w:type="dxa"/>
          </w:tcPr>
          <w:p w14:paraId="284E50E8" w14:textId="193C2985" w:rsidR="00B655FE" w:rsidRPr="00786988" w:rsidRDefault="00447FB0" w:rsidP="00B655FE">
            <w:pPr>
              <w:rPr>
                <w:rFonts w:ascii="Times New Roman" w:hAnsi="Times New Roman" w:cs="Times New Roman"/>
                <w:sz w:val="20"/>
                <w:szCs w:val="20"/>
              </w:rPr>
            </w:pPr>
            <w:r w:rsidRPr="00786988">
              <w:rPr>
                <w:rFonts w:ascii="Times New Roman" w:hAnsi="Times New Roman" w:cs="Times New Roman"/>
                <w:sz w:val="20"/>
                <w:szCs w:val="20"/>
              </w:rPr>
              <w:lastRenderedPageBreak/>
              <w:t>123.</w:t>
            </w:r>
            <w:r w:rsidR="00B655FE" w:rsidRPr="00786988">
              <w:rPr>
                <w:rFonts w:ascii="Times New Roman" w:hAnsi="Times New Roman" w:cs="Times New Roman"/>
                <w:sz w:val="20"/>
                <w:szCs w:val="20"/>
              </w:rPr>
              <w:t xml:space="preserve">Pamatnostādņu projekts, </w:t>
            </w:r>
          </w:p>
          <w:p w14:paraId="5F829A0A" w14:textId="77777777" w:rsidR="00B655FE" w:rsidRPr="00786988" w:rsidRDefault="00B655FE" w:rsidP="00B655FE">
            <w:pPr>
              <w:rPr>
                <w:rFonts w:ascii="Times New Roman" w:hAnsi="Times New Roman" w:cs="Times New Roman"/>
                <w:sz w:val="20"/>
                <w:szCs w:val="20"/>
              </w:rPr>
            </w:pPr>
            <w:r w:rsidRPr="00786988">
              <w:rPr>
                <w:rFonts w:ascii="Times New Roman" w:hAnsi="Times New Roman" w:cs="Times New Roman"/>
                <w:sz w:val="20"/>
                <w:szCs w:val="20"/>
              </w:rPr>
              <w:t>Rīcības virziens “Moderna un pieejama sociālo pakalpojumu sistēma, kas cita starpā uzlabo iedzīvotāju iespējas dzīvot neatkarīgi un dzīvot sabiedrībā, iekļauties izglītībā un darba tirgū”</w:t>
            </w:r>
          </w:p>
        </w:tc>
        <w:tc>
          <w:tcPr>
            <w:tcW w:w="6752" w:type="dxa"/>
          </w:tcPr>
          <w:p w14:paraId="305C4F98" w14:textId="77777777" w:rsidR="00B655FE" w:rsidRPr="00786988" w:rsidRDefault="00B655FE" w:rsidP="00B655FE">
            <w:pPr>
              <w:pStyle w:val="Bodytext50"/>
              <w:shd w:val="clear" w:color="auto" w:fill="auto"/>
              <w:tabs>
                <w:tab w:val="left" w:pos="298"/>
              </w:tabs>
              <w:spacing w:before="0" w:after="0" w:line="240" w:lineRule="auto"/>
              <w:ind w:left="56" w:firstLine="0"/>
              <w:jc w:val="center"/>
              <w:rPr>
                <w:rFonts w:ascii="Times New Roman" w:hAnsi="Times New Roman" w:cs="Times New Roman"/>
                <w:color w:val="000000"/>
                <w:sz w:val="20"/>
                <w:szCs w:val="20"/>
                <w:lang w:eastAsia="lv-LV" w:bidi="lv-LV"/>
              </w:rPr>
            </w:pPr>
            <w:r w:rsidRPr="00786988">
              <w:rPr>
                <w:rFonts w:ascii="Times New Roman" w:hAnsi="Times New Roman" w:cs="Times New Roman"/>
                <w:color w:val="000000"/>
                <w:sz w:val="20"/>
                <w:szCs w:val="20"/>
                <w:lang w:eastAsia="lv-LV" w:bidi="lv-LV"/>
              </w:rPr>
              <w:t>PKC</w:t>
            </w:r>
          </w:p>
          <w:p w14:paraId="60664B84" w14:textId="77777777" w:rsidR="00B655FE" w:rsidRPr="00786988" w:rsidRDefault="00B655FE" w:rsidP="00B655FE">
            <w:pPr>
              <w:pStyle w:val="CommentText"/>
              <w:rPr>
                <w:rFonts w:ascii="Times New Roman" w:hAnsi="Times New Roman"/>
                <w:color w:val="212121"/>
                <w:shd w:val="clear" w:color="auto" w:fill="FFFFFF"/>
              </w:rPr>
            </w:pPr>
            <w:r w:rsidRPr="00786988">
              <w:rPr>
                <w:rFonts w:ascii="Times New Roman" w:hAnsi="Times New Roman"/>
                <w:color w:val="212121"/>
                <w:shd w:val="clear" w:color="auto" w:fill="FFFFFF"/>
              </w:rPr>
              <w:t xml:space="preserve">Kāpēc šie ilgtermiņa izaicinājumi netiek virzīti vidējā termiņā? </w:t>
            </w:r>
          </w:p>
          <w:p w14:paraId="4F6BE3DD" w14:textId="77777777" w:rsidR="00B655FE" w:rsidRPr="00786988" w:rsidRDefault="00B655FE" w:rsidP="00B655FE">
            <w:pPr>
              <w:jc w:val="both"/>
              <w:rPr>
                <w:rFonts w:ascii="Times New Roman" w:hAnsi="Times New Roman" w:cs="Times New Roman"/>
                <w:i/>
                <w:color w:val="212121"/>
                <w:sz w:val="20"/>
                <w:szCs w:val="20"/>
                <w:shd w:val="clear" w:color="auto" w:fill="FFFFFF"/>
              </w:rPr>
            </w:pPr>
            <w:r w:rsidRPr="00786988">
              <w:rPr>
                <w:rFonts w:ascii="Times New Roman" w:hAnsi="Times New Roman" w:cs="Times New Roman"/>
                <w:i/>
                <w:color w:val="212121"/>
                <w:sz w:val="20"/>
                <w:szCs w:val="20"/>
                <w:shd w:val="clear" w:color="auto" w:fill="FFFFFF"/>
              </w:rPr>
              <w:t xml:space="preserve">Paaugstināt sociālā darba speciālistu un sociālo pakalpojumu sniedzēju profesionālo kompetenci un pilnveidot darba metodes </w:t>
            </w:r>
          </w:p>
          <w:p w14:paraId="7911781D" w14:textId="77777777" w:rsidR="00B655FE" w:rsidRPr="00786988" w:rsidRDefault="00B655FE" w:rsidP="00B655FE">
            <w:pPr>
              <w:rPr>
                <w:rFonts w:ascii="Times New Roman" w:hAnsi="Times New Roman" w:cs="Times New Roman"/>
                <w:color w:val="212121"/>
                <w:sz w:val="20"/>
                <w:szCs w:val="20"/>
                <w:shd w:val="clear" w:color="auto" w:fill="FFFFFF"/>
              </w:rPr>
            </w:pPr>
            <w:r w:rsidRPr="00786988">
              <w:rPr>
                <w:rFonts w:ascii="Times New Roman" w:hAnsi="Times New Roman" w:cs="Times New Roman"/>
                <w:i/>
                <w:color w:val="212121"/>
                <w:sz w:val="20"/>
                <w:szCs w:val="20"/>
                <w:shd w:val="clear" w:color="auto" w:fill="FFFFFF"/>
              </w:rPr>
              <w:t>Uzlabot ilgstošas sociālās aprūpes institūcijās sniegto pakalpojumu kvalitāti atbilstoši personas individuālajām vajadzībām un pašaprūpes spējām</w:t>
            </w:r>
            <w:r w:rsidRPr="00786988">
              <w:rPr>
                <w:rFonts w:ascii="Times New Roman" w:hAnsi="Times New Roman" w:cs="Times New Roman"/>
                <w:color w:val="212121"/>
                <w:sz w:val="20"/>
                <w:szCs w:val="20"/>
                <w:shd w:val="clear" w:color="auto" w:fill="FFFFFF"/>
              </w:rPr>
              <w:t xml:space="preserve"> </w:t>
            </w:r>
          </w:p>
          <w:p w14:paraId="2E39E0C7" w14:textId="77777777" w:rsidR="00B655FE" w:rsidRPr="00786988" w:rsidRDefault="00B655FE" w:rsidP="00B655FE">
            <w:pPr>
              <w:pStyle w:val="Bodytext50"/>
              <w:shd w:val="clear" w:color="auto" w:fill="auto"/>
              <w:tabs>
                <w:tab w:val="left" w:pos="298"/>
              </w:tabs>
              <w:spacing w:before="0" w:after="0" w:line="240" w:lineRule="auto"/>
              <w:ind w:left="56" w:firstLine="0"/>
              <w:jc w:val="center"/>
              <w:rPr>
                <w:rFonts w:ascii="Times New Roman" w:hAnsi="Times New Roman" w:cs="Times New Roman"/>
                <w:color w:val="000000"/>
                <w:sz w:val="20"/>
                <w:szCs w:val="20"/>
                <w:lang w:eastAsia="lv-LV" w:bidi="lv-LV"/>
              </w:rPr>
            </w:pPr>
          </w:p>
        </w:tc>
        <w:tc>
          <w:tcPr>
            <w:tcW w:w="4495" w:type="dxa"/>
          </w:tcPr>
          <w:p w14:paraId="1D1AFDA6" w14:textId="44A031AB" w:rsidR="00B655FE" w:rsidRPr="00786988" w:rsidRDefault="00AB6378" w:rsidP="00B655FE">
            <w:pPr>
              <w:rPr>
                <w:rFonts w:ascii="Times New Roman" w:hAnsi="Times New Roman" w:cs="Times New Roman"/>
                <w:b/>
                <w:color w:val="212121"/>
                <w:sz w:val="20"/>
                <w:szCs w:val="20"/>
                <w:shd w:val="clear" w:color="auto" w:fill="FFFFFF"/>
              </w:rPr>
            </w:pPr>
            <w:r w:rsidRPr="00786988">
              <w:rPr>
                <w:rFonts w:ascii="Times New Roman" w:hAnsi="Times New Roman" w:cs="Times New Roman"/>
                <w:b/>
                <w:color w:val="212121"/>
                <w:sz w:val="20"/>
                <w:szCs w:val="20"/>
                <w:shd w:val="clear" w:color="auto" w:fill="FFFFFF"/>
              </w:rPr>
              <w:t>Ņemts vērā</w:t>
            </w:r>
          </w:p>
          <w:p w14:paraId="7D711006" w14:textId="38D88AD0" w:rsidR="00DE29DC" w:rsidRPr="00786988" w:rsidRDefault="00DE29DC" w:rsidP="00B655FE">
            <w:pPr>
              <w:rPr>
                <w:rFonts w:ascii="Times New Roman" w:hAnsi="Times New Roman" w:cs="Times New Roman"/>
                <w:sz w:val="20"/>
                <w:szCs w:val="20"/>
              </w:rPr>
            </w:pPr>
            <w:r w:rsidRPr="00786988">
              <w:rPr>
                <w:rFonts w:ascii="Times New Roman" w:hAnsi="Times New Roman" w:cs="Times New Roman"/>
                <w:color w:val="212121"/>
                <w:sz w:val="20"/>
                <w:szCs w:val="20"/>
                <w:shd w:val="clear" w:color="auto" w:fill="FFFFFF"/>
              </w:rPr>
              <w:t>Precizēts mērķu formulējums.</w:t>
            </w:r>
          </w:p>
        </w:tc>
      </w:tr>
      <w:tr w:rsidR="00B655FE" w:rsidRPr="00786988" w14:paraId="6094073F" w14:textId="77777777" w:rsidTr="00B655FE">
        <w:trPr>
          <w:trHeight w:val="416"/>
        </w:trPr>
        <w:tc>
          <w:tcPr>
            <w:tcW w:w="3126" w:type="dxa"/>
          </w:tcPr>
          <w:p w14:paraId="6737B008" w14:textId="34119CD2" w:rsidR="00B655FE" w:rsidRPr="00786988" w:rsidRDefault="00447FB0" w:rsidP="00B655FE">
            <w:pPr>
              <w:rPr>
                <w:rFonts w:ascii="Times New Roman" w:hAnsi="Times New Roman" w:cs="Times New Roman"/>
                <w:sz w:val="20"/>
                <w:szCs w:val="20"/>
              </w:rPr>
            </w:pPr>
            <w:r w:rsidRPr="00786988">
              <w:rPr>
                <w:rFonts w:ascii="Times New Roman" w:hAnsi="Times New Roman" w:cs="Times New Roman"/>
                <w:sz w:val="20"/>
                <w:szCs w:val="20"/>
              </w:rPr>
              <w:t>124.</w:t>
            </w:r>
            <w:r w:rsidR="00B655FE" w:rsidRPr="00786988">
              <w:rPr>
                <w:rFonts w:ascii="Times New Roman" w:hAnsi="Times New Roman" w:cs="Times New Roman"/>
                <w:sz w:val="20"/>
                <w:szCs w:val="20"/>
              </w:rPr>
              <w:t xml:space="preserve">Pamatnostādņu projekts, </w:t>
            </w:r>
          </w:p>
          <w:p w14:paraId="5E69129F" w14:textId="77777777" w:rsidR="00B655FE" w:rsidRPr="00786988" w:rsidRDefault="00B655FE" w:rsidP="00B655FE">
            <w:pPr>
              <w:rPr>
                <w:rFonts w:ascii="Times New Roman" w:hAnsi="Times New Roman" w:cs="Times New Roman"/>
                <w:sz w:val="20"/>
                <w:szCs w:val="20"/>
              </w:rPr>
            </w:pPr>
            <w:r w:rsidRPr="00786988">
              <w:rPr>
                <w:rFonts w:ascii="Times New Roman" w:hAnsi="Times New Roman" w:cs="Times New Roman"/>
                <w:sz w:val="20"/>
                <w:szCs w:val="20"/>
              </w:rPr>
              <w:t>Rīcības virziens “Moderna un pieejama sociālo pakalpojumu sistēma, kas cita starpā uzlabo iedzīvotāju iespējas dzīvot neatkarīgi un dzīvot sabiedrībā, iekļauties izglītībā un darba tirgū”</w:t>
            </w:r>
          </w:p>
        </w:tc>
        <w:tc>
          <w:tcPr>
            <w:tcW w:w="6752" w:type="dxa"/>
          </w:tcPr>
          <w:p w14:paraId="7FFC574B" w14:textId="77777777" w:rsidR="00B655FE" w:rsidRPr="00786988" w:rsidRDefault="00B655FE" w:rsidP="00B655FE">
            <w:pPr>
              <w:pStyle w:val="Bodytext50"/>
              <w:shd w:val="clear" w:color="auto" w:fill="auto"/>
              <w:tabs>
                <w:tab w:val="left" w:pos="298"/>
              </w:tabs>
              <w:spacing w:before="0" w:after="0" w:line="240" w:lineRule="auto"/>
              <w:ind w:left="56" w:firstLine="0"/>
              <w:jc w:val="center"/>
              <w:rPr>
                <w:rFonts w:ascii="Times New Roman" w:hAnsi="Times New Roman" w:cs="Times New Roman"/>
                <w:color w:val="000000"/>
                <w:sz w:val="20"/>
                <w:szCs w:val="20"/>
                <w:lang w:eastAsia="lv-LV" w:bidi="lv-LV"/>
              </w:rPr>
            </w:pPr>
            <w:r w:rsidRPr="00786988">
              <w:rPr>
                <w:rFonts w:ascii="Times New Roman" w:hAnsi="Times New Roman" w:cs="Times New Roman"/>
                <w:color w:val="000000"/>
                <w:sz w:val="20"/>
                <w:szCs w:val="20"/>
                <w:lang w:eastAsia="lv-LV" w:bidi="lv-LV"/>
              </w:rPr>
              <w:t>PKC</w:t>
            </w:r>
          </w:p>
          <w:p w14:paraId="0EADC9EA" w14:textId="77777777" w:rsidR="00B655FE" w:rsidRPr="00786988" w:rsidRDefault="00B655FE" w:rsidP="00B655FE">
            <w:pPr>
              <w:pStyle w:val="Bodytext50"/>
              <w:shd w:val="clear" w:color="auto" w:fill="auto"/>
              <w:tabs>
                <w:tab w:val="left" w:pos="298"/>
              </w:tabs>
              <w:spacing w:before="0" w:after="0" w:line="240" w:lineRule="auto"/>
              <w:ind w:left="56" w:firstLine="0"/>
              <w:rPr>
                <w:rFonts w:ascii="Times New Roman" w:hAnsi="Times New Roman" w:cs="Times New Roman"/>
                <w:b w:val="0"/>
                <w:color w:val="000000"/>
                <w:sz w:val="20"/>
                <w:szCs w:val="20"/>
                <w:lang w:eastAsia="lv-LV" w:bidi="lv-LV"/>
              </w:rPr>
            </w:pPr>
            <w:r w:rsidRPr="00786988">
              <w:rPr>
                <w:rFonts w:ascii="Times New Roman" w:hAnsi="Times New Roman" w:cs="Times New Roman"/>
                <w:b w:val="0"/>
                <w:color w:val="212121"/>
                <w:sz w:val="20"/>
                <w:szCs w:val="20"/>
                <w:shd w:val="clear" w:color="auto" w:fill="FFFFFF"/>
              </w:rPr>
              <w:t>Lūdzam precizēt, vai sabiedrībā balstītu sociālo pakalpojumu sistēma joprojām attieksies tikai uz trūcīgām/maznodrošinātām personām vai arī visām attiecīgo mērķa grupu personām, lai t.sk. novērstu šo personu nokļūšanu trūcīgas/maznodrošinātas personas statusā.</w:t>
            </w:r>
          </w:p>
        </w:tc>
        <w:tc>
          <w:tcPr>
            <w:tcW w:w="4495" w:type="dxa"/>
          </w:tcPr>
          <w:p w14:paraId="018A8076" w14:textId="77777777" w:rsidR="002C4D50" w:rsidRPr="00786988" w:rsidRDefault="00AB6378" w:rsidP="00B655FE">
            <w:pPr>
              <w:rPr>
                <w:rFonts w:ascii="Times New Roman" w:hAnsi="Times New Roman" w:cs="Times New Roman"/>
                <w:b/>
                <w:color w:val="212121"/>
                <w:sz w:val="20"/>
                <w:szCs w:val="20"/>
                <w:shd w:val="clear" w:color="auto" w:fill="FFFFFF"/>
              </w:rPr>
            </w:pPr>
            <w:r w:rsidRPr="00786988">
              <w:rPr>
                <w:rFonts w:ascii="Times New Roman" w:hAnsi="Times New Roman" w:cs="Times New Roman"/>
                <w:b/>
                <w:color w:val="212121"/>
                <w:sz w:val="20"/>
                <w:szCs w:val="20"/>
                <w:shd w:val="clear" w:color="auto" w:fill="FFFFFF"/>
              </w:rPr>
              <w:t>Daļēji ņemts vērā</w:t>
            </w:r>
          </w:p>
          <w:p w14:paraId="3C27DE9D" w14:textId="061B1665" w:rsidR="00AB6378" w:rsidRPr="00786988" w:rsidRDefault="00530DAA" w:rsidP="00530DAA">
            <w:pPr>
              <w:jc w:val="both"/>
              <w:rPr>
                <w:rFonts w:ascii="Times New Roman" w:hAnsi="Times New Roman" w:cs="Times New Roman"/>
                <w:color w:val="212121"/>
                <w:shd w:val="clear" w:color="auto" w:fill="FFFFFF"/>
              </w:rPr>
            </w:pPr>
            <w:r w:rsidRPr="00786988">
              <w:rPr>
                <w:rFonts w:ascii="Times New Roman" w:hAnsi="Times New Roman" w:cs="Times New Roman"/>
                <w:color w:val="212121"/>
                <w:sz w:val="20"/>
                <w:szCs w:val="20"/>
                <w:shd w:val="clear" w:color="auto" w:fill="FFFFFF"/>
              </w:rPr>
              <w:t>Pamatnostādņu projekta 2.rīcības virziena 4.7.uzdevuma ietvaros ir plānota sabiedrības vajadzību apzināšana un jaunu sociālo pakalpojumu ieviešana, pirms tam tos izmēģinot un pārliecinoties par to efektivitāti. Konkrēti priekšlikumi par noteiktu pakalpojumu mērķa grupas izmaiņām vai finansēšanas kārtības izmaiņām būtu diskutējami jau plāna projekta “Plāns sociālo pakalpojumu attīstībai 2021.-2023.gadam” izstrādes laikā.</w:t>
            </w:r>
          </w:p>
        </w:tc>
      </w:tr>
      <w:tr w:rsidR="00886834" w:rsidRPr="00786988" w14:paraId="59A574F7" w14:textId="77777777" w:rsidTr="007F35E7">
        <w:tc>
          <w:tcPr>
            <w:tcW w:w="3126" w:type="dxa"/>
          </w:tcPr>
          <w:p w14:paraId="29E6F067" w14:textId="396ECE6A" w:rsidR="00886834" w:rsidRPr="00786988" w:rsidRDefault="00447FB0" w:rsidP="00886834">
            <w:pPr>
              <w:rPr>
                <w:rFonts w:ascii="Times New Roman" w:hAnsi="Times New Roman" w:cs="Times New Roman"/>
                <w:sz w:val="20"/>
                <w:szCs w:val="20"/>
              </w:rPr>
            </w:pPr>
            <w:r w:rsidRPr="00786988">
              <w:rPr>
                <w:rFonts w:ascii="Times New Roman" w:hAnsi="Times New Roman" w:cs="Times New Roman"/>
                <w:sz w:val="20"/>
                <w:szCs w:val="20"/>
              </w:rPr>
              <w:t>125.</w:t>
            </w:r>
            <w:r w:rsidR="00886834" w:rsidRPr="00786988">
              <w:rPr>
                <w:rFonts w:ascii="Times New Roman" w:hAnsi="Times New Roman" w:cs="Times New Roman"/>
                <w:sz w:val="20"/>
                <w:szCs w:val="20"/>
              </w:rPr>
              <w:t xml:space="preserve">Pamatnostādņu projekts, </w:t>
            </w:r>
          </w:p>
          <w:p w14:paraId="1BA16434" w14:textId="77777777" w:rsidR="00886834" w:rsidRPr="00786988" w:rsidRDefault="00886834" w:rsidP="00886834">
            <w:pPr>
              <w:rPr>
                <w:rFonts w:ascii="Times New Roman" w:hAnsi="Times New Roman" w:cs="Times New Roman"/>
                <w:sz w:val="20"/>
                <w:szCs w:val="20"/>
              </w:rPr>
            </w:pPr>
            <w:r w:rsidRPr="00786988">
              <w:rPr>
                <w:rFonts w:ascii="Times New Roman" w:hAnsi="Times New Roman" w:cs="Times New Roman"/>
                <w:sz w:val="20"/>
                <w:szCs w:val="20"/>
              </w:rPr>
              <w:t>Rīcības virziens “Moderna un pieejama sociālo pakalpojumu sistēma, kas cita starpā uzlabo iedzīvotāju iespējas dzīvot neatkarīgi un dzīvot sabiedrībā, iekļauties izglītībā un darba tirgū”</w:t>
            </w:r>
          </w:p>
        </w:tc>
        <w:tc>
          <w:tcPr>
            <w:tcW w:w="6752" w:type="dxa"/>
          </w:tcPr>
          <w:p w14:paraId="198DEEFE" w14:textId="77777777" w:rsidR="00886834" w:rsidRPr="00786988" w:rsidRDefault="00886834" w:rsidP="00886834">
            <w:pPr>
              <w:jc w:val="center"/>
              <w:rPr>
                <w:rFonts w:ascii="Times New Roman" w:hAnsi="Times New Roman" w:cs="Times New Roman"/>
                <w:b/>
                <w:sz w:val="20"/>
                <w:szCs w:val="20"/>
              </w:rPr>
            </w:pPr>
            <w:r w:rsidRPr="00786988">
              <w:rPr>
                <w:rFonts w:ascii="Times New Roman" w:hAnsi="Times New Roman" w:cs="Times New Roman"/>
                <w:b/>
                <w:sz w:val="20"/>
                <w:szCs w:val="20"/>
              </w:rPr>
              <w:t>Ieva Ozola</w:t>
            </w:r>
          </w:p>
          <w:p w14:paraId="7516406A" w14:textId="77777777" w:rsidR="00886834" w:rsidRPr="00786988" w:rsidRDefault="00886834" w:rsidP="00886834">
            <w:pPr>
              <w:jc w:val="both"/>
              <w:rPr>
                <w:rFonts w:ascii="Times New Roman" w:hAnsi="Times New Roman" w:cs="Times New Roman"/>
                <w:sz w:val="20"/>
                <w:szCs w:val="20"/>
              </w:rPr>
            </w:pPr>
            <w:r w:rsidRPr="00786988">
              <w:rPr>
                <w:rFonts w:ascii="Times New Roman" w:hAnsi="Times New Roman" w:cs="Times New Roman"/>
                <w:sz w:val="20"/>
                <w:szCs w:val="20"/>
              </w:rPr>
              <w:t>(17.lpp. Nodrošināt līdzvērtīgu sociālo pakalpojumu grozu reģionos). Vai te nebūtu nepieciešami kādi precizējumi, lai  “Līdzvērtīgs” nepārprotami būtu saprotams kā pieejams visiem iedzīvotājiem neatkarīgi no vietas, kur viņš dzīvo.</w:t>
            </w:r>
          </w:p>
        </w:tc>
        <w:tc>
          <w:tcPr>
            <w:tcW w:w="4495" w:type="dxa"/>
          </w:tcPr>
          <w:p w14:paraId="65668A62" w14:textId="67FA6412" w:rsidR="00AB6378" w:rsidRPr="00786988" w:rsidRDefault="0081488A" w:rsidP="00AB6378">
            <w:pPr>
              <w:rPr>
                <w:rFonts w:ascii="Times New Roman" w:hAnsi="Times New Roman" w:cs="Times New Roman"/>
                <w:b/>
                <w:color w:val="212121"/>
                <w:sz w:val="20"/>
                <w:szCs w:val="20"/>
                <w:shd w:val="clear" w:color="auto" w:fill="FFFFFF"/>
              </w:rPr>
            </w:pPr>
            <w:r>
              <w:rPr>
                <w:rFonts w:ascii="Times New Roman" w:hAnsi="Times New Roman" w:cs="Times New Roman"/>
                <w:b/>
                <w:color w:val="212121"/>
                <w:sz w:val="20"/>
                <w:szCs w:val="20"/>
                <w:shd w:val="clear" w:color="auto" w:fill="FFFFFF"/>
              </w:rPr>
              <w:t>Ņ</w:t>
            </w:r>
            <w:r w:rsidR="00AB6378" w:rsidRPr="00786988">
              <w:rPr>
                <w:rFonts w:ascii="Times New Roman" w:hAnsi="Times New Roman" w:cs="Times New Roman"/>
                <w:b/>
                <w:color w:val="212121"/>
                <w:sz w:val="20"/>
                <w:szCs w:val="20"/>
                <w:shd w:val="clear" w:color="auto" w:fill="FFFFFF"/>
              </w:rPr>
              <w:t>emts vērā</w:t>
            </w:r>
          </w:p>
          <w:p w14:paraId="137957B4" w14:textId="0F5D2B13" w:rsidR="00D67E12" w:rsidRPr="00786988" w:rsidRDefault="00D67E12" w:rsidP="00D67E12">
            <w:pPr>
              <w:jc w:val="both"/>
              <w:rPr>
                <w:rFonts w:ascii="Times New Roman" w:hAnsi="Times New Roman" w:cs="Times New Roman"/>
                <w:color w:val="212121"/>
                <w:sz w:val="20"/>
                <w:szCs w:val="20"/>
                <w:shd w:val="clear" w:color="auto" w:fill="FFFFFF"/>
              </w:rPr>
            </w:pPr>
            <w:r w:rsidRPr="00786988">
              <w:rPr>
                <w:rFonts w:ascii="Times New Roman" w:hAnsi="Times New Roman" w:cs="Times New Roman"/>
                <w:color w:val="212121"/>
                <w:sz w:val="20"/>
                <w:szCs w:val="20"/>
                <w:shd w:val="clear" w:color="auto" w:fill="FFFFFF"/>
              </w:rPr>
              <w:t>Detalizēts skaidrojums par sociālo pakalpojumu groza izstrādi ir sniegts Pamatnostādņu projekta 2.pielikuma 6.3.sadaļā.</w:t>
            </w:r>
          </w:p>
          <w:p w14:paraId="71B220E9" w14:textId="5CE201A9" w:rsidR="002C4D50" w:rsidRPr="00786988" w:rsidRDefault="002C4D50" w:rsidP="00886834">
            <w:pPr>
              <w:rPr>
                <w:rFonts w:ascii="Times New Roman" w:hAnsi="Times New Roman" w:cs="Times New Roman"/>
                <w:sz w:val="20"/>
                <w:szCs w:val="20"/>
              </w:rPr>
            </w:pPr>
          </w:p>
        </w:tc>
      </w:tr>
      <w:tr w:rsidR="00886834" w:rsidRPr="00786988" w14:paraId="585D5B04" w14:textId="77777777" w:rsidTr="007F35E7">
        <w:tc>
          <w:tcPr>
            <w:tcW w:w="3126" w:type="dxa"/>
          </w:tcPr>
          <w:p w14:paraId="3B851E58" w14:textId="556DDD1D" w:rsidR="00886834" w:rsidRPr="00786988" w:rsidRDefault="00447FB0" w:rsidP="00886834">
            <w:pPr>
              <w:rPr>
                <w:rFonts w:ascii="Times New Roman" w:hAnsi="Times New Roman" w:cs="Times New Roman"/>
                <w:sz w:val="20"/>
                <w:szCs w:val="20"/>
              </w:rPr>
            </w:pPr>
            <w:r w:rsidRPr="00786988">
              <w:rPr>
                <w:rFonts w:ascii="Times New Roman" w:hAnsi="Times New Roman" w:cs="Times New Roman"/>
                <w:sz w:val="20"/>
                <w:szCs w:val="20"/>
              </w:rPr>
              <w:t>126.</w:t>
            </w:r>
            <w:r w:rsidR="00886834" w:rsidRPr="00786988">
              <w:rPr>
                <w:rFonts w:ascii="Times New Roman" w:hAnsi="Times New Roman" w:cs="Times New Roman"/>
                <w:sz w:val="20"/>
                <w:szCs w:val="20"/>
              </w:rPr>
              <w:t xml:space="preserve">Pamatnostādņu projekts, </w:t>
            </w:r>
          </w:p>
          <w:p w14:paraId="7CE9DE0C" w14:textId="77777777" w:rsidR="00886834" w:rsidRPr="00786988" w:rsidRDefault="00886834" w:rsidP="00886834">
            <w:pPr>
              <w:rPr>
                <w:rFonts w:ascii="Times New Roman" w:hAnsi="Times New Roman" w:cs="Times New Roman"/>
                <w:sz w:val="20"/>
                <w:szCs w:val="20"/>
              </w:rPr>
            </w:pPr>
            <w:r w:rsidRPr="00786988">
              <w:rPr>
                <w:rFonts w:ascii="Times New Roman" w:hAnsi="Times New Roman" w:cs="Times New Roman"/>
                <w:sz w:val="20"/>
                <w:szCs w:val="20"/>
              </w:rPr>
              <w:t>Rīcības virziens “Moderna un pieejama sociālo pakalpojumu sistēma, kas cita starpā uzlabo iedzīvotāju iespējas dzīvot neatkarīgi un dzīvot sabiedrībā, iekļauties izglītībā un darba tirgū”</w:t>
            </w:r>
          </w:p>
        </w:tc>
        <w:tc>
          <w:tcPr>
            <w:tcW w:w="6752" w:type="dxa"/>
          </w:tcPr>
          <w:p w14:paraId="32F86886" w14:textId="77777777" w:rsidR="00886834" w:rsidRPr="00786988" w:rsidRDefault="00886834" w:rsidP="00886834">
            <w:pPr>
              <w:jc w:val="center"/>
              <w:rPr>
                <w:rFonts w:ascii="Times New Roman" w:hAnsi="Times New Roman" w:cs="Times New Roman"/>
                <w:b/>
                <w:sz w:val="20"/>
                <w:szCs w:val="20"/>
              </w:rPr>
            </w:pPr>
            <w:r w:rsidRPr="00786988">
              <w:rPr>
                <w:rFonts w:ascii="Times New Roman" w:hAnsi="Times New Roman" w:cs="Times New Roman"/>
                <w:b/>
                <w:sz w:val="20"/>
                <w:szCs w:val="20"/>
              </w:rPr>
              <w:t>Ieva Ozola</w:t>
            </w:r>
          </w:p>
          <w:p w14:paraId="7ECEA163" w14:textId="77777777" w:rsidR="00886834" w:rsidRPr="00786988" w:rsidRDefault="00886834" w:rsidP="00886834">
            <w:pPr>
              <w:jc w:val="both"/>
              <w:rPr>
                <w:rFonts w:ascii="Times New Roman" w:hAnsi="Times New Roman" w:cs="Times New Roman"/>
                <w:sz w:val="20"/>
                <w:szCs w:val="20"/>
              </w:rPr>
            </w:pPr>
            <w:r w:rsidRPr="00786988">
              <w:rPr>
                <w:rFonts w:ascii="Times New Roman" w:hAnsi="Times New Roman" w:cs="Times New Roman"/>
                <w:sz w:val="20"/>
                <w:szCs w:val="20"/>
              </w:rPr>
              <w:t xml:space="preserve">Papildināt Nodrošināt sociālo pakalpojumu sniedzēju atbalstu ar metodiku (īpaši par </w:t>
            </w:r>
            <w:proofErr w:type="spellStart"/>
            <w:r w:rsidRPr="00786988">
              <w:rPr>
                <w:rFonts w:ascii="Times New Roman" w:hAnsi="Times New Roman" w:cs="Times New Roman"/>
                <w:sz w:val="20"/>
                <w:szCs w:val="20"/>
              </w:rPr>
              <w:t>mērķgrupām</w:t>
            </w:r>
            <w:proofErr w:type="spellEnd"/>
            <w:r w:rsidRPr="00786988">
              <w:rPr>
                <w:rFonts w:ascii="Times New Roman" w:hAnsi="Times New Roman" w:cs="Times New Roman"/>
                <w:sz w:val="20"/>
                <w:szCs w:val="20"/>
              </w:rPr>
              <w:t>).</w:t>
            </w:r>
          </w:p>
          <w:p w14:paraId="58124275" w14:textId="77777777" w:rsidR="00886834" w:rsidRPr="00786988" w:rsidRDefault="00886834" w:rsidP="00886834">
            <w:pPr>
              <w:jc w:val="both"/>
              <w:rPr>
                <w:rFonts w:ascii="Times New Roman" w:hAnsi="Times New Roman" w:cs="Times New Roman"/>
                <w:sz w:val="20"/>
                <w:szCs w:val="20"/>
              </w:rPr>
            </w:pPr>
            <w:r w:rsidRPr="00786988">
              <w:rPr>
                <w:rFonts w:ascii="Times New Roman" w:hAnsi="Times New Roman" w:cs="Times New Roman"/>
                <w:sz w:val="20"/>
                <w:szCs w:val="20"/>
              </w:rPr>
              <w:t>Trūkst akcents uz pakalpojumu kvalitātes un efektivitātes kritēriju izstrādi.</w:t>
            </w:r>
          </w:p>
        </w:tc>
        <w:tc>
          <w:tcPr>
            <w:tcW w:w="4495" w:type="dxa"/>
          </w:tcPr>
          <w:p w14:paraId="5E67A18C" w14:textId="100D7CD2" w:rsidR="00316C16" w:rsidRPr="00786988" w:rsidRDefault="002F6EAF" w:rsidP="00316C16">
            <w:pPr>
              <w:rPr>
                <w:rFonts w:ascii="Times New Roman" w:hAnsi="Times New Roman" w:cs="Times New Roman"/>
                <w:b/>
                <w:color w:val="212121"/>
                <w:sz w:val="20"/>
                <w:szCs w:val="20"/>
                <w:shd w:val="clear" w:color="auto" w:fill="FFFFFF"/>
              </w:rPr>
            </w:pPr>
            <w:r>
              <w:rPr>
                <w:rFonts w:ascii="Times New Roman" w:hAnsi="Times New Roman" w:cs="Times New Roman"/>
                <w:b/>
                <w:color w:val="212121"/>
                <w:sz w:val="20"/>
                <w:szCs w:val="20"/>
                <w:shd w:val="clear" w:color="auto" w:fill="FFFFFF"/>
              </w:rPr>
              <w:t>Ņ</w:t>
            </w:r>
            <w:r w:rsidR="00316C16" w:rsidRPr="00786988">
              <w:rPr>
                <w:rFonts w:ascii="Times New Roman" w:hAnsi="Times New Roman" w:cs="Times New Roman"/>
                <w:b/>
                <w:color w:val="212121"/>
                <w:sz w:val="20"/>
                <w:szCs w:val="20"/>
                <w:shd w:val="clear" w:color="auto" w:fill="FFFFFF"/>
              </w:rPr>
              <w:t>emts vērā</w:t>
            </w:r>
          </w:p>
          <w:p w14:paraId="4F8C6722" w14:textId="080A4077" w:rsidR="00DE29DC" w:rsidRPr="00786988" w:rsidRDefault="00DE29DC" w:rsidP="00316C16">
            <w:pPr>
              <w:jc w:val="both"/>
              <w:rPr>
                <w:rFonts w:ascii="Times New Roman" w:hAnsi="Times New Roman" w:cs="Times New Roman"/>
                <w:sz w:val="20"/>
                <w:szCs w:val="20"/>
              </w:rPr>
            </w:pPr>
            <w:r w:rsidRPr="00786988">
              <w:rPr>
                <w:rFonts w:ascii="Times New Roman" w:hAnsi="Times New Roman" w:cs="Times New Roman"/>
                <w:sz w:val="20"/>
                <w:szCs w:val="20"/>
              </w:rPr>
              <w:t xml:space="preserve">Sociālā darba profesionālās kompetences pilnveide atbilstoši metodikām darbam ar dažādām mērķa grupām ir paredzēta </w:t>
            </w:r>
            <w:r w:rsidR="00316C16" w:rsidRPr="00786988">
              <w:rPr>
                <w:rFonts w:ascii="Times New Roman" w:hAnsi="Times New Roman" w:cs="Times New Roman"/>
                <w:sz w:val="20"/>
                <w:szCs w:val="20"/>
              </w:rPr>
              <w:t xml:space="preserve">Pamatnostādņu projekta 2.rīcības virziena </w:t>
            </w:r>
            <w:r w:rsidRPr="00786988">
              <w:rPr>
                <w:rFonts w:ascii="Times New Roman" w:hAnsi="Times New Roman" w:cs="Times New Roman"/>
                <w:sz w:val="20"/>
                <w:szCs w:val="20"/>
              </w:rPr>
              <w:t>6.</w:t>
            </w:r>
            <w:r w:rsidR="00152CB0">
              <w:rPr>
                <w:rFonts w:ascii="Times New Roman" w:hAnsi="Times New Roman" w:cs="Times New Roman"/>
                <w:sz w:val="20"/>
                <w:szCs w:val="20"/>
              </w:rPr>
              <w:t>2</w:t>
            </w:r>
            <w:r w:rsidRPr="00786988">
              <w:rPr>
                <w:rFonts w:ascii="Times New Roman" w:hAnsi="Times New Roman" w:cs="Times New Roman"/>
                <w:sz w:val="20"/>
                <w:szCs w:val="20"/>
              </w:rPr>
              <w:t xml:space="preserve">.uzdevumā un tiks detalizētāk atspoguļota </w:t>
            </w:r>
            <w:r w:rsidR="002F6EAF">
              <w:rPr>
                <w:rFonts w:ascii="Times New Roman" w:hAnsi="Times New Roman" w:cs="Times New Roman"/>
                <w:sz w:val="20"/>
                <w:szCs w:val="20"/>
              </w:rPr>
              <w:t>Sociālo pakalpojumu attīstības</w:t>
            </w:r>
            <w:r w:rsidRPr="00786988">
              <w:rPr>
                <w:rFonts w:ascii="Times New Roman" w:hAnsi="Times New Roman" w:cs="Times New Roman"/>
                <w:sz w:val="20"/>
                <w:szCs w:val="20"/>
              </w:rPr>
              <w:t xml:space="preserve"> plānā. </w:t>
            </w:r>
            <w:r w:rsidR="002F6EAF">
              <w:rPr>
                <w:rFonts w:ascii="Times New Roman" w:hAnsi="Times New Roman" w:cs="Times New Roman"/>
                <w:sz w:val="20"/>
                <w:szCs w:val="20"/>
              </w:rPr>
              <w:t>P</w:t>
            </w:r>
            <w:r w:rsidRPr="00786988">
              <w:rPr>
                <w:rFonts w:ascii="Times New Roman" w:hAnsi="Times New Roman" w:cs="Times New Roman"/>
                <w:sz w:val="20"/>
                <w:szCs w:val="20"/>
              </w:rPr>
              <w:t xml:space="preserve">rofesionālās kompetences pilnveide, balstoties uz metodikām darbam ar dažādām mērķa grupām, detalizētāk aprakstīta </w:t>
            </w:r>
            <w:r w:rsidR="00316C16" w:rsidRPr="00786988">
              <w:rPr>
                <w:rFonts w:ascii="Times New Roman" w:hAnsi="Times New Roman" w:cs="Times New Roman"/>
                <w:sz w:val="20"/>
                <w:szCs w:val="20"/>
              </w:rPr>
              <w:t xml:space="preserve">pamatnostādņu projekta </w:t>
            </w:r>
            <w:r w:rsidRPr="00786988">
              <w:rPr>
                <w:rFonts w:ascii="Times New Roman" w:hAnsi="Times New Roman" w:cs="Times New Roman"/>
                <w:sz w:val="20"/>
                <w:szCs w:val="20"/>
              </w:rPr>
              <w:t>2.pielikuma 8.4.2., 8.4.4.</w:t>
            </w:r>
            <w:r w:rsidR="00316C16" w:rsidRPr="00786988">
              <w:rPr>
                <w:rFonts w:ascii="Times New Roman" w:hAnsi="Times New Roman" w:cs="Times New Roman"/>
                <w:sz w:val="20"/>
                <w:szCs w:val="20"/>
              </w:rPr>
              <w:t xml:space="preserve"> sadaļās.</w:t>
            </w:r>
          </w:p>
        </w:tc>
      </w:tr>
      <w:tr w:rsidR="00886834" w:rsidRPr="00786988" w14:paraId="054B1405" w14:textId="77777777" w:rsidTr="007F35E7">
        <w:tc>
          <w:tcPr>
            <w:tcW w:w="3126" w:type="dxa"/>
          </w:tcPr>
          <w:p w14:paraId="1079963A" w14:textId="72C8912D" w:rsidR="00886834" w:rsidRPr="00786988" w:rsidRDefault="00447FB0" w:rsidP="00886834">
            <w:pPr>
              <w:rPr>
                <w:rFonts w:ascii="Times New Roman" w:hAnsi="Times New Roman" w:cs="Times New Roman"/>
                <w:sz w:val="20"/>
                <w:szCs w:val="20"/>
              </w:rPr>
            </w:pPr>
            <w:r w:rsidRPr="00786988">
              <w:rPr>
                <w:rFonts w:ascii="Times New Roman" w:hAnsi="Times New Roman" w:cs="Times New Roman"/>
                <w:sz w:val="20"/>
                <w:szCs w:val="20"/>
              </w:rPr>
              <w:t>127.</w:t>
            </w:r>
            <w:r w:rsidR="00886834" w:rsidRPr="00786988">
              <w:rPr>
                <w:rFonts w:ascii="Times New Roman" w:hAnsi="Times New Roman" w:cs="Times New Roman"/>
                <w:sz w:val="20"/>
                <w:szCs w:val="20"/>
              </w:rPr>
              <w:t xml:space="preserve">Pamatnostādņu projekts, </w:t>
            </w:r>
          </w:p>
          <w:p w14:paraId="2384E685" w14:textId="77777777" w:rsidR="00886834" w:rsidRPr="00786988" w:rsidRDefault="00886834" w:rsidP="00886834">
            <w:pPr>
              <w:rPr>
                <w:rFonts w:ascii="Times New Roman" w:hAnsi="Times New Roman" w:cs="Times New Roman"/>
                <w:sz w:val="20"/>
                <w:szCs w:val="20"/>
              </w:rPr>
            </w:pPr>
            <w:r w:rsidRPr="00786988">
              <w:rPr>
                <w:rFonts w:ascii="Times New Roman" w:hAnsi="Times New Roman" w:cs="Times New Roman"/>
                <w:sz w:val="20"/>
                <w:szCs w:val="20"/>
              </w:rPr>
              <w:t xml:space="preserve">Rīcības virziens “Moderna un pieejama sociālo pakalpojumu sistēma, kas cita starpā uzlabo iedzīvotāju iespējas dzīvot </w:t>
            </w:r>
            <w:r w:rsidRPr="00786988">
              <w:rPr>
                <w:rFonts w:ascii="Times New Roman" w:hAnsi="Times New Roman" w:cs="Times New Roman"/>
                <w:sz w:val="20"/>
                <w:szCs w:val="20"/>
              </w:rPr>
              <w:lastRenderedPageBreak/>
              <w:t>neatkarīgi un dzīvot sabiedrībā, iekļauties izglītībā un darba tirgū”</w:t>
            </w:r>
          </w:p>
        </w:tc>
        <w:tc>
          <w:tcPr>
            <w:tcW w:w="6752" w:type="dxa"/>
          </w:tcPr>
          <w:p w14:paraId="3C8C3FAD" w14:textId="77777777" w:rsidR="00886834" w:rsidRPr="00786988" w:rsidRDefault="00886834" w:rsidP="00886834">
            <w:pPr>
              <w:jc w:val="center"/>
              <w:rPr>
                <w:rFonts w:ascii="Times New Roman" w:eastAsia="Times New Roman" w:hAnsi="Times New Roman" w:cs="Times New Roman"/>
                <w:sz w:val="20"/>
                <w:szCs w:val="20"/>
                <w:lang w:eastAsia="lv-LV"/>
              </w:rPr>
            </w:pPr>
            <w:r w:rsidRPr="00786988">
              <w:rPr>
                <w:rFonts w:ascii="Times New Roman" w:hAnsi="Times New Roman" w:cs="Times New Roman"/>
                <w:b/>
                <w:sz w:val="20"/>
                <w:szCs w:val="20"/>
              </w:rPr>
              <w:lastRenderedPageBreak/>
              <w:t>VSAC “Rīga” filiāle “Rīga”</w:t>
            </w:r>
          </w:p>
          <w:p w14:paraId="6B73B500" w14:textId="77777777" w:rsidR="00886834" w:rsidRPr="00786988" w:rsidRDefault="00886834" w:rsidP="00886834">
            <w:pPr>
              <w:jc w:val="both"/>
              <w:rPr>
                <w:rFonts w:ascii="Times New Roman" w:hAnsi="Times New Roman" w:cs="Times New Roman"/>
                <w:sz w:val="20"/>
                <w:szCs w:val="20"/>
              </w:rPr>
            </w:pPr>
            <w:r w:rsidRPr="00786988">
              <w:rPr>
                <w:rFonts w:ascii="Times New Roman" w:hAnsi="Times New Roman" w:cs="Times New Roman"/>
                <w:sz w:val="20"/>
                <w:szCs w:val="20"/>
              </w:rPr>
              <w:t>Mērķis vidējā termiņā: Visās pašvaldībās ir nodrošināts aprūpes mājās pakalpojums</w:t>
            </w:r>
          </w:p>
          <w:p w14:paraId="50F3A315" w14:textId="77777777" w:rsidR="00886834" w:rsidRPr="00786988" w:rsidRDefault="00886834" w:rsidP="00886834">
            <w:pPr>
              <w:pStyle w:val="CommentText"/>
              <w:jc w:val="both"/>
              <w:rPr>
                <w:rFonts w:ascii="Times New Roman" w:hAnsi="Times New Roman"/>
                <w:bCs/>
              </w:rPr>
            </w:pPr>
            <w:r w:rsidRPr="00786988">
              <w:rPr>
                <w:rFonts w:ascii="Times New Roman" w:hAnsi="Times New Roman"/>
                <w:b/>
                <w:bCs/>
                <w:u w:val="single"/>
              </w:rPr>
              <w:t>Priekšlikums</w:t>
            </w:r>
            <w:r w:rsidRPr="00786988">
              <w:rPr>
                <w:rFonts w:ascii="Times New Roman" w:hAnsi="Times New Roman"/>
                <w:bCs/>
              </w:rPr>
              <w:t>: papildināt ar vārdiem “pilngadīgām personām”</w:t>
            </w:r>
          </w:p>
          <w:p w14:paraId="2DC42DA1" w14:textId="77777777" w:rsidR="00886834" w:rsidRPr="00786988" w:rsidRDefault="00886834" w:rsidP="00886834">
            <w:pPr>
              <w:pStyle w:val="CommentText"/>
              <w:jc w:val="both"/>
              <w:rPr>
                <w:rFonts w:ascii="Times New Roman" w:hAnsi="Times New Roman"/>
                <w:bCs/>
              </w:rPr>
            </w:pPr>
          </w:p>
          <w:p w14:paraId="5A173A86" w14:textId="77777777" w:rsidR="00886834" w:rsidRPr="00786988" w:rsidRDefault="00886834" w:rsidP="00886834">
            <w:pPr>
              <w:jc w:val="both"/>
              <w:rPr>
                <w:rFonts w:ascii="Times New Roman" w:hAnsi="Times New Roman" w:cs="Times New Roman"/>
                <w:b/>
                <w:sz w:val="20"/>
                <w:szCs w:val="20"/>
              </w:rPr>
            </w:pPr>
            <w:r w:rsidRPr="00786988">
              <w:rPr>
                <w:rFonts w:ascii="Times New Roman" w:hAnsi="Times New Roman" w:cs="Times New Roman"/>
                <w:bCs/>
                <w:sz w:val="20"/>
                <w:szCs w:val="20"/>
              </w:rPr>
              <w:lastRenderedPageBreak/>
              <w:t>Pamatojums:</w:t>
            </w:r>
            <w:r w:rsidRPr="00786988">
              <w:rPr>
                <w:rFonts w:ascii="Times New Roman" w:hAnsi="Times New Roman" w:cs="Times New Roman"/>
                <w:b/>
                <w:bCs/>
                <w:sz w:val="20"/>
                <w:szCs w:val="20"/>
              </w:rPr>
              <w:t xml:space="preserve"> </w:t>
            </w:r>
            <w:r w:rsidRPr="00786988">
              <w:rPr>
                <w:rFonts w:ascii="Times New Roman" w:hAnsi="Times New Roman" w:cs="Times New Roman"/>
                <w:bCs/>
                <w:sz w:val="20"/>
                <w:szCs w:val="20"/>
              </w:rPr>
              <w:t xml:space="preserve">ESR (73.lpp.) 14.tabulā atspoguļotie dati parāda, ka pakalpojums aprūpe mājās bērniem gandrīz netiek izmantots un ar katru gadu samazinās pakalpojuma izmantojums. Secināms, ka šāds pakalpojums nav atbilstošs to ģimeņu vajadzībām, kurās ir bērni ar smagiem funkcionāliem traucējumiem. </w:t>
            </w:r>
            <w:r w:rsidRPr="00786988">
              <w:rPr>
                <w:rFonts w:ascii="Times New Roman" w:hAnsi="Times New Roman" w:cs="Times New Roman"/>
                <w:b/>
                <w:bCs/>
                <w:sz w:val="20"/>
                <w:szCs w:val="20"/>
              </w:rPr>
              <w:t>Jāveido auklīšu pakalpojums</w:t>
            </w:r>
            <w:r w:rsidRPr="00786988">
              <w:rPr>
                <w:rFonts w:ascii="Times New Roman" w:hAnsi="Times New Roman" w:cs="Times New Roman"/>
                <w:bCs/>
                <w:sz w:val="20"/>
                <w:szCs w:val="20"/>
              </w:rPr>
              <w:t>.</w:t>
            </w:r>
          </w:p>
        </w:tc>
        <w:tc>
          <w:tcPr>
            <w:tcW w:w="4495" w:type="dxa"/>
          </w:tcPr>
          <w:p w14:paraId="45EE3CA3" w14:textId="6ADBBF2E" w:rsidR="002C4D50" w:rsidRPr="00786988" w:rsidRDefault="002F6EAF" w:rsidP="002C4D50">
            <w:pPr>
              <w:rPr>
                <w:rFonts w:ascii="Times New Roman" w:hAnsi="Times New Roman" w:cs="Times New Roman"/>
                <w:b/>
                <w:sz w:val="20"/>
                <w:szCs w:val="20"/>
              </w:rPr>
            </w:pPr>
            <w:r>
              <w:rPr>
                <w:rFonts w:ascii="Times New Roman" w:hAnsi="Times New Roman" w:cs="Times New Roman"/>
                <w:b/>
                <w:sz w:val="20"/>
                <w:szCs w:val="20"/>
              </w:rPr>
              <w:lastRenderedPageBreak/>
              <w:t>Daļēji</w:t>
            </w:r>
            <w:r w:rsidR="002C4D50" w:rsidRPr="00786988">
              <w:rPr>
                <w:rFonts w:ascii="Times New Roman" w:hAnsi="Times New Roman" w:cs="Times New Roman"/>
                <w:b/>
                <w:sz w:val="20"/>
                <w:szCs w:val="20"/>
              </w:rPr>
              <w:t xml:space="preserve"> ņemts vērā</w:t>
            </w:r>
          </w:p>
          <w:p w14:paraId="3CC7EA54" w14:textId="204E1E51" w:rsidR="00316C16" w:rsidRPr="00786988" w:rsidRDefault="00316C16" w:rsidP="003A2016">
            <w:pPr>
              <w:jc w:val="both"/>
              <w:rPr>
                <w:rFonts w:ascii="Times New Roman" w:hAnsi="Times New Roman" w:cs="Times New Roman"/>
                <w:sz w:val="20"/>
                <w:szCs w:val="20"/>
              </w:rPr>
            </w:pPr>
            <w:r w:rsidRPr="00786988">
              <w:rPr>
                <w:rFonts w:ascii="Times New Roman" w:hAnsi="Times New Roman" w:cs="Times New Roman"/>
                <w:sz w:val="20"/>
                <w:szCs w:val="20"/>
              </w:rPr>
              <w:t>Vidēja termiņa mērķis par aprūpes mājās pakalpojuma nodrošināšanu izslēgts, jo tas ir aptverts jau mērķ</w:t>
            </w:r>
            <w:r w:rsidR="00152CB0">
              <w:rPr>
                <w:rFonts w:ascii="Times New Roman" w:hAnsi="Times New Roman" w:cs="Times New Roman"/>
                <w:sz w:val="20"/>
                <w:szCs w:val="20"/>
              </w:rPr>
              <w:t>ī</w:t>
            </w:r>
            <w:r w:rsidRPr="00786988">
              <w:rPr>
                <w:rFonts w:ascii="Times New Roman" w:hAnsi="Times New Roman" w:cs="Times New Roman"/>
                <w:sz w:val="20"/>
                <w:szCs w:val="20"/>
              </w:rPr>
              <w:t xml:space="preserve"> par līdzvērtīga sociālo pakalpojumu groza nodrošināšanu.</w:t>
            </w:r>
          </w:p>
          <w:p w14:paraId="482D19FF" w14:textId="1F26E46F" w:rsidR="002C4D50" w:rsidRPr="00786988" w:rsidRDefault="00316C16" w:rsidP="003A2016">
            <w:pPr>
              <w:jc w:val="both"/>
              <w:rPr>
                <w:rFonts w:ascii="Times New Roman" w:hAnsi="Times New Roman" w:cs="Times New Roman"/>
                <w:sz w:val="20"/>
                <w:szCs w:val="20"/>
              </w:rPr>
            </w:pPr>
            <w:r w:rsidRPr="00786988">
              <w:rPr>
                <w:rFonts w:ascii="Times New Roman" w:hAnsi="Times New Roman" w:cs="Times New Roman"/>
                <w:sz w:val="20"/>
                <w:szCs w:val="20"/>
              </w:rPr>
              <w:lastRenderedPageBreak/>
              <w:t>Līdztekus skaidrojam, ka, i</w:t>
            </w:r>
            <w:r w:rsidR="002C4D50" w:rsidRPr="00786988">
              <w:rPr>
                <w:rFonts w:ascii="Times New Roman" w:hAnsi="Times New Roman" w:cs="Times New Roman"/>
                <w:sz w:val="20"/>
                <w:szCs w:val="20"/>
              </w:rPr>
              <w:t xml:space="preserve">eviešot </w:t>
            </w:r>
            <w:r w:rsidRPr="00786988">
              <w:rPr>
                <w:rFonts w:ascii="Times New Roman" w:hAnsi="Times New Roman" w:cs="Times New Roman"/>
                <w:sz w:val="20"/>
                <w:szCs w:val="20"/>
              </w:rPr>
              <w:t>individuālā budžeta</w:t>
            </w:r>
            <w:r w:rsidR="002C4D50" w:rsidRPr="00786988">
              <w:rPr>
                <w:rFonts w:ascii="Times New Roman" w:hAnsi="Times New Roman" w:cs="Times New Roman"/>
                <w:sz w:val="20"/>
                <w:szCs w:val="20"/>
              </w:rPr>
              <w:t xml:space="preserve"> metodi, vecākiem būs iespējas izvēlēties viņiem piemērotāko pakalpojumu, turklāt tiek plānots attīstīt arī ģimenes asistenta pakalpojumu</w:t>
            </w:r>
            <w:r w:rsidRPr="00786988">
              <w:rPr>
                <w:rFonts w:ascii="Times New Roman" w:hAnsi="Times New Roman" w:cs="Times New Roman"/>
                <w:sz w:val="20"/>
                <w:szCs w:val="20"/>
              </w:rPr>
              <w:t>.</w:t>
            </w:r>
          </w:p>
        </w:tc>
      </w:tr>
      <w:tr w:rsidR="00886834" w:rsidRPr="00786988" w14:paraId="54DC3574" w14:textId="77777777" w:rsidTr="007F35E7">
        <w:tc>
          <w:tcPr>
            <w:tcW w:w="3126" w:type="dxa"/>
          </w:tcPr>
          <w:p w14:paraId="2C4BC920" w14:textId="13765DEB" w:rsidR="00886834" w:rsidRPr="00786988" w:rsidRDefault="00447FB0" w:rsidP="00886834">
            <w:pPr>
              <w:rPr>
                <w:rFonts w:ascii="Times New Roman" w:hAnsi="Times New Roman" w:cs="Times New Roman"/>
                <w:sz w:val="20"/>
                <w:szCs w:val="20"/>
              </w:rPr>
            </w:pPr>
            <w:r w:rsidRPr="00786988">
              <w:rPr>
                <w:rFonts w:ascii="Times New Roman" w:hAnsi="Times New Roman" w:cs="Times New Roman"/>
                <w:sz w:val="20"/>
                <w:szCs w:val="20"/>
              </w:rPr>
              <w:lastRenderedPageBreak/>
              <w:t>128.</w:t>
            </w:r>
            <w:r w:rsidR="00886834" w:rsidRPr="00786988">
              <w:rPr>
                <w:rFonts w:ascii="Times New Roman" w:hAnsi="Times New Roman" w:cs="Times New Roman"/>
                <w:sz w:val="20"/>
                <w:szCs w:val="20"/>
              </w:rPr>
              <w:t xml:space="preserve">Pamatnostādņu projekts, </w:t>
            </w:r>
          </w:p>
          <w:p w14:paraId="726FAB23" w14:textId="77777777" w:rsidR="00886834" w:rsidRPr="00786988" w:rsidRDefault="00886834" w:rsidP="00886834">
            <w:pPr>
              <w:rPr>
                <w:rFonts w:ascii="Times New Roman" w:hAnsi="Times New Roman" w:cs="Times New Roman"/>
                <w:sz w:val="20"/>
                <w:szCs w:val="20"/>
              </w:rPr>
            </w:pPr>
            <w:r w:rsidRPr="00786988">
              <w:rPr>
                <w:rFonts w:ascii="Times New Roman" w:hAnsi="Times New Roman" w:cs="Times New Roman"/>
                <w:sz w:val="20"/>
                <w:szCs w:val="20"/>
              </w:rPr>
              <w:t>Rīcības virziens “Moderna un pieejama sociālo pakalpojumu sistēma, kas cita starpā uzlabo iedzīvotāju iespējas dzīvot neatkarīgi un dzīvot sabiedrībā, iekļauties izglītībā un darba tirgū”</w:t>
            </w:r>
          </w:p>
        </w:tc>
        <w:tc>
          <w:tcPr>
            <w:tcW w:w="6752" w:type="dxa"/>
          </w:tcPr>
          <w:p w14:paraId="410547BD" w14:textId="069D26E7" w:rsidR="00886834" w:rsidRPr="00786988" w:rsidRDefault="00886834" w:rsidP="00886834">
            <w:pPr>
              <w:pStyle w:val="CommentText"/>
              <w:jc w:val="center"/>
              <w:rPr>
                <w:rFonts w:ascii="Times New Roman" w:hAnsi="Times New Roman"/>
                <w:b/>
                <w:bCs/>
              </w:rPr>
            </w:pPr>
            <w:r w:rsidRPr="00786988">
              <w:rPr>
                <w:rFonts w:ascii="Times New Roman" w:hAnsi="Times New Roman"/>
                <w:b/>
                <w:bCs/>
              </w:rPr>
              <w:t xml:space="preserve">Latvijas </w:t>
            </w:r>
            <w:r w:rsidR="002F6EAF">
              <w:rPr>
                <w:rFonts w:ascii="Times New Roman" w:hAnsi="Times New Roman"/>
                <w:b/>
                <w:bCs/>
              </w:rPr>
              <w:t>s</w:t>
            </w:r>
            <w:r w:rsidRPr="00786988">
              <w:rPr>
                <w:rFonts w:ascii="Times New Roman" w:hAnsi="Times New Roman"/>
                <w:b/>
                <w:bCs/>
              </w:rPr>
              <w:t>ociālo darbinieku biedrība</w:t>
            </w:r>
          </w:p>
          <w:p w14:paraId="029DF867" w14:textId="77777777" w:rsidR="00886834" w:rsidRPr="00786988" w:rsidRDefault="00886834" w:rsidP="00886834">
            <w:pPr>
              <w:pStyle w:val="CommentText"/>
              <w:jc w:val="both"/>
              <w:rPr>
                <w:rFonts w:ascii="Times New Roman" w:hAnsi="Times New Roman"/>
                <w:bCs/>
                <w:u w:val="single"/>
              </w:rPr>
            </w:pPr>
            <w:r w:rsidRPr="00786988">
              <w:rPr>
                <w:rFonts w:ascii="Times New Roman" w:hAnsi="Times New Roman"/>
                <w:b/>
                <w:bCs/>
                <w:u w:val="single"/>
              </w:rPr>
              <w:t>Priekšlikums</w:t>
            </w:r>
            <w:r w:rsidRPr="00786988">
              <w:rPr>
                <w:rFonts w:ascii="Times New Roman" w:hAnsi="Times New Roman"/>
                <w:bCs/>
                <w:u w:val="single"/>
              </w:rPr>
              <w:t>: papildināt ar vārdiem “pilngadīgām personām”</w:t>
            </w:r>
          </w:p>
          <w:p w14:paraId="014F39A0" w14:textId="77777777" w:rsidR="00886834" w:rsidRPr="00786988" w:rsidRDefault="00886834" w:rsidP="00886834">
            <w:pPr>
              <w:pStyle w:val="CommentText"/>
              <w:jc w:val="both"/>
              <w:rPr>
                <w:rFonts w:ascii="Times New Roman" w:hAnsi="Times New Roman"/>
                <w:bCs/>
                <w:u w:val="single"/>
              </w:rPr>
            </w:pPr>
          </w:p>
          <w:p w14:paraId="57625710" w14:textId="77777777" w:rsidR="00886834" w:rsidRPr="00786988" w:rsidRDefault="00886834" w:rsidP="00886834">
            <w:pPr>
              <w:jc w:val="both"/>
              <w:rPr>
                <w:rFonts w:ascii="Times New Roman" w:hAnsi="Times New Roman" w:cs="Times New Roman"/>
                <w:b/>
                <w:sz w:val="20"/>
                <w:szCs w:val="20"/>
              </w:rPr>
            </w:pPr>
            <w:r w:rsidRPr="00786988">
              <w:rPr>
                <w:rFonts w:ascii="Times New Roman" w:hAnsi="Times New Roman" w:cs="Times New Roman"/>
                <w:bCs/>
                <w:sz w:val="20"/>
                <w:szCs w:val="20"/>
                <w:u w:val="single"/>
              </w:rPr>
              <w:t>Pamatojums:</w:t>
            </w:r>
            <w:r w:rsidRPr="00786988">
              <w:rPr>
                <w:rFonts w:ascii="Times New Roman" w:hAnsi="Times New Roman" w:cs="Times New Roman"/>
                <w:b/>
                <w:bCs/>
                <w:sz w:val="20"/>
                <w:szCs w:val="20"/>
                <w:u w:val="single"/>
              </w:rPr>
              <w:t xml:space="preserve"> </w:t>
            </w:r>
            <w:r w:rsidRPr="00786988">
              <w:rPr>
                <w:rFonts w:ascii="Times New Roman" w:hAnsi="Times New Roman" w:cs="Times New Roman"/>
                <w:sz w:val="20"/>
                <w:szCs w:val="20"/>
              </w:rPr>
              <w:t xml:space="preserve">2.pielikuma </w:t>
            </w:r>
            <w:r w:rsidRPr="00786988">
              <w:rPr>
                <w:rFonts w:ascii="Times New Roman" w:hAnsi="Times New Roman" w:cs="Times New Roman"/>
                <w:bCs/>
                <w:sz w:val="20"/>
                <w:szCs w:val="20"/>
                <w:u w:val="single"/>
              </w:rPr>
              <w:t xml:space="preserve">(73.lpp.) 14.tabulā atspoguļotie dati parāda, ka pakalpojums aprūpe mājās bērniem gandrīz netiek izmantots un ar katru gadu samazinās pakalpojuma izmantojums. Secināms, ka šāds pakalpojums nav atbilstošs to ģimeņu vajadzībām, kurās ir bērni ar smagiem funkcionāliem traucējumiem. </w:t>
            </w:r>
            <w:r w:rsidRPr="00786988">
              <w:rPr>
                <w:rFonts w:ascii="Times New Roman" w:hAnsi="Times New Roman" w:cs="Times New Roman"/>
                <w:b/>
                <w:bCs/>
                <w:sz w:val="20"/>
                <w:szCs w:val="20"/>
                <w:u w:val="single"/>
              </w:rPr>
              <w:t>Jāveido auklīšu pakalpojums</w:t>
            </w:r>
            <w:r w:rsidRPr="00786988">
              <w:rPr>
                <w:rFonts w:ascii="Times New Roman" w:hAnsi="Times New Roman" w:cs="Times New Roman"/>
                <w:bCs/>
                <w:sz w:val="20"/>
                <w:szCs w:val="20"/>
                <w:u w:val="single"/>
              </w:rPr>
              <w:t>.</w:t>
            </w:r>
          </w:p>
        </w:tc>
        <w:tc>
          <w:tcPr>
            <w:tcW w:w="4495" w:type="dxa"/>
          </w:tcPr>
          <w:p w14:paraId="48BFBC0B" w14:textId="584FA13A" w:rsidR="003A2016" w:rsidRPr="00786988" w:rsidRDefault="002F6EAF" w:rsidP="003A2016">
            <w:pPr>
              <w:rPr>
                <w:rFonts w:ascii="Times New Roman" w:hAnsi="Times New Roman" w:cs="Times New Roman"/>
                <w:b/>
                <w:sz w:val="20"/>
                <w:szCs w:val="20"/>
              </w:rPr>
            </w:pPr>
            <w:r>
              <w:rPr>
                <w:rFonts w:ascii="Times New Roman" w:hAnsi="Times New Roman" w:cs="Times New Roman"/>
                <w:b/>
                <w:sz w:val="20"/>
                <w:szCs w:val="20"/>
              </w:rPr>
              <w:t>Daļēji</w:t>
            </w:r>
            <w:r w:rsidR="003A2016" w:rsidRPr="00786988">
              <w:rPr>
                <w:rFonts w:ascii="Times New Roman" w:hAnsi="Times New Roman" w:cs="Times New Roman"/>
                <w:b/>
                <w:sz w:val="20"/>
                <w:szCs w:val="20"/>
              </w:rPr>
              <w:t xml:space="preserve"> ņemts vērā</w:t>
            </w:r>
          </w:p>
          <w:p w14:paraId="7E9DBF3E" w14:textId="10449ABC" w:rsidR="003A2016" w:rsidRPr="00786988" w:rsidRDefault="003A2016" w:rsidP="003A2016">
            <w:pPr>
              <w:jc w:val="both"/>
              <w:rPr>
                <w:rFonts w:ascii="Times New Roman" w:hAnsi="Times New Roman" w:cs="Times New Roman"/>
                <w:sz w:val="20"/>
                <w:szCs w:val="20"/>
              </w:rPr>
            </w:pPr>
            <w:r w:rsidRPr="00786988">
              <w:rPr>
                <w:rFonts w:ascii="Times New Roman" w:hAnsi="Times New Roman" w:cs="Times New Roman"/>
                <w:sz w:val="20"/>
                <w:szCs w:val="20"/>
              </w:rPr>
              <w:t>Vidēja termiņa mērķis par aprūpes mājās pakalpojuma nodrošināšanu izslēgts, jo tas ir aptverts jau mērķ</w:t>
            </w:r>
            <w:r w:rsidR="00152CB0">
              <w:rPr>
                <w:rFonts w:ascii="Times New Roman" w:hAnsi="Times New Roman" w:cs="Times New Roman"/>
                <w:sz w:val="20"/>
                <w:szCs w:val="20"/>
              </w:rPr>
              <w:t>ī</w:t>
            </w:r>
            <w:r w:rsidRPr="00786988">
              <w:rPr>
                <w:rFonts w:ascii="Times New Roman" w:hAnsi="Times New Roman" w:cs="Times New Roman"/>
                <w:sz w:val="20"/>
                <w:szCs w:val="20"/>
              </w:rPr>
              <w:t xml:space="preserve"> par līdzvērtīga sociālo pakalpojumu groza nodrošināšanu.</w:t>
            </w:r>
          </w:p>
          <w:p w14:paraId="72B2EA87" w14:textId="55EA1CEC" w:rsidR="006C7784" w:rsidRPr="00786988" w:rsidRDefault="003A2016" w:rsidP="003A2016">
            <w:pPr>
              <w:jc w:val="both"/>
              <w:rPr>
                <w:rFonts w:ascii="Times New Roman" w:hAnsi="Times New Roman" w:cs="Times New Roman"/>
                <w:sz w:val="20"/>
                <w:szCs w:val="20"/>
              </w:rPr>
            </w:pPr>
            <w:r w:rsidRPr="00786988">
              <w:rPr>
                <w:rFonts w:ascii="Times New Roman" w:hAnsi="Times New Roman" w:cs="Times New Roman"/>
                <w:sz w:val="20"/>
                <w:szCs w:val="20"/>
              </w:rPr>
              <w:t xml:space="preserve">Līdztekus skaidrojam, ka, ieviešot individuālā budžeta metodi, vecākiem būs iespējas izvēlēties viņiem piemērotāko pakalpojumu, turklāt tiek plānots attīstīt arī ģimenes asistenta pakalpojumu. </w:t>
            </w:r>
          </w:p>
        </w:tc>
      </w:tr>
      <w:tr w:rsidR="00886834" w:rsidRPr="00786988" w14:paraId="010C78CC" w14:textId="77777777" w:rsidTr="007F35E7">
        <w:tc>
          <w:tcPr>
            <w:tcW w:w="3126" w:type="dxa"/>
          </w:tcPr>
          <w:p w14:paraId="1EFB7916" w14:textId="3EFDA982" w:rsidR="00886834" w:rsidRPr="00786988" w:rsidRDefault="00447FB0" w:rsidP="00886834">
            <w:pPr>
              <w:rPr>
                <w:rFonts w:ascii="Times New Roman" w:hAnsi="Times New Roman" w:cs="Times New Roman"/>
                <w:sz w:val="20"/>
                <w:szCs w:val="20"/>
              </w:rPr>
            </w:pPr>
            <w:r w:rsidRPr="00786988">
              <w:rPr>
                <w:rFonts w:ascii="Times New Roman" w:hAnsi="Times New Roman" w:cs="Times New Roman"/>
                <w:sz w:val="20"/>
                <w:szCs w:val="20"/>
              </w:rPr>
              <w:t>129.</w:t>
            </w:r>
            <w:r w:rsidR="00886834" w:rsidRPr="00786988">
              <w:rPr>
                <w:rFonts w:ascii="Times New Roman" w:hAnsi="Times New Roman" w:cs="Times New Roman"/>
                <w:sz w:val="20"/>
                <w:szCs w:val="20"/>
              </w:rPr>
              <w:t xml:space="preserve">Pamatnostādņu projekts, </w:t>
            </w:r>
          </w:p>
          <w:p w14:paraId="30610195" w14:textId="77777777" w:rsidR="00886834" w:rsidRPr="00786988" w:rsidRDefault="00886834" w:rsidP="00886834">
            <w:pPr>
              <w:rPr>
                <w:rFonts w:ascii="Times New Roman" w:hAnsi="Times New Roman" w:cs="Times New Roman"/>
                <w:sz w:val="20"/>
                <w:szCs w:val="20"/>
              </w:rPr>
            </w:pPr>
            <w:r w:rsidRPr="00786988">
              <w:rPr>
                <w:rFonts w:ascii="Times New Roman" w:hAnsi="Times New Roman" w:cs="Times New Roman"/>
                <w:sz w:val="20"/>
                <w:szCs w:val="20"/>
              </w:rPr>
              <w:t>Rīcības virziens “Moderna un pieejama sociālo pakalpojumu sistēma, kas cita starpā uzlabo iedzīvotāju iespējas dzīvot neatkarīgi un dzīvot sabiedrībā, iekļauties izglītībā un darba tirgū”</w:t>
            </w:r>
          </w:p>
        </w:tc>
        <w:tc>
          <w:tcPr>
            <w:tcW w:w="6752" w:type="dxa"/>
          </w:tcPr>
          <w:p w14:paraId="14867AA3" w14:textId="77777777" w:rsidR="00886834" w:rsidRPr="00786988" w:rsidRDefault="00886834" w:rsidP="00886834">
            <w:pPr>
              <w:jc w:val="center"/>
              <w:rPr>
                <w:rFonts w:ascii="Times New Roman" w:eastAsia="Times New Roman" w:hAnsi="Times New Roman" w:cs="Times New Roman"/>
                <w:sz w:val="20"/>
                <w:szCs w:val="20"/>
                <w:lang w:eastAsia="lv-LV"/>
              </w:rPr>
            </w:pPr>
            <w:r w:rsidRPr="00786988">
              <w:rPr>
                <w:rFonts w:ascii="Times New Roman" w:hAnsi="Times New Roman" w:cs="Times New Roman"/>
                <w:b/>
                <w:sz w:val="20"/>
                <w:szCs w:val="20"/>
              </w:rPr>
              <w:t>VSAC “Rīga” filiāle “Rīga”</w:t>
            </w:r>
          </w:p>
          <w:p w14:paraId="061B79F6" w14:textId="77777777" w:rsidR="00886834" w:rsidRPr="00786988" w:rsidRDefault="00886834" w:rsidP="00886834">
            <w:pPr>
              <w:jc w:val="both"/>
              <w:rPr>
                <w:rFonts w:ascii="Times New Roman" w:hAnsi="Times New Roman" w:cs="Times New Roman"/>
                <w:b/>
                <w:sz w:val="20"/>
                <w:szCs w:val="20"/>
                <w:u w:val="single"/>
              </w:rPr>
            </w:pPr>
            <w:r w:rsidRPr="00786988">
              <w:rPr>
                <w:rFonts w:ascii="Times New Roman" w:hAnsi="Times New Roman" w:cs="Times New Roman"/>
                <w:sz w:val="20"/>
                <w:szCs w:val="20"/>
              </w:rPr>
              <w:t>Mērķis vidējā termiņā</w:t>
            </w:r>
          </w:p>
          <w:p w14:paraId="6722956D" w14:textId="77777777" w:rsidR="00886834" w:rsidRPr="00786988" w:rsidRDefault="00886834" w:rsidP="00886834">
            <w:pPr>
              <w:jc w:val="both"/>
              <w:rPr>
                <w:rFonts w:ascii="Times New Roman" w:hAnsi="Times New Roman" w:cs="Times New Roman"/>
                <w:sz w:val="20"/>
                <w:szCs w:val="20"/>
              </w:rPr>
            </w:pPr>
            <w:r w:rsidRPr="00786988">
              <w:rPr>
                <w:rFonts w:ascii="Times New Roman" w:hAnsi="Times New Roman" w:cs="Times New Roman"/>
                <w:b/>
                <w:sz w:val="20"/>
                <w:szCs w:val="20"/>
                <w:u w:val="single"/>
              </w:rPr>
              <w:t>Priekšlikums</w:t>
            </w:r>
            <w:r w:rsidRPr="00786988">
              <w:rPr>
                <w:rFonts w:ascii="Times New Roman" w:hAnsi="Times New Roman" w:cs="Times New Roman"/>
                <w:sz w:val="20"/>
                <w:szCs w:val="20"/>
              </w:rPr>
              <w:t xml:space="preserve">: Noteikt mērķi: Izbeigt ilgstošu (vairāk par 6 mēnešiem) pakalpojumu institūcijā bez vecāku gādības palikušiem bērniem. </w:t>
            </w:r>
          </w:p>
          <w:p w14:paraId="34CB663E" w14:textId="77777777" w:rsidR="00886834" w:rsidRPr="00786988" w:rsidRDefault="00886834" w:rsidP="00886834">
            <w:pPr>
              <w:jc w:val="both"/>
              <w:rPr>
                <w:rFonts w:ascii="Times New Roman" w:hAnsi="Times New Roman" w:cs="Times New Roman"/>
                <w:sz w:val="20"/>
                <w:szCs w:val="20"/>
              </w:rPr>
            </w:pPr>
          </w:p>
          <w:p w14:paraId="7A1E24B9" w14:textId="77777777" w:rsidR="00886834" w:rsidRPr="00786988" w:rsidRDefault="00886834" w:rsidP="00886834">
            <w:pPr>
              <w:jc w:val="both"/>
              <w:rPr>
                <w:rFonts w:ascii="Times New Roman" w:hAnsi="Times New Roman" w:cs="Times New Roman"/>
              </w:rPr>
            </w:pPr>
            <w:r w:rsidRPr="00786988">
              <w:rPr>
                <w:rFonts w:ascii="Times New Roman" w:hAnsi="Times New Roman" w:cs="Times New Roman"/>
                <w:sz w:val="20"/>
                <w:szCs w:val="20"/>
              </w:rPr>
              <w:t>Pamatojums: ievērot starptautiskos un nacionālos normatīvos aktus par bērna tiesībām uzaugt ģimenē.</w:t>
            </w:r>
            <w:r w:rsidRPr="00786988">
              <w:rPr>
                <w:rFonts w:ascii="Times New Roman" w:hAnsi="Times New Roman" w:cs="Times New Roman"/>
              </w:rPr>
              <w:t xml:space="preserve">  </w:t>
            </w:r>
          </w:p>
        </w:tc>
        <w:tc>
          <w:tcPr>
            <w:tcW w:w="4495" w:type="dxa"/>
          </w:tcPr>
          <w:p w14:paraId="773A6702" w14:textId="60E4B4DF" w:rsidR="002C4D50" w:rsidRPr="00786988" w:rsidRDefault="002F6EAF" w:rsidP="002C4D50">
            <w:pPr>
              <w:rPr>
                <w:rFonts w:ascii="Times New Roman" w:hAnsi="Times New Roman" w:cs="Times New Roman"/>
                <w:b/>
                <w:sz w:val="20"/>
                <w:szCs w:val="20"/>
                <w:highlight w:val="yellow"/>
              </w:rPr>
            </w:pPr>
            <w:r>
              <w:rPr>
                <w:rFonts w:ascii="Times New Roman" w:hAnsi="Times New Roman" w:cs="Times New Roman"/>
                <w:b/>
                <w:sz w:val="20"/>
                <w:szCs w:val="20"/>
              </w:rPr>
              <w:t>Daļēji</w:t>
            </w:r>
            <w:r w:rsidR="002C4D50" w:rsidRPr="00786988">
              <w:rPr>
                <w:rFonts w:ascii="Times New Roman" w:hAnsi="Times New Roman" w:cs="Times New Roman"/>
                <w:b/>
                <w:sz w:val="20"/>
                <w:szCs w:val="20"/>
              </w:rPr>
              <w:t xml:space="preserve"> ņemts vērā</w:t>
            </w:r>
          </w:p>
          <w:p w14:paraId="7173C2FE" w14:textId="0FBB6658" w:rsidR="002C4D50" w:rsidRPr="00786988" w:rsidRDefault="002F6EAF" w:rsidP="00A040B2">
            <w:pPr>
              <w:jc w:val="both"/>
              <w:rPr>
                <w:rFonts w:ascii="Times New Roman" w:hAnsi="Times New Roman" w:cs="Times New Roman"/>
                <w:sz w:val="20"/>
                <w:szCs w:val="20"/>
              </w:rPr>
            </w:pPr>
            <w:r>
              <w:rPr>
                <w:rFonts w:ascii="Times New Roman" w:hAnsi="Times New Roman" w:cs="Times New Roman"/>
                <w:sz w:val="20"/>
                <w:szCs w:val="20"/>
              </w:rPr>
              <w:t xml:space="preserve">Precizēti rādītāji un uzdevumi, lai virzītos uz straujāku DI un ģimeniskai videi pietuvinātu pakalpojumu sniegšanu. </w:t>
            </w:r>
            <w:r w:rsidR="00A040B2" w:rsidRPr="00786988">
              <w:rPr>
                <w:rFonts w:ascii="Times New Roman" w:hAnsi="Times New Roman" w:cs="Times New Roman"/>
                <w:sz w:val="20"/>
                <w:szCs w:val="20"/>
              </w:rPr>
              <w:t xml:space="preserve">Jautājumi par alternatīvās aprūpes pakalpojumu attīstību tiks skatīti </w:t>
            </w:r>
            <w:r>
              <w:rPr>
                <w:rFonts w:ascii="Times New Roman" w:hAnsi="Times New Roman" w:cs="Times New Roman"/>
                <w:sz w:val="20"/>
                <w:szCs w:val="20"/>
              </w:rPr>
              <w:t xml:space="preserve">arī </w:t>
            </w:r>
            <w:r w:rsidR="00A040B2" w:rsidRPr="00786988">
              <w:rPr>
                <w:rFonts w:ascii="Times New Roman" w:hAnsi="Times New Roman" w:cs="Times New Roman"/>
                <w:sz w:val="20"/>
                <w:szCs w:val="20"/>
              </w:rPr>
              <w:t>Bērnu, jaunatnes un ģimenes attīstības pamatnostādņu 2021.-2027.gadam projektā.</w:t>
            </w:r>
          </w:p>
        </w:tc>
      </w:tr>
      <w:tr w:rsidR="00886834" w:rsidRPr="00786988" w14:paraId="1A871EFE" w14:textId="77777777" w:rsidTr="007F35E7">
        <w:tc>
          <w:tcPr>
            <w:tcW w:w="3126" w:type="dxa"/>
          </w:tcPr>
          <w:p w14:paraId="5682DA96" w14:textId="245CAF5A" w:rsidR="00886834" w:rsidRPr="00786988" w:rsidRDefault="00447FB0" w:rsidP="00886834">
            <w:pPr>
              <w:rPr>
                <w:rFonts w:ascii="Times New Roman" w:hAnsi="Times New Roman" w:cs="Times New Roman"/>
                <w:sz w:val="20"/>
                <w:szCs w:val="20"/>
              </w:rPr>
            </w:pPr>
            <w:r w:rsidRPr="00786988">
              <w:rPr>
                <w:rFonts w:ascii="Times New Roman" w:hAnsi="Times New Roman" w:cs="Times New Roman"/>
                <w:sz w:val="20"/>
                <w:szCs w:val="20"/>
              </w:rPr>
              <w:t>130.</w:t>
            </w:r>
            <w:r w:rsidR="00886834" w:rsidRPr="00786988">
              <w:rPr>
                <w:rFonts w:ascii="Times New Roman" w:hAnsi="Times New Roman" w:cs="Times New Roman"/>
                <w:sz w:val="20"/>
                <w:szCs w:val="20"/>
              </w:rPr>
              <w:t xml:space="preserve">Pamatnostādņu projekts, </w:t>
            </w:r>
          </w:p>
          <w:p w14:paraId="75089A56" w14:textId="77777777" w:rsidR="00886834" w:rsidRPr="00786988" w:rsidRDefault="00886834" w:rsidP="00886834">
            <w:pPr>
              <w:rPr>
                <w:rFonts w:ascii="Times New Roman" w:hAnsi="Times New Roman" w:cs="Times New Roman"/>
                <w:sz w:val="20"/>
                <w:szCs w:val="20"/>
              </w:rPr>
            </w:pPr>
            <w:r w:rsidRPr="00786988">
              <w:rPr>
                <w:rFonts w:ascii="Times New Roman" w:hAnsi="Times New Roman" w:cs="Times New Roman"/>
                <w:sz w:val="20"/>
                <w:szCs w:val="20"/>
              </w:rPr>
              <w:t>Rīcības virziens “Moderna un pieejama sociālo pakalpojumu sistēma, kas cita starpā uzlabo iedzīvotāju iespējas dzīvot neatkarīgi un dzīvot sabiedrībā, iekļauties izglītībā un darba tirgū”</w:t>
            </w:r>
          </w:p>
        </w:tc>
        <w:tc>
          <w:tcPr>
            <w:tcW w:w="6752" w:type="dxa"/>
          </w:tcPr>
          <w:p w14:paraId="6615C57C" w14:textId="65D5B586" w:rsidR="00886834" w:rsidRPr="00786988" w:rsidRDefault="00886834" w:rsidP="00886834">
            <w:pPr>
              <w:jc w:val="center"/>
              <w:rPr>
                <w:rFonts w:ascii="Times New Roman" w:eastAsia="Times New Roman" w:hAnsi="Times New Roman" w:cs="Times New Roman"/>
                <w:sz w:val="20"/>
                <w:szCs w:val="20"/>
                <w:lang w:eastAsia="lv-LV"/>
              </w:rPr>
            </w:pPr>
            <w:r w:rsidRPr="00786988">
              <w:rPr>
                <w:rFonts w:ascii="Times New Roman" w:hAnsi="Times New Roman" w:cs="Times New Roman"/>
                <w:b/>
                <w:bCs/>
                <w:sz w:val="20"/>
                <w:szCs w:val="20"/>
              </w:rPr>
              <w:t xml:space="preserve">Latvijas </w:t>
            </w:r>
            <w:r w:rsidR="002F6EAF">
              <w:rPr>
                <w:rFonts w:ascii="Times New Roman" w:hAnsi="Times New Roman" w:cs="Times New Roman"/>
                <w:b/>
                <w:bCs/>
                <w:sz w:val="20"/>
                <w:szCs w:val="20"/>
              </w:rPr>
              <w:t>s</w:t>
            </w:r>
            <w:r w:rsidRPr="00786988">
              <w:rPr>
                <w:rFonts w:ascii="Times New Roman" w:hAnsi="Times New Roman" w:cs="Times New Roman"/>
                <w:b/>
                <w:bCs/>
                <w:sz w:val="20"/>
                <w:szCs w:val="20"/>
              </w:rPr>
              <w:t>ociālo darbinieku biedrība</w:t>
            </w:r>
          </w:p>
          <w:p w14:paraId="6C4603C8" w14:textId="77777777" w:rsidR="00886834" w:rsidRPr="00786988" w:rsidRDefault="00886834" w:rsidP="00886834">
            <w:pPr>
              <w:jc w:val="both"/>
              <w:rPr>
                <w:rFonts w:ascii="Times New Roman" w:hAnsi="Times New Roman" w:cs="Times New Roman"/>
                <w:sz w:val="20"/>
                <w:szCs w:val="20"/>
              </w:rPr>
            </w:pPr>
            <w:r w:rsidRPr="00786988">
              <w:rPr>
                <w:rFonts w:ascii="Times New Roman" w:hAnsi="Times New Roman" w:cs="Times New Roman"/>
                <w:b/>
                <w:sz w:val="20"/>
                <w:szCs w:val="20"/>
                <w:u w:val="single"/>
              </w:rPr>
              <w:t>Priekšlikums</w:t>
            </w:r>
            <w:r w:rsidRPr="00786988">
              <w:rPr>
                <w:rFonts w:ascii="Times New Roman" w:hAnsi="Times New Roman" w:cs="Times New Roman"/>
                <w:sz w:val="20"/>
                <w:szCs w:val="20"/>
              </w:rPr>
              <w:t xml:space="preserve">: Noteikt mērķi: Izbeigt ilgstošu (vairāk par 6 mēnešiem) pakalpojumu institūcijā bez vecāku gādības palikušiem bērniem. </w:t>
            </w:r>
          </w:p>
          <w:p w14:paraId="550BF269" w14:textId="77777777" w:rsidR="00886834" w:rsidRPr="00786988" w:rsidRDefault="00886834" w:rsidP="00886834">
            <w:pPr>
              <w:jc w:val="both"/>
              <w:rPr>
                <w:rFonts w:ascii="Times New Roman" w:hAnsi="Times New Roman" w:cs="Times New Roman"/>
                <w:sz w:val="20"/>
                <w:szCs w:val="20"/>
              </w:rPr>
            </w:pPr>
          </w:p>
          <w:p w14:paraId="465F8F92" w14:textId="77777777" w:rsidR="00886834" w:rsidRPr="00786988" w:rsidRDefault="00886834" w:rsidP="00886834">
            <w:pPr>
              <w:jc w:val="both"/>
              <w:rPr>
                <w:rFonts w:ascii="Times New Roman" w:hAnsi="Times New Roman" w:cs="Times New Roman"/>
              </w:rPr>
            </w:pPr>
            <w:r w:rsidRPr="00786988">
              <w:rPr>
                <w:rFonts w:ascii="Times New Roman" w:hAnsi="Times New Roman" w:cs="Times New Roman"/>
                <w:sz w:val="20"/>
                <w:szCs w:val="20"/>
              </w:rPr>
              <w:t>Pamatojums: ievērot starptautiskos un nacionālos normatīvos aktus par bērna tiesībām uzaugt ģimenē.</w:t>
            </w:r>
            <w:r w:rsidRPr="00786988">
              <w:rPr>
                <w:rFonts w:ascii="Times New Roman" w:hAnsi="Times New Roman" w:cs="Times New Roman"/>
              </w:rPr>
              <w:t xml:space="preserve">  </w:t>
            </w:r>
          </w:p>
        </w:tc>
        <w:tc>
          <w:tcPr>
            <w:tcW w:w="4495" w:type="dxa"/>
          </w:tcPr>
          <w:p w14:paraId="17FCE5B0" w14:textId="77777777" w:rsidR="002F6EAF" w:rsidRPr="00786988" w:rsidRDefault="002F6EAF" w:rsidP="002F6EAF">
            <w:pPr>
              <w:rPr>
                <w:rFonts w:ascii="Times New Roman" w:hAnsi="Times New Roman" w:cs="Times New Roman"/>
                <w:b/>
                <w:sz w:val="20"/>
                <w:szCs w:val="20"/>
                <w:highlight w:val="yellow"/>
              </w:rPr>
            </w:pPr>
            <w:r>
              <w:rPr>
                <w:rFonts w:ascii="Times New Roman" w:hAnsi="Times New Roman" w:cs="Times New Roman"/>
                <w:b/>
                <w:sz w:val="20"/>
                <w:szCs w:val="20"/>
              </w:rPr>
              <w:t>Daļēji</w:t>
            </w:r>
            <w:r w:rsidRPr="00786988">
              <w:rPr>
                <w:rFonts w:ascii="Times New Roman" w:hAnsi="Times New Roman" w:cs="Times New Roman"/>
                <w:b/>
                <w:sz w:val="20"/>
                <w:szCs w:val="20"/>
              </w:rPr>
              <w:t xml:space="preserve"> ņemts vērā</w:t>
            </w:r>
          </w:p>
          <w:p w14:paraId="5B139D51" w14:textId="5C044AA2" w:rsidR="006C7784" w:rsidRPr="00786988" w:rsidRDefault="002F6EAF" w:rsidP="002F6EAF">
            <w:pPr>
              <w:jc w:val="both"/>
              <w:rPr>
                <w:rFonts w:ascii="Times New Roman" w:hAnsi="Times New Roman" w:cs="Times New Roman"/>
                <w:sz w:val="20"/>
                <w:szCs w:val="20"/>
              </w:rPr>
            </w:pPr>
            <w:r>
              <w:rPr>
                <w:rFonts w:ascii="Times New Roman" w:hAnsi="Times New Roman" w:cs="Times New Roman"/>
                <w:sz w:val="20"/>
                <w:szCs w:val="20"/>
              </w:rPr>
              <w:t xml:space="preserve">Precizēti rādītāji un uzdevumi, lai virzītos uz straujāku DI un ģimeniskai videi pietuvinātu pakalpojumu sniegšanu. </w:t>
            </w:r>
            <w:r w:rsidRPr="00786988">
              <w:rPr>
                <w:rFonts w:ascii="Times New Roman" w:hAnsi="Times New Roman" w:cs="Times New Roman"/>
                <w:sz w:val="20"/>
                <w:szCs w:val="20"/>
              </w:rPr>
              <w:t xml:space="preserve">Jautājumi par alternatīvās aprūpes pakalpojumu attīstību tiks skatīti </w:t>
            </w:r>
            <w:r>
              <w:rPr>
                <w:rFonts w:ascii="Times New Roman" w:hAnsi="Times New Roman" w:cs="Times New Roman"/>
                <w:sz w:val="20"/>
                <w:szCs w:val="20"/>
              </w:rPr>
              <w:t xml:space="preserve">arī </w:t>
            </w:r>
            <w:r w:rsidRPr="00786988">
              <w:rPr>
                <w:rFonts w:ascii="Times New Roman" w:hAnsi="Times New Roman" w:cs="Times New Roman"/>
                <w:sz w:val="20"/>
                <w:szCs w:val="20"/>
              </w:rPr>
              <w:t>Bērnu, jaunatnes un ģimenes attīstības pamatnostādņu 2021.-2027.gadam projektā.</w:t>
            </w:r>
          </w:p>
        </w:tc>
      </w:tr>
      <w:tr w:rsidR="00886834" w:rsidRPr="00786988" w14:paraId="17FB790E" w14:textId="77777777" w:rsidTr="007F35E7">
        <w:tc>
          <w:tcPr>
            <w:tcW w:w="3126" w:type="dxa"/>
          </w:tcPr>
          <w:p w14:paraId="4CBCC5B2" w14:textId="12BFE258" w:rsidR="00886834" w:rsidRPr="00786988" w:rsidRDefault="00447FB0" w:rsidP="00886834">
            <w:pPr>
              <w:rPr>
                <w:rFonts w:ascii="Times New Roman" w:hAnsi="Times New Roman" w:cs="Times New Roman"/>
                <w:sz w:val="20"/>
                <w:szCs w:val="20"/>
              </w:rPr>
            </w:pPr>
            <w:r w:rsidRPr="00786988">
              <w:rPr>
                <w:rFonts w:ascii="Times New Roman" w:hAnsi="Times New Roman" w:cs="Times New Roman"/>
                <w:sz w:val="20"/>
                <w:szCs w:val="20"/>
              </w:rPr>
              <w:t>131.</w:t>
            </w:r>
            <w:r w:rsidR="00886834" w:rsidRPr="00786988">
              <w:rPr>
                <w:rFonts w:ascii="Times New Roman" w:hAnsi="Times New Roman" w:cs="Times New Roman"/>
                <w:sz w:val="20"/>
                <w:szCs w:val="20"/>
              </w:rPr>
              <w:t xml:space="preserve">Pamatnostādņu projekts, </w:t>
            </w:r>
          </w:p>
          <w:p w14:paraId="00F92C30" w14:textId="77777777" w:rsidR="00886834" w:rsidRPr="00786988" w:rsidRDefault="00886834" w:rsidP="00886834">
            <w:pPr>
              <w:rPr>
                <w:rFonts w:ascii="Times New Roman" w:hAnsi="Times New Roman" w:cs="Times New Roman"/>
                <w:sz w:val="20"/>
                <w:szCs w:val="20"/>
              </w:rPr>
            </w:pPr>
            <w:r w:rsidRPr="00786988">
              <w:rPr>
                <w:rFonts w:ascii="Times New Roman" w:hAnsi="Times New Roman" w:cs="Times New Roman"/>
                <w:sz w:val="20"/>
                <w:szCs w:val="20"/>
              </w:rPr>
              <w:t>Rīcības virziens “Moderna un pieejama sociālo pakalpojumu sistēma, kas cita starpā uzlabo iedzīvotāju iespējas dzīvot neatkarīgi un dzīvot sabiedrībā, iekļauties izglītībā un darba tirgū”</w:t>
            </w:r>
          </w:p>
        </w:tc>
        <w:tc>
          <w:tcPr>
            <w:tcW w:w="6752" w:type="dxa"/>
          </w:tcPr>
          <w:p w14:paraId="7220DDD7" w14:textId="77777777" w:rsidR="00886834" w:rsidRPr="00786988" w:rsidRDefault="00886834" w:rsidP="00886834">
            <w:pPr>
              <w:jc w:val="center"/>
              <w:rPr>
                <w:rFonts w:ascii="Times New Roman" w:eastAsia="Times New Roman" w:hAnsi="Times New Roman" w:cs="Times New Roman"/>
                <w:sz w:val="20"/>
                <w:szCs w:val="20"/>
                <w:lang w:eastAsia="lv-LV"/>
              </w:rPr>
            </w:pPr>
            <w:r w:rsidRPr="00786988">
              <w:rPr>
                <w:rFonts w:ascii="Times New Roman" w:hAnsi="Times New Roman" w:cs="Times New Roman"/>
                <w:b/>
                <w:sz w:val="20"/>
                <w:szCs w:val="20"/>
              </w:rPr>
              <w:t>VSAC “Rīga” filiāle “Rīga”</w:t>
            </w:r>
          </w:p>
          <w:p w14:paraId="71EB67FB" w14:textId="77777777" w:rsidR="00886834" w:rsidRPr="00786988" w:rsidRDefault="00886834" w:rsidP="00886834">
            <w:pPr>
              <w:jc w:val="both"/>
              <w:rPr>
                <w:rFonts w:ascii="Times New Roman" w:hAnsi="Times New Roman" w:cs="Times New Roman"/>
                <w:b/>
                <w:sz w:val="20"/>
                <w:szCs w:val="20"/>
                <w:u w:val="single"/>
              </w:rPr>
            </w:pPr>
            <w:r w:rsidRPr="00786988">
              <w:rPr>
                <w:rFonts w:ascii="Times New Roman" w:hAnsi="Times New Roman" w:cs="Times New Roman"/>
                <w:sz w:val="20"/>
                <w:szCs w:val="20"/>
              </w:rPr>
              <w:t>Mērķis vidējā termiņā</w:t>
            </w:r>
            <w:r w:rsidRPr="00786988">
              <w:rPr>
                <w:rFonts w:ascii="Times New Roman" w:hAnsi="Times New Roman" w:cs="Times New Roman"/>
                <w:b/>
                <w:sz w:val="20"/>
                <w:szCs w:val="20"/>
                <w:u w:val="single"/>
              </w:rPr>
              <w:t xml:space="preserve"> </w:t>
            </w:r>
          </w:p>
          <w:p w14:paraId="6F00FCB2" w14:textId="77777777" w:rsidR="00886834" w:rsidRPr="00786988" w:rsidRDefault="00886834" w:rsidP="00886834">
            <w:pPr>
              <w:jc w:val="both"/>
              <w:rPr>
                <w:rFonts w:ascii="Times New Roman" w:hAnsi="Times New Roman" w:cs="Times New Roman"/>
                <w:sz w:val="20"/>
                <w:szCs w:val="20"/>
              </w:rPr>
            </w:pPr>
            <w:r w:rsidRPr="00786988">
              <w:rPr>
                <w:rFonts w:ascii="Times New Roman" w:hAnsi="Times New Roman" w:cs="Times New Roman"/>
                <w:b/>
                <w:sz w:val="20"/>
                <w:szCs w:val="20"/>
                <w:u w:val="single"/>
              </w:rPr>
              <w:t>Priekšlikums</w:t>
            </w:r>
            <w:r w:rsidRPr="00786988">
              <w:rPr>
                <w:rFonts w:ascii="Times New Roman" w:hAnsi="Times New Roman" w:cs="Times New Roman"/>
                <w:b/>
                <w:sz w:val="20"/>
                <w:szCs w:val="20"/>
              </w:rPr>
              <w:t xml:space="preserve">: </w:t>
            </w:r>
            <w:r w:rsidRPr="00786988">
              <w:rPr>
                <w:rFonts w:ascii="Times New Roman" w:hAnsi="Times New Roman" w:cs="Times New Roman"/>
                <w:sz w:val="20"/>
                <w:szCs w:val="20"/>
              </w:rPr>
              <w:t>Izvirzīt mērķi:</w:t>
            </w:r>
            <w:r w:rsidRPr="00786988">
              <w:rPr>
                <w:rFonts w:ascii="Times New Roman" w:hAnsi="Times New Roman" w:cs="Times New Roman"/>
                <w:b/>
                <w:sz w:val="20"/>
                <w:szCs w:val="20"/>
              </w:rPr>
              <w:t xml:space="preserve"> </w:t>
            </w:r>
            <w:r w:rsidRPr="00786988">
              <w:rPr>
                <w:rFonts w:ascii="Times New Roman" w:hAnsi="Times New Roman" w:cs="Times New Roman"/>
                <w:sz w:val="20"/>
                <w:szCs w:val="20"/>
              </w:rPr>
              <w:t>izveidot sabiedrībā balstītu ģimeniskai videi pietuvinātu pakalpojumu (dzīvokļos ar vienu piesaistes personu) bez vecāku gādības palikušiem bērniem, t.sk., bērniem ar smagiem funkcionāliem traucējumiem.</w:t>
            </w:r>
          </w:p>
          <w:p w14:paraId="13EB23E4" w14:textId="77777777" w:rsidR="00886834" w:rsidRPr="00786988" w:rsidRDefault="00886834" w:rsidP="00886834">
            <w:pPr>
              <w:jc w:val="both"/>
              <w:rPr>
                <w:rFonts w:ascii="Times New Roman" w:hAnsi="Times New Roman" w:cs="Times New Roman"/>
                <w:b/>
                <w:sz w:val="20"/>
                <w:szCs w:val="20"/>
              </w:rPr>
            </w:pPr>
          </w:p>
          <w:p w14:paraId="3ECC929B" w14:textId="77777777" w:rsidR="00886834" w:rsidRPr="00786988" w:rsidRDefault="00886834" w:rsidP="00886834">
            <w:pPr>
              <w:jc w:val="both"/>
              <w:rPr>
                <w:rFonts w:ascii="Times New Roman" w:hAnsi="Times New Roman" w:cs="Times New Roman"/>
              </w:rPr>
            </w:pPr>
            <w:r w:rsidRPr="00786988">
              <w:rPr>
                <w:rFonts w:ascii="Times New Roman" w:hAnsi="Times New Roman" w:cs="Times New Roman"/>
                <w:sz w:val="20"/>
                <w:szCs w:val="20"/>
              </w:rPr>
              <w:t>Pamatojums: ievērot starptautiskos un nacionālos normatīvos aktus – bērna tiesības uzaugt ģimenē vai ģimeniskai videi pietuvinātos apstākļos, ko ilgstošas aprūpes institūcijā nav iespējams nodrošināt (</w:t>
            </w:r>
            <w:proofErr w:type="spellStart"/>
            <w:r w:rsidRPr="00786988">
              <w:rPr>
                <w:rFonts w:ascii="Times New Roman" w:hAnsi="Times New Roman" w:cs="Times New Roman"/>
                <w:sz w:val="20"/>
                <w:szCs w:val="20"/>
              </w:rPr>
              <w:t>sk.ESR</w:t>
            </w:r>
            <w:proofErr w:type="spellEnd"/>
            <w:r w:rsidRPr="00786988">
              <w:rPr>
                <w:rFonts w:ascii="Times New Roman" w:hAnsi="Times New Roman" w:cs="Times New Roman"/>
                <w:sz w:val="20"/>
                <w:szCs w:val="20"/>
              </w:rPr>
              <w:t xml:space="preserve"> 79.lpp. Izmēģinājuma projektu valsts SAC filiālē “Rīga”).</w:t>
            </w:r>
          </w:p>
        </w:tc>
        <w:tc>
          <w:tcPr>
            <w:tcW w:w="4495" w:type="dxa"/>
          </w:tcPr>
          <w:p w14:paraId="204E983E" w14:textId="6B6BBC4E" w:rsidR="002C4D50" w:rsidRPr="00786988" w:rsidRDefault="002F6EAF" w:rsidP="002C4D50">
            <w:pPr>
              <w:rPr>
                <w:rFonts w:ascii="Times New Roman" w:hAnsi="Times New Roman" w:cs="Times New Roman"/>
                <w:b/>
                <w:sz w:val="20"/>
                <w:szCs w:val="20"/>
              </w:rPr>
            </w:pPr>
            <w:r>
              <w:rPr>
                <w:rFonts w:ascii="Times New Roman" w:hAnsi="Times New Roman" w:cs="Times New Roman"/>
                <w:b/>
                <w:sz w:val="20"/>
                <w:szCs w:val="20"/>
              </w:rPr>
              <w:t>Daļēji</w:t>
            </w:r>
            <w:r w:rsidR="002C4D50" w:rsidRPr="00786988">
              <w:rPr>
                <w:rFonts w:ascii="Times New Roman" w:hAnsi="Times New Roman" w:cs="Times New Roman"/>
                <w:b/>
                <w:sz w:val="20"/>
                <w:szCs w:val="20"/>
              </w:rPr>
              <w:t xml:space="preserve"> ņemts vērā</w:t>
            </w:r>
          </w:p>
          <w:p w14:paraId="492127AA" w14:textId="2BAFFD72" w:rsidR="002C4D50" w:rsidRPr="00786988" w:rsidRDefault="00A040B2" w:rsidP="00A040B2">
            <w:pPr>
              <w:jc w:val="both"/>
              <w:rPr>
                <w:rFonts w:ascii="Times New Roman" w:hAnsi="Times New Roman" w:cs="Times New Roman"/>
                <w:sz w:val="20"/>
                <w:szCs w:val="20"/>
              </w:rPr>
            </w:pPr>
            <w:r w:rsidRPr="00786988">
              <w:rPr>
                <w:rFonts w:ascii="Times New Roman" w:hAnsi="Times New Roman" w:cs="Times New Roman"/>
                <w:sz w:val="20"/>
                <w:szCs w:val="20"/>
              </w:rPr>
              <w:t>Pamatnostādņu projekta vidēja termiņa mērķos nav definēta viena atsevišķa pakalpojuma sniegšana, bet visaptveroši uzstādījumi atbilstoši politikas rezultātam. Komentārā minētā pakalpojuma nodrošināšana ir paredzēta pamatnostādņu projekta 2.rīcības virziena 2.1.uzdevuma ietvaros kā viens no risinājuma variantiem.</w:t>
            </w:r>
          </w:p>
        </w:tc>
      </w:tr>
      <w:tr w:rsidR="00886834" w:rsidRPr="00786988" w14:paraId="355D0DC2" w14:textId="77777777" w:rsidTr="007F35E7">
        <w:tc>
          <w:tcPr>
            <w:tcW w:w="3126" w:type="dxa"/>
          </w:tcPr>
          <w:p w14:paraId="255FCED3" w14:textId="665B0ADB" w:rsidR="00886834" w:rsidRPr="00786988" w:rsidRDefault="00447FB0" w:rsidP="00886834">
            <w:pPr>
              <w:rPr>
                <w:rFonts w:ascii="Times New Roman" w:hAnsi="Times New Roman" w:cs="Times New Roman"/>
                <w:sz w:val="20"/>
                <w:szCs w:val="20"/>
              </w:rPr>
            </w:pPr>
            <w:r w:rsidRPr="00786988">
              <w:rPr>
                <w:rFonts w:ascii="Times New Roman" w:hAnsi="Times New Roman" w:cs="Times New Roman"/>
                <w:sz w:val="20"/>
                <w:szCs w:val="20"/>
              </w:rPr>
              <w:lastRenderedPageBreak/>
              <w:t>132.</w:t>
            </w:r>
            <w:r w:rsidR="00886834" w:rsidRPr="00786988">
              <w:rPr>
                <w:rFonts w:ascii="Times New Roman" w:hAnsi="Times New Roman" w:cs="Times New Roman"/>
                <w:sz w:val="20"/>
                <w:szCs w:val="20"/>
              </w:rPr>
              <w:t xml:space="preserve">Pamatnostādņu projekts, </w:t>
            </w:r>
          </w:p>
          <w:p w14:paraId="678E4C17" w14:textId="77777777" w:rsidR="00886834" w:rsidRPr="00786988" w:rsidRDefault="00886834" w:rsidP="00886834">
            <w:pPr>
              <w:rPr>
                <w:rFonts w:ascii="Times New Roman" w:hAnsi="Times New Roman" w:cs="Times New Roman"/>
                <w:sz w:val="20"/>
                <w:szCs w:val="20"/>
              </w:rPr>
            </w:pPr>
            <w:r w:rsidRPr="00786988">
              <w:rPr>
                <w:rFonts w:ascii="Times New Roman" w:hAnsi="Times New Roman" w:cs="Times New Roman"/>
                <w:sz w:val="20"/>
                <w:szCs w:val="20"/>
              </w:rPr>
              <w:t>Rīcības virziens “Moderna un pieejama sociālo pakalpojumu sistēma, kas cita starpā uzlabo iedzīvotāju iespējas dzīvot neatkarīgi un dzīvot sabiedrībā, iekļauties izglītībā un darba tirgū”</w:t>
            </w:r>
          </w:p>
        </w:tc>
        <w:tc>
          <w:tcPr>
            <w:tcW w:w="6752" w:type="dxa"/>
          </w:tcPr>
          <w:p w14:paraId="590A0D95" w14:textId="2F1B59A6" w:rsidR="00886834" w:rsidRPr="00786988" w:rsidRDefault="00886834" w:rsidP="00886834">
            <w:pPr>
              <w:jc w:val="center"/>
              <w:rPr>
                <w:rFonts w:ascii="Times New Roman" w:eastAsia="Times New Roman" w:hAnsi="Times New Roman" w:cs="Times New Roman"/>
                <w:sz w:val="20"/>
                <w:szCs w:val="20"/>
                <w:lang w:eastAsia="lv-LV"/>
              </w:rPr>
            </w:pPr>
            <w:r w:rsidRPr="00786988">
              <w:rPr>
                <w:rFonts w:ascii="Times New Roman" w:hAnsi="Times New Roman" w:cs="Times New Roman"/>
                <w:b/>
                <w:bCs/>
                <w:sz w:val="20"/>
                <w:szCs w:val="20"/>
              </w:rPr>
              <w:t xml:space="preserve">Latvijas </w:t>
            </w:r>
            <w:r w:rsidR="002F6EAF">
              <w:rPr>
                <w:rFonts w:ascii="Times New Roman" w:hAnsi="Times New Roman" w:cs="Times New Roman"/>
                <w:b/>
                <w:bCs/>
                <w:sz w:val="20"/>
                <w:szCs w:val="20"/>
              </w:rPr>
              <w:t>s</w:t>
            </w:r>
            <w:r w:rsidRPr="00786988">
              <w:rPr>
                <w:rFonts w:ascii="Times New Roman" w:hAnsi="Times New Roman" w:cs="Times New Roman"/>
                <w:b/>
                <w:bCs/>
                <w:sz w:val="20"/>
                <w:szCs w:val="20"/>
              </w:rPr>
              <w:t>ociālo darbinieku biedrība</w:t>
            </w:r>
          </w:p>
          <w:p w14:paraId="71B7F74D" w14:textId="77777777" w:rsidR="00886834" w:rsidRPr="00786988" w:rsidRDefault="00886834" w:rsidP="00886834">
            <w:pPr>
              <w:jc w:val="both"/>
              <w:rPr>
                <w:rFonts w:ascii="Times New Roman" w:hAnsi="Times New Roman" w:cs="Times New Roman"/>
                <w:sz w:val="20"/>
                <w:szCs w:val="20"/>
              </w:rPr>
            </w:pPr>
            <w:r w:rsidRPr="00786988">
              <w:rPr>
                <w:rFonts w:ascii="Times New Roman" w:hAnsi="Times New Roman" w:cs="Times New Roman"/>
                <w:b/>
                <w:sz w:val="20"/>
                <w:szCs w:val="20"/>
                <w:u w:val="single"/>
              </w:rPr>
              <w:t>Priekšlikums</w:t>
            </w:r>
            <w:r w:rsidRPr="00786988">
              <w:rPr>
                <w:rFonts w:ascii="Times New Roman" w:hAnsi="Times New Roman" w:cs="Times New Roman"/>
                <w:b/>
                <w:sz w:val="20"/>
                <w:szCs w:val="20"/>
              </w:rPr>
              <w:t xml:space="preserve">: </w:t>
            </w:r>
            <w:r w:rsidRPr="00786988">
              <w:rPr>
                <w:rFonts w:ascii="Times New Roman" w:hAnsi="Times New Roman" w:cs="Times New Roman"/>
                <w:sz w:val="20"/>
                <w:szCs w:val="20"/>
              </w:rPr>
              <w:t>Izvirzīt mērķi:</w:t>
            </w:r>
            <w:r w:rsidRPr="00786988">
              <w:rPr>
                <w:rFonts w:ascii="Times New Roman" w:hAnsi="Times New Roman" w:cs="Times New Roman"/>
                <w:b/>
                <w:sz w:val="20"/>
                <w:szCs w:val="20"/>
              </w:rPr>
              <w:t xml:space="preserve"> </w:t>
            </w:r>
            <w:r w:rsidRPr="00786988">
              <w:rPr>
                <w:rFonts w:ascii="Times New Roman" w:hAnsi="Times New Roman" w:cs="Times New Roman"/>
                <w:sz w:val="20"/>
                <w:szCs w:val="20"/>
              </w:rPr>
              <w:t>izveidot sabiedrībā balstītu ģimeniskai videi pietuvinātu pakalpojumu (dzīvokļos ar vienu piesaistes personu) bez vecāku gādības palikušiem bērniem, t.sk., bērniem ar smagiem funkcionāliem traucējumiem.</w:t>
            </w:r>
          </w:p>
          <w:p w14:paraId="39972D93" w14:textId="77777777" w:rsidR="00886834" w:rsidRPr="00786988" w:rsidRDefault="00886834" w:rsidP="00886834">
            <w:pPr>
              <w:jc w:val="both"/>
              <w:rPr>
                <w:rFonts w:ascii="Times New Roman" w:hAnsi="Times New Roman" w:cs="Times New Roman"/>
                <w:b/>
                <w:sz w:val="20"/>
                <w:szCs w:val="20"/>
              </w:rPr>
            </w:pPr>
          </w:p>
          <w:p w14:paraId="77BC29C1" w14:textId="77777777" w:rsidR="00886834" w:rsidRPr="00786988" w:rsidRDefault="00886834" w:rsidP="00886834">
            <w:pPr>
              <w:jc w:val="both"/>
              <w:rPr>
                <w:rFonts w:ascii="Times New Roman" w:hAnsi="Times New Roman" w:cs="Times New Roman"/>
              </w:rPr>
            </w:pPr>
            <w:r w:rsidRPr="00786988">
              <w:rPr>
                <w:rFonts w:ascii="Times New Roman" w:hAnsi="Times New Roman" w:cs="Times New Roman"/>
                <w:sz w:val="20"/>
                <w:szCs w:val="20"/>
              </w:rPr>
              <w:t>Pamatojums: ievērot starptautiskos un nacionālos normatīvos aktus – bērna tiesības uzaugt ģimenē vai ģimeniskai videi pietuvinātos apstākļos, ko ilgstošas aprūpes institūcijā nav iespējams nodrošināt (</w:t>
            </w:r>
            <w:proofErr w:type="spellStart"/>
            <w:r w:rsidRPr="00786988">
              <w:rPr>
                <w:rFonts w:ascii="Times New Roman" w:hAnsi="Times New Roman" w:cs="Times New Roman"/>
                <w:sz w:val="20"/>
                <w:szCs w:val="20"/>
              </w:rPr>
              <w:t>sk.ESR</w:t>
            </w:r>
            <w:proofErr w:type="spellEnd"/>
            <w:r w:rsidRPr="00786988">
              <w:rPr>
                <w:rFonts w:ascii="Times New Roman" w:hAnsi="Times New Roman" w:cs="Times New Roman"/>
                <w:sz w:val="20"/>
                <w:szCs w:val="20"/>
              </w:rPr>
              <w:t xml:space="preserve"> 79.lpp. Izmēģinājuma projektu valsts SAC filiālē “Rīga”).</w:t>
            </w:r>
          </w:p>
        </w:tc>
        <w:tc>
          <w:tcPr>
            <w:tcW w:w="4495" w:type="dxa"/>
          </w:tcPr>
          <w:p w14:paraId="35E928B0" w14:textId="77777777" w:rsidR="002F6EAF" w:rsidRPr="00786988" w:rsidRDefault="002F6EAF" w:rsidP="002F6EAF">
            <w:pPr>
              <w:rPr>
                <w:rFonts w:ascii="Times New Roman" w:hAnsi="Times New Roman" w:cs="Times New Roman"/>
                <w:b/>
                <w:sz w:val="20"/>
                <w:szCs w:val="20"/>
              </w:rPr>
            </w:pPr>
            <w:r>
              <w:rPr>
                <w:rFonts w:ascii="Times New Roman" w:hAnsi="Times New Roman" w:cs="Times New Roman"/>
                <w:b/>
                <w:sz w:val="20"/>
                <w:szCs w:val="20"/>
              </w:rPr>
              <w:t>Daļēji</w:t>
            </w:r>
            <w:r w:rsidRPr="00786988">
              <w:rPr>
                <w:rFonts w:ascii="Times New Roman" w:hAnsi="Times New Roman" w:cs="Times New Roman"/>
                <w:b/>
                <w:sz w:val="20"/>
                <w:szCs w:val="20"/>
              </w:rPr>
              <w:t xml:space="preserve"> ņemts vērā</w:t>
            </w:r>
          </w:p>
          <w:p w14:paraId="089ACAA7" w14:textId="4CCABBEF" w:rsidR="006C7784" w:rsidRPr="00786988" w:rsidRDefault="002F6EAF" w:rsidP="002F6EAF">
            <w:pPr>
              <w:jc w:val="both"/>
              <w:rPr>
                <w:rFonts w:ascii="Times New Roman" w:hAnsi="Times New Roman" w:cs="Times New Roman"/>
                <w:sz w:val="20"/>
                <w:szCs w:val="20"/>
              </w:rPr>
            </w:pPr>
            <w:r w:rsidRPr="00786988">
              <w:rPr>
                <w:rFonts w:ascii="Times New Roman" w:hAnsi="Times New Roman" w:cs="Times New Roman"/>
                <w:sz w:val="20"/>
                <w:szCs w:val="20"/>
              </w:rPr>
              <w:t>Pamatnostādņu projekta vidēja termiņa mērķos nav definēta viena atsevišķa pakalpojuma sniegšana, bet visaptveroši uzstādījumi atbilstoši politikas rezultātam. Komentārā minētā pakalpojuma nodrošināšana ir paredzēta pamatnostādņu projekta 2.rīcības virziena 2.1.uzdevuma ietvaros kā viens no risinājuma variantiem.</w:t>
            </w:r>
          </w:p>
        </w:tc>
      </w:tr>
      <w:tr w:rsidR="00886834" w:rsidRPr="00786988" w14:paraId="2EC8AF77" w14:textId="77777777" w:rsidTr="007F35E7">
        <w:tc>
          <w:tcPr>
            <w:tcW w:w="3126" w:type="dxa"/>
          </w:tcPr>
          <w:p w14:paraId="4DE5A1F1" w14:textId="4DBC58F0" w:rsidR="00886834" w:rsidRPr="00786988" w:rsidRDefault="00447FB0" w:rsidP="00886834">
            <w:pPr>
              <w:rPr>
                <w:rFonts w:ascii="Times New Roman" w:hAnsi="Times New Roman" w:cs="Times New Roman"/>
                <w:sz w:val="20"/>
                <w:szCs w:val="20"/>
              </w:rPr>
            </w:pPr>
            <w:r w:rsidRPr="00786988">
              <w:rPr>
                <w:rFonts w:ascii="Times New Roman" w:hAnsi="Times New Roman" w:cs="Times New Roman"/>
                <w:sz w:val="20"/>
                <w:szCs w:val="20"/>
              </w:rPr>
              <w:t>133.</w:t>
            </w:r>
            <w:r w:rsidR="00886834" w:rsidRPr="00786988">
              <w:rPr>
                <w:rFonts w:ascii="Times New Roman" w:hAnsi="Times New Roman" w:cs="Times New Roman"/>
                <w:sz w:val="20"/>
                <w:szCs w:val="20"/>
              </w:rPr>
              <w:t xml:space="preserve">Pamatnostādņu projekts, </w:t>
            </w:r>
          </w:p>
          <w:p w14:paraId="7D828BEA" w14:textId="77777777" w:rsidR="00886834" w:rsidRPr="00786988" w:rsidRDefault="00886834" w:rsidP="00886834">
            <w:pPr>
              <w:rPr>
                <w:rFonts w:ascii="Times New Roman" w:hAnsi="Times New Roman" w:cs="Times New Roman"/>
                <w:sz w:val="20"/>
                <w:szCs w:val="20"/>
              </w:rPr>
            </w:pPr>
            <w:r w:rsidRPr="00786988">
              <w:rPr>
                <w:rFonts w:ascii="Times New Roman" w:hAnsi="Times New Roman" w:cs="Times New Roman"/>
                <w:sz w:val="20"/>
                <w:szCs w:val="20"/>
              </w:rPr>
              <w:t>Rīcības virziens “Moderna un pieejama sociālo pakalpojumu sistēma, kas cita starpā uzlabo iedzīvotāju iespējas dzīvot neatkarīgi un dzīvot sabiedrībā, iekļauties izglītībā un darba tirgū”</w:t>
            </w:r>
          </w:p>
        </w:tc>
        <w:tc>
          <w:tcPr>
            <w:tcW w:w="6752" w:type="dxa"/>
          </w:tcPr>
          <w:p w14:paraId="143E8965" w14:textId="77777777" w:rsidR="00886834" w:rsidRPr="00786988" w:rsidRDefault="00886834" w:rsidP="00886834">
            <w:pPr>
              <w:jc w:val="center"/>
              <w:rPr>
                <w:rFonts w:ascii="Times New Roman" w:eastAsia="Times New Roman" w:hAnsi="Times New Roman" w:cs="Times New Roman"/>
                <w:sz w:val="20"/>
                <w:szCs w:val="20"/>
                <w:lang w:eastAsia="lv-LV"/>
              </w:rPr>
            </w:pPr>
            <w:r w:rsidRPr="00786988">
              <w:rPr>
                <w:rFonts w:ascii="Times New Roman" w:hAnsi="Times New Roman" w:cs="Times New Roman"/>
                <w:b/>
                <w:sz w:val="20"/>
                <w:szCs w:val="20"/>
              </w:rPr>
              <w:t>VSAC “Rīga” filiāle “Rīga”</w:t>
            </w:r>
          </w:p>
          <w:p w14:paraId="3E29A50F" w14:textId="77777777" w:rsidR="00886834" w:rsidRPr="00786988" w:rsidRDefault="00886834" w:rsidP="00886834">
            <w:pPr>
              <w:jc w:val="both"/>
              <w:rPr>
                <w:rFonts w:ascii="Times New Roman" w:hAnsi="Times New Roman" w:cs="Times New Roman"/>
                <w:b/>
                <w:sz w:val="20"/>
                <w:szCs w:val="20"/>
                <w:u w:val="single"/>
              </w:rPr>
            </w:pPr>
            <w:r w:rsidRPr="00786988">
              <w:rPr>
                <w:rFonts w:ascii="Times New Roman" w:hAnsi="Times New Roman" w:cs="Times New Roman"/>
                <w:sz w:val="20"/>
                <w:szCs w:val="20"/>
              </w:rPr>
              <w:t>Mērķis vidējā termiņā</w:t>
            </w:r>
          </w:p>
          <w:p w14:paraId="5EAE0138" w14:textId="77777777" w:rsidR="00886834" w:rsidRPr="00786988" w:rsidRDefault="00886834" w:rsidP="00886834">
            <w:pPr>
              <w:jc w:val="both"/>
              <w:rPr>
                <w:rFonts w:ascii="Times New Roman" w:hAnsi="Times New Roman" w:cs="Times New Roman"/>
                <w:sz w:val="20"/>
                <w:szCs w:val="20"/>
                <w:highlight w:val="cyan"/>
              </w:rPr>
            </w:pPr>
            <w:r w:rsidRPr="00786988">
              <w:rPr>
                <w:rFonts w:ascii="Times New Roman" w:hAnsi="Times New Roman" w:cs="Times New Roman"/>
                <w:b/>
                <w:sz w:val="20"/>
                <w:szCs w:val="20"/>
                <w:u w:val="single"/>
              </w:rPr>
              <w:t>Priekšlikums</w:t>
            </w:r>
            <w:r w:rsidRPr="00786988">
              <w:rPr>
                <w:rFonts w:ascii="Times New Roman" w:hAnsi="Times New Roman" w:cs="Times New Roman"/>
                <w:b/>
                <w:sz w:val="20"/>
                <w:szCs w:val="20"/>
              </w:rPr>
              <w:t xml:space="preserve">: </w:t>
            </w:r>
            <w:r w:rsidRPr="00786988">
              <w:rPr>
                <w:rFonts w:ascii="Times New Roman" w:hAnsi="Times New Roman" w:cs="Times New Roman"/>
                <w:sz w:val="20"/>
                <w:szCs w:val="20"/>
              </w:rPr>
              <w:t>Nodrošināt visus nepieciešamos pakalpojumus ģimenēm ar bērniem, kuriem ir smagi funkcionāli traucējumi.</w:t>
            </w:r>
          </w:p>
          <w:p w14:paraId="5471BA34" w14:textId="77777777" w:rsidR="00886834" w:rsidRPr="00786988" w:rsidRDefault="00886834" w:rsidP="00886834">
            <w:pPr>
              <w:jc w:val="both"/>
              <w:rPr>
                <w:rFonts w:ascii="Times New Roman" w:hAnsi="Times New Roman" w:cs="Times New Roman"/>
                <w:b/>
                <w:sz w:val="20"/>
                <w:szCs w:val="20"/>
              </w:rPr>
            </w:pPr>
          </w:p>
          <w:p w14:paraId="2A013635" w14:textId="77777777" w:rsidR="00886834" w:rsidRPr="00786988" w:rsidRDefault="00886834" w:rsidP="00886834">
            <w:pPr>
              <w:jc w:val="both"/>
              <w:rPr>
                <w:rFonts w:ascii="Times New Roman" w:hAnsi="Times New Roman" w:cs="Times New Roman"/>
              </w:rPr>
            </w:pPr>
            <w:r w:rsidRPr="00786988">
              <w:rPr>
                <w:rFonts w:ascii="Times New Roman" w:hAnsi="Times New Roman" w:cs="Times New Roman"/>
                <w:sz w:val="20"/>
                <w:szCs w:val="20"/>
              </w:rPr>
              <w:t>Pamatojums: ievērot starptautiskos un nacionālos normatīvos aktus par īpašas aizsardzības (visu nepieciešamo pakalpojumu) nodrošināšanu bērniem ar invaliditāti un viņu ģimenēm, lai nekādā gadījumā bērni netiktu šķirti no ģimenēm savas invaliditātes dēļ.</w:t>
            </w:r>
          </w:p>
        </w:tc>
        <w:tc>
          <w:tcPr>
            <w:tcW w:w="4495" w:type="dxa"/>
          </w:tcPr>
          <w:p w14:paraId="4E4BD8A7" w14:textId="1216AAF2" w:rsidR="002C4D50" w:rsidRPr="00786988" w:rsidRDefault="002F6EAF" w:rsidP="002C4D50">
            <w:pPr>
              <w:rPr>
                <w:rFonts w:ascii="Times New Roman" w:hAnsi="Times New Roman" w:cs="Times New Roman"/>
                <w:b/>
                <w:sz w:val="20"/>
                <w:szCs w:val="20"/>
              </w:rPr>
            </w:pPr>
            <w:r>
              <w:rPr>
                <w:rFonts w:ascii="Times New Roman" w:hAnsi="Times New Roman" w:cs="Times New Roman"/>
                <w:b/>
                <w:sz w:val="20"/>
                <w:szCs w:val="20"/>
              </w:rPr>
              <w:t>Daļēji</w:t>
            </w:r>
            <w:r w:rsidR="002C4D50" w:rsidRPr="00786988">
              <w:rPr>
                <w:rFonts w:ascii="Times New Roman" w:hAnsi="Times New Roman" w:cs="Times New Roman"/>
                <w:b/>
                <w:sz w:val="20"/>
                <w:szCs w:val="20"/>
              </w:rPr>
              <w:t xml:space="preserve"> ņemts vērā </w:t>
            </w:r>
          </w:p>
          <w:p w14:paraId="0B895684" w14:textId="2EC4560E" w:rsidR="002C4D50" w:rsidRPr="00786988" w:rsidRDefault="00A040B2" w:rsidP="00C4563E">
            <w:pPr>
              <w:spacing w:after="40"/>
              <w:jc w:val="both"/>
              <w:rPr>
                <w:rFonts w:ascii="Times New Roman" w:hAnsi="Times New Roman" w:cs="Times New Roman"/>
                <w:sz w:val="20"/>
                <w:szCs w:val="20"/>
              </w:rPr>
            </w:pPr>
            <w:r w:rsidRPr="00786988">
              <w:rPr>
                <w:rFonts w:ascii="Times New Roman" w:hAnsi="Times New Roman" w:cs="Times New Roman"/>
                <w:sz w:val="20"/>
                <w:szCs w:val="20"/>
              </w:rPr>
              <w:t xml:space="preserve">Pamatnostādņu projekta vidēja termiņa mērķos nav definēta viena atsevišķa mērķa grupa, bet visaptveroši uzstādījumi atbilstoši politikas rezultātam. </w:t>
            </w:r>
            <w:r w:rsidR="002F6EAF">
              <w:rPr>
                <w:rFonts w:ascii="Times New Roman" w:hAnsi="Times New Roman" w:cs="Times New Roman"/>
                <w:sz w:val="20"/>
                <w:szCs w:val="20"/>
              </w:rPr>
              <w:t>V</w:t>
            </w:r>
            <w:r w:rsidRPr="00786988">
              <w:rPr>
                <w:rFonts w:ascii="Times New Roman" w:hAnsi="Times New Roman" w:cs="Times New Roman"/>
                <w:sz w:val="20"/>
                <w:szCs w:val="20"/>
              </w:rPr>
              <w:t>idēja termiņa mērķis: “</w:t>
            </w:r>
            <w:r w:rsidRPr="00786988">
              <w:rPr>
                <w:rFonts w:ascii="Times New Roman" w:eastAsia="Calibri" w:hAnsi="Times New Roman" w:cs="Times New Roman"/>
                <w:sz w:val="20"/>
                <w:szCs w:val="20"/>
              </w:rPr>
              <w:t>Veidot sociālos pakalpojumus, lai tie atbilstu personas individuālām vajadzībām (uz cilvēku centrēta pieeja) un faktiskajām tirgus cenām” jau iekļauj komentārā minēto problemātiku. Tāpat Pamatnostādņu projektā iekļautie uzdevumi sabiedrībā balstītu pakalpojumu attīstībai paredz atbalsta sniegšanu personām ar smagiem funkcionāliem traucējumiem.</w:t>
            </w:r>
          </w:p>
        </w:tc>
      </w:tr>
      <w:tr w:rsidR="00886834" w:rsidRPr="00786988" w14:paraId="5E5A86BB" w14:textId="77777777" w:rsidTr="007F35E7">
        <w:tc>
          <w:tcPr>
            <w:tcW w:w="3126" w:type="dxa"/>
          </w:tcPr>
          <w:p w14:paraId="640033D5" w14:textId="4DACBFCF" w:rsidR="00886834" w:rsidRPr="00786988" w:rsidRDefault="00447FB0" w:rsidP="00886834">
            <w:pPr>
              <w:rPr>
                <w:rFonts w:ascii="Times New Roman" w:hAnsi="Times New Roman" w:cs="Times New Roman"/>
                <w:sz w:val="20"/>
                <w:szCs w:val="20"/>
              </w:rPr>
            </w:pPr>
            <w:r w:rsidRPr="00786988">
              <w:rPr>
                <w:rFonts w:ascii="Times New Roman" w:hAnsi="Times New Roman" w:cs="Times New Roman"/>
                <w:sz w:val="20"/>
                <w:szCs w:val="20"/>
              </w:rPr>
              <w:t>134.</w:t>
            </w:r>
            <w:r w:rsidR="00886834" w:rsidRPr="00786988">
              <w:rPr>
                <w:rFonts w:ascii="Times New Roman" w:hAnsi="Times New Roman" w:cs="Times New Roman"/>
                <w:sz w:val="20"/>
                <w:szCs w:val="20"/>
              </w:rPr>
              <w:t xml:space="preserve">Pamatnostādņu projekts, </w:t>
            </w:r>
          </w:p>
          <w:p w14:paraId="76D156C8" w14:textId="77777777" w:rsidR="00886834" w:rsidRPr="00786988" w:rsidRDefault="00886834" w:rsidP="00886834">
            <w:pPr>
              <w:rPr>
                <w:rFonts w:ascii="Times New Roman" w:hAnsi="Times New Roman" w:cs="Times New Roman"/>
                <w:sz w:val="20"/>
                <w:szCs w:val="20"/>
              </w:rPr>
            </w:pPr>
            <w:r w:rsidRPr="00786988">
              <w:rPr>
                <w:rFonts w:ascii="Times New Roman" w:hAnsi="Times New Roman" w:cs="Times New Roman"/>
                <w:sz w:val="20"/>
                <w:szCs w:val="20"/>
              </w:rPr>
              <w:t>Rīcības virziens “Moderna un pieejama sociālo pakalpojumu sistēma, kas cita starpā uzlabo iedzīvotāju iespējas dzīvot neatkarīgi un dzīvot sabiedrībā, iekļauties izglītībā un darba tirgū”</w:t>
            </w:r>
          </w:p>
        </w:tc>
        <w:tc>
          <w:tcPr>
            <w:tcW w:w="6752" w:type="dxa"/>
          </w:tcPr>
          <w:p w14:paraId="57FB1FC8" w14:textId="266D5165" w:rsidR="00886834" w:rsidRPr="00786988" w:rsidRDefault="00886834" w:rsidP="00886834">
            <w:pPr>
              <w:jc w:val="center"/>
              <w:rPr>
                <w:rFonts w:ascii="Times New Roman" w:eastAsia="Times New Roman" w:hAnsi="Times New Roman" w:cs="Times New Roman"/>
                <w:sz w:val="20"/>
                <w:szCs w:val="20"/>
                <w:lang w:eastAsia="lv-LV"/>
              </w:rPr>
            </w:pPr>
            <w:r w:rsidRPr="00786988">
              <w:rPr>
                <w:rFonts w:ascii="Times New Roman" w:hAnsi="Times New Roman" w:cs="Times New Roman"/>
                <w:b/>
                <w:bCs/>
                <w:sz w:val="20"/>
                <w:szCs w:val="20"/>
              </w:rPr>
              <w:t xml:space="preserve">Latvijas </w:t>
            </w:r>
            <w:r w:rsidR="00F83444">
              <w:rPr>
                <w:rFonts w:ascii="Times New Roman" w:hAnsi="Times New Roman" w:cs="Times New Roman"/>
                <w:b/>
                <w:bCs/>
                <w:sz w:val="20"/>
                <w:szCs w:val="20"/>
              </w:rPr>
              <w:t>s</w:t>
            </w:r>
            <w:r w:rsidRPr="00786988">
              <w:rPr>
                <w:rFonts w:ascii="Times New Roman" w:hAnsi="Times New Roman" w:cs="Times New Roman"/>
                <w:b/>
                <w:bCs/>
                <w:sz w:val="20"/>
                <w:szCs w:val="20"/>
              </w:rPr>
              <w:t>ociālo darbinieku biedrība</w:t>
            </w:r>
          </w:p>
          <w:p w14:paraId="57FF0F80" w14:textId="77777777" w:rsidR="00886834" w:rsidRPr="00786988" w:rsidRDefault="00886834" w:rsidP="00886834">
            <w:pPr>
              <w:jc w:val="both"/>
              <w:rPr>
                <w:rFonts w:ascii="Times New Roman" w:hAnsi="Times New Roman" w:cs="Times New Roman"/>
                <w:sz w:val="20"/>
                <w:szCs w:val="20"/>
                <w:highlight w:val="cyan"/>
              </w:rPr>
            </w:pPr>
            <w:r w:rsidRPr="00786988">
              <w:rPr>
                <w:rFonts w:ascii="Times New Roman" w:hAnsi="Times New Roman" w:cs="Times New Roman"/>
                <w:b/>
                <w:sz w:val="20"/>
                <w:szCs w:val="20"/>
                <w:u w:val="single"/>
              </w:rPr>
              <w:t>Priekšlikums</w:t>
            </w:r>
            <w:r w:rsidRPr="00786988">
              <w:rPr>
                <w:rFonts w:ascii="Times New Roman" w:hAnsi="Times New Roman" w:cs="Times New Roman"/>
                <w:b/>
                <w:sz w:val="20"/>
                <w:szCs w:val="20"/>
              </w:rPr>
              <w:t xml:space="preserve">: </w:t>
            </w:r>
            <w:r w:rsidRPr="00786988">
              <w:rPr>
                <w:rFonts w:ascii="Times New Roman" w:hAnsi="Times New Roman" w:cs="Times New Roman"/>
                <w:sz w:val="20"/>
                <w:szCs w:val="20"/>
              </w:rPr>
              <w:t>Nodrošināt visus nepieciešamos pakalpojumus ģimenēm ar bērniem, kuriem ir smagi funkcionāli traucējumi.</w:t>
            </w:r>
          </w:p>
          <w:p w14:paraId="6F028527" w14:textId="77777777" w:rsidR="00886834" w:rsidRPr="00786988" w:rsidRDefault="00886834" w:rsidP="00886834">
            <w:pPr>
              <w:jc w:val="both"/>
              <w:rPr>
                <w:rFonts w:ascii="Times New Roman" w:hAnsi="Times New Roman" w:cs="Times New Roman"/>
                <w:b/>
                <w:sz w:val="20"/>
                <w:szCs w:val="20"/>
              </w:rPr>
            </w:pPr>
          </w:p>
          <w:p w14:paraId="4EBB1956" w14:textId="77777777" w:rsidR="00886834" w:rsidRPr="00786988" w:rsidRDefault="00886834" w:rsidP="00886834">
            <w:pPr>
              <w:jc w:val="both"/>
              <w:rPr>
                <w:rFonts w:ascii="Times New Roman" w:hAnsi="Times New Roman" w:cs="Times New Roman"/>
              </w:rPr>
            </w:pPr>
            <w:r w:rsidRPr="00786988">
              <w:rPr>
                <w:rFonts w:ascii="Times New Roman" w:hAnsi="Times New Roman" w:cs="Times New Roman"/>
                <w:sz w:val="20"/>
                <w:szCs w:val="20"/>
              </w:rPr>
              <w:t>Pamatojums: ievērot starptautiskos un nacionālos normatīvos aktus par īpašas aizsardzības (visu nepieciešamo pakalpojumu) nodrošināšanu bērniem ar invaliditāti un viņu ģimenēm, lai nekādā gadījumā bērni netiktu šķirti no ģimenēm savas invaliditātes dēļ.</w:t>
            </w:r>
          </w:p>
        </w:tc>
        <w:tc>
          <w:tcPr>
            <w:tcW w:w="4495" w:type="dxa"/>
          </w:tcPr>
          <w:p w14:paraId="0533C0CB" w14:textId="007895D4" w:rsidR="00A040B2" w:rsidRPr="00786988" w:rsidRDefault="002F6EAF" w:rsidP="00A040B2">
            <w:pPr>
              <w:rPr>
                <w:rFonts w:ascii="Times New Roman" w:hAnsi="Times New Roman" w:cs="Times New Roman"/>
                <w:b/>
                <w:sz w:val="20"/>
                <w:szCs w:val="20"/>
              </w:rPr>
            </w:pPr>
            <w:r>
              <w:rPr>
                <w:rFonts w:ascii="Times New Roman" w:hAnsi="Times New Roman" w:cs="Times New Roman"/>
                <w:b/>
                <w:sz w:val="20"/>
                <w:szCs w:val="20"/>
              </w:rPr>
              <w:t>Daļēji</w:t>
            </w:r>
            <w:r w:rsidR="00A040B2" w:rsidRPr="00786988">
              <w:rPr>
                <w:rFonts w:ascii="Times New Roman" w:hAnsi="Times New Roman" w:cs="Times New Roman"/>
                <w:b/>
                <w:sz w:val="20"/>
                <w:szCs w:val="20"/>
              </w:rPr>
              <w:t xml:space="preserve"> ņemts vērā </w:t>
            </w:r>
          </w:p>
          <w:p w14:paraId="7AC7CEEE" w14:textId="4F16E258" w:rsidR="006C7784" w:rsidRPr="00786988" w:rsidRDefault="00A040B2" w:rsidP="00A040B2">
            <w:pPr>
              <w:jc w:val="both"/>
              <w:rPr>
                <w:rFonts w:ascii="Times New Roman" w:hAnsi="Times New Roman" w:cs="Times New Roman"/>
                <w:sz w:val="20"/>
                <w:szCs w:val="20"/>
              </w:rPr>
            </w:pPr>
            <w:r w:rsidRPr="00786988">
              <w:rPr>
                <w:rFonts w:ascii="Times New Roman" w:hAnsi="Times New Roman" w:cs="Times New Roman"/>
                <w:sz w:val="20"/>
                <w:szCs w:val="20"/>
              </w:rPr>
              <w:t>Pamatnostādņu projekta vidēja termiņa mērķos nav definēta viena atsevišķa mērķa grupa, bet visaptveroši uzstādījumi atbilstoši politikas rezultātam.</w:t>
            </w:r>
            <w:r w:rsidR="002F6EAF">
              <w:rPr>
                <w:rFonts w:ascii="Times New Roman" w:hAnsi="Times New Roman" w:cs="Times New Roman"/>
                <w:sz w:val="20"/>
                <w:szCs w:val="20"/>
              </w:rPr>
              <w:t xml:space="preserve"> V</w:t>
            </w:r>
            <w:r w:rsidR="00DE4A68" w:rsidRPr="00786988">
              <w:rPr>
                <w:rFonts w:ascii="Times New Roman" w:hAnsi="Times New Roman" w:cs="Times New Roman"/>
                <w:sz w:val="20"/>
                <w:szCs w:val="20"/>
              </w:rPr>
              <w:t>idēja termiņa mērķis</w:t>
            </w:r>
            <w:r w:rsidRPr="00786988">
              <w:rPr>
                <w:rFonts w:ascii="Times New Roman" w:hAnsi="Times New Roman" w:cs="Times New Roman"/>
                <w:sz w:val="20"/>
                <w:szCs w:val="20"/>
              </w:rPr>
              <w:t>: “</w:t>
            </w:r>
            <w:r w:rsidRPr="00786988">
              <w:rPr>
                <w:rFonts w:ascii="Times New Roman" w:eastAsia="Calibri" w:hAnsi="Times New Roman" w:cs="Times New Roman"/>
                <w:sz w:val="20"/>
                <w:szCs w:val="20"/>
              </w:rPr>
              <w:t>Veidot sociālos pakalpojumus, lai tie atbilstu personas individuālām vajadzībām (uz cilvēku centrēta pieeja) un faktiskajām tirgus cenām” jau iekļauj komentārā minēto problemātiku. Tāpat Pamatnostādņu projektā iekļautie uzdevumi sabiedrībā balstītu pakalpojumu attīstībai paredz atbalsta sniegšanu personām ar smagiem funkcionāliem traucējumiem.</w:t>
            </w:r>
          </w:p>
        </w:tc>
      </w:tr>
      <w:tr w:rsidR="00886834" w:rsidRPr="00786988" w14:paraId="0514E479" w14:textId="77777777" w:rsidTr="007F35E7">
        <w:tc>
          <w:tcPr>
            <w:tcW w:w="3126" w:type="dxa"/>
          </w:tcPr>
          <w:p w14:paraId="51EFA0F4" w14:textId="7747531E" w:rsidR="00886834" w:rsidRPr="00786988" w:rsidRDefault="00447FB0" w:rsidP="00886834">
            <w:pPr>
              <w:rPr>
                <w:rFonts w:ascii="Times New Roman" w:hAnsi="Times New Roman" w:cs="Times New Roman"/>
                <w:sz w:val="20"/>
                <w:szCs w:val="20"/>
              </w:rPr>
            </w:pPr>
            <w:r w:rsidRPr="00786988">
              <w:rPr>
                <w:rFonts w:ascii="Times New Roman" w:hAnsi="Times New Roman" w:cs="Times New Roman"/>
                <w:sz w:val="20"/>
                <w:szCs w:val="20"/>
              </w:rPr>
              <w:t>135.</w:t>
            </w:r>
            <w:r w:rsidR="00886834" w:rsidRPr="00786988">
              <w:rPr>
                <w:rFonts w:ascii="Times New Roman" w:hAnsi="Times New Roman" w:cs="Times New Roman"/>
                <w:sz w:val="20"/>
                <w:szCs w:val="20"/>
              </w:rPr>
              <w:t xml:space="preserve">Pamatnostādņu projekts, </w:t>
            </w:r>
          </w:p>
          <w:p w14:paraId="70FE957E" w14:textId="77777777" w:rsidR="00886834" w:rsidRPr="00786988" w:rsidRDefault="00886834" w:rsidP="00886834">
            <w:pPr>
              <w:rPr>
                <w:rFonts w:ascii="Times New Roman" w:hAnsi="Times New Roman" w:cs="Times New Roman"/>
                <w:sz w:val="20"/>
                <w:szCs w:val="20"/>
              </w:rPr>
            </w:pPr>
            <w:r w:rsidRPr="00786988">
              <w:rPr>
                <w:rFonts w:ascii="Times New Roman" w:hAnsi="Times New Roman" w:cs="Times New Roman"/>
                <w:sz w:val="20"/>
                <w:szCs w:val="20"/>
              </w:rPr>
              <w:t xml:space="preserve">Rīcības virziens “Moderna un pieejama sociālo pakalpojumu sistēma, kas cita starpā uzlabo iedzīvotāju iespējas dzīvot </w:t>
            </w:r>
            <w:r w:rsidRPr="00786988">
              <w:rPr>
                <w:rFonts w:ascii="Times New Roman" w:hAnsi="Times New Roman" w:cs="Times New Roman"/>
                <w:sz w:val="20"/>
                <w:szCs w:val="20"/>
              </w:rPr>
              <w:lastRenderedPageBreak/>
              <w:t>neatkarīgi un dzīvot sabiedrībā, iekļauties izglītībā un darba tirgū”</w:t>
            </w:r>
          </w:p>
        </w:tc>
        <w:tc>
          <w:tcPr>
            <w:tcW w:w="6752" w:type="dxa"/>
          </w:tcPr>
          <w:p w14:paraId="71B9EF58" w14:textId="77777777" w:rsidR="00886834" w:rsidRPr="00786988" w:rsidRDefault="00886834" w:rsidP="00886834">
            <w:pPr>
              <w:jc w:val="center"/>
              <w:rPr>
                <w:rFonts w:ascii="Times New Roman" w:eastAsia="Times New Roman" w:hAnsi="Times New Roman" w:cs="Times New Roman"/>
                <w:sz w:val="20"/>
                <w:szCs w:val="20"/>
                <w:lang w:eastAsia="lv-LV"/>
              </w:rPr>
            </w:pPr>
            <w:r w:rsidRPr="00786988">
              <w:rPr>
                <w:rFonts w:ascii="Times New Roman" w:hAnsi="Times New Roman" w:cs="Times New Roman"/>
                <w:b/>
                <w:sz w:val="20"/>
                <w:szCs w:val="20"/>
              </w:rPr>
              <w:lastRenderedPageBreak/>
              <w:t>VSAC “Rīga” filiāle “Rīga”</w:t>
            </w:r>
          </w:p>
          <w:p w14:paraId="051FE474" w14:textId="77777777" w:rsidR="00886834" w:rsidRPr="00786988" w:rsidRDefault="00886834" w:rsidP="00886834">
            <w:pPr>
              <w:jc w:val="both"/>
              <w:rPr>
                <w:rFonts w:ascii="Times New Roman" w:hAnsi="Times New Roman" w:cs="Times New Roman"/>
                <w:sz w:val="20"/>
                <w:szCs w:val="20"/>
              </w:rPr>
            </w:pPr>
            <w:r w:rsidRPr="00786988">
              <w:rPr>
                <w:rFonts w:ascii="Times New Roman" w:hAnsi="Times New Roman" w:cs="Times New Roman"/>
                <w:sz w:val="20"/>
                <w:szCs w:val="20"/>
              </w:rPr>
              <w:t>Mērķis ilgtermiņā: Uzlabot ilgstošas sociālās aprūpes institūcijās sniegto pakalpojumu kvalitāti atbilstoši personas individuālajām vajadzībām un pašaprūpes spējām</w:t>
            </w:r>
          </w:p>
          <w:p w14:paraId="338BF5C1" w14:textId="77777777" w:rsidR="00886834" w:rsidRPr="00786988" w:rsidRDefault="00886834" w:rsidP="00886834">
            <w:pPr>
              <w:jc w:val="both"/>
              <w:rPr>
                <w:rFonts w:ascii="Times New Roman" w:hAnsi="Times New Roman" w:cs="Times New Roman"/>
                <w:sz w:val="20"/>
                <w:szCs w:val="20"/>
              </w:rPr>
            </w:pPr>
            <w:r w:rsidRPr="00786988">
              <w:rPr>
                <w:rFonts w:ascii="Times New Roman" w:hAnsi="Times New Roman" w:cs="Times New Roman"/>
                <w:b/>
                <w:sz w:val="20"/>
                <w:szCs w:val="20"/>
                <w:u w:val="single"/>
              </w:rPr>
              <w:lastRenderedPageBreak/>
              <w:t>Priekšlikums</w:t>
            </w:r>
            <w:r w:rsidRPr="00786988">
              <w:rPr>
                <w:rFonts w:ascii="Times New Roman" w:hAnsi="Times New Roman" w:cs="Times New Roman"/>
                <w:b/>
                <w:sz w:val="20"/>
                <w:szCs w:val="20"/>
              </w:rPr>
              <w:t xml:space="preserve">: </w:t>
            </w:r>
            <w:r w:rsidRPr="00786988">
              <w:rPr>
                <w:rFonts w:ascii="Times New Roman" w:hAnsi="Times New Roman" w:cs="Times New Roman"/>
                <w:sz w:val="20"/>
                <w:szCs w:val="20"/>
              </w:rPr>
              <w:t xml:space="preserve">papildināt, ka šis mērķis attiecas uz pilngadīgām personām, kuras atrodas institūcijās. </w:t>
            </w:r>
          </w:p>
          <w:p w14:paraId="1B5FCF1F" w14:textId="77777777" w:rsidR="00886834" w:rsidRPr="00786988" w:rsidRDefault="00886834" w:rsidP="00886834">
            <w:pPr>
              <w:jc w:val="both"/>
              <w:rPr>
                <w:rFonts w:ascii="Times New Roman" w:hAnsi="Times New Roman" w:cs="Times New Roman"/>
                <w:sz w:val="20"/>
                <w:szCs w:val="20"/>
              </w:rPr>
            </w:pPr>
          </w:p>
          <w:p w14:paraId="4599A237" w14:textId="77777777" w:rsidR="00886834" w:rsidRPr="00786988" w:rsidRDefault="00886834" w:rsidP="00886834">
            <w:pPr>
              <w:jc w:val="both"/>
              <w:rPr>
                <w:rFonts w:ascii="Times New Roman" w:hAnsi="Times New Roman" w:cs="Times New Roman"/>
                <w:b/>
                <w:sz w:val="20"/>
                <w:szCs w:val="20"/>
              </w:rPr>
            </w:pPr>
            <w:r w:rsidRPr="00786988">
              <w:rPr>
                <w:rFonts w:ascii="Times New Roman" w:hAnsi="Times New Roman" w:cs="Times New Roman"/>
                <w:sz w:val="20"/>
                <w:szCs w:val="20"/>
              </w:rPr>
              <w:t>Pamatojums:</w:t>
            </w:r>
            <w:r w:rsidRPr="00786988">
              <w:rPr>
                <w:rFonts w:ascii="Times New Roman" w:hAnsi="Times New Roman" w:cs="Times New Roman"/>
                <w:b/>
                <w:sz w:val="20"/>
                <w:szCs w:val="20"/>
              </w:rPr>
              <w:t xml:space="preserve"> </w:t>
            </w:r>
            <w:r w:rsidRPr="00786988">
              <w:rPr>
                <w:rFonts w:ascii="Times New Roman" w:hAnsi="Times New Roman" w:cs="Times New Roman"/>
                <w:sz w:val="20"/>
                <w:szCs w:val="20"/>
              </w:rPr>
              <w:t>Bērniem nav jāatrodas institūcijās, nav nepieciešams uzstādīt mērķi uzlabot pakalpojumu ilgstošas aprūpes institūcijās bērniem. Jau līdz 2023.gadam ir jāveic pāreja uz sabiedrībā balstītiem pakalpojumiem ģimeniskai videi pietuvinātos apstākļos (dzīvokļos) ar vienu piesaistes personu (</w:t>
            </w:r>
            <w:proofErr w:type="spellStart"/>
            <w:r w:rsidRPr="00786988">
              <w:rPr>
                <w:rFonts w:ascii="Times New Roman" w:hAnsi="Times New Roman" w:cs="Times New Roman"/>
                <w:sz w:val="20"/>
                <w:szCs w:val="20"/>
              </w:rPr>
              <w:t>sk.ESR</w:t>
            </w:r>
            <w:proofErr w:type="spellEnd"/>
            <w:r w:rsidRPr="00786988">
              <w:rPr>
                <w:rFonts w:ascii="Times New Roman" w:hAnsi="Times New Roman" w:cs="Times New Roman"/>
                <w:sz w:val="20"/>
                <w:szCs w:val="20"/>
              </w:rPr>
              <w:t xml:space="preserve"> 79.lpp. Izmēģinājuma projektu valsts SAC filiālē “Rīga”).</w:t>
            </w:r>
          </w:p>
        </w:tc>
        <w:tc>
          <w:tcPr>
            <w:tcW w:w="4495" w:type="dxa"/>
          </w:tcPr>
          <w:p w14:paraId="711FE3C1" w14:textId="4FD3AE18" w:rsidR="002C4D50" w:rsidRPr="00786988" w:rsidRDefault="00DE4A68" w:rsidP="002C4D50">
            <w:pPr>
              <w:rPr>
                <w:rFonts w:ascii="Times New Roman" w:hAnsi="Times New Roman" w:cs="Times New Roman"/>
                <w:b/>
                <w:sz w:val="20"/>
                <w:szCs w:val="20"/>
              </w:rPr>
            </w:pPr>
            <w:r w:rsidRPr="00786988">
              <w:rPr>
                <w:rFonts w:ascii="Times New Roman" w:hAnsi="Times New Roman" w:cs="Times New Roman"/>
                <w:b/>
                <w:sz w:val="20"/>
                <w:szCs w:val="20"/>
              </w:rPr>
              <w:lastRenderedPageBreak/>
              <w:t xml:space="preserve">Daļēji </w:t>
            </w:r>
            <w:r w:rsidR="002C4D50" w:rsidRPr="00786988">
              <w:rPr>
                <w:rFonts w:ascii="Times New Roman" w:hAnsi="Times New Roman" w:cs="Times New Roman"/>
                <w:b/>
                <w:sz w:val="20"/>
                <w:szCs w:val="20"/>
              </w:rPr>
              <w:t>ņemts vērā</w:t>
            </w:r>
          </w:p>
          <w:p w14:paraId="37503CCE" w14:textId="2F51B10B" w:rsidR="00DE4A68" w:rsidRPr="00786988" w:rsidRDefault="00DE4A68" w:rsidP="00DE4A68">
            <w:pPr>
              <w:jc w:val="both"/>
              <w:rPr>
                <w:rFonts w:ascii="Times New Roman" w:hAnsi="Times New Roman" w:cs="Times New Roman"/>
                <w:sz w:val="20"/>
                <w:szCs w:val="20"/>
              </w:rPr>
            </w:pPr>
            <w:r w:rsidRPr="00786988">
              <w:rPr>
                <w:rFonts w:ascii="Times New Roman" w:hAnsi="Times New Roman" w:cs="Times New Roman"/>
                <w:sz w:val="20"/>
                <w:szCs w:val="20"/>
              </w:rPr>
              <w:t>Precizēts pamatnostādņu projekta mērķa formulējums, uzsverot pāreju uz sabiedrībā balstītu pakalpojumu vai ģimeniskai videi pietuvinātu pakalpojumu saņemšanu.</w:t>
            </w:r>
          </w:p>
          <w:p w14:paraId="31F0FC89" w14:textId="7E7B7D0F" w:rsidR="002C4D50" w:rsidRPr="00786988" w:rsidRDefault="00DE4A68" w:rsidP="00DE4A68">
            <w:pPr>
              <w:jc w:val="both"/>
              <w:rPr>
                <w:rFonts w:ascii="Times New Roman" w:hAnsi="Times New Roman" w:cs="Times New Roman"/>
                <w:sz w:val="20"/>
                <w:szCs w:val="20"/>
              </w:rPr>
            </w:pPr>
            <w:r w:rsidRPr="00786988">
              <w:rPr>
                <w:rFonts w:ascii="Times New Roman" w:hAnsi="Times New Roman" w:cs="Times New Roman"/>
                <w:sz w:val="20"/>
                <w:szCs w:val="20"/>
              </w:rPr>
              <w:lastRenderedPageBreak/>
              <w:t>Līdztekus skaidrojam, ka</w:t>
            </w:r>
            <w:r w:rsidR="002C4D50" w:rsidRPr="00786988">
              <w:rPr>
                <w:rFonts w:ascii="Times New Roman" w:hAnsi="Times New Roman" w:cs="Times New Roman"/>
                <w:sz w:val="20"/>
                <w:szCs w:val="20"/>
              </w:rPr>
              <w:t xml:space="preserve"> </w:t>
            </w:r>
            <w:r w:rsidRPr="00786988">
              <w:rPr>
                <w:rFonts w:ascii="Times New Roman" w:hAnsi="Times New Roman" w:cs="Times New Roman"/>
                <w:sz w:val="20"/>
                <w:szCs w:val="20"/>
              </w:rPr>
              <w:t>ģimeniskai videi pietuvināts</w:t>
            </w:r>
            <w:r w:rsidR="002C4D50" w:rsidRPr="00786988">
              <w:rPr>
                <w:rFonts w:ascii="Times New Roman" w:hAnsi="Times New Roman" w:cs="Times New Roman"/>
                <w:sz w:val="20"/>
                <w:szCs w:val="20"/>
              </w:rPr>
              <w:t xml:space="preserve"> pakalpojums ir institūcijas pakalpojums, </w:t>
            </w:r>
            <w:r w:rsidRPr="00786988">
              <w:rPr>
                <w:rFonts w:ascii="Times New Roman" w:hAnsi="Times New Roman" w:cs="Times New Roman"/>
                <w:sz w:val="20"/>
                <w:szCs w:val="20"/>
              </w:rPr>
              <w:t>tāpēc</w:t>
            </w:r>
            <w:r w:rsidR="002C4D50" w:rsidRPr="00786988">
              <w:rPr>
                <w:rFonts w:ascii="Times New Roman" w:hAnsi="Times New Roman" w:cs="Times New Roman"/>
                <w:sz w:val="20"/>
                <w:szCs w:val="20"/>
              </w:rPr>
              <w:t xml:space="preserve"> faktiski ieviešot ieteikum</w:t>
            </w:r>
            <w:r w:rsidRPr="00786988">
              <w:rPr>
                <w:rFonts w:ascii="Times New Roman" w:hAnsi="Times New Roman" w:cs="Times New Roman"/>
                <w:sz w:val="20"/>
                <w:szCs w:val="20"/>
              </w:rPr>
              <w:t>u</w:t>
            </w:r>
            <w:r w:rsidR="002C4D50" w:rsidRPr="00786988">
              <w:rPr>
                <w:rFonts w:ascii="Times New Roman" w:hAnsi="Times New Roman" w:cs="Times New Roman"/>
                <w:sz w:val="20"/>
                <w:szCs w:val="20"/>
              </w:rPr>
              <w:t>, tiktu ierobežotas tiesības attīstīt ĢVPP pakalpojumu VSAC un SAC, veidot jauniešu mā</w:t>
            </w:r>
            <w:r w:rsidRPr="00786988">
              <w:rPr>
                <w:rFonts w:ascii="Times New Roman" w:hAnsi="Times New Roman" w:cs="Times New Roman"/>
                <w:sz w:val="20"/>
                <w:szCs w:val="20"/>
              </w:rPr>
              <w:t>jas dzīvojamo māju dzīvokļos u.tml.</w:t>
            </w:r>
          </w:p>
        </w:tc>
      </w:tr>
      <w:tr w:rsidR="00886834" w:rsidRPr="00786988" w14:paraId="2BA65033" w14:textId="77777777" w:rsidTr="007F35E7">
        <w:tc>
          <w:tcPr>
            <w:tcW w:w="3126" w:type="dxa"/>
          </w:tcPr>
          <w:p w14:paraId="0D8D9B20" w14:textId="064CADD2" w:rsidR="00886834" w:rsidRPr="00786988" w:rsidRDefault="00447FB0" w:rsidP="00886834">
            <w:pPr>
              <w:rPr>
                <w:rFonts w:ascii="Times New Roman" w:hAnsi="Times New Roman" w:cs="Times New Roman"/>
                <w:sz w:val="20"/>
                <w:szCs w:val="20"/>
              </w:rPr>
            </w:pPr>
            <w:r w:rsidRPr="00786988">
              <w:rPr>
                <w:rFonts w:ascii="Times New Roman" w:hAnsi="Times New Roman" w:cs="Times New Roman"/>
                <w:sz w:val="20"/>
                <w:szCs w:val="20"/>
              </w:rPr>
              <w:lastRenderedPageBreak/>
              <w:t>136.</w:t>
            </w:r>
            <w:r w:rsidR="00886834" w:rsidRPr="00786988">
              <w:rPr>
                <w:rFonts w:ascii="Times New Roman" w:hAnsi="Times New Roman" w:cs="Times New Roman"/>
                <w:sz w:val="20"/>
                <w:szCs w:val="20"/>
              </w:rPr>
              <w:t xml:space="preserve">Pamatnostādņu projekts, </w:t>
            </w:r>
          </w:p>
          <w:p w14:paraId="0C84D1B3" w14:textId="77777777" w:rsidR="00886834" w:rsidRPr="00786988" w:rsidRDefault="00886834" w:rsidP="00886834">
            <w:pPr>
              <w:rPr>
                <w:rFonts w:ascii="Times New Roman" w:hAnsi="Times New Roman" w:cs="Times New Roman"/>
                <w:sz w:val="20"/>
                <w:szCs w:val="20"/>
              </w:rPr>
            </w:pPr>
            <w:r w:rsidRPr="00786988">
              <w:rPr>
                <w:rFonts w:ascii="Times New Roman" w:hAnsi="Times New Roman" w:cs="Times New Roman"/>
                <w:sz w:val="20"/>
                <w:szCs w:val="20"/>
              </w:rPr>
              <w:t>Rīcības virziens “Moderna un pieejama sociālo pakalpojumu sistēma, kas cita starpā uzlabo iedzīvotāju iespējas dzīvot neatkarīgi un dzīvot sabiedrībā, iekļauties izglītībā un darba tirgū”</w:t>
            </w:r>
          </w:p>
        </w:tc>
        <w:tc>
          <w:tcPr>
            <w:tcW w:w="6752" w:type="dxa"/>
          </w:tcPr>
          <w:p w14:paraId="5E6D86E8" w14:textId="357B8D4F" w:rsidR="00886834" w:rsidRPr="00786988" w:rsidRDefault="00886834" w:rsidP="00886834">
            <w:pPr>
              <w:jc w:val="center"/>
              <w:rPr>
                <w:rFonts w:ascii="Times New Roman" w:eastAsia="Times New Roman" w:hAnsi="Times New Roman" w:cs="Times New Roman"/>
                <w:sz w:val="20"/>
                <w:szCs w:val="20"/>
                <w:lang w:eastAsia="lv-LV"/>
              </w:rPr>
            </w:pPr>
            <w:r w:rsidRPr="00786988">
              <w:rPr>
                <w:rFonts w:ascii="Times New Roman" w:hAnsi="Times New Roman" w:cs="Times New Roman"/>
                <w:b/>
                <w:bCs/>
                <w:sz w:val="20"/>
                <w:szCs w:val="20"/>
              </w:rPr>
              <w:t xml:space="preserve">Latvijas </w:t>
            </w:r>
            <w:r w:rsidR="00D8129A">
              <w:rPr>
                <w:rFonts w:ascii="Times New Roman" w:hAnsi="Times New Roman" w:cs="Times New Roman"/>
                <w:b/>
                <w:bCs/>
                <w:sz w:val="20"/>
                <w:szCs w:val="20"/>
              </w:rPr>
              <w:t>s</w:t>
            </w:r>
            <w:r w:rsidRPr="00786988">
              <w:rPr>
                <w:rFonts w:ascii="Times New Roman" w:hAnsi="Times New Roman" w:cs="Times New Roman"/>
                <w:b/>
                <w:bCs/>
                <w:sz w:val="20"/>
                <w:szCs w:val="20"/>
              </w:rPr>
              <w:t>ociālo darbinieku biedrība</w:t>
            </w:r>
          </w:p>
          <w:p w14:paraId="2ADD6C0B" w14:textId="77777777" w:rsidR="00886834" w:rsidRPr="00786988" w:rsidRDefault="00886834" w:rsidP="00886834">
            <w:pPr>
              <w:jc w:val="both"/>
              <w:rPr>
                <w:rFonts w:ascii="Times New Roman" w:hAnsi="Times New Roman" w:cs="Times New Roman"/>
                <w:sz w:val="20"/>
                <w:szCs w:val="20"/>
              </w:rPr>
            </w:pPr>
            <w:r w:rsidRPr="00786988">
              <w:rPr>
                <w:rFonts w:ascii="Times New Roman" w:hAnsi="Times New Roman" w:cs="Times New Roman"/>
                <w:b/>
                <w:sz w:val="20"/>
                <w:szCs w:val="20"/>
                <w:u w:val="single"/>
              </w:rPr>
              <w:t>Priekšlikums</w:t>
            </w:r>
            <w:r w:rsidRPr="00786988">
              <w:rPr>
                <w:rFonts w:ascii="Times New Roman" w:hAnsi="Times New Roman" w:cs="Times New Roman"/>
                <w:b/>
                <w:sz w:val="20"/>
                <w:szCs w:val="20"/>
              </w:rPr>
              <w:t xml:space="preserve">: </w:t>
            </w:r>
            <w:r w:rsidRPr="00786988">
              <w:rPr>
                <w:rFonts w:ascii="Times New Roman" w:hAnsi="Times New Roman" w:cs="Times New Roman"/>
                <w:sz w:val="20"/>
                <w:szCs w:val="20"/>
              </w:rPr>
              <w:t xml:space="preserve">papildināt, ka šis mērķis attiecas uz pilngadīgām personām, kuras atrodas institūcijās. </w:t>
            </w:r>
          </w:p>
          <w:p w14:paraId="0B869BD8" w14:textId="77777777" w:rsidR="00886834" w:rsidRPr="00786988" w:rsidRDefault="00886834" w:rsidP="00886834">
            <w:pPr>
              <w:jc w:val="both"/>
              <w:rPr>
                <w:rFonts w:ascii="Times New Roman" w:hAnsi="Times New Roman" w:cs="Times New Roman"/>
                <w:sz w:val="20"/>
                <w:szCs w:val="20"/>
              </w:rPr>
            </w:pPr>
          </w:p>
          <w:p w14:paraId="461569A3" w14:textId="77777777" w:rsidR="00886834" w:rsidRPr="00786988" w:rsidRDefault="00886834" w:rsidP="00886834">
            <w:pPr>
              <w:jc w:val="both"/>
              <w:rPr>
                <w:rFonts w:ascii="Times New Roman" w:hAnsi="Times New Roman" w:cs="Times New Roman"/>
                <w:b/>
                <w:sz w:val="20"/>
                <w:szCs w:val="20"/>
              </w:rPr>
            </w:pPr>
            <w:r w:rsidRPr="00786988">
              <w:rPr>
                <w:rFonts w:ascii="Times New Roman" w:hAnsi="Times New Roman" w:cs="Times New Roman"/>
                <w:sz w:val="20"/>
                <w:szCs w:val="20"/>
              </w:rPr>
              <w:t>Pamatojums:</w:t>
            </w:r>
            <w:r w:rsidRPr="00786988">
              <w:rPr>
                <w:rFonts w:ascii="Times New Roman" w:hAnsi="Times New Roman" w:cs="Times New Roman"/>
                <w:b/>
                <w:sz w:val="20"/>
                <w:szCs w:val="20"/>
              </w:rPr>
              <w:t xml:space="preserve"> </w:t>
            </w:r>
            <w:r w:rsidRPr="00786988">
              <w:rPr>
                <w:rFonts w:ascii="Times New Roman" w:hAnsi="Times New Roman" w:cs="Times New Roman"/>
                <w:sz w:val="20"/>
                <w:szCs w:val="20"/>
              </w:rPr>
              <w:t>Bērniem nav jāatrodas institūcijās, nav nepieciešams uzstādīt mērķi uzlabot pakalpojumu ilgstošas aprūpes institūcijās bērniem. Jau līdz 2023.gadam ir jāveic pāreja uz sabiedrībā balstītiem pakalpojumiem ģimeniskai videi pietuvinātos apstākļos (dzīvokļos) ar vienu piesaistes personu (</w:t>
            </w:r>
            <w:proofErr w:type="spellStart"/>
            <w:r w:rsidRPr="00786988">
              <w:rPr>
                <w:rFonts w:ascii="Times New Roman" w:hAnsi="Times New Roman" w:cs="Times New Roman"/>
                <w:sz w:val="20"/>
                <w:szCs w:val="20"/>
              </w:rPr>
              <w:t>sk.ESR</w:t>
            </w:r>
            <w:proofErr w:type="spellEnd"/>
            <w:r w:rsidRPr="00786988">
              <w:rPr>
                <w:rFonts w:ascii="Times New Roman" w:hAnsi="Times New Roman" w:cs="Times New Roman"/>
                <w:sz w:val="20"/>
                <w:szCs w:val="20"/>
              </w:rPr>
              <w:t xml:space="preserve"> 79.lpp. Izmēģinājuma projektu valsts SAC filiālē “Rīga”).</w:t>
            </w:r>
          </w:p>
        </w:tc>
        <w:tc>
          <w:tcPr>
            <w:tcW w:w="4495" w:type="dxa"/>
          </w:tcPr>
          <w:p w14:paraId="69524736" w14:textId="77777777" w:rsidR="00DE4A68" w:rsidRPr="00786988" w:rsidRDefault="00DE4A68" w:rsidP="00DE4A68">
            <w:pPr>
              <w:rPr>
                <w:rFonts w:ascii="Times New Roman" w:hAnsi="Times New Roman" w:cs="Times New Roman"/>
                <w:b/>
                <w:sz w:val="20"/>
                <w:szCs w:val="20"/>
              </w:rPr>
            </w:pPr>
            <w:r w:rsidRPr="00786988">
              <w:rPr>
                <w:rFonts w:ascii="Times New Roman" w:hAnsi="Times New Roman" w:cs="Times New Roman"/>
                <w:b/>
                <w:sz w:val="20"/>
                <w:szCs w:val="20"/>
              </w:rPr>
              <w:t>Daļēji ņemts vērā</w:t>
            </w:r>
          </w:p>
          <w:p w14:paraId="1482C394" w14:textId="77777777" w:rsidR="00DE4A68" w:rsidRPr="00786988" w:rsidRDefault="00DE4A68" w:rsidP="00DE4A68">
            <w:pPr>
              <w:jc w:val="both"/>
              <w:rPr>
                <w:rFonts w:ascii="Times New Roman" w:hAnsi="Times New Roman" w:cs="Times New Roman"/>
                <w:sz w:val="20"/>
                <w:szCs w:val="20"/>
              </w:rPr>
            </w:pPr>
            <w:r w:rsidRPr="00786988">
              <w:rPr>
                <w:rFonts w:ascii="Times New Roman" w:hAnsi="Times New Roman" w:cs="Times New Roman"/>
                <w:sz w:val="20"/>
                <w:szCs w:val="20"/>
              </w:rPr>
              <w:t>Precizēts pamatnostādņu projekta mērķa formulējums, uzsverot pāreju uz sabiedrībā balstītu pakalpojumu vai ģimeniskai videi pietuvinātu pakalpojumu saņemšanu.</w:t>
            </w:r>
          </w:p>
          <w:p w14:paraId="3E826696" w14:textId="7795B9E3" w:rsidR="006C7784" w:rsidRPr="00786988" w:rsidRDefault="00DE4A68" w:rsidP="00DE4A68">
            <w:pPr>
              <w:jc w:val="both"/>
              <w:rPr>
                <w:rFonts w:ascii="Times New Roman" w:hAnsi="Times New Roman" w:cs="Times New Roman"/>
                <w:sz w:val="20"/>
                <w:szCs w:val="20"/>
              </w:rPr>
            </w:pPr>
            <w:r w:rsidRPr="00786988">
              <w:rPr>
                <w:rFonts w:ascii="Times New Roman" w:hAnsi="Times New Roman" w:cs="Times New Roman"/>
                <w:sz w:val="20"/>
                <w:szCs w:val="20"/>
              </w:rPr>
              <w:t>Līdztekus skaidrojam, ka ģimeniskai videi pietuvināts pakalpojums ir institūcijas pakalpojums, tāpēc faktiski ieviešot ieteikumu, tiktu ierobežotas tiesības attīstīt ĢVPP pakalpojumu VSAC un SAC, veidot jauniešu mājas dzīvojamo māju dzīvokļos u.tml.</w:t>
            </w:r>
          </w:p>
        </w:tc>
      </w:tr>
      <w:tr w:rsidR="00886834" w:rsidRPr="00786988" w14:paraId="37A4EF06" w14:textId="77777777" w:rsidTr="007F35E7">
        <w:tc>
          <w:tcPr>
            <w:tcW w:w="3126" w:type="dxa"/>
          </w:tcPr>
          <w:p w14:paraId="265F87D9" w14:textId="46B517F2" w:rsidR="00886834" w:rsidRPr="00786988" w:rsidRDefault="00447FB0" w:rsidP="00886834">
            <w:pPr>
              <w:rPr>
                <w:rFonts w:ascii="Times New Roman" w:hAnsi="Times New Roman" w:cs="Times New Roman"/>
                <w:sz w:val="20"/>
                <w:szCs w:val="20"/>
              </w:rPr>
            </w:pPr>
            <w:r w:rsidRPr="00786988">
              <w:rPr>
                <w:rFonts w:ascii="Times New Roman" w:hAnsi="Times New Roman" w:cs="Times New Roman"/>
                <w:sz w:val="20"/>
                <w:szCs w:val="20"/>
              </w:rPr>
              <w:t>137.</w:t>
            </w:r>
            <w:r w:rsidR="00886834" w:rsidRPr="00786988">
              <w:rPr>
                <w:rFonts w:ascii="Times New Roman" w:hAnsi="Times New Roman" w:cs="Times New Roman"/>
                <w:sz w:val="20"/>
                <w:szCs w:val="20"/>
              </w:rPr>
              <w:t xml:space="preserve">Pamatnostādņu projekts, </w:t>
            </w:r>
          </w:p>
          <w:p w14:paraId="39EB6913" w14:textId="77777777" w:rsidR="00886834" w:rsidRPr="00786988" w:rsidRDefault="00886834" w:rsidP="00886834">
            <w:pPr>
              <w:rPr>
                <w:rFonts w:ascii="Times New Roman" w:hAnsi="Times New Roman" w:cs="Times New Roman"/>
                <w:sz w:val="20"/>
                <w:szCs w:val="20"/>
              </w:rPr>
            </w:pPr>
            <w:r w:rsidRPr="00786988">
              <w:rPr>
                <w:rFonts w:ascii="Times New Roman" w:hAnsi="Times New Roman" w:cs="Times New Roman"/>
                <w:sz w:val="20"/>
                <w:szCs w:val="20"/>
              </w:rPr>
              <w:t>Rīcības virziens “Moderna un pieejama sociālo pakalpojumu sistēma, kas cita starpā uzlabo iedzīvotāju iespējas dzīvot neatkarīgi un dzīvot sabiedrībā, iekļauties izglītībā un darba tirgū”</w:t>
            </w:r>
          </w:p>
        </w:tc>
        <w:tc>
          <w:tcPr>
            <w:tcW w:w="6752" w:type="dxa"/>
          </w:tcPr>
          <w:p w14:paraId="172ABE32" w14:textId="77777777" w:rsidR="00886834" w:rsidRPr="00786988" w:rsidRDefault="00886834" w:rsidP="00886834">
            <w:pPr>
              <w:jc w:val="center"/>
              <w:rPr>
                <w:rFonts w:ascii="Times New Roman" w:eastAsia="Times New Roman" w:hAnsi="Times New Roman" w:cs="Times New Roman"/>
                <w:sz w:val="20"/>
                <w:szCs w:val="20"/>
                <w:lang w:eastAsia="lv-LV"/>
              </w:rPr>
            </w:pPr>
            <w:r w:rsidRPr="00786988">
              <w:rPr>
                <w:rFonts w:ascii="Times New Roman" w:hAnsi="Times New Roman" w:cs="Times New Roman"/>
                <w:b/>
                <w:sz w:val="20"/>
                <w:szCs w:val="20"/>
              </w:rPr>
              <w:t>VSAC “Rīga” filiāle “Rīga”</w:t>
            </w:r>
          </w:p>
          <w:p w14:paraId="5DCF31CB" w14:textId="77777777" w:rsidR="00886834" w:rsidRPr="00786988" w:rsidRDefault="00886834" w:rsidP="00886834">
            <w:pPr>
              <w:rPr>
                <w:rFonts w:ascii="Times New Roman" w:hAnsi="Times New Roman" w:cs="Times New Roman"/>
                <w:sz w:val="20"/>
                <w:szCs w:val="20"/>
              </w:rPr>
            </w:pPr>
            <w:r w:rsidRPr="00786988">
              <w:rPr>
                <w:rFonts w:ascii="Times New Roman" w:hAnsi="Times New Roman" w:cs="Times New Roman"/>
                <w:sz w:val="20"/>
                <w:szCs w:val="20"/>
              </w:rPr>
              <w:t>Mērķis ilgtermiņā</w:t>
            </w:r>
          </w:p>
          <w:p w14:paraId="70B62A56" w14:textId="77777777" w:rsidR="00886834" w:rsidRPr="00786988" w:rsidRDefault="00886834" w:rsidP="00886834">
            <w:pPr>
              <w:jc w:val="both"/>
              <w:rPr>
                <w:rFonts w:ascii="Times New Roman" w:hAnsi="Times New Roman" w:cs="Times New Roman"/>
                <w:sz w:val="20"/>
                <w:szCs w:val="20"/>
              </w:rPr>
            </w:pPr>
            <w:r w:rsidRPr="00786988">
              <w:rPr>
                <w:rFonts w:ascii="Times New Roman" w:hAnsi="Times New Roman" w:cs="Times New Roman"/>
                <w:b/>
                <w:sz w:val="20"/>
                <w:szCs w:val="20"/>
                <w:u w:val="single"/>
              </w:rPr>
              <w:t>Priekšlikums</w:t>
            </w:r>
            <w:r w:rsidRPr="00786988">
              <w:rPr>
                <w:rFonts w:ascii="Times New Roman" w:hAnsi="Times New Roman" w:cs="Times New Roman"/>
                <w:sz w:val="20"/>
                <w:szCs w:val="20"/>
              </w:rPr>
              <w:t>: Izvirzīt mērķi: Uzlabot ilgstošas sociālās aprūpes institūcijās pilngadīgām personām sniegto pakalpojumu kvalitāti atbilstoši personas individuālajām un pašaprūpes spējām, ievērojot mazo grupu principu (ne vairāk par 4 vienā dzīvoklī).</w:t>
            </w:r>
          </w:p>
          <w:p w14:paraId="17830D2C" w14:textId="77777777" w:rsidR="00886834" w:rsidRPr="00786988" w:rsidRDefault="00886834" w:rsidP="00886834">
            <w:pPr>
              <w:jc w:val="both"/>
              <w:rPr>
                <w:rFonts w:ascii="Times New Roman" w:hAnsi="Times New Roman" w:cs="Times New Roman"/>
                <w:b/>
                <w:sz w:val="20"/>
                <w:szCs w:val="20"/>
              </w:rPr>
            </w:pPr>
          </w:p>
          <w:p w14:paraId="199D0211" w14:textId="77777777" w:rsidR="00886834" w:rsidRPr="00786988" w:rsidRDefault="00886834" w:rsidP="00886834">
            <w:pPr>
              <w:jc w:val="both"/>
              <w:rPr>
                <w:rFonts w:ascii="Times New Roman" w:hAnsi="Times New Roman" w:cs="Times New Roman"/>
                <w:sz w:val="20"/>
                <w:szCs w:val="20"/>
              </w:rPr>
            </w:pPr>
            <w:r w:rsidRPr="00786988">
              <w:rPr>
                <w:rFonts w:ascii="Times New Roman" w:hAnsi="Times New Roman" w:cs="Times New Roman"/>
                <w:sz w:val="20"/>
                <w:szCs w:val="20"/>
              </w:rPr>
              <w:t>Pamatojums: ievērot starptautiskajos pētījumos un praksē izdarītos secinājumus, ka kvalitatīva ilgstoša aprūpe institūcijā pilngadīgām personām ir iespējama tikai mazās grupās (3-4 personas).</w:t>
            </w:r>
          </w:p>
        </w:tc>
        <w:tc>
          <w:tcPr>
            <w:tcW w:w="4495" w:type="dxa"/>
          </w:tcPr>
          <w:p w14:paraId="0BCD7CBD" w14:textId="2566CBEC" w:rsidR="002C4D50" w:rsidRPr="00786988" w:rsidRDefault="00D8129A" w:rsidP="002C4D50">
            <w:pPr>
              <w:rPr>
                <w:rFonts w:ascii="Times New Roman" w:hAnsi="Times New Roman" w:cs="Times New Roman"/>
                <w:b/>
                <w:sz w:val="20"/>
                <w:szCs w:val="20"/>
              </w:rPr>
            </w:pPr>
            <w:r>
              <w:rPr>
                <w:rFonts w:ascii="Times New Roman" w:hAnsi="Times New Roman" w:cs="Times New Roman"/>
                <w:b/>
                <w:sz w:val="20"/>
                <w:szCs w:val="20"/>
              </w:rPr>
              <w:t>Ņ</w:t>
            </w:r>
            <w:r w:rsidR="002C4D50" w:rsidRPr="00786988">
              <w:rPr>
                <w:rFonts w:ascii="Times New Roman" w:hAnsi="Times New Roman" w:cs="Times New Roman"/>
                <w:b/>
                <w:sz w:val="20"/>
                <w:szCs w:val="20"/>
              </w:rPr>
              <w:t>emts vērā</w:t>
            </w:r>
          </w:p>
          <w:p w14:paraId="3764F8AE" w14:textId="5B62B542" w:rsidR="00DE4A68" w:rsidRPr="00786988" w:rsidRDefault="00DE4A68" w:rsidP="00DE4A68">
            <w:pPr>
              <w:jc w:val="both"/>
              <w:rPr>
                <w:rFonts w:ascii="Times New Roman" w:hAnsi="Times New Roman" w:cs="Times New Roman"/>
                <w:sz w:val="20"/>
                <w:szCs w:val="20"/>
              </w:rPr>
            </w:pPr>
            <w:r w:rsidRPr="00786988">
              <w:rPr>
                <w:rFonts w:ascii="Times New Roman" w:hAnsi="Times New Roman" w:cs="Times New Roman"/>
                <w:sz w:val="20"/>
                <w:szCs w:val="20"/>
              </w:rPr>
              <w:t>Pamatnostādņu projekta 2.rīcības virziena 2.2.</w:t>
            </w:r>
            <w:r w:rsidR="00152CB0">
              <w:rPr>
                <w:rFonts w:ascii="Times New Roman" w:hAnsi="Times New Roman" w:cs="Times New Roman"/>
                <w:sz w:val="20"/>
                <w:szCs w:val="20"/>
              </w:rPr>
              <w:t xml:space="preserve"> un 2.3.</w:t>
            </w:r>
            <w:r w:rsidRPr="00786988">
              <w:rPr>
                <w:rFonts w:ascii="Times New Roman" w:hAnsi="Times New Roman" w:cs="Times New Roman"/>
                <w:sz w:val="20"/>
                <w:szCs w:val="20"/>
              </w:rPr>
              <w:t>uzdevums (veidojot ģimeniskai videi pietuvinātas pakalpojumu sniegšanas vietas  pensijas vecuma personām, veicinot personas pašaprūpes spēju uzturēšanu) paredz kome</w:t>
            </w:r>
            <w:r w:rsidR="00D8129A">
              <w:rPr>
                <w:rFonts w:ascii="Times New Roman" w:hAnsi="Times New Roman" w:cs="Times New Roman"/>
                <w:sz w:val="20"/>
                <w:szCs w:val="20"/>
              </w:rPr>
              <w:t>n</w:t>
            </w:r>
            <w:r w:rsidRPr="00786988">
              <w:rPr>
                <w:rFonts w:ascii="Times New Roman" w:hAnsi="Times New Roman" w:cs="Times New Roman"/>
                <w:sz w:val="20"/>
                <w:szCs w:val="20"/>
              </w:rPr>
              <w:t>tārā minētās problēmas risināšanu.</w:t>
            </w:r>
          </w:p>
        </w:tc>
      </w:tr>
      <w:tr w:rsidR="00886834" w:rsidRPr="00786988" w14:paraId="02EB010B" w14:textId="77777777" w:rsidTr="007F35E7">
        <w:tc>
          <w:tcPr>
            <w:tcW w:w="3126" w:type="dxa"/>
          </w:tcPr>
          <w:p w14:paraId="4D727B6A" w14:textId="1E31B2F9" w:rsidR="00886834" w:rsidRPr="00786988" w:rsidRDefault="00447FB0" w:rsidP="00886834">
            <w:pPr>
              <w:rPr>
                <w:rFonts w:ascii="Times New Roman" w:hAnsi="Times New Roman" w:cs="Times New Roman"/>
                <w:sz w:val="20"/>
                <w:szCs w:val="20"/>
              </w:rPr>
            </w:pPr>
            <w:r w:rsidRPr="00786988">
              <w:rPr>
                <w:rFonts w:ascii="Times New Roman" w:hAnsi="Times New Roman" w:cs="Times New Roman"/>
                <w:sz w:val="20"/>
                <w:szCs w:val="20"/>
              </w:rPr>
              <w:t>138.</w:t>
            </w:r>
            <w:r w:rsidR="00886834" w:rsidRPr="00786988">
              <w:rPr>
                <w:rFonts w:ascii="Times New Roman" w:hAnsi="Times New Roman" w:cs="Times New Roman"/>
                <w:sz w:val="20"/>
                <w:szCs w:val="20"/>
              </w:rPr>
              <w:t xml:space="preserve">Pamatnostādņu projekts, </w:t>
            </w:r>
          </w:p>
          <w:p w14:paraId="3BF5813A" w14:textId="77777777" w:rsidR="00886834" w:rsidRPr="00786988" w:rsidRDefault="00886834" w:rsidP="00886834">
            <w:pPr>
              <w:rPr>
                <w:rFonts w:ascii="Times New Roman" w:hAnsi="Times New Roman" w:cs="Times New Roman"/>
                <w:sz w:val="20"/>
                <w:szCs w:val="20"/>
              </w:rPr>
            </w:pPr>
            <w:r w:rsidRPr="00786988">
              <w:rPr>
                <w:rFonts w:ascii="Times New Roman" w:hAnsi="Times New Roman" w:cs="Times New Roman"/>
                <w:sz w:val="20"/>
                <w:szCs w:val="20"/>
              </w:rPr>
              <w:t>Rīcības virziens “Moderna un pieejama sociālo pakalpojumu sistēma, kas cita starpā uzlabo iedzīvotāju iespējas dzīvot neatkarīgi un dzīvot sabiedrībā, iekļauties izglītībā un darba tirgū”</w:t>
            </w:r>
          </w:p>
        </w:tc>
        <w:tc>
          <w:tcPr>
            <w:tcW w:w="6752" w:type="dxa"/>
          </w:tcPr>
          <w:p w14:paraId="546B613D" w14:textId="67EB7F64" w:rsidR="00886834" w:rsidRPr="00786988" w:rsidRDefault="00886834" w:rsidP="00886834">
            <w:pPr>
              <w:jc w:val="center"/>
              <w:rPr>
                <w:rFonts w:ascii="Times New Roman" w:eastAsia="Times New Roman" w:hAnsi="Times New Roman" w:cs="Times New Roman"/>
                <w:sz w:val="20"/>
                <w:szCs w:val="20"/>
                <w:lang w:eastAsia="lv-LV"/>
              </w:rPr>
            </w:pPr>
            <w:r w:rsidRPr="00786988">
              <w:rPr>
                <w:rFonts w:ascii="Times New Roman" w:hAnsi="Times New Roman" w:cs="Times New Roman"/>
                <w:b/>
                <w:bCs/>
                <w:sz w:val="20"/>
                <w:szCs w:val="20"/>
              </w:rPr>
              <w:t xml:space="preserve">Latvijas </w:t>
            </w:r>
            <w:r w:rsidR="00F83444">
              <w:rPr>
                <w:rFonts w:ascii="Times New Roman" w:hAnsi="Times New Roman" w:cs="Times New Roman"/>
                <w:b/>
                <w:bCs/>
                <w:sz w:val="20"/>
                <w:szCs w:val="20"/>
              </w:rPr>
              <w:t>s</w:t>
            </w:r>
            <w:r w:rsidRPr="00786988">
              <w:rPr>
                <w:rFonts w:ascii="Times New Roman" w:hAnsi="Times New Roman" w:cs="Times New Roman"/>
                <w:b/>
                <w:bCs/>
                <w:sz w:val="20"/>
                <w:szCs w:val="20"/>
              </w:rPr>
              <w:t>ociālo darbinieku biedrība</w:t>
            </w:r>
          </w:p>
          <w:p w14:paraId="367E52D4" w14:textId="77777777" w:rsidR="00886834" w:rsidRPr="00786988" w:rsidRDefault="00886834" w:rsidP="00886834">
            <w:pPr>
              <w:jc w:val="both"/>
              <w:rPr>
                <w:rFonts w:ascii="Times New Roman" w:hAnsi="Times New Roman" w:cs="Times New Roman"/>
                <w:sz w:val="20"/>
                <w:szCs w:val="20"/>
              </w:rPr>
            </w:pPr>
            <w:r w:rsidRPr="00786988">
              <w:rPr>
                <w:rFonts w:ascii="Times New Roman" w:hAnsi="Times New Roman" w:cs="Times New Roman"/>
                <w:b/>
                <w:sz w:val="20"/>
                <w:szCs w:val="20"/>
                <w:u w:val="single"/>
              </w:rPr>
              <w:t>Priekšlikums</w:t>
            </w:r>
            <w:r w:rsidRPr="00786988">
              <w:rPr>
                <w:rFonts w:ascii="Times New Roman" w:hAnsi="Times New Roman" w:cs="Times New Roman"/>
                <w:sz w:val="20"/>
                <w:szCs w:val="20"/>
              </w:rPr>
              <w:t>: Izvirzīt mērķi: Uzlabot ilgstošas sociālās aprūpes institūcijās pilngadīgām personām sniegto pakalpojumu kvalitāti atbilstoši personas individuālajām un pašaprūpes spējām, ievērojot mazo grupu principu (ne vairāk par 4 vienā dzīvoklī).</w:t>
            </w:r>
          </w:p>
          <w:p w14:paraId="273C578C" w14:textId="77777777" w:rsidR="00886834" w:rsidRPr="00786988" w:rsidRDefault="00886834" w:rsidP="00886834">
            <w:pPr>
              <w:jc w:val="both"/>
              <w:rPr>
                <w:rFonts w:ascii="Times New Roman" w:hAnsi="Times New Roman" w:cs="Times New Roman"/>
                <w:b/>
                <w:sz w:val="20"/>
                <w:szCs w:val="20"/>
              </w:rPr>
            </w:pPr>
          </w:p>
          <w:p w14:paraId="50F7691B" w14:textId="77777777" w:rsidR="00886834" w:rsidRPr="00786988" w:rsidRDefault="00886834" w:rsidP="00886834">
            <w:pPr>
              <w:jc w:val="both"/>
              <w:rPr>
                <w:rFonts w:ascii="Times New Roman" w:hAnsi="Times New Roman" w:cs="Times New Roman"/>
                <w:sz w:val="20"/>
                <w:szCs w:val="20"/>
              </w:rPr>
            </w:pPr>
            <w:r w:rsidRPr="00786988">
              <w:rPr>
                <w:rFonts w:ascii="Times New Roman" w:hAnsi="Times New Roman" w:cs="Times New Roman"/>
                <w:sz w:val="20"/>
                <w:szCs w:val="20"/>
              </w:rPr>
              <w:t>Pamatojums: ievērot starptautiskajos pētījumos un praksē izdarītos secinājumus, ka kvalitatīva ilgstoša aprūpe institūcijā pilngadīgām personām ir iespējama tikai mazās grupās (3-4 personas).</w:t>
            </w:r>
          </w:p>
        </w:tc>
        <w:tc>
          <w:tcPr>
            <w:tcW w:w="4495" w:type="dxa"/>
          </w:tcPr>
          <w:p w14:paraId="68CA7E06" w14:textId="77777777" w:rsidR="00DE4A68" w:rsidRPr="00786988" w:rsidRDefault="00DE4A68" w:rsidP="00DE4A68">
            <w:pPr>
              <w:rPr>
                <w:rFonts w:ascii="Times New Roman" w:hAnsi="Times New Roman" w:cs="Times New Roman"/>
                <w:b/>
                <w:sz w:val="20"/>
                <w:szCs w:val="20"/>
              </w:rPr>
            </w:pPr>
            <w:r w:rsidRPr="00786988">
              <w:rPr>
                <w:rFonts w:ascii="Times New Roman" w:hAnsi="Times New Roman" w:cs="Times New Roman"/>
                <w:b/>
                <w:sz w:val="20"/>
                <w:szCs w:val="20"/>
              </w:rPr>
              <w:t>Nav ņemts vērā</w:t>
            </w:r>
          </w:p>
          <w:p w14:paraId="7CDA666F" w14:textId="77777777" w:rsidR="00D8129A" w:rsidRPr="00786988" w:rsidRDefault="00D8129A" w:rsidP="00D8129A">
            <w:pPr>
              <w:rPr>
                <w:rFonts w:ascii="Times New Roman" w:hAnsi="Times New Roman" w:cs="Times New Roman"/>
                <w:b/>
                <w:sz w:val="20"/>
                <w:szCs w:val="20"/>
              </w:rPr>
            </w:pPr>
            <w:r>
              <w:rPr>
                <w:rFonts w:ascii="Times New Roman" w:hAnsi="Times New Roman" w:cs="Times New Roman"/>
                <w:b/>
                <w:sz w:val="20"/>
                <w:szCs w:val="20"/>
              </w:rPr>
              <w:t>Ņ</w:t>
            </w:r>
            <w:r w:rsidRPr="00786988">
              <w:rPr>
                <w:rFonts w:ascii="Times New Roman" w:hAnsi="Times New Roman" w:cs="Times New Roman"/>
                <w:b/>
                <w:sz w:val="20"/>
                <w:szCs w:val="20"/>
              </w:rPr>
              <w:t>emts vērā</w:t>
            </w:r>
          </w:p>
          <w:p w14:paraId="3E880315" w14:textId="31B20BE7" w:rsidR="006C7784" w:rsidRPr="00786988" w:rsidRDefault="00D8129A" w:rsidP="00D8129A">
            <w:pPr>
              <w:jc w:val="both"/>
              <w:rPr>
                <w:rFonts w:ascii="Times New Roman" w:hAnsi="Times New Roman" w:cs="Times New Roman"/>
                <w:sz w:val="20"/>
                <w:szCs w:val="20"/>
              </w:rPr>
            </w:pPr>
            <w:r w:rsidRPr="00786988">
              <w:rPr>
                <w:rFonts w:ascii="Times New Roman" w:hAnsi="Times New Roman" w:cs="Times New Roman"/>
                <w:sz w:val="20"/>
                <w:szCs w:val="20"/>
              </w:rPr>
              <w:t>Pamatnostādņu projekta 2.rīcības virziena 2.2.</w:t>
            </w:r>
            <w:r w:rsidR="00152CB0">
              <w:rPr>
                <w:rFonts w:ascii="Times New Roman" w:hAnsi="Times New Roman" w:cs="Times New Roman"/>
                <w:sz w:val="20"/>
                <w:szCs w:val="20"/>
              </w:rPr>
              <w:t xml:space="preserve"> un 2.3.</w:t>
            </w:r>
            <w:r w:rsidRPr="00786988">
              <w:rPr>
                <w:rFonts w:ascii="Times New Roman" w:hAnsi="Times New Roman" w:cs="Times New Roman"/>
                <w:sz w:val="20"/>
                <w:szCs w:val="20"/>
              </w:rPr>
              <w:t>uzdevums (veidojot ģimeniskai videi pietuvinātas pakalpojumu sniegšanas vietas  pensijas vecuma personām, veicinot personas pašaprūpes spēju uzturēšanu) paredz kome</w:t>
            </w:r>
            <w:r>
              <w:rPr>
                <w:rFonts w:ascii="Times New Roman" w:hAnsi="Times New Roman" w:cs="Times New Roman"/>
                <w:sz w:val="20"/>
                <w:szCs w:val="20"/>
              </w:rPr>
              <w:t>n</w:t>
            </w:r>
            <w:r w:rsidRPr="00786988">
              <w:rPr>
                <w:rFonts w:ascii="Times New Roman" w:hAnsi="Times New Roman" w:cs="Times New Roman"/>
                <w:sz w:val="20"/>
                <w:szCs w:val="20"/>
              </w:rPr>
              <w:t>tārā minētās problēmas risināšanu.</w:t>
            </w:r>
          </w:p>
        </w:tc>
      </w:tr>
      <w:tr w:rsidR="00886834" w:rsidRPr="00786988" w14:paraId="5F11A4E8" w14:textId="77777777" w:rsidTr="007F35E7">
        <w:tc>
          <w:tcPr>
            <w:tcW w:w="3126" w:type="dxa"/>
          </w:tcPr>
          <w:p w14:paraId="0C93B042" w14:textId="271FE2C7" w:rsidR="00886834" w:rsidRPr="00786988" w:rsidRDefault="00447FB0" w:rsidP="00886834">
            <w:pPr>
              <w:rPr>
                <w:rFonts w:ascii="Times New Roman" w:hAnsi="Times New Roman" w:cs="Times New Roman"/>
                <w:sz w:val="20"/>
                <w:szCs w:val="20"/>
              </w:rPr>
            </w:pPr>
            <w:r w:rsidRPr="00786988">
              <w:rPr>
                <w:rFonts w:ascii="Times New Roman" w:hAnsi="Times New Roman" w:cs="Times New Roman"/>
                <w:sz w:val="20"/>
                <w:szCs w:val="20"/>
              </w:rPr>
              <w:t>139.</w:t>
            </w:r>
            <w:r w:rsidR="00886834" w:rsidRPr="00786988">
              <w:rPr>
                <w:rFonts w:ascii="Times New Roman" w:hAnsi="Times New Roman" w:cs="Times New Roman"/>
                <w:sz w:val="20"/>
                <w:szCs w:val="20"/>
              </w:rPr>
              <w:t xml:space="preserve">Pamatnostādņu projekts, </w:t>
            </w:r>
          </w:p>
          <w:p w14:paraId="18DD7C5E" w14:textId="77777777" w:rsidR="00886834" w:rsidRPr="00786988" w:rsidRDefault="00886834" w:rsidP="00886834">
            <w:pPr>
              <w:rPr>
                <w:rFonts w:ascii="Times New Roman" w:hAnsi="Times New Roman" w:cs="Times New Roman"/>
                <w:sz w:val="20"/>
                <w:szCs w:val="20"/>
              </w:rPr>
            </w:pPr>
            <w:r w:rsidRPr="00786988">
              <w:rPr>
                <w:rFonts w:ascii="Times New Roman" w:hAnsi="Times New Roman" w:cs="Times New Roman"/>
                <w:sz w:val="20"/>
                <w:szCs w:val="20"/>
              </w:rPr>
              <w:lastRenderedPageBreak/>
              <w:t>Rīcības virziens “Moderna un pieejama sociālo pakalpojumu sistēma, kas cita starpā uzlabo iedzīvotāju iespējas dzīvot neatkarīgi un dzīvot sabiedrībā, iekļauties izglītībā un darba tirgū”</w:t>
            </w:r>
          </w:p>
        </w:tc>
        <w:tc>
          <w:tcPr>
            <w:tcW w:w="6752" w:type="dxa"/>
          </w:tcPr>
          <w:p w14:paraId="03F8E8F3" w14:textId="77777777" w:rsidR="00886834" w:rsidRPr="00786988" w:rsidRDefault="00886834" w:rsidP="00886834">
            <w:pPr>
              <w:jc w:val="center"/>
              <w:rPr>
                <w:rFonts w:ascii="Times New Roman" w:hAnsi="Times New Roman" w:cs="Times New Roman"/>
                <w:b/>
                <w:sz w:val="20"/>
                <w:szCs w:val="20"/>
              </w:rPr>
            </w:pPr>
            <w:r w:rsidRPr="00786988">
              <w:rPr>
                <w:rFonts w:ascii="Times New Roman" w:hAnsi="Times New Roman" w:cs="Times New Roman"/>
                <w:b/>
                <w:sz w:val="20"/>
                <w:szCs w:val="20"/>
              </w:rPr>
              <w:lastRenderedPageBreak/>
              <w:t>VSAC “Rīga” filiāle “Rīga”</w:t>
            </w:r>
          </w:p>
          <w:p w14:paraId="7F0D6F74" w14:textId="77777777" w:rsidR="00886834" w:rsidRPr="00786988" w:rsidRDefault="00886834" w:rsidP="00886834">
            <w:pPr>
              <w:rPr>
                <w:rFonts w:ascii="Times New Roman" w:hAnsi="Times New Roman" w:cs="Times New Roman"/>
                <w:sz w:val="20"/>
                <w:szCs w:val="20"/>
              </w:rPr>
            </w:pPr>
            <w:r w:rsidRPr="00786988">
              <w:rPr>
                <w:rFonts w:ascii="Times New Roman" w:hAnsi="Times New Roman" w:cs="Times New Roman"/>
                <w:sz w:val="20"/>
                <w:szCs w:val="20"/>
              </w:rPr>
              <w:t>Mērķis ilgtermiņā</w:t>
            </w:r>
          </w:p>
          <w:p w14:paraId="4179AE0A" w14:textId="77777777" w:rsidR="00886834" w:rsidRPr="00786988" w:rsidRDefault="00886834" w:rsidP="00886834">
            <w:pPr>
              <w:jc w:val="both"/>
              <w:rPr>
                <w:rFonts w:ascii="Times New Roman" w:hAnsi="Times New Roman" w:cs="Times New Roman"/>
                <w:sz w:val="20"/>
                <w:szCs w:val="20"/>
              </w:rPr>
            </w:pPr>
            <w:r w:rsidRPr="00786988">
              <w:rPr>
                <w:rFonts w:ascii="Times New Roman" w:hAnsi="Times New Roman" w:cs="Times New Roman"/>
                <w:b/>
                <w:sz w:val="20"/>
                <w:szCs w:val="20"/>
                <w:u w:val="single"/>
              </w:rPr>
              <w:lastRenderedPageBreak/>
              <w:t>Priekšlikums</w:t>
            </w:r>
            <w:r w:rsidRPr="00786988">
              <w:rPr>
                <w:rFonts w:ascii="Times New Roman" w:hAnsi="Times New Roman" w:cs="Times New Roman"/>
                <w:sz w:val="20"/>
                <w:szCs w:val="20"/>
              </w:rPr>
              <w:t>: Izvirzīt mērķi: Pilngadīgām personām ar smagiem funkcionāliem traucējumiem nodrošināt vienu piesaistes personu institūcijā.</w:t>
            </w:r>
          </w:p>
          <w:p w14:paraId="74167F49" w14:textId="77777777" w:rsidR="00886834" w:rsidRPr="00786988" w:rsidRDefault="00886834" w:rsidP="00886834">
            <w:pPr>
              <w:jc w:val="both"/>
              <w:rPr>
                <w:rFonts w:ascii="Times New Roman" w:hAnsi="Times New Roman" w:cs="Times New Roman"/>
                <w:b/>
                <w:sz w:val="20"/>
                <w:szCs w:val="20"/>
              </w:rPr>
            </w:pPr>
          </w:p>
          <w:p w14:paraId="1E1E0291" w14:textId="77777777" w:rsidR="00886834" w:rsidRPr="00786988" w:rsidRDefault="00886834" w:rsidP="00886834">
            <w:pPr>
              <w:jc w:val="both"/>
              <w:rPr>
                <w:rFonts w:ascii="Times New Roman" w:hAnsi="Times New Roman" w:cs="Times New Roman"/>
                <w:sz w:val="20"/>
                <w:szCs w:val="20"/>
              </w:rPr>
            </w:pPr>
            <w:r w:rsidRPr="00786988">
              <w:rPr>
                <w:rFonts w:ascii="Times New Roman" w:hAnsi="Times New Roman" w:cs="Times New Roman"/>
                <w:sz w:val="20"/>
                <w:szCs w:val="20"/>
              </w:rPr>
              <w:t xml:space="preserve">Pamatojums: ievērot starptautiskajos pētījumos un praksē balstītos secinājumus, ka kvalitatīva pakalpojuma nodrošināšanai pilngadīgām personām ar smagiem funkcionāliem traucējumiem, t.sk., GRT, institūcijās nepieciešama īpaša aprūpe, veidojot piesaisti vienai aprūpes personai. </w:t>
            </w:r>
          </w:p>
        </w:tc>
        <w:tc>
          <w:tcPr>
            <w:tcW w:w="4495" w:type="dxa"/>
          </w:tcPr>
          <w:p w14:paraId="229B4A1D" w14:textId="77777777" w:rsidR="002542DB" w:rsidRPr="00786988" w:rsidRDefault="002542DB" w:rsidP="002542DB">
            <w:pPr>
              <w:rPr>
                <w:rFonts w:ascii="Times New Roman" w:hAnsi="Times New Roman" w:cs="Times New Roman"/>
                <w:b/>
                <w:sz w:val="20"/>
                <w:szCs w:val="20"/>
              </w:rPr>
            </w:pPr>
            <w:r>
              <w:rPr>
                <w:rFonts w:ascii="Times New Roman" w:hAnsi="Times New Roman" w:cs="Times New Roman"/>
                <w:b/>
                <w:sz w:val="20"/>
                <w:szCs w:val="20"/>
              </w:rPr>
              <w:lastRenderedPageBreak/>
              <w:t>Ņ</w:t>
            </w:r>
            <w:r w:rsidRPr="00786988">
              <w:rPr>
                <w:rFonts w:ascii="Times New Roman" w:hAnsi="Times New Roman" w:cs="Times New Roman"/>
                <w:b/>
                <w:sz w:val="20"/>
                <w:szCs w:val="20"/>
              </w:rPr>
              <w:t>emts vērā</w:t>
            </w:r>
          </w:p>
          <w:p w14:paraId="00552FA6" w14:textId="2353F8B5" w:rsidR="002C4D50" w:rsidRPr="00786988" w:rsidRDefault="002542DB" w:rsidP="002542DB">
            <w:pPr>
              <w:jc w:val="both"/>
              <w:rPr>
                <w:rFonts w:ascii="Times New Roman" w:hAnsi="Times New Roman" w:cs="Times New Roman"/>
                <w:sz w:val="20"/>
                <w:szCs w:val="20"/>
              </w:rPr>
            </w:pPr>
            <w:r w:rsidRPr="00786988">
              <w:rPr>
                <w:rFonts w:ascii="Times New Roman" w:hAnsi="Times New Roman" w:cs="Times New Roman"/>
                <w:sz w:val="20"/>
                <w:szCs w:val="20"/>
              </w:rPr>
              <w:lastRenderedPageBreak/>
              <w:t>Pamatnostādņu projekta 2.rīcības virziena 2.2.</w:t>
            </w:r>
            <w:r w:rsidR="00152CB0">
              <w:rPr>
                <w:rFonts w:ascii="Times New Roman" w:hAnsi="Times New Roman" w:cs="Times New Roman"/>
                <w:sz w:val="20"/>
                <w:szCs w:val="20"/>
              </w:rPr>
              <w:t xml:space="preserve"> un 2.3.</w:t>
            </w:r>
            <w:r w:rsidRPr="00786988">
              <w:rPr>
                <w:rFonts w:ascii="Times New Roman" w:hAnsi="Times New Roman" w:cs="Times New Roman"/>
                <w:sz w:val="20"/>
                <w:szCs w:val="20"/>
              </w:rPr>
              <w:t>uzdevums (veidojot ģimeniskai videi pietuvinātas pakalpojumu sniegšanas vietas  pensijas vecuma personām, veicinot personas pašaprūpes spēju uzturēšanu) paredz kome</w:t>
            </w:r>
            <w:r>
              <w:rPr>
                <w:rFonts w:ascii="Times New Roman" w:hAnsi="Times New Roman" w:cs="Times New Roman"/>
                <w:sz w:val="20"/>
                <w:szCs w:val="20"/>
              </w:rPr>
              <w:t>n</w:t>
            </w:r>
            <w:r w:rsidRPr="00786988">
              <w:rPr>
                <w:rFonts w:ascii="Times New Roman" w:hAnsi="Times New Roman" w:cs="Times New Roman"/>
                <w:sz w:val="20"/>
                <w:szCs w:val="20"/>
              </w:rPr>
              <w:t>tārā minētās problēmas risināšanu.</w:t>
            </w:r>
          </w:p>
        </w:tc>
      </w:tr>
      <w:tr w:rsidR="00886834" w:rsidRPr="00786988" w14:paraId="7D541159" w14:textId="77777777" w:rsidTr="007F35E7">
        <w:tc>
          <w:tcPr>
            <w:tcW w:w="3126" w:type="dxa"/>
          </w:tcPr>
          <w:p w14:paraId="42F03B90" w14:textId="0D4BA757" w:rsidR="00886834" w:rsidRPr="00786988" w:rsidRDefault="00447FB0" w:rsidP="00886834">
            <w:pPr>
              <w:rPr>
                <w:rFonts w:ascii="Times New Roman" w:hAnsi="Times New Roman" w:cs="Times New Roman"/>
                <w:sz w:val="20"/>
                <w:szCs w:val="20"/>
              </w:rPr>
            </w:pPr>
            <w:r w:rsidRPr="00786988">
              <w:rPr>
                <w:rFonts w:ascii="Times New Roman" w:hAnsi="Times New Roman" w:cs="Times New Roman"/>
                <w:sz w:val="20"/>
                <w:szCs w:val="20"/>
              </w:rPr>
              <w:lastRenderedPageBreak/>
              <w:t>140.</w:t>
            </w:r>
            <w:r w:rsidR="00886834" w:rsidRPr="00786988">
              <w:rPr>
                <w:rFonts w:ascii="Times New Roman" w:hAnsi="Times New Roman" w:cs="Times New Roman"/>
                <w:sz w:val="20"/>
                <w:szCs w:val="20"/>
              </w:rPr>
              <w:t xml:space="preserve">Pamatnostādņu projekts, </w:t>
            </w:r>
          </w:p>
          <w:p w14:paraId="1529DF07" w14:textId="77777777" w:rsidR="00886834" w:rsidRPr="00786988" w:rsidRDefault="00886834" w:rsidP="00886834">
            <w:pPr>
              <w:rPr>
                <w:rFonts w:ascii="Times New Roman" w:hAnsi="Times New Roman" w:cs="Times New Roman"/>
                <w:sz w:val="20"/>
                <w:szCs w:val="20"/>
              </w:rPr>
            </w:pPr>
            <w:r w:rsidRPr="00786988">
              <w:rPr>
                <w:rFonts w:ascii="Times New Roman" w:hAnsi="Times New Roman" w:cs="Times New Roman"/>
                <w:sz w:val="20"/>
                <w:szCs w:val="20"/>
              </w:rPr>
              <w:t>Rīcības virziens “Moderna un pieejama sociālo pakalpojumu sistēma, kas cita starpā uzlabo iedzīvotāju iespējas dzīvot neatkarīgi un dzīvot sabiedrībā, iekļauties izglītībā un darba tirgū”</w:t>
            </w:r>
          </w:p>
        </w:tc>
        <w:tc>
          <w:tcPr>
            <w:tcW w:w="6752" w:type="dxa"/>
          </w:tcPr>
          <w:p w14:paraId="025DCF9C" w14:textId="57BACB35" w:rsidR="00886834" w:rsidRPr="00786988" w:rsidRDefault="00886834" w:rsidP="00886834">
            <w:pPr>
              <w:jc w:val="center"/>
              <w:rPr>
                <w:rFonts w:ascii="Times New Roman" w:eastAsia="Times New Roman" w:hAnsi="Times New Roman" w:cs="Times New Roman"/>
                <w:sz w:val="20"/>
                <w:szCs w:val="20"/>
                <w:lang w:eastAsia="lv-LV"/>
              </w:rPr>
            </w:pPr>
            <w:r w:rsidRPr="00786988">
              <w:rPr>
                <w:rFonts w:ascii="Times New Roman" w:hAnsi="Times New Roman" w:cs="Times New Roman"/>
                <w:b/>
                <w:bCs/>
                <w:sz w:val="20"/>
                <w:szCs w:val="20"/>
              </w:rPr>
              <w:t>Latvijas</w:t>
            </w:r>
            <w:r w:rsidR="00D8129A">
              <w:rPr>
                <w:rFonts w:ascii="Times New Roman" w:hAnsi="Times New Roman" w:cs="Times New Roman"/>
                <w:b/>
                <w:bCs/>
                <w:sz w:val="20"/>
                <w:szCs w:val="20"/>
              </w:rPr>
              <w:t xml:space="preserve"> s</w:t>
            </w:r>
            <w:r w:rsidRPr="00786988">
              <w:rPr>
                <w:rFonts w:ascii="Times New Roman" w:hAnsi="Times New Roman" w:cs="Times New Roman"/>
                <w:b/>
                <w:bCs/>
                <w:sz w:val="20"/>
                <w:szCs w:val="20"/>
              </w:rPr>
              <w:t>ociālo darbinieku biedrība</w:t>
            </w:r>
          </w:p>
          <w:p w14:paraId="63F252C2" w14:textId="77777777" w:rsidR="00886834" w:rsidRPr="00786988" w:rsidRDefault="00886834" w:rsidP="00886834">
            <w:pPr>
              <w:jc w:val="both"/>
              <w:rPr>
                <w:rFonts w:ascii="Times New Roman" w:hAnsi="Times New Roman" w:cs="Times New Roman"/>
                <w:sz w:val="20"/>
                <w:szCs w:val="20"/>
              </w:rPr>
            </w:pPr>
            <w:r w:rsidRPr="00786988">
              <w:rPr>
                <w:rFonts w:ascii="Times New Roman" w:hAnsi="Times New Roman" w:cs="Times New Roman"/>
                <w:b/>
                <w:sz w:val="20"/>
                <w:szCs w:val="20"/>
                <w:u w:val="single"/>
              </w:rPr>
              <w:t>Priekšlikums</w:t>
            </w:r>
            <w:r w:rsidRPr="00786988">
              <w:rPr>
                <w:rFonts w:ascii="Times New Roman" w:hAnsi="Times New Roman" w:cs="Times New Roman"/>
                <w:sz w:val="20"/>
                <w:szCs w:val="20"/>
              </w:rPr>
              <w:t>: Izvirzīt mērķi: Pilngadīgām personām ar smagiem funkcionāliem traucējumiem nodrošināt vienu piesaistes personu institūcijā.</w:t>
            </w:r>
          </w:p>
          <w:p w14:paraId="625DDA6E" w14:textId="77777777" w:rsidR="00886834" w:rsidRPr="00786988" w:rsidRDefault="00886834" w:rsidP="00886834">
            <w:pPr>
              <w:jc w:val="both"/>
              <w:rPr>
                <w:rFonts w:ascii="Times New Roman" w:hAnsi="Times New Roman" w:cs="Times New Roman"/>
                <w:b/>
                <w:sz w:val="20"/>
                <w:szCs w:val="20"/>
              </w:rPr>
            </w:pPr>
          </w:p>
          <w:p w14:paraId="4591ABC4" w14:textId="77777777" w:rsidR="00886834" w:rsidRPr="00786988" w:rsidRDefault="00886834" w:rsidP="00886834">
            <w:pPr>
              <w:jc w:val="both"/>
              <w:rPr>
                <w:rFonts w:ascii="Times New Roman" w:hAnsi="Times New Roman" w:cs="Times New Roman"/>
                <w:sz w:val="20"/>
                <w:szCs w:val="20"/>
              </w:rPr>
            </w:pPr>
            <w:r w:rsidRPr="00786988">
              <w:rPr>
                <w:rFonts w:ascii="Times New Roman" w:hAnsi="Times New Roman" w:cs="Times New Roman"/>
                <w:sz w:val="20"/>
                <w:szCs w:val="20"/>
              </w:rPr>
              <w:t xml:space="preserve">Pamatojums: ievērot starptautiskajos pētījumos un praksē balstītos secinājumus, ka kvalitatīva pakalpojuma nodrošināšanai pilngadīgām personām ar smagiem funkcionāliem traucējumiem, t.sk., GRT, institūcijās nepieciešama īpaša aprūpe, veidojot piesaisti vienai aprūpes personai. </w:t>
            </w:r>
          </w:p>
        </w:tc>
        <w:tc>
          <w:tcPr>
            <w:tcW w:w="4495" w:type="dxa"/>
          </w:tcPr>
          <w:p w14:paraId="78241626" w14:textId="77777777" w:rsidR="002542DB" w:rsidRPr="00786988" w:rsidRDefault="002542DB" w:rsidP="002542DB">
            <w:pPr>
              <w:rPr>
                <w:rFonts w:ascii="Times New Roman" w:hAnsi="Times New Roman" w:cs="Times New Roman"/>
                <w:b/>
                <w:sz w:val="20"/>
                <w:szCs w:val="20"/>
              </w:rPr>
            </w:pPr>
            <w:r>
              <w:rPr>
                <w:rFonts w:ascii="Times New Roman" w:hAnsi="Times New Roman" w:cs="Times New Roman"/>
                <w:b/>
                <w:sz w:val="20"/>
                <w:szCs w:val="20"/>
              </w:rPr>
              <w:t>Ņ</w:t>
            </w:r>
            <w:r w:rsidRPr="00786988">
              <w:rPr>
                <w:rFonts w:ascii="Times New Roman" w:hAnsi="Times New Roman" w:cs="Times New Roman"/>
                <w:b/>
                <w:sz w:val="20"/>
                <w:szCs w:val="20"/>
              </w:rPr>
              <w:t>emts vērā</w:t>
            </w:r>
          </w:p>
          <w:p w14:paraId="00775713" w14:textId="69BCE3FE" w:rsidR="002C4D50" w:rsidRPr="00786988" w:rsidRDefault="002542DB" w:rsidP="002542DB">
            <w:pPr>
              <w:jc w:val="both"/>
              <w:rPr>
                <w:rFonts w:ascii="Times New Roman" w:hAnsi="Times New Roman" w:cs="Times New Roman"/>
                <w:sz w:val="20"/>
                <w:szCs w:val="20"/>
              </w:rPr>
            </w:pPr>
            <w:r w:rsidRPr="00786988">
              <w:rPr>
                <w:rFonts w:ascii="Times New Roman" w:hAnsi="Times New Roman" w:cs="Times New Roman"/>
                <w:sz w:val="20"/>
                <w:szCs w:val="20"/>
              </w:rPr>
              <w:t>Pamatnostādņu projekta 2.rīcības virziena 2.2.</w:t>
            </w:r>
            <w:r w:rsidR="00152CB0">
              <w:rPr>
                <w:rFonts w:ascii="Times New Roman" w:hAnsi="Times New Roman" w:cs="Times New Roman"/>
                <w:sz w:val="20"/>
                <w:szCs w:val="20"/>
              </w:rPr>
              <w:t xml:space="preserve"> un 2.3.</w:t>
            </w:r>
            <w:r w:rsidRPr="00786988">
              <w:rPr>
                <w:rFonts w:ascii="Times New Roman" w:hAnsi="Times New Roman" w:cs="Times New Roman"/>
                <w:sz w:val="20"/>
                <w:szCs w:val="20"/>
              </w:rPr>
              <w:t>uzdevums (veidojot ģimeniskai videi pietuvinātas pakalpojumu sniegšanas vietas  pensijas vecuma personām, veicinot personas pašaprūpes spēju uzturēšanu) paredz kome</w:t>
            </w:r>
            <w:r>
              <w:rPr>
                <w:rFonts w:ascii="Times New Roman" w:hAnsi="Times New Roman" w:cs="Times New Roman"/>
                <w:sz w:val="20"/>
                <w:szCs w:val="20"/>
              </w:rPr>
              <w:t>n</w:t>
            </w:r>
            <w:r w:rsidRPr="00786988">
              <w:rPr>
                <w:rFonts w:ascii="Times New Roman" w:hAnsi="Times New Roman" w:cs="Times New Roman"/>
                <w:sz w:val="20"/>
                <w:szCs w:val="20"/>
              </w:rPr>
              <w:t>tārā minētās problēmas risināšanu.</w:t>
            </w:r>
          </w:p>
        </w:tc>
      </w:tr>
      <w:tr w:rsidR="00886834" w:rsidRPr="00786988" w14:paraId="40B8EF86" w14:textId="77777777" w:rsidTr="007F35E7">
        <w:tc>
          <w:tcPr>
            <w:tcW w:w="3126" w:type="dxa"/>
          </w:tcPr>
          <w:p w14:paraId="1D2A6BF0" w14:textId="2A5F6D2E" w:rsidR="00886834" w:rsidRPr="00786988" w:rsidRDefault="00447FB0" w:rsidP="00886834">
            <w:pPr>
              <w:rPr>
                <w:rFonts w:ascii="Times New Roman" w:hAnsi="Times New Roman" w:cs="Times New Roman"/>
                <w:sz w:val="20"/>
                <w:szCs w:val="20"/>
              </w:rPr>
            </w:pPr>
            <w:r w:rsidRPr="00786988">
              <w:rPr>
                <w:rFonts w:ascii="Times New Roman" w:hAnsi="Times New Roman" w:cs="Times New Roman"/>
                <w:sz w:val="20"/>
                <w:szCs w:val="20"/>
              </w:rPr>
              <w:t>141.</w:t>
            </w:r>
            <w:r w:rsidR="00886834" w:rsidRPr="00786988">
              <w:rPr>
                <w:rFonts w:ascii="Times New Roman" w:hAnsi="Times New Roman" w:cs="Times New Roman"/>
                <w:sz w:val="20"/>
                <w:szCs w:val="20"/>
              </w:rPr>
              <w:t xml:space="preserve">Pamatnostādņu projekts, </w:t>
            </w:r>
          </w:p>
          <w:p w14:paraId="7F7B84B7" w14:textId="77777777" w:rsidR="00886834" w:rsidRPr="00786988" w:rsidRDefault="00886834" w:rsidP="00886834">
            <w:pPr>
              <w:rPr>
                <w:rFonts w:ascii="Times New Roman" w:hAnsi="Times New Roman" w:cs="Times New Roman"/>
                <w:sz w:val="20"/>
                <w:szCs w:val="20"/>
              </w:rPr>
            </w:pPr>
            <w:r w:rsidRPr="00786988">
              <w:rPr>
                <w:rFonts w:ascii="Times New Roman" w:hAnsi="Times New Roman" w:cs="Times New Roman"/>
                <w:sz w:val="20"/>
                <w:szCs w:val="20"/>
              </w:rPr>
              <w:t>Rīcības virziens “Moderna un pieejama sociālo pakalpojumu sistēma, kas cita starpā uzlabo iedzīvotāju iespējas dzīvot neatkarīgi un dzīvot sabiedrībā, iekļauties izglītībā un darba tirgū”</w:t>
            </w:r>
          </w:p>
        </w:tc>
        <w:tc>
          <w:tcPr>
            <w:tcW w:w="6752" w:type="dxa"/>
          </w:tcPr>
          <w:p w14:paraId="409F58F7" w14:textId="77777777" w:rsidR="00886834" w:rsidRPr="00786988" w:rsidRDefault="00886834" w:rsidP="00886834">
            <w:pPr>
              <w:jc w:val="center"/>
              <w:rPr>
                <w:rFonts w:ascii="Times New Roman" w:hAnsi="Times New Roman" w:cs="Times New Roman"/>
                <w:b/>
                <w:sz w:val="20"/>
                <w:szCs w:val="20"/>
              </w:rPr>
            </w:pPr>
            <w:r w:rsidRPr="00786988">
              <w:rPr>
                <w:rFonts w:ascii="Times New Roman" w:hAnsi="Times New Roman" w:cs="Times New Roman"/>
                <w:b/>
                <w:sz w:val="20"/>
                <w:szCs w:val="20"/>
              </w:rPr>
              <w:t>RSU</w:t>
            </w:r>
          </w:p>
          <w:p w14:paraId="3C24D891" w14:textId="77777777" w:rsidR="00886834" w:rsidRPr="00786988" w:rsidRDefault="00886834" w:rsidP="00886834">
            <w:pPr>
              <w:jc w:val="both"/>
              <w:rPr>
                <w:rFonts w:ascii="Times New Roman" w:hAnsi="Times New Roman" w:cs="Times New Roman"/>
                <w:sz w:val="20"/>
                <w:szCs w:val="20"/>
              </w:rPr>
            </w:pPr>
            <w:r w:rsidRPr="00786988">
              <w:rPr>
                <w:rFonts w:ascii="Times New Roman" w:hAnsi="Times New Roman" w:cs="Times New Roman"/>
                <w:sz w:val="20"/>
                <w:szCs w:val="20"/>
              </w:rPr>
              <w:t xml:space="preserve">Rosinām pamatdokumenta vidēja termiņa mērķu daļā iekļaut papildu punktu, kas izteikts šādā redakcijā: </w:t>
            </w:r>
          </w:p>
          <w:p w14:paraId="6C950E89" w14:textId="77777777" w:rsidR="00886834" w:rsidRPr="00786988" w:rsidRDefault="00886834" w:rsidP="00886834">
            <w:pPr>
              <w:jc w:val="both"/>
              <w:rPr>
                <w:rFonts w:ascii="Times New Roman" w:hAnsi="Times New Roman" w:cs="Times New Roman"/>
                <w:sz w:val="20"/>
                <w:szCs w:val="20"/>
              </w:rPr>
            </w:pPr>
            <w:r w:rsidRPr="00786988">
              <w:rPr>
                <w:rFonts w:ascii="Times New Roman" w:hAnsi="Times New Roman" w:cs="Times New Roman"/>
                <w:sz w:val="20"/>
                <w:szCs w:val="20"/>
              </w:rPr>
              <w:t xml:space="preserve">Palielināt valsts finansēto budžeta vietu skaitu 2.līmeņa profesionālajā augstākajā izglītībā Sociālajā darbā un sociālā darbinieka kvalifikācijas iegūšanai.  </w:t>
            </w:r>
          </w:p>
          <w:p w14:paraId="2D5B9222" w14:textId="77777777" w:rsidR="00886834" w:rsidRPr="00786988" w:rsidRDefault="00886834" w:rsidP="00886834">
            <w:pPr>
              <w:jc w:val="both"/>
              <w:rPr>
                <w:rFonts w:ascii="Times New Roman" w:hAnsi="Times New Roman" w:cs="Times New Roman"/>
                <w:sz w:val="20"/>
                <w:szCs w:val="20"/>
              </w:rPr>
            </w:pPr>
            <w:r w:rsidRPr="00786988">
              <w:rPr>
                <w:rFonts w:ascii="Times New Roman" w:hAnsi="Times New Roman" w:cs="Times New Roman"/>
                <w:sz w:val="20"/>
                <w:szCs w:val="20"/>
              </w:rPr>
              <w:t>Atbild. LM; līdzatbildīgās institūcijas: IZM, augstākās izglītības iestādes</w:t>
            </w:r>
          </w:p>
        </w:tc>
        <w:tc>
          <w:tcPr>
            <w:tcW w:w="4495" w:type="dxa"/>
          </w:tcPr>
          <w:p w14:paraId="65DC6382" w14:textId="6D62A372" w:rsidR="00347BD0" w:rsidRPr="00786988" w:rsidRDefault="00DE4A68" w:rsidP="00DE29DC">
            <w:pPr>
              <w:rPr>
                <w:rFonts w:ascii="Times New Roman" w:hAnsi="Times New Roman" w:cs="Times New Roman"/>
                <w:b/>
                <w:sz w:val="20"/>
                <w:szCs w:val="20"/>
              </w:rPr>
            </w:pPr>
            <w:r w:rsidRPr="00786988">
              <w:rPr>
                <w:rFonts w:ascii="Times New Roman" w:hAnsi="Times New Roman" w:cs="Times New Roman"/>
                <w:b/>
                <w:sz w:val="20"/>
                <w:szCs w:val="20"/>
              </w:rPr>
              <w:t>Ņemts vērā</w:t>
            </w:r>
          </w:p>
          <w:p w14:paraId="2D01FFA4" w14:textId="27182F54" w:rsidR="00886834" w:rsidRPr="00786988" w:rsidRDefault="00DE29DC" w:rsidP="00DE4A68">
            <w:pPr>
              <w:jc w:val="both"/>
              <w:rPr>
                <w:rFonts w:ascii="Times New Roman" w:hAnsi="Times New Roman" w:cs="Times New Roman"/>
                <w:sz w:val="20"/>
                <w:szCs w:val="20"/>
              </w:rPr>
            </w:pPr>
            <w:r w:rsidRPr="00786988">
              <w:rPr>
                <w:rFonts w:ascii="Times New Roman" w:hAnsi="Times New Roman" w:cs="Times New Roman"/>
                <w:sz w:val="20"/>
                <w:szCs w:val="20"/>
              </w:rPr>
              <w:t>Pamatnostādņu projektā precizēti</w:t>
            </w:r>
            <w:r w:rsidR="00347BD0" w:rsidRPr="00786988">
              <w:rPr>
                <w:rFonts w:ascii="Times New Roman" w:hAnsi="Times New Roman" w:cs="Times New Roman"/>
                <w:sz w:val="20"/>
                <w:szCs w:val="20"/>
              </w:rPr>
              <w:t xml:space="preserve"> 2.rīcības virziena uzdevumi, precīzāk nosakot uzdevumus prasmju pilnveidē.</w:t>
            </w:r>
            <w:r w:rsidRPr="00786988">
              <w:rPr>
                <w:rFonts w:ascii="Times New Roman" w:hAnsi="Times New Roman" w:cs="Times New Roman"/>
                <w:sz w:val="20"/>
                <w:szCs w:val="20"/>
              </w:rPr>
              <w:t xml:space="preserve"> </w:t>
            </w:r>
          </w:p>
        </w:tc>
      </w:tr>
      <w:tr w:rsidR="00886834" w:rsidRPr="00786988" w14:paraId="04283C38" w14:textId="77777777" w:rsidTr="007F35E7">
        <w:tc>
          <w:tcPr>
            <w:tcW w:w="3126" w:type="dxa"/>
          </w:tcPr>
          <w:p w14:paraId="11C9C352" w14:textId="29EC3682" w:rsidR="00886834" w:rsidRPr="00786988" w:rsidRDefault="00447FB0" w:rsidP="00886834">
            <w:pPr>
              <w:rPr>
                <w:rFonts w:ascii="Times New Roman" w:hAnsi="Times New Roman" w:cs="Times New Roman"/>
                <w:sz w:val="20"/>
                <w:szCs w:val="20"/>
              </w:rPr>
            </w:pPr>
            <w:r w:rsidRPr="00786988">
              <w:rPr>
                <w:rFonts w:ascii="Times New Roman" w:hAnsi="Times New Roman" w:cs="Times New Roman"/>
                <w:sz w:val="20"/>
                <w:szCs w:val="20"/>
              </w:rPr>
              <w:t>142.</w:t>
            </w:r>
            <w:r w:rsidR="00886834" w:rsidRPr="00786988">
              <w:rPr>
                <w:rFonts w:ascii="Times New Roman" w:hAnsi="Times New Roman" w:cs="Times New Roman"/>
                <w:sz w:val="20"/>
                <w:szCs w:val="20"/>
              </w:rPr>
              <w:t xml:space="preserve">Pamatnostādņu projekts, </w:t>
            </w:r>
          </w:p>
          <w:p w14:paraId="0456D9E3" w14:textId="77777777" w:rsidR="00886834" w:rsidRPr="00786988" w:rsidRDefault="00886834" w:rsidP="00886834">
            <w:pPr>
              <w:rPr>
                <w:rFonts w:ascii="Times New Roman" w:hAnsi="Times New Roman" w:cs="Times New Roman"/>
                <w:sz w:val="20"/>
                <w:szCs w:val="20"/>
              </w:rPr>
            </w:pPr>
            <w:r w:rsidRPr="00786988">
              <w:rPr>
                <w:rFonts w:ascii="Times New Roman" w:hAnsi="Times New Roman" w:cs="Times New Roman"/>
                <w:sz w:val="20"/>
                <w:szCs w:val="20"/>
              </w:rPr>
              <w:t>Rīcības virziens “Moderna un pieejama sociālo pakalpojumu sistēma, kas cita starpā uzlabo iedzīvotāju iespējas dzīvot neatkarīgi un dzīvot sabiedrībā, iekļauties izglītībā un darba tirgū”</w:t>
            </w:r>
          </w:p>
        </w:tc>
        <w:tc>
          <w:tcPr>
            <w:tcW w:w="6752" w:type="dxa"/>
          </w:tcPr>
          <w:p w14:paraId="12F19CAE" w14:textId="77777777" w:rsidR="00886834" w:rsidRPr="00786988" w:rsidRDefault="00886834" w:rsidP="00886834">
            <w:pPr>
              <w:jc w:val="center"/>
              <w:rPr>
                <w:rFonts w:ascii="Times New Roman" w:hAnsi="Times New Roman" w:cs="Times New Roman"/>
                <w:b/>
                <w:sz w:val="20"/>
                <w:szCs w:val="20"/>
              </w:rPr>
            </w:pPr>
            <w:r w:rsidRPr="00786988">
              <w:rPr>
                <w:rFonts w:ascii="Times New Roman" w:hAnsi="Times New Roman" w:cs="Times New Roman"/>
                <w:b/>
                <w:sz w:val="20"/>
                <w:szCs w:val="20"/>
              </w:rPr>
              <w:t>VSAC “Rīga” filiāle “Rīga”</w:t>
            </w:r>
          </w:p>
          <w:p w14:paraId="5A147010" w14:textId="77777777" w:rsidR="00886834" w:rsidRPr="00786988" w:rsidRDefault="00886834" w:rsidP="00886834">
            <w:pPr>
              <w:jc w:val="both"/>
              <w:rPr>
                <w:rFonts w:ascii="Times New Roman" w:hAnsi="Times New Roman" w:cs="Times New Roman"/>
                <w:sz w:val="20"/>
                <w:szCs w:val="20"/>
              </w:rPr>
            </w:pPr>
            <w:r w:rsidRPr="00786988">
              <w:rPr>
                <w:rFonts w:ascii="Times New Roman" w:hAnsi="Times New Roman" w:cs="Times New Roman"/>
                <w:sz w:val="20"/>
                <w:szCs w:val="20"/>
              </w:rPr>
              <w:t>Rezultāts</w:t>
            </w:r>
          </w:p>
          <w:p w14:paraId="5D1C0022" w14:textId="77777777" w:rsidR="00886834" w:rsidRPr="00786988" w:rsidRDefault="00886834" w:rsidP="00886834">
            <w:pPr>
              <w:jc w:val="both"/>
              <w:rPr>
                <w:rFonts w:ascii="Times New Roman" w:hAnsi="Times New Roman" w:cs="Times New Roman"/>
                <w:b/>
                <w:sz w:val="20"/>
                <w:szCs w:val="20"/>
                <w:u w:val="single"/>
              </w:rPr>
            </w:pPr>
            <w:r w:rsidRPr="00786988">
              <w:rPr>
                <w:rFonts w:ascii="Times New Roman" w:hAnsi="Times New Roman" w:cs="Times New Roman"/>
                <w:b/>
                <w:sz w:val="20"/>
                <w:szCs w:val="20"/>
                <w:u w:val="single"/>
              </w:rPr>
              <w:t>Priekšlikums</w:t>
            </w:r>
            <w:r w:rsidRPr="00786988">
              <w:rPr>
                <w:rFonts w:ascii="Times New Roman" w:hAnsi="Times New Roman" w:cs="Times New Roman"/>
                <w:sz w:val="20"/>
                <w:szCs w:val="20"/>
              </w:rPr>
              <w:t>: Papildināt: Izbeigts ilgstošas sociālās aprūpes un sociālās rehabilitācijas pakalpojums institūcijā bez vecāku gādības palikušiem bērniem (tai skaitā, bērniem ar smagiem funkcionāliem traucējumiem) un bērniem ar smagiem funkcionāliem traucējumiem, kuri ievietoti institūcijā saskaņā ar vecāku vēlmi. Slēgtas VSAC filiāles bērniem “Rīga”, “Teika”, “Pļavnieki”, “Kalkūni”, “Liepāja”. Izveidots sabiedrībā balstīts ģimeniskai videi pietuvināts pakalpojums (dzīvokļos ar vienu piesaistes personu) bez vecāku gādības palikušiem bērniem ar smagiem  funkcionāliem traucējumiem.</w:t>
            </w:r>
          </w:p>
          <w:p w14:paraId="163E0EE4" w14:textId="77777777" w:rsidR="00886834" w:rsidRPr="00786988" w:rsidRDefault="00886834" w:rsidP="00886834">
            <w:pPr>
              <w:jc w:val="both"/>
              <w:rPr>
                <w:rFonts w:ascii="Times New Roman" w:hAnsi="Times New Roman" w:cs="Times New Roman"/>
                <w:b/>
                <w:sz w:val="20"/>
                <w:szCs w:val="20"/>
              </w:rPr>
            </w:pPr>
          </w:p>
          <w:p w14:paraId="65CE01F0" w14:textId="77777777" w:rsidR="00886834" w:rsidRPr="00786988" w:rsidRDefault="00886834" w:rsidP="00886834">
            <w:pPr>
              <w:jc w:val="both"/>
              <w:rPr>
                <w:rFonts w:ascii="Times New Roman" w:hAnsi="Times New Roman" w:cs="Times New Roman"/>
                <w:sz w:val="20"/>
                <w:szCs w:val="20"/>
              </w:rPr>
            </w:pPr>
            <w:r w:rsidRPr="00786988">
              <w:rPr>
                <w:rFonts w:ascii="Times New Roman" w:hAnsi="Times New Roman" w:cs="Times New Roman"/>
                <w:sz w:val="20"/>
                <w:szCs w:val="20"/>
              </w:rPr>
              <w:t>Pamatojums</w:t>
            </w:r>
            <w:r w:rsidRPr="00786988">
              <w:rPr>
                <w:rFonts w:ascii="Times New Roman" w:hAnsi="Times New Roman" w:cs="Times New Roman"/>
                <w:b/>
                <w:sz w:val="20"/>
                <w:szCs w:val="20"/>
              </w:rPr>
              <w:t xml:space="preserve">: </w:t>
            </w:r>
            <w:r w:rsidRPr="00786988">
              <w:rPr>
                <w:rFonts w:ascii="Times New Roman" w:hAnsi="Times New Roman" w:cs="Times New Roman"/>
                <w:sz w:val="20"/>
                <w:szCs w:val="20"/>
              </w:rPr>
              <w:t>ievērot starptautiskos un nacionālos normatīvos aktus – bērna tiesības uzaugt ģimenē vai ģimeniskai videi pietuvinātos apstākļos, ko ilgstošas aprūpes institūcijā nav iespējams nodrošināt (</w:t>
            </w:r>
            <w:proofErr w:type="spellStart"/>
            <w:r w:rsidRPr="00786988">
              <w:rPr>
                <w:rFonts w:ascii="Times New Roman" w:hAnsi="Times New Roman" w:cs="Times New Roman"/>
                <w:sz w:val="20"/>
                <w:szCs w:val="20"/>
              </w:rPr>
              <w:t>sk.ESR</w:t>
            </w:r>
            <w:proofErr w:type="spellEnd"/>
            <w:r w:rsidRPr="00786988">
              <w:rPr>
                <w:rFonts w:ascii="Times New Roman" w:hAnsi="Times New Roman" w:cs="Times New Roman"/>
                <w:sz w:val="20"/>
                <w:szCs w:val="20"/>
              </w:rPr>
              <w:t xml:space="preserve"> 79.lpp. Izmēģinājuma projektu valsts SAC filiālē “Rīga”).</w:t>
            </w:r>
          </w:p>
        </w:tc>
        <w:tc>
          <w:tcPr>
            <w:tcW w:w="4495" w:type="dxa"/>
          </w:tcPr>
          <w:p w14:paraId="4DD03AF8" w14:textId="77777777" w:rsidR="002C4D50" w:rsidRPr="00786988" w:rsidRDefault="002C4D50" w:rsidP="002C4D50">
            <w:pPr>
              <w:rPr>
                <w:rFonts w:ascii="Times New Roman" w:hAnsi="Times New Roman" w:cs="Times New Roman"/>
                <w:b/>
                <w:sz w:val="20"/>
                <w:szCs w:val="20"/>
              </w:rPr>
            </w:pPr>
            <w:r w:rsidRPr="00786988">
              <w:rPr>
                <w:rFonts w:ascii="Times New Roman" w:hAnsi="Times New Roman" w:cs="Times New Roman"/>
                <w:b/>
                <w:sz w:val="20"/>
                <w:szCs w:val="20"/>
              </w:rPr>
              <w:t xml:space="preserve">Nav ņemts vērā </w:t>
            </w:r>
          </w:p>
          <w:p w14:paraId="2B2D4E79" w14:textId="346D3E72" w:rsidR="002C4D50" w:rsidRPr="00786988" w:rsidRDefault="005726C1" w:rsidP="00DE4A68">
            <w:pPr>
              <w:jc w:val="both"/>
              <w:rPr>
                <w:rFonts w:ascii="Times New Roman" w:hAnsi="Times New Roman" w:cs="Times New Roman"/>
                <w:sz w:val="20"/>
                <w:szCs w:val="20"/>
              </w:rPr>
            </w:pPr>
            <w:r>
              <w:rPr>
                <w:rFonts w:ascii="Times New Roman" w:hAnsi="Times New Roman" w:cs="Times New Roman"/>
                <w:sz w:val="20"/>
                <w:szCs w:val="20"/>
              </w:rPr>
              <w:t>Ģ</w:t>
            </w:r>
            <w:r w:rsidR="00DE4A68" w:rsidRPr="00786988">
              <w:rPr>
                <w:rFonts w:ascii="Times New Roman" w:hAnsi="Times New Roman" w:cs="Times New Roman"/>
                <w:sz w:val="20"/>
                <w:szCs w:val="20"/>
              </w:rPr>
              <w:t>imeniskai videi pietuvināts pakalpojums ir institūcijas pakalpojums, tāpēc faktiski ieviešot ieteikumu, tiktu ierobežotas tiesības attīstīt ĢVPP pakalpojumu VSAC un SAC, veidot jauniešu mājas dzīvojamo māju dzīvokļos u.tml.</w:t>
            </w:r>
          </w:p>
        </w:tc>
      </w:tr>
      <w:tr w:rsidR="00886834" w:rsidRPr="00786988" w14:paraId="4BD3CFF2" w14:textId="77777777" w:rsidTr="007F35E7">
        <w:tc>
          <w:tcPr>
            <w:tcW w:w="3126" w:type="dxa"/>
          </w:tcPr>
          <w:p w14:paraId="169AF608" w14:textId="65F3E6ED" w:rsidR="00886834" w:rsidRPr="00786988" w:rsidRDefault="00447FB0" w:rsidP="00886834">
            <w:pPr>
              <w:rPr>
                <w:rFonts w:ascii="Times New Roman" w:hAnsi="Times New Roman" w:cs="Times New Roman"/>
                <w:sz w:val="20"/>
                <w:szCs w:val="20"/>
              </w:rPr>
            </w:pPr>
            <w:r w:rsidRPr="00786988">
              <w:rPr>
                <w:rFonts w:ascii="Times New Roman" w:hAnsi="Times New Roman" w:cs="Times New Roman"/>
                <w:sz w:val="20"/>
                <w:szCs w:val="20"/>
              </w:rPr>
              <w:t>143.</w:t>
            </w:r>
            <w:r w:rsidR="00886834" w:rsidRPr="00786988">
              <w:rPr>
                <w:rFonts w:ascii="Times New Roman" w:hAnsi="Times New Roman" w:cs="Times New Roman"/>
                <w:sz w:val="20"/>
                <w:szCs w:val="20"/>
              </w:rPr>
              <w:t xml:space="preserve">Pamatnostādņu projekts, </w:t>
            </w:r>
          </w:p>
          <w:p w14:paraId="51DD4189" w14:textId="77777777" w:rsidR="00886834" w:rsidRPr="00786988" w:rsidRDefault="00886834" w:rsidP="00886834">
            <w:pPr>
              <w:rPr>
                <w:rFonts w:ascii="Times New Roman" w:hAnsi="Times New Roman" w:cs="Times New Roman"/>
                <w:sz w:val="20"/>
                <w:szCs w:val="20"/>
              </w:rPr>
            </w:pPr>
            <w:r w:rsidRPr="00786988">
              <w:rPr>
                <w:rFonts w:ascii="Times New Roman" w:hAnsi="Times New Roman" w:cs="Times New Roman"/>
                <w:sz w:val="20"/>
                <w:szCs w:val="20"/>
              </w:rPr>
              <w:lastRenderedPageBreak/>
              <w:t>Rīcības virziens “Moderna un pieejama sociālo pakalpojumu sistēma, kas cita starpā uzlabo iedzīvotāju iespējas dzīvot neatkarīgi un dzīvot sabiedrībā, iekļauties izglītībā un darba tirgū”</w:t>
            </w:r>
          </w:p>
        </w:tc>
        <w:tc>
          <w:tcPr>
            <w:tcW w:w="6752" w:type="dxa"/>
          </w:tcPr>
          <w:p w14:paraId="3027FA30" w14:textId="77FF1BAA" w:rsidR="00886834" w:rsidRPr="00786988" w:rsidRDefault="00886834" w:rsidP="00886834">
            <w:pPr>
              <w:jc w:val="center"/>
              <w:rPr>
                <w:rFonts w:ascii="Times New Roman" w:eastAsia="Times New Roman" w:hAnsi="Times New Roman" w:cs="Times New Roman"/>
                <w:sz w:val="20"/>
                <w:szCs w:val="20"/>
                <w:lang w:eastAsia="lv-LV"/>
              </w:rPr>
            </w:pPr>
            <w:r w:rsidRPr="00786988">
              <w:rPr>
                <w:rFonts w:ascii="Times New Roman" w:hAnsi="Times New Roman" w:cs="Times New Roman"/>
                <w:b/>
                <w:bCs/>
                <w:sz w:val="20"/>
                <w:szCs w:val="20"/>
              </w:rPr>
              <w:lastRenderedPageBreak/>
              <w:t xml:space="preserve">Latvijas </w:t>
            </w:r>
            <w:r w:rsidR="005726C1">
              <w:rPr>
                <w:rFonts w:ascii="Times New Roman" w:hAnsi="Times New Roman" w:cs="Times New Roman"/>
                <w:b/>
                <w:bCs/>
                <w:sz w:val="20"/>
                <w:szCs w:val="20"/>
              </w:rPr>
              <w:t>s</w:t>
            </w:r>
            <w:r w:rsidRPr="00786988">
              <w:rPr>
                <w:rFonts w:ascii="Times New Roman" w:hAnsi="Times New Roman" w:cs="Times New Roman"/>
                <w:b/>
                <w:bCs/>
                <w:sz w:val="20"/>
                <w:szCs w:val="20"/>
              </w:rPr>
              <w:t>ociālo darbinieku biedrība</w:t>
            </w:r>
          </w:p>
          <w:p w14:paraId="08B5DFFA" w14:textId="77777777" w:rsidR="00886834" w:rsidRPr="00786988" w:rsidRDefault="00886834" w:rsidP="00886834">
            <w:pPr>
              <w:jc w:val="both"/>
              <w:rPr>
                <w:rFonts w:ascii="Times New Roman" w:hAnsi="Times New Roman" w:cs="Times New Roman"/>
                <w:b/>
                <w:sz w:val="20"/>
                <w:szCs w:val="20"/>
                <w:u w:val="single"/>
              </w:rPr>
            </w:pPr>
            <w:r w:rsidRPr="00786988">
              <w:rPr>
                <w:rFonts w:ascii="Times New Roman" w:hAnsi="Times New Roman" w:cs="Times New Roman"/>
                <w:b/>
                <w:sz w:val="20"/>
                <w:szCs w:val="20"/>
                <w:u w:val="single"/>
              </w:rPr>
              <w:lastRenderedPageBreak/>
              <w:t>Priekšlikums</w:t>
            </w:r>
            <w:r w:rsidRPr="00786988">
              <w:rPr>
                <w:rFonts w:ascii="Times New Roman" w:hAnsi="Times New Roman" w:cs="Times New Roman"/>
                <w:sz w:val="20"/>
                <w:szCs w:val="20"/>
              </w:rPr>
              <w:t>: Papildināt: Izbeigts ilgstošas sociālās aprūpes un sociālās rehabilitācijas pakalpojums institūcijā bez vecāku gādības palikušiem bērniem (tai skaitā, bērniem ar smagiem funkcionāliem traucējumiem) un bērniem ar smagiem funkcionāliem traucējumiem, kuri ievietoti institūcijā saskaņā ar vecāku vēlmi. Slēgtas VSAC filiāles bērniem “Rīga”, “Teika”, “Pļavnieki”, “Kalkūni”, “Liepāja”. Izveidots sabiedrībā balstīts ģimeniskai videi pietuvināts pakalpojums (dzīvokļos ar vienu piesaistes personu) bez vecāku gādības palikušiem bērniem ar smagiem  funkcionāliem traucējumiem.</w:t>
            </w:r>
          </w:p>
          <w:p w14:paraId="445E39CF" w14:textId="77777777" w:rsidR="00886834" w:rsidRPr="00786988" w:rsidRDefault="00886834" w:rsidP="00886834">
            <w:pPr>
              <w:jc w:val="both"/>
              <w:rPr>
                <w:rFonts w:ascii="Times New Roman" w:hAnsi="Times New Roman" w:cs="Times New Roman"/>
                <w:b/>
                <w:sz w:val="20"/>
                <w:szCs w:val="20"/>
              </w:rPr>
            </w:pPr>
          </w:p>
          <w:p w14:paraId="6DDC98AE" w14:textId="77777777" w:rsidR="00886834" w:rsidRPr="00786988" w:rsidRDefault="00886834" w:rsidP="00886834">
            <w:pPr>
              <w:jc w:val="both"/>
              <w:rPr>
                <w:rFonts w:ascii="Times New Roman" w:hAnsi="Times New Roman" w:cs="Times New Roman"/>
                <w:sz w:val="20"/>
                <w:szCs w:val="20"/>
              </w:rPr>
            </w:pPr>
            <w:r w:rsidRPr="00786988">
              <w:rPr>
                <w:rFonts w:ascii="Times New Roman" w:hAnsi="Times New Roman" w:cs="Times New Roman"/>
                <w:sz w:val="20"/>
                <w:szCs w:val="20"/>
              </w:rPr>
              <w:t>Pamatojums</w:t>
            </w:r>
            <w:r w:rsidRPr="00786988">
              <w:rPr>
                <w:rFonts w:ascii="Times New Roman" w:hAnsi="Times New Roman" w:cs="Times New Roman"/>
                <w:b/>
                <w:sz w:val="20"/>
                <w:szCs w:val="20"/>
              </w:rPr>
              <w:t xml:space="preserve">: </w:t>
            </w:r>
            <w:r w:rsidRPr="00786988">
              <w:rPr>
                <w:rFonts w:ascii="Times New Roman" w:hAnsi="Times New Roman" w:cs="Times New Roman"/>
                <w:sz w:val="20"/>
                <w:szCs w:val="20"/>
              </w:rPr>
              <w:t>ievērot starptautiskos un nacionālos normatīvos aktus – bērna tiesības uzaugt ģimenē vai ģimeniskai videi pietuvinātos apstākļos, ko ilgstošas aprūpes institūcijā nav iespējams nodrošināt (</w:t>
            </w:r>
            <w:proofErr w:type="spellStart"/>
            <w:r w:rsidRPr="00786988">
              <w:rPr>
                <w:rFonts w:ascii="Times New Roman" w:hAnsi="Times New Roman" w:cs="Times New Roman"/>
                <w:sz w:val="20"/>
                <w:szCs w:val="20"/>
              </w:rPr>
              <w:t>sk.ESR</w:t>
            </w:r>
            <w:proofErr w:type="spellEnd"/>
            <w:r w:rsidRPr="00786988">
              <w:rPr>
                <w:rFonts w:ascii="Times New Roman" w:hAnsi="Times New Roman" w:cs="Times New Roman"/>
                <w:sz w:val="20"/>
                <w:szCs w:val="20"/>
              </w:rPr>
              <w:t xml:space="preserve"> 79.lpp. Izmēģinājuma projektu valsts SAC filiālē “Rīga”).</w:t>
            </w:r>
          </w:p>
        </w:tc>
        <w:tc>
          <w:tcPr>
            <w:tcW w:w="4495" w:type="dxa"/>
          </w:tcPr>
          <w:p w14:paraId="7C1C23F6" w14:textId="77777777" w:rsidR="00DE4A68" w:rsidRPr="00786988" w:rsidRDefault="00DE4A68" w:rsidP="00DE4A68">
            <w:pPr>
              <w:rPr>
                <w:rFonts w:ascii="Times New Roman" w:hAnsi="Times New Roman" w:cs="Times New Roman"/>
                <w:b/>
                <w:sz w:val="20"/>
                <w:szCs w:val="20"/>
              </w:rPr>
            </w:pPr>
            <w:r w:rsidRPr="00786988">
              <w:rPr>
                <w:rFonts w:ascii="Times New Roman" w:hAnsi="Times New Roman" w:cs="Times New Roman"/>
                <w:b/>
                <w:sz w:val="20"/>
                <w:szCs w:val="20"/>
              </w:rPr>
              <w:lastRenderedPageBreak/>
              <w:t xml:space="preserve">Nav ņemts vērā </w:t>
            </w:r>
          </w:p>
          <w:p w14:paraId="42DA4D49" w14:textId="0F0B072B" w:rsidR="006C7784" w:rsidRPr="00786988" w:rsidRDefault="005726C1" w:rsidP="00DE4A68">
            <w:pPr>
              <w:jc w:val="both"/>
              <w:rPr>
                <w:rFonts w:ascii="Times New Roman" w:hAnsi="Times New Roman" w:cs="Times New Roman"/>
                <w:sz w:val="20"/>
                <w:szCs w:val="20"/>
              </w:rPr>
            </w:pPr>
            <w:r>
              <w:rPr>
                <w:rFonts w:ascii="Times New Roman" w:hAnsi="Times New Roman" w:cs="Times New Roman"/>
                <w:sz w:val="20"/>
                <w:szCs w:val="20"/>
              </w:rPr>
              <w:lastRenderedPageBreak/>
              <w:t>Ģ</w:t>
            </w:r>
            <w:r w:rsidR="00DE4A68" w:rsidRPr="00786988">
              <w:rPr>
                <w:rFonts w:ascii="Times New Roman" w:hAnsi="Times New Roman" w:cs="Times New Roman"/>
                <w:sz w:val="20"/>
                <w:szCs w:val="20"/>
              </w:rPr>
              <w:t>imeniskai videi pietuvināts pakalpojums ir institūcijas pakalpojums, tāpēc faktiski ieviešot ieteikumu, tiktu ierobežotas tiesības attīstīt ĢVPP pakalpojumu VSAC un SAC, veidot jauniešu mājas dzīvojamo māju dzīvokļos u.tml.</w:t>
            </w:r>
          </w:p>
        </w:tc>
      </w:tr>
      <w:tr w:rsidR="00886834" w:rsidRPr="00786988" w14:paraId="5EB58877" w14:textId="77777777" w:rsidTr="007F35E7">
        <w:tc>
          <w:tcPr>
            <w:tcW w:w="3126" w:type="dxa"/>
          </w:tcPr>
          <w:p w14:paraId="17DD5C5F" w14:textId="58EEF9CC" w:rsidR="00886834" w:rsidRPr="00786988" w:rsidRDefault="00447FB0" w:rsidP="00886834">
            <w:pPr>
              <w:rPr>
                <w:rFonts w:ascii="Times New Roman" w:hAnsi="Times New Roman" w:cs="Times New Roman"/>
                <w:sz w:val="20"/>
                <w:szCs w:val="20"/>
              </w:rPr>
            </w:pPr>
            <w:r w:rsidRPr="00786988">
              <w:rPr>
                <w:rFonts w:ascii="Times New Roman" w:hAnsi="Times New Roman" w:cs="Times New Roman"/>
                <w:sz w:val="20"/>
                <w:szCs w:val="20"/>
              </w:rPr>
              <w:lastRenderedPageBreak/>
              <w:t>144.</w:t>
            </w:r>
            <w:r w:rsidR="00886834" w:rsidRPr="00786988">
              <w:rPr>
                <w:rFonts w:ascii="Times New Roman" w:hAnsi="Times New Roman" w:cs="Times New Roman"/>
                <w:sz w:val="20"/>
                <w:szCs w:val="20"/>
              </w:rPr>
              <w:t xml:space="preserve">Pamatnostādņu projekts, </w:t>
            </w:r>
          </w:p>
          <w:p w14:paraId="222D59BE" w14:textId="77777777" w:rsidR="00886834" w:rsidRPr="00786988" w:rsidRDefault="00886834" w:rsidP="00886834">
            <w:pPr>
              <w:rPr>
                <w:rFonts w:ascii="Times New Roman" w:hAnsi="Times New Roman" w:cs="Times New Roman"/>
                <w:sz w:val="20"/>
                <w:szCs w:val="20"/>
              </w:rPr>
            </w:pPr>
            <w:r w:rsidRPr="00786988">
              <w:rPr>
                <w:rFonts w:ascii="Times New Roman" w:hAnsi="Times New Roman" w:cs="Times New Roman"/>
                <w:sz w:val="20"/>
                <w:szCs w:val="20"/>
              </w:rPr>
              <w:t>Rīcības virziens “Moderna un pieejama sociālo pakalpojumu sistēma, kas cita starpā uzlabo iedzīvotāju iespējas dzīvot neatkarīgi un dzīvot sabiedrībā, iekļauties izglītībā un darba tirgū”</w:t>
            </w:r>
          </w:p>
        </w:tc>
        <w:tc>
          <w:tcPr>
            <w:tcW w:w="6752" w:type="dxa"/>
          </w:tcPr>
          <w:p w14:paraId="40D88E76" w14:textId="77777777" w:rsidR="00886834" w:rsidRPr="00786988" w:rsidRDefault="00886834" w:rsidP="00886834">
            <w:pPr>
              <w:jc w:val="center"/>
              <w:rPr>
                <w:rFonts w:ascii="Times New Roman" w:hAnsi="Times New Roman" w:cs="Times New Roman"/>
                <w:b/>
                <w:sz w:val="20"/>
                <w:szCs w:val="20"/>
              </w:rPr>
            </w:pPr>
            <w:r w:rsidRPr="00786988">
              <w:rPr>
                <w:rFonts w:ascii="Times New Roman" w:hAnsi="Times New Roman" w:cs="Times New Roman"/>
                <w:b/>
                <w:sz w:val="20"/>
                <w:szCs w:val="20"/>
              </w:rPr>
              <w:t>VSAC “Rīga” filiāle “Rīga”</w:t>
            </w:r>
          </w:p>
          <w:p w14:paraId="4EDE26CC" w14:textId="77777777" w:rsidR="00886834" w:rsidRPr="00786988" w:rsidRDefault="00886834" w:rsidP="00886834">
            <w:pPr>
              <w:spacing w:after="40"/>
              <w:jc w:val="both"/>
              <w:rPr>
                <w:rFonts w:ascii="Times New Roman" w:eastAsia="Calibri" w:hAnsi="Times New Roman" w:cs="Times New Roman"/>
                <w:sz w:val="20"/>
                <w:szCs w:val="20"/>
              </w:rPr>
            </w:pPr>
            <w:r w:rsidRPr="00786988">
              <w:rPr>
                <w:rFonts w:ascii="Times New Roman" w:eastAsia="Calibri" w:hAnsi="Times New Roman" w:cs="Times New Roman"/>
                <w:sz w:val="20"/>
                <w:szCs w:val="20"/>
              </w:rPr>
              <w:t>Rezultāts: Palielinās sabiedrībā balstītu sociālo pakalpojumu saņēmēju skaits līdz 90% no kopējā pašvaldības sociālajā dienestā reģistrēto sociālo pakalpojumu saņēmēju skaita</w:t>
            </w:r>
          </w:p>
          <w:p w14:paraId="3B834976" w14:textId="77777777" w:rsidR="00886834" w:rsidRPr="00786988" w:rsidRDefault="00886834" w:rsidP="00886834">
            <w:pPr>
              <w:jc w:val="both"/>
              <w:rPr>
                <w:rFonts w:ascii="Times New Roman" w:hAnsi="Times New Roman" w:cs="Times New Roman"/>
                <w:sz w:val="20"/>
                <w:szCs w:val="20"/>
              </w:rPr>
            </w:pPr>
            <w:r w:rsidRPr="00786988">
              <w:rPr>
                <w:rFonts w:ascii="Times New Roman" w:hAnsi="Times New Roman" w:cs="Times New Roman"/>
                <w:b/>
                <w:sz w:val="20"/>
                <w:szCs w:val="20"/>
                <w:u w:val="single"/>
              </w:rPr>
              <w:t>Priekšlikums</w:t>
            </w:r>
            <w:r w:rsidRPr="00786988">
              <w:rPr>
                <w:rFonts w:ascii="Times New Roman" w:hAnsi="Times New Roman" w:cs="Times New Roman"/>
                <w:b/>
                <w:sz w:val="20"/>
                <w:szCs w:val="20"/>
              </w:rPr>
              <w:t xml:space="preserve">: </w:t>
            </w:r>
            <w:r w:rsidRPr="00786988">
              <w:rPr>
                <w:rFonts w:ascii="Times New Roman" w:hAnsi="Times New Roman" w:cs="Times New Roman"/>
                <w:sz w:val="20"/>
                <w:szCs w:val="20"/>
              </w:rPr>
              <w:t>mainīt tekstu uz</w:t>
            </w:r>
            <w:r w:rsidRPr="00786988">
              <w:rPr>
                <w:rFonts w:ascii="Times New Roman" w:eastAsia="Calibri" w:hAnsi="Times New Roman" w:cs="Times New Roman"/>
                <w:color w:val="FFFFFF"/>
                <w:sz w:val="20"/>
                <w:szCs w:val="20"/>
              </w:rPr>
              <w:t xml:space="preserve"> </w:t>
            </w:r>
            <w:r w:rsidRPr="00786988">
              <w:rPr>
                <w:rFonts w:ascii="Times New Roman" w:eastAsia="Calibri" w:hAnsi="Times New Roman" w:cs="Times New Roman"/>
                <w:sz w:val="20"/>
                <w:szCs w:val="20"/>
              </w:rPr>
              <w:t>“Palielinās sabiedrībā balstītu sociālo pakalpojumu saņēmēju skaits līdz</w:t>
            </w:r>
            <w:r w:rsidRPr="00786988">
              <w:rPr>
                <w:rFonts w:ascii="Times New Roman" w:hAnsi="Times New Roman" w:cs="Times New Roman"/>
                <w:sz w:val="20"/>
                <w:szCs w:val="20"/>
              </w:rPr>
              <w:t xml:space="preserve"> </w:t>
            </w:r>
            <w:r w:rsidRPr="00786988">
              <w:rPr>
                <w:rFonts w:ascii="Times New Roman" w:hAnsi="Times New Roman" w:cs="Times New Roman"/>
                <w:b/>
                <w:sz w:val="20"/>
                <w:szCs w:val="20"/>
              </w:rPr>
              <w:t>95%</w:t>
            </w:r>
            <w:r w:rsidRPr="00786988">
              <w:rPr>
                <w:rFonts w:ascii="Times New Roman" w:hAnsi="Times New Roman" w:cs="Times New Roman"/>
                <w:sz w:val="20"/>
                <w:szCs w:val="20"/>
              </w:rPr>
              <w:t xml:space="preserve"> no kopējā </w:t>
            </w:r>
            <w:r w:rsidRPr="00786988">
              <w:rPr>
                <w:rFonts w:ascii="Times New Roman" w:hAnsi="Times New Roman" w:cs="Times New Roman"/>
                <w:b/>
                <w:sz w:val="20"/>
                <w:szCs w:val="20"/>
              </w:rPr>
              <w:t xml:space="preserve">pilngadīgo </w:t>
            </w:r>
            <w:r w:rsidRPr="00786988">
              <w:rPr>
                <w:rFonts w:ascii="Times New Roman" w:hAnsi="Times New Roman" w:cs="Times New Roman"/>
                <w:sz w:val="20"/>
                <w:szCs w:val="20"/>
              </w:rPr>
              <w:t>pašvaldības</w:t>
            </w:r>
            <w:r w:rsidRPr="00786988">
              <w:rPr>
                <w:rFonts w:ascii="Times New Roman" w:hAnsi="Times New Roman" w:cs="Times New Roman"/>
                <w:b/>
                <w:sz w:val="20"/>
                <w:szCs w:val="20"/>
              </w:rPr>
              <w:t xml:space="preserve"> </w:t>
            </w:r>
            <w:r w:rsidRPr="00786988">
              <w:rPr>
                <w:rFonts w:ascii="Times New Roman" w:eastAsia="Calibri" w:hAnsi="Times New Roman" w:cs="Times New Roman"/>
                <w:sz w:val="20"/>
                <w:szCs w:val="20"/>
              </w:rPr>
              <w:t>sociālajā dienestā reģistrēto sociālo pakalpojumu saņēmēju skaita”.</w:t>
            </w:r>
          </w:p>
          <w:p w14:paraId="36A5F62E" w14:textId="77777777" w:rsidR="00886834" w:rsidRPr="00786988" w:rsidRDefault="00886834" w:rsidP="00886834">
            <w:pPr>
              <w:jc w:val="both"/>
              <w:rPr>
                <w:rFonts w:ascii="Times New Roman" w:hAnsi="Times New Roman" w:cs="Times New Roman"/>
                <w:b/>
                <w:sz w:val="20"/>
                <w:szCs w:val="20"/>
              </w:rPr>
            </w:pPr>
          </w:p>
          <w:p w14:paraId="17E21309" w14:textId="77777777" w:rsidR="00886834" w:rsidRPr="00786988" w:rsidRDefault="00886834" w:rsidP="00886834">
            <w:pPr>
              <w:jc w:val="both"/>
              <w:rPr>
                <w:rFonts w:ascii="Times New Roman" w:hAnsi="Times New Roman" w:cs="Times New Roman"/>
                <w:sz w:val="20"/>
                <w:szCs w:val="20"/>
              </w:rPr>
            </w:pPr>
            <w:r w:rsidRPr="00786988">
              <w:rPr>
                <w:rFonts w:ascii="Times New Roman" w:hAnsi="Times New Roman" w:cs="Times New Roman"/>
                <w:sz w:val="20"/>
                <w:szCs w:val="20"/>
              </w:rPr>
              <w:t xml:space="preserve">Pamatojums: Attiecībā uz bērniem ir jāievēro starptautiskie un nacionālie normatīvie akti, un visiem bērniem ir jāsaņem aprūpe ģimenē vai sabiedrībā balstītus pakalpojumus ģimeniskā vidē. Attiecībā uz pilngadīgām personām ir jāuzstāda ambiciozāki mērķi, lai </w:t>
            </w:r>
            <w:proofErr w:type="spellStart"/>
            <w:r w:rsidRPr="00786988">
              <w:rPr>
                <w:rFonts w:ascii="Times New Roman" w:hAnsi="Times New Roman" w:cs="Times New Roman"/>
                <w:sz w:val="20"/>
                <w:szCs w:val="20"/>
              </w:rPr>
              <w:t>mazaizsargātās</w:t>
            </w:r>
            <w:proofErr w:type="spellEnd"/>
            <w:r w:rsidRPr="00786988">
              <w:rPr>
                <w:rFonts w:ascii="Times New Roman" w:hAnsi="Times New Roman" w:cs="Times New Roman"/>
                <w:sz w:val="20"/>
                <w:szCs w:val="20"/>
              </w:rPr>
              <w:t xml:space="preserve"> grupas varētu dzīvot </w:t>
            </w:r>
            <w:proofErr w:type="spellStart"/>
            <w:r w:rsidRPr="00786988">
              <w:rPr>
                <w:rFonts w:ascii="Times New Roman" w:hAnsi="Times New Roman" w:cs="Times New Roman"/>
                <w:sz w:val="20"/>
                <w:szCs w:val="20"/>
              </w:rPr>
              <w:t>cieņpilnu</w:t>
            </w:r>
            <w:proofErr w:type="spellEnd"/>
            <w:r w:rsidRPr="00786988">
              <w:rPr>
                <w:rFonts w:ascii="Times New Roman" w:hAnsi="Times New Roman" w:cs="Times New Roman"/>
                <w:sz w:val="20"/>
                <w:szCs w:val="20"/>
              </w:rPr>
              <w:t xml:space="preserve"> dzīvi.</w:t>
            </w:r>
          </w:p>
        </w:tc>
        <w:tc>
          <w:tcPr>
            <w:tcW w:w="4495" w:type="dxa"/>
          </w:tcPr>
          <w:p w14:paraId="0EFF4638" w14:textId="77777777" w:rsidR="002C4D50" w:rsidRPr="00786988" w:rsidRDefault="002C4D50" w:rsidP="002C4D50">
            <w:pPr>
              <w:rPr>
                <w:rFonts w:ascii="Times New Roman" w:hAnsi="Times New Roman" w:cs="Times New Roman"/>
                <w:b/>
                <w:sz w:val="20"/>
                <w:szCs w:val="20"/>
              </w:rPr>
            </w:pPr>
            <w:r w:rsidRPr="00786988">
              <w:rPr>
                <w:rFonts w:ascii="Times New Roman" w:hAnsi="Times New Roman" w:cs="Times New Roman"/>
                <w:b/>
                <w:sz w:val="20"/>
                <w:szCs w:val="20"/>
              </w:rPr>
              <w:t>Nav ņemts vērā</w:t>
            </w:r>
          </w:p>
          <w:p w14:paraId="57010F51" w14:textId="1FE41F47" w:rsidR="002C4D50" w:rsidRPr="00786988" w:rsidRDefault="005726C1" w:rsidP="00DE4A68">
            <w:pPr>
              <w:jc w:val="both"/>
              <w:rPr>
                <w:rFonts w:ascii="Times New Roman" w:hAnsi="Times New Roman" w:cs="Times New Roman"/>
                <w:sz w:val="20"/>
                <w:szCs w:val="20"/>
              </w:rPr>
            </w:pPr>
            <w:r>
              <w:rPr>
                <w:rFonts w:ascii="Times New Roman" w:hAnsi="Times New Roman" w:cs="Times New Roman"/>
                <w:sz w:val="20"/>
                <w:szCs w:val="20"/>
              </w:rPr>
              <w:t>Sabiedrības novecošanās un sabiedrības veselības stāvoklis kopumā liecina, ka</w:t>
            </w:r>
            <w:r w:rsidR="002C4D50" w:rsidRPr="00786988">
              <w:rPr>
                <w:rFonts w:ascii="Times New Roman" w:hAnsi="Times New Roman" w:cs="Times New Roman"/>
                <w:sz w:val="20"/>
                <w:szCs w:val="20"/>
              </w:rPr>
              <w:t xml:space="preserve"> vajadzība pēc SAC pakalpojum</w:t>
            </w:r>
            <w:r>
              <w:rPr>
                <w:rFonts w:ascii="Times New Roman" w:hAnsi="Times New Roman" w:cs="Times New Roman"/>
                <w:sz w:val="20"/>
                <w:szCs w:val="20"/>
              </w:rPr>
              <w:t>a</w:t>
            </w:r>
            <w:r w:rsidR="002C4D50" w:rsidRPr="00786988">
              <w:rPr>
                <w:rFonts w:ascii="Times New Roman" w:hAnsi="Times New Roman" w:cs="Times New Roman"/>
                <w:sz w:val="20"/>
                <w:szCs w:val="20"/>
              </w:rPr>
              <w:t xml:space="preserve"> nesamazināsies, </w:t>
            </w:r>
            <w:r>
              <w:rPr>
                <w:rFonts w:ascii="Times New Roman" w:hAnsi="Times New Roman" w:cs="Times New Roman"/>
                <w:sz w:val="20"/>
                <w:szCs w:val="20"/>
              </w:rPr>
              <w:t>turklāt</w:t>
            </w:r>
            <w:r w:rsidR="002C4D50" w:rsidRPr="00786988">
              <w:rPr>
                <w:rFonts w:ascii="Times New Roman" w:hAnsi="Times New Roman" w:cs="Times New Roman"/>
                <w:sz w:val="20"/>
                <w:szCs w:val="20"/>
              </w:rPr>
              <w:t xml:space="preserve"> attīstoties kvalitatīviem institūciju pakalpojumiem paliatīvajiem klientiem un onkoloģijas slimniekiem, </w:t>
            </w:r>
            <w:r>
              <w:rPr>
                <w:rFonts w:ascii="Times New Roman" w:hAnsi="Times New Roman" w:cs="Times New Roman"/>
                <w:sz w:val="20"/>
                <w:szCs w:val="20"/>
              </w:rPr>
              <w:t xml:space="preserve">iebildumā </w:t>
            </w:r>
            <w:r w:rsidR="002C4D50" w:rsidRPr="00786988">
              <w:rPr>
                <w:rFonts w:ascii="Times New Roman" w:hAnsi="Times New Roman" w:cs="Times New Roman"/>
                <w:sz w:val="20"/>
                <w:szCs w:val="20"/>
              </w:rPr>
              <w:t>ieteiktā proporcija netiks sasniegta.</w:t>
            </w:r>
            <w:r w:rsidR="00DE4A68" w:rsidRPr="00786988">
              <w:rPr>
                <w:rFonts w:ascii="Times New Roman" w:hAnsi="Times New Roman" w:cs="Times New Roman"/>
                <w:sz w:val="20"/>
                <w:szCs w:val="20"/>
              </w:rPr>
              <w:t xml:space="preserve"> Līdztekus skaidrojam, ka ģimeniskai videi pietuvināts pakalpojums ir institūcijas pakalpojums, tāpēc faktiski ieviešot ieteikumu, tiktu ierobežotas tiesības attīstīt ĢVPP pakalpojumu VSAC un SAC, veidot jauniešu mājas dzīvojamo māju dzīvokļos u.tml.</w:t>
            </w:r>
          </w:p>
        </w:tc>
      </w:tr>
      <w:tr w:rsidR="00886834" w:rsidRPr="00786988" w14:paraId="15B9AFE4" w14:textId="77777777" w:rsidTr="007F35E7">
        <w:tc>
          <w:tcPr>
            <w:tcW w:w="3126" w:type="dxa"/>
          </w:tcPr>
          <w:p w14:paraId="7541289A" w14:textId="62F1EFEF" w:rsidR="00886834" w:rsidRPr="00786988" w:rsidRDefault="00447FB0" w:rsidP="00886834">
            <w:pPr>
              <w:rPr>
                <w:rFonts w:ascii="Times New Roman" w:hAnsi="Times New Roman" w:cs="Times New Roman"/>
                <w:sz w:val="20"/>
                <w:szCs w:val="20"/>
              </w:rPr>
            </w:pPr>
            <w:r w:rsidRPr="00786988">
              <w:rPr>
                <w:rFonts w:ascii="Times New Roman" w:hAnsi="Times New Roman" w:cs="Times New Roman"/>
                <w:sz w:val="20"/>
                <w:szCs w:val="20"/>
              </w:rPr>
              <w:t>145.</w:t>
            </w:r>
            <w:r w:rsidR="00886834" w:rsidRPr="00786988">
              <w:rPr>
                <w:rFonts w:ascii="Times New Roman" w:hAnsi="Times New Roman" w:cs="Times New Roman"/>
                <w:sz w:val="20"/>
                <w:szCs w:val="20"/>
              </w:rPr>
              <w:t xml:space="preserve">Pamatnostādņu projekts, </w:t>
            </w:r>
          </w:p>
          <w:p w14:paraId="5FBF80F2" w14:textId="77777777" w:rsidR="00886834" w:rsidRPr="00786988" w:rsidRDefault="00886834" w:rsidP="00886834">
            <w:pPr>
              <w:rPr>
                <w:rFonts w:ascii="Times New Roman" w:hAnsi="Times New Roman" w:cs="Times New Roman"/>
                <w:sz w:val="20"/>
                <w:szCs w:val="20"/>
              </w:rPr>
            </w:pPr>
            <w:r w:rsidRPr="00786988">
              <w:rPr>
                <w:rFonts w:ascii="Times New Roman" w:hAnsi="Times New Roman" w:cs="Times New Roman"/>
                <w:sz w:val="20"/>
                <w:szCs w:val="20"/>
              </w:rPr>
              <w:t>Rīcības virziens “Moderna un pieejama sociālo pakalpojumu sistēma, kas cita starpā uzlabo iedzīvotāju iespējas dzīvot neatkarīgi un dzīvot sabiedrībā, iekļauties izglītībā un darba tirgū”</w:t>
            </w:r>
          </w:p>
        </w:tc>
        <w:tc>
          <w:tcPr>
            <w:tcW w:w="6752" w:type="dxa"/>
          </w:tcPr>
          <w:p w14:paraId="50C2BE6C" w14:textId="4F524D9D" w:rsidR="00886834" w:rsidRPr="00786988" w:rsidRDefault="00886834" w:rsidP="00886834">
            <w:pPr>
              <w:jc w:val="center"/>
              <w:rPr>
                <w:rFonts w:ascii="Times New Roman" w:eastAsia="Times New Roman" w:hAnsi="Times New Roman" w:cs="Times New Roman"/>
                <w:sz w:val="20"/>
                <w:szCs w:val="20"/>
                <w:lang w:eastAsia="lv-LV"/>
              </w:rPr>
            </w:pPr>
            <w:r w:rsidRPr="00786988">
              <w:rPr>
                <w:rFonts w:ascii="Times New Roman" w:hAnsi="Times New Roman" w:cs="Times New Roman"/>
                <w:b/>
                <w:bCs/>
                <w:sz w:val="20"/>
                <w:szCs w:val="20"/>
              </w:rPr>
              <w:t xml:space="preserve">Latvijas </w:t>
            </w:r>
            <w:r w:rsidR="00F83444">
              <w:rPr>
                <w:rFonts w:ascii="Times New Roman" w:hAnsi="Times New Roman" w:cs="Times New Roman"/>
                <w:b/>
                <w:bCs/>
                <w:sz w:val="20"/>
                <w:szCs w:val="20"/>
              </w:rPr>
              <w:t>s</w:t>
            </w:r>
            <w:r w:rsidRPr="00786988">
              <w:rPr>
                <w:rFonts w:ascii="Times New Roman" w:hAnsi="Times New Roman" w:cs="Times New Roman"/>
                <w:b/>
                <w:bCs/>
                <w:sz w:val="20"/>
                <w:szCs w:val="20"/>
              </w:rPr>
              <w:t>ociālo darbinieku biedrība</w:t>
            </w:r>
          </w:p>
          <w:p w14:paraId="5A100E66" w14:textId="77777777" w:rsidR="00886834" w:rsidRPr="00786988" w:rsidRDefault="00886834" w:rsidP="00886834">
            <w:pPr>
              <w:jc w:val="both"/>
              <w:rPr>
                <w:rFonts w:ascii="Times New Roman" w:hAnsi="Times New Roman" w:cs="Times New Roman"/>
                <w:sz w:val="20"/>
                <w:szCs w:val="20"/>
              </w:rPr>
            </w:pPr>
            <w:r w:rsidRPr="00786988">
              <w:rPr>
                <w:rFonts w:ascii="Times New Roman" w:hAnsi="Times New Roman" w:cs="Times New Roman"/>
                <w:b/>
                <w:sz w:val="20"/>
                <w:szCs w:val="20"/>
                <w:u w:val="single"/>
              </w:rPr>
              <w:t>Priekšlikums</w:t>
            </w:r>
            <w:r w:rsidRPr="00786988">
              <w:rPr>
                <w:rFonts w:ascii="Times New Roman" w:hAnsi="Times New Roman" w:cs="Times New Roman"/>
                <w:b/>
                <w:sz w:val="20"/>
                <w:szCs w:val="20"/>
              </w:rPr>
              <w:t xml:space="preserve">: </w:t>
            </w:r>
            <w:r w:rsidRPr="00786988">
              <w:rPr>
                <w:rFonts w:ascii="Times New Roman" w:hAnsi="Times New Roman" w:cs="Times New Roman"/>
                <w:sz w:val="20"/>
                <w:szCs w:val="20"/>
              </w:rPr>
              <w:t>mainīt tekstu uz</w:t>
            </w:r>
            <w:r w:rsidRPr="00786988">
              <w:rPr>
                <w:rFonts w:ascii="Times New Roman" w:eastAsia="Calibri" w:hAnsi="Times New Roman" w:cs="Times New Roman"/>
                <w:color w:val="FFFFFF"/>
                <w:sz w:val="20"/>
                <w:szCs w:val="20"/>
              </w:rPr>
              <w:t xml:space="preserve"> </w:t>
            </w:r>
            <w:r w:rsidRPr="00786988">
              <w:rPr>
                <w:rFonts w:ascii="Times New Roman" w:eastAsia="Calibri" w:hAnsi="Times New Roman" w:cs="Times New Roman"/>
                <w:sz w:val="20"/>
                <w:szCs w:val="20"/>
              </w:rPr>
              <w:t>“Palielinās sabiedrībā balstītu sociālo pakalpojumu saņēmēju skaits līdz</w:t>
            </w:r>
            <w:r w:rsidRPr="00786988">
              <w:rPr>
                <w:rFonts w:ascii="Times New Roman" w:hAnsi="Times New Roman" w:cs="Times New Roman"/>
                <w:sz w:val="20"/>
                <w:szCs w:val="20"/>
              </w:rPr>
              <w:t xml:space="preserve"> </w:t>
            </w:r>
            <w:r w:rsidRPr="00786988">
              <w:rPr>
                <w:rFonts w:ascii="Times New Roman" w:hAnsi="Times New Roman" w:cs="Times New Roman"/>
                <w:b/>
                <w:sz w:val="20"/>
                <w:szCs w:val="20"/>
              </w:rPr>
              <w:t>95%</w:t>
            </w:r>
            <w:r w:rsidRPr="00786988">
              <w:rPr>
                <w:rFonts w:ascii="Times New Roman" w:hAnsi="Times New Roman" w:cs="Times New Roman"/>
                <w:sz w:val="20"/>
                <w:szCs w:val="20"/>
              </w:rPr>
              <w:t xml:space="preserve"> no kopējā </w:t>
            </w:r>
            <w:r w:rsidRPr="00786988">
              <w:rPr>
                <w:rFonts w:ascii="Times New Roman" w:hAnsi="Times New Roman" w:cs="Times New Roman"/>
                <w:b/>
                <w:sz w:val="20"/>
                <w:szCs w:val="20"/>
              </w:rPr>
              <w:t xml:space="preserve">pilngadīgo </w:t>
            </w:r>
            <w:r w:rsidRPr="00786988">
              <w:rPr>
                <w:rFonts w:ascii="Times New Roman" w:hAnsi="Times New Roman" w:cs="Times New Roman"/>
                <w:sz w:val="20"/>
                <w:szCs w:val="20"/>
              </w:rPr>
              <w:t>pašvaldības</w:t>
            </w:r>
            <w:r w:rsidRPr="00786988">
              <w:rPr>
                <w:rFonts w:ascii="Times New Roman" w:hAnsi="Times New Roman" w:cs="Times New Roman"/>
                <w:b/>
                <w:sz w:val="20"/>
                <w:szCs w:val="20"/>
              </w:rPr>
              <w:t xml:space="preserve"> </w:t>
            </w:r>
            <w:r w:rsidRPr="00786988">
              <w:rPr>
                <w:rFonts w:ascii="Times New Roman" w:eastAsia="Calibri" w:hAnsi="Times New Roman" w:cs="Times New Roman"/>
                <w:sz w:val="20"/>
                <w:szCs w:val="20"/>
              </w:rPr>
              <w:t>sociālajā dienestā reģistrēto sociālo pakalpojumu saņēmēju skaita”.</w:t>
            </w:r>
          </w:p>
          <w:p w14:paraId="35053EBD" w14:textId="77777777" w:rsidR="00886834" w:rsidRPr="00786988" w:rsidRDefault="00886834" w:rsidP="00886834">
            <w:pPr>
              <w:jc w:val="both"/>
              <w:rPr>
                <w:rFonts w:ascii="Times New Roman" w:hAnsi="Times New Roman" w:cs="Times New Roman"/>
                <w:b/>
                <w:sz w:val="20"/>
                <w:szCs w:val="20"/>
              </w:rPr>
            </w:pPr>
          </w:p>
          <w:p w14:paraId="2544B0C7" w14:textId="77777777" w:rsidR="00886834" w:rsidRPr="00786988" w:rsidRDefault="00886834" w:rsidP="00886834">
            <w:pPr>
              <w:jc w:val="both"/>
              <w:rPr>
                <w:rFonts w:ascii="Times New Roman" w:hAnsi="Times New Roman" w:cs="Times New Roman"/>
                <w:sz w:val="20"/>
                <w:szCs w:val="20"/>
              </w:rPr>
            </w:pPr>
            <w:r w:rsidRPr="00786988">
              <w:rPr>
                <w:rFonts w:ascii="Times New Roman" w:hAnsi="Times New Roman" w:cs="Times New Roman"/>
                <w:sz w:val="20"/>
                <w:szCs w:val="20"/>
              </w:rPr>
              <w:t xml:space="preserve">Pamatojums: Attiecībā uz bērniem ir jāievēro starptautiskie un nacionālie normatīvie akti, un visiem bērniem ir jāsaņem aprūpe ģimenē vai sabiedrībā balstītus pakalpojumus ģimeniskā vidē. Attiecībā uz pilngadīgām personām ir jāuzstāda ambiciozāki mērķi, lai </w:t>
            </w:r>
            <w:proofErr w:type="spellStart"/>
            <w:r w:rsidRPr="00786988">
              <w:rPr>
                <w:rFonts w:ascii="Times New Roman" w:hAnsi="Times New Roman" w:cs="Times New Roman"/>
                <w:sz w:val="20"/>
                <w:szCs w:val="20"/>
              </w:rPr>
              <w:t>mazaizsargātās</w:t>
            </w:r>
            <w:proofErr w:type="spellEnd"/>
            <w:r w:rsidRPr="00786988">
              <w:rPr>
                <w:rFonts w:ascii="Times New Roman" w:hAnsi="Times New Roman" w:cs="Times New Roman"/>
                <w:sz w:val="20"/>
                <w:szCs w:val="20"/>
              </w:rPr>
              <w:t xml:space="preserve"> grupas varētu dzīvot </w:t>
            </w:r>
            <w:proofErr w:type="spellStart"/>
            <w:r w:rsidRPr="00786988">
              <w:rPr>
                <w:rFonts w:ascii="Times New Roman" w:hAnsi="Times New Roman" w:cs="Times New Roman"/>
                <w:sz w:val="20"/>
                <w:szCs w:val="20"/>
              </w:rPr>
              <w:t>cieņpilnu</w:t>
            </w:r>
            <w:proofErr w:type="spellEnd"/>
            <w:r w:rsidRPr="00786988">
              <w:rPr>
                <w:rFonts w:ascii="Times New Roman" w:hAnsi="Times New Roman" w:cs="Times New Roman"/>
                <w:sz w:val="20"/>
                <w:szCs w:val="20"/>
              </w:rPr>
              <w:t xml:space="preserve"> dzīvi.</w:t>
            </w:r>
          </w:p>
        </w:tc>
        <w:tc>
          <w:tcPr>
            <w:tcW w:w="4495" w:type="dxa"/>
          </w:tcPr>
          <w:p w14:paraId="014DBA09" w14:textId="77777777" w:rsidR="00DE4A68" w:rsidRPr="00786988" w:rsidRDefault="00DE4A68" w:rsidP="00DE4A68">
            <w:pPr>
              <w:rPr>
                <w:rFonts w:ascii="Times New Roman" w:hAnsi="Times New Roman" w:cs="Times New Roman"/>
                <w:b/>
                <w:sz w:val="20"/>
                <w:szCs w:val="20"/>
              </w:rPr>
            </w:pPr>
            <w:r w:rsidRPr="00786988">
              <w:rPr>
                <w:rFonts w:ascii="Times New Roman" w:hAnsi="Times New Roman" w:cs="Times New Roman"/>
                <w:b/>
                <w:sz w:val="20"/>
                <w:szCs w:val="20"/>
              </w:rPr>
              <w:t>Nav ņemts vērā</w:t>
            </w:r>
          </w:p>
          <w:p w14:paraId="573E8D25" w14:textId="7C3F8364" w:rsidR="006C7784" w:rsidRPr="00786988" w:rsidRDefault="005726C1" w:rsidP="00DE4A68">
            <w:pPr>
              <w:jc w:val="both"/>
              <w:rPr>
                <w:rFonts w:ascii="Times New Roman" w:hAnsi="Times New Roman" w:cs="Times New Roman"/>
                <w:sz w:val="20"/>
                <w:szCs w:val="20"/>
              </w:rPr>
            </w:pPr>
            <w:r>
              <w:rPr>
                <w:rFonts w:ascii="Times New Roman" w:hAnsi="Times New Roman" w:cs="Times New Roman"/>
                <w:sz w:val="20"/>
                <w:szCs w:val="20"/>
              </w:rPr>
              <w:t>Sabiedrības novecošanās un sabiedrības veselības stāvoklis kopumā liecina, ka</w:t>
            </w:r>
            <w:r w:rsidRPr="00786988">
              <w:rPr>
                <w:rFonts w:ascii="Times New Roman" w:hAnsi="Times New Roman" w:cs="Times New Roman"/>
                <w:sz w:val="20"/>
                <w:szCs w:val="20"/>
              </w:rPr>
              <w:t xml:space="preserve"> vajadzība pēc SAC pakalpojum</w:t>
            </w:r>
            <w:r>
              <w:rPr>
                <w:rFonts w:ascii="Times New Roman" w:hAnsi="Times New Roman" w:cs="Times New Roman"/>
                <w:sz w:val="20"/>
                <w:szCs w:val="20"/>
              </w:rPr>
              <w:t>a</w:t>
            </w:r>
            <w:r w:rsidRPr="00786988">
              <w:rPr>
                <w:rFonts w:ascii="Times New Roman" w:hAnsi="Times New Roman" w:cs="Times New Roman"/>
                <w:sz w:val="20"/>
                <w:szCs w:val="20"/>
              </w:rPr>
              <w:t xml:space="preserve"> nesamazināsies, </w:t>
            </w:r>
            <w:r>
              <w:rPr>
                <w:rFonts w:ascii="Times New Roman" w:hAnsi="Times New Roman" w:cs="Times New Roman"/>
                <w:sz w:val="20"/>
                <w:szCs w:val="20"/>
              </w:rPr>
              <w:t>turklāt</w:t>
            </w:r>
            <w:r w:rsidRPr="00786988">
              <w:rPr>
                <w:rFonts w:ascii="Times New Roman" w:hAnsi="Times New Roman" w:cs="Times New Roman"/>
                <w:sz w:val="20"/>
                <w:szCs w:val="20"/>
              </w:rPr>
              <w:t xml:space="preserve"> attīstoties kvalitatīviem institūciju pakalpojumiem paliatīvajiem klientiem un onkoloģijas slimniekiem, </w:t>
            </w:r>
            <w:r>
              <w:rPr>
                <w:rFonts w:ascii="Times New Roman" w:hAnsi="Times New Roman" w:cs="Times New Roman"/>
                <w:sz w:val="20"/>
                <w:szCs w:val="20"/>
              </w:rPr>
              <w:t xml:space="preserve">iebildumā </w:t>
            </w:r>
            <w:r w:rsidRPr="00786988">
              <w:rPr>
                <w:rFonts w:ascii="Times New Roman" w:hAnsi="Times New Roman" w:cs="Times New Roman"/>
                <w:sz w:val="20"/>
                <w:szCs w:val="20"/>
              </w:rPr>
              <w:t>ieteiktā proporcija netiks sasniegta. Līdztekus skaidrojam, ka ģimeniskai videi pietuvināts pakalpojums ir institūcijas pakalpojums, tāpēc faktiski ieviešot ieteikumu, tiktu ierobežotas tiesības attīstīt ĢVPP pakalpojumu VSAC un SAC, veidot jauniešu mājas dzīvojamo māju dzīvokļos u.tml.</w:t>
            </w:r>
          </w:p>
        </w:tc>
      </w:tr>
      <w:tr w:rsidR="00886834" w:rsidRPr="00786988" w14:paraId="33026193" w14:textId="77777777" w:rsidTr="00141381">
        <w:tc>
          <w:tcPr>
            <w:tcW w:w="3126" w:type="dxa"/>
          </w:tcPr>
          <w:p w14:paraId="0F9D8371" w14:textId="768E8215" w:rsidR="00886834" w:rsidRPr="00786988" w:rsidRDefault="00447FB0" w:rsidP="00886834">
            <w:pPr>
              <w:rPr>
                <w:rFonts w:ascii="Times New Roman" w:hAnsi="Times New Roman" w:cs="Times New Roman"/>
                <w:sz w:val="20"/>
                <w:szCs w:val="20"/>
              </w:rPr>
            </w:pPr>
            <w:r w:rsidRPr="00786988">
              <w:rPr>
                <w:rFonts w:ascii="Times New Roman" w:hAnsi="Times New Roman" w:cs="Times New Roman"/>
                <w:sz w:val="20"/>
                <w:szCs w:val="20"/>
              </w:rPr>
              <w:t>146.</w:t>
            </w:r>
            <w:r w:rsidR="00886834" w:rsidRPr="00786988">
              <w:rPr>
                <w:rFonts w:ascii="Times New Roman" w:hAnsi="Times New Roman" w:cs="Times New Roman"/>
                <w:sz w:val="20"/>
                <w:szCs w:val="20"/>
              </w:rPr>
              <w:t xml:space="preserve">Pamatnostādņu projekts, </w:t>
            </w:r>
          </w:p>
          <w:p w14:paraId="28C82FB6" w14:textId="77777777" w:rsidR="00886834" w:rsidRPr="00786988" w:rsidRDefault="00886834" w:rsidP="00886834">
            <w:pPr>
              <w:rPr>
                <w:rFonts w:ascii="Times New Roman" w:hAnsi="Times New Roman" w:cs="Times New Roman"/>
                <w:sz w:val="20"/>
                <w:szCs w:val="20"/>
              </w:rPr>
            </w:pPr>
            <w:r w:rsidRPr="00786988">
              <w:rPr>
                <w:rFonts w:ascii="Times New Roman" w:hAnsi="Times New Roman" w:cs="Times New Roman"/>
                <w:sz w:val="20"/>
                <w:szCs w:val="20"/>
              </w:rPr>
              <w:lastRenderedPageBreak/>
              <w:t>Rīcības virziens “Moderna un pieejama sociālo pakalpojumu sistēma, kas cita starpā uzlabo iedzīvotāju iespējas dzīvot neatkarīgi un dzīvot sabiedrībā, iekļauties izglītībā un darba tirgū”</w:t>
            </w:r>
          </w:p>
        </w:tc>
        <w:tc>
          <w:tcPr>
            <w:tcW w:w="6752" w:type="dxa"/>
          </w:tcPr>
          <w:p w14:paraId="22DB32A9" w14:textId="77777777" w:rsidR="00886834" w:rsidRPr="00786988" w:rsidRDefault="00886834" w:rsidP="00886834">
            <w:pPr>
              <w:ind w:firstLine="720"/>
              <w:jc w:val="both"/>
              <w:rPr>
                <w:rFonts w:ascii="Times New Roman" w:hAnsi="Times New Roman" w:cs="Times New Roman"/>
                <w:sz w:val="20"/>
                <w:szCs w:val="20"/>
              </w:rPr>
            </w:pPr>
            <w:r w:rsidRPr="00786988">
              <w:rPr>
                <w:rFonts w:ascii="Times New Roman" w:hAnsi="Times New Roman" w:cs="Times New Roman"/>
                <w:b/>
                <w:sz w:val="20"/>
                <w:szCs w:val="20"/>
              </w:rPr>
              <w:lastRenderedPageBreak/>
              <w:t>Zemgales plānošanas reģions</w:t>
            </w:r>
          </w:p>
          <w:p w14:paraId="4E333331" w14:textId="77777777" w:rsidR="00886834" w:rsidRPr="00786988" w:rsidRDefault="00886834" w:rsidP="00886834">
            <w:pPr>
              <w:jc w:val="both"/>
              <w:rPr>
                <w:rFonts w:ascii="Times New Roman" w:hAnsi="Times New Roman" w:cs="Times New Roman"/>
                <w:sz w:val="20"/>
                <w:szCs w:val="20"/>
              </w:rPr>
            </w:pPr>
            <w:r w:rsidRPr="00786988">
              <w:rPr>
                <w:rFonts w:ascii="Times New Roman" w:hAnsi="Times New Roman" w:cs="Times New Roman"/>
                <w:sz w:val="20"/>
                <w:szCs w:val="20"/>
              </w:rPr>
              <w:lastRenderedPageBreak/>
              <w:t>rīcības virziena “Moderna un pieejama sociālo pakalpojumu sistēma, kas cita starpā uzlabo iedzīvotāju iespējas dzīvot neatkarīgi un dzīvot sabiedrībā, iekļauties izglītībā un darba tirgū” uzdevumiem 1.1., 1.3., 1.4., 1.6., 2., 4.2., 6.3. un 7. papildināt aili “Līdzatbildīgās institūcijas” ar plānošanas reģioniem.</w:t>
            </w:r>
          </w:p>
        </w:tc>
        <w:tc>
          <w:tcPr>
            <w:tcW w:w="4495" w:type="dxa"/>
          </w:tcPr>
          <w:p w14:paraId="1D3FC8AD" w14:textId="77777777" w:rsidR="00886834" w:rsidRPr="00786988" w:rsidRDefault="00886834" w:rsidP="00886834">
            <w:pPr>
              <w:rPr>
                <w:rFonts w:ascii="Times New Roman" w:hAnsi="Times New Roman" w:cs="Times New Roman"/>
                <w:b/>
                <w:sz w:val="20"/>
                <w:szCs w:val="20"/>
              </w:rPr>
            </w:pPr>
            <w:r w:rsidRPr="00786988">
              <w:rPr>
                <w:rFonts w:ascii="Times New Roman" w:hAnsi="Times New Roman" w:cs="Times New Roman"/>
                <w:b/>
                <w:sz w:val="20"/>
                <w:szCs w:val="20"/>
              </w:rPr>
              <w:lastRenderedPageBreak/>
              <w:t>Ņemts vērā</w:t>
            </w:r>
          </w:p>
        </w:tc>
      </w:tr>
      <w:tr w:rsidR="00886834" w:rsidRPr="00786988" w14:paraId="45DDDC8D" w14:textId="77777777" w:rsidTr="00141381">
        <w:tc>
          <w:tcPr>
            <w:tcW w:w="3126" w:type="dxa"/>
          </w:tcPr>
          <w:p w14:paraId="7D661E3D" w14:textId="54214CCC" w:rsidR="00886834" w:rsidRPr="00786988" w:rsidRDefault="00447FB0" w:rsidP="00886834">
            <w:pPr>
              <w:rPr>
                <w:rFonts w:ascii="Times New Roman" w:hAnsi="Times New Roman" w:cs="Times New Roman"/>
                <w:sz w:val="20"/>
                <w:szCs w:val="20"/>
              </w:rPr>
            </w:pPr>
            <w:r w:rsidRPr="00786988">
              <w:rPr>
                <w:rFonts w:ascii="Times New Roman" w:hAnsi="Times New Roman" w:cs="Times New Roman"/>
                <w:sz w:val="20"/>
                <w:szCs w:val="20"/>
              </w:rPr>
              <w:t>147.</w:t>
            </w:r>
            <w:r w:rsidR="00886834" w:rsidRPr="00786988">
              <w:rPr>
                <w:rFonts w:ascii="Times New Roman" w:hAnsi="Times New Roman" w:cs="Times New Roman"/>
                <w:sz w:val="20"/>
                <w:szCs w:val="20"/>
              </w:rPr>
              <w:t xml:space="preserve">Pamatnostādņu projekts, </w:t>
            </w:r>
          </w:p>
          <w:p w14:paraId="51A30232" w14:textId="77777777" w:rsidR="00886834" w:rsidRPr="00786988" w:rsidRDefault="00886834" w:rsidP="00886834">
            <w:pPr>
              <w:rPr>
                <w:rFonts w:ascii="Times New Roman" w:hAnsi="Times New Roman" w:cs="Times New Roman"/>
                <w:sz w:val="20"/>
                <w:szCs w:val="20"/>
              </w:rPr>
            </w:pPr>
            <w:r w:rsidRPr="00786988">
              <w:rPr>
                <w:rFonts w:ascii="Times New Roman" w:hAnsi="Times New Roman" w:cs="Times New Roman"/>
                <w:sz w:val="20"/>
                <w:szCs w:val="20"/>
              </w:rPr>
              <w:t>Rīcības virziens “Moderna un pieejama sociālo pakalpojumu sistēma, kas cita starpā uzlabo iedzīvotāju iespējas dzīvot neatkarīgi un dzīvot sabiedrībā, iekļauties izglītībā un darba tirgū”</w:t>
            </w:r>
          </w:p>
        </w:tc>
        <w:tc>
          <w:tcPr>
            <w:tcW w:w="6752" w:type="dxa"/>
          </w:tcPr>
          <w:p w14:paraId="759811B3" w14:textId="77777777" w:rsidR="00886834" w:rsidRPr="00786988" w:rsidRDefault="00886834" w:rsidP="00886834">
            <w:pPr>
              <w:jc w:val="center"/>
              <w:rPr>
                <w:rFonts w:ascii="Times New Roman" w:hAnsi="Times New Roman" w:cs="Times New Roman"/>
                <w:sz w:val="20"/>
                <w:szCs w:val="20"/>
              </w:rPr>
            </w:pPr>
            <w:r w:rsidRPr="00786988">
              <w:rPr>
                <w:rFonts w:ascii="Times New Roman" w:hAnsi="Times New Roman" w:cs="Times New Roman"/>
                <w:b/>
                <w:sz w:val="20"/>
                <w:szCs w:val="20"/>
              </w:rPr>
              <w:t>Bērnu klīniskās universitātes slimnīcas Pusaudžu resursu centrs</w:t>
            </w:r>
          </w:p>
          <w:p w14:paraId="65EC028D" w14:textId="77777777" w:rsidR="00886834" w:rsidRPr="00786988" w:rsidRDefault="00886834" w:rsidP="00886834">
            <w:pPr>
              <w:jc w:val="both"/>
              <w:rPr>
                <w:rFonts w:ascii="Times New Roman" w:hAnsi="Times New Roman" w:cs="Times New Roman"/>
                <w:b/>
                <w:sz w:val="20"/>
                <w:szCs w:val="20"/>
              </w:rPr>
            </w:pPr>
            <w:r w:rsidRPr="00786988">
              <w:rPr>
                <w:rFonts w:ascii="Times New Roman" w:hAnsi="Times New Roman" w:cs="Times New Roman"/>
                <w:sz w:val="20"/>
                <w:szCs w:val="20"/>
              </w:rPr>
              <w:t>rīcības virziena “Moderna un pieejama sociālo pakalpojumu sistēma, kas cita starpā uzlabo iedzīvotāju iespējas dzīvot neatkarīgi un dzīvot sabiedrībā, iekļauties izglītībā un darba tirgū” uzdevumiem 2., 5., 6.1. papildināt aili “Līdzatbildīgās institūcijas” ar sociālo pakalpojumu sniedzējiem.</w:t>
            </w:r>
          </w:p>
        </w:tc>
        <w:tc>
          <w:tcPr>
            <w:tcW w:w="4495" w:type="dxa"/>
          </w:tcPr>
          <w:p w14:paraId="2A2AC53F" w14:textId="19F45B1D" w:rsidR="002C4D50" w:rsidRPr="00786988" w:rsidRDefault="002C4D50" w:rsidP="00886834">
            <w:pPr>
              <w:rPr>
                <w:rFonts w:ascii="Times New Roman" w:hAnsi="Times New Roman" w:cs="Times New Roman"/>
                <w:b/>
                <w:sz w:val="20"/>
                <w:szCs w:val="20"/>
              </w:rPr>
            </w:pPr>
            <w:r w:rsidRPr="00786988">
              <w:rPr>
                <w:rFonts w:ascii="Times New Roman" w:hAnsi="Times New Roman" w:cs="Times New Roman"/>
                <w:b/>
                <w:sz w:val="20"/>
                <w:szCs w:val="20"/>
              </w:rPr>
              <w:t>Ņemts vērā</w:t>
            </w:r>
          </w:p>
        </w:tc>
      </w:tr>
      <w:tr w:rsidR="002D3C05" w:rsidRPr="00786988" w14:paraId="492DBB78" w14:textId="77777777" w:rsidTr="00141381">
        <w:tc>
          <w:tcPr>
            <w:tcW w:w="3126" w:type="dxa"/>
          </w:tcPr>
          <w:p w14:paraId="6B62DED1" w14:textId="1C8C20FA" w:rsidR="002D3C05" w:rsidRPr="00786988" w:rsidRDefault="00447FB0" w:rsidP="002D3C05">
            <w:pPr>
              <w:rPr>
                <w:rFonts w:ascii="Times New Roman" w:hAnsi="Times New Roman" w:cs="Times New Roman"/>
                <w:sz w:val="20"/>
                <w:szCs w:val="20"/>
              </w:rPr>
            </w:pPr>
            <w:r w:rsidRPr="00786988">
              <w:rPr>
                <w:rFonts w:ascii="Times New Roman" w:hAnsi="Times New Roman" w:cs="Times New Roman"/>
                <w:sz w:val="20"/>
                <w:szCs w:val="20"/>
              </w:rPr>
              <w:t>148.</w:t>
            </w:r>
            <w:r w:rsidR="002D3C05" w:rsidRPr="00786988">
              <w:rPr>
                <w:rFonts w:ascii="Times New Roman" w:hAnsi="Times New Roman" w:cs="Times New Roman"/>
                <w:sz w:val="20"/>
                <w:szCs w:val="20"/>
              </w:rPr>
              <w:t xml:space="preserve">Pamatnostādņu projekts, </w:t>
            </w:r>
          </w:p>
          <w:p w14:paraId="4B0AF0B6" w14:textId="77777777" w:rsidR="002D3C05" w:rsidRPr="00786988" w:rsidRDefault="002D3C05" w:rsidP="002D3C05">
            <w:pPr>
              <w:rPr>
                <w:rFonts w:ascii="Times New Roman" w:hAnsi="Times New Roman" w:cs="Times New Roman"/>
                <w:sz w:val="20"/>
                <w:szCs w:val="20"/>
              </w:rPr>
            </w:pPr>
            <w:r w:rsidRPr="00786988">
              <w:rPr>
                <w:rFonts w:ascii="Times New Roman" w:hAnsi="Times New Roman" w:cs="Times New Roman"/>
                <w:sz w:val="20"/>
                <w:szCs w:val="20"/>
              </w:rPr>
              <w:t>Rīcības virziens “Moderna un pieejama sociālo pakalpojumu sistēma, kas cita starpā uzlabo iedzīvotāju iespējas dzīvot neatkarīgi un dzīvot sabiedrībā, iekļauties izglītībā un darba tirgū”</w:t>
            </w:r>
          </w:p>
        </w:tc>
        <w:tc>
          <w:tcPr>
            <w:tcW w:w="6752" w:type="dxa"/>
          </w:tcPr>
          <w:p w14:paraId="7DC14876" w14:textId="77777777" w:rsidR="002D3C05" w:rsidRPr="00786988" w:rsidRDefault="002D3C05" w:rsidP="002D3C05">
            <w:pPr>
              <w:ind w:firstLine="851"/>
              <w:jc w:val="center"/>
              <w:rPr>
                <w:rFonts w:ascii="Times New Roman" w:hAnsi="Times New Roman" w:cs="Times New Roman"/>
                <w:b/>
                <w:bCs/>
                <w:noProof/>
                <w:sz w:val="20"/>
                <w:szCs w:val="20"/>
              </w:rPr>
            </w:pPr>
            <w:r w:rsidRPr="00786988">
              <w:rPr>
                <w:rFonts w:ascii="Times New Roman" w:hAnsi="Times New Roman" w:cs="Times New Roman"/>
                <w:b/>
                <w:bCs/>
                <w:noProof/>
                <w:sz w:val="20"/>
                <w:szCs w:val="20"/>
              </w:rPr>
              <w:t>IZM</w:t>
            </w:r>
          </w:p>
          <w:p w14:paraId="7B05C89B" w14:textId="77777777" w:rsidR="002D3C05" w:rsidRPr="00786988" w:rsidRDefault="002D3C05" w:rsidP="004264AC">
            <w:pPr>
              <w:jc w:val="both"/>
              <w:rPr>
                <w:rFonts w:ascii="Times New Roman" w:hAnsi="Times New Roman" w:cs="Times New Roman"/>
                <w:sz w:val="20"/>
                <w:szCs w:val="20"/>
              </w:rPr>
            </w:pPr>
            <w:r w:rsidRPr="00786988">
              <w:rPr>
                <w:rFonts w:ascii="Times New Roman" w:hAnsi="Times New Roman" w:cs="Times New Roman"/>
                <w:bCs/>
                <w:noProof/>
                <w:sz w:val="20"/>
                <w:szCs w:val="20"/>
              </w:rPr>
              <w:t>Rīcības virziena “Moderna un pieejama sociālo pakalpojumu sistēma, kas cita starpā uzlabo iedzīvotāju iespējas dzīvot neatkarīgi un dzīvot sabiedrībā, iekļauties izglītībā un darba tirgū” 1.1. uzdevuma (pamatnostādņu projekta 18.lpp) “</w:t>
            </w:r>
            <w:r w:rsidRPr="00786988">
              <w:rPr>
                <w:rFonts w:ascii="Times New Roman" w:hAnsi="Times New Roman" w:cs="Times New Roman"/>
                <w:bCs/>
                <w:i/>
                <w:iCs/>
                <w:noProof/>
                <w:sz w:val="20"/>
                <w:szCs w:val="20"/>
              </w:rPr>
              <w:t>palielinot  sabiedrībā balstītu sociālo pakalpojumu pieejamību bērniem un pilngadīgām personām ar funkcionāliem traucējumiem, t.sk. garīga rakstura traucējumu vai multiplu traucējumu gadījumā, vecāka gada gājuma cilvēkiem, t.sk. cilvēkiem ar demenci, un sniegt atbalstu viņu ģimenes locekļiem, veicinot starpnozaru un multidisciplināru pieeju sociālajā aprūpē</w:t>
            </w:r>
            <w:r w:rsidRPr="00786988">
              <w:rPr>
                <w:rFonts w:ascii="Times New Roman" w:hAnsi="Times New Roman" w:cs="Times New Roman"/>
                <w:bCs/>
                <w:noProof/>
                <w:sz w:val="20"/>
                <w:szCs w:val="20"/>
              </w:rPr>
              <w:t>” un pie 1.5. uzdevuma </w:t>
            </w:r>
            <w:r w:rsidRPr="00786988">
              <w:rPr>
                <w:rFonts w:ascii="Times New Roman" w:hAnsi="Times New Roman" w:cs="Times New Roman"/>
                <w:bCs/>
                <w:i/>
                <w:iCs/>
                <w:noProof/>
                <w:sz w:val="20"/>
                <w:szCs w:val="20"/>
              </w:rPr>
              <w:t>“ieviešot individuālā budžeta pieeju  sociālo pakalpojumu sniegšanā noteiktām mērķa grupām, īpaši bērniem”</w:t>
            </w:r>
            <w:r w:rsidRPr="00786988">
              <w:rPr>
                <w:rFonts w:ascii="Times New Roman" w:hAnsi="Times New Roman" w:cs="Times New Roman"/>
                <w:bCs/>
                <w:noProof/>
                <w:sz w:val="20"/>
                <w:szCs w:val="20"/>
              </w:rPr>
              <w:t> kā viena no līdzatbildīgajām institūcijām norādīta Izglītības un zinātnes ministrija.</w:t>
            </w:r>
          </w:p>
          <w:p w14:paraId="27EDD853" w14:textId="77777777" w:rsidR="002D3C05" w:rsidRPr="00786988" w:rsidRDefault="002D3C05" w:rsidP="004264AC">
            <w:pPr>
              <w:jc w:val="both"/>
              <w:rPr>
                <w:rFonts w:ascii="Times New Roman" w:hAnsi="Times New Roman" w:cs="Times New Roman"/>
                <w:bCs/>
                <w:noProof/>
                <w:sz w:val="20"/>
                <w:szCs w:val="20"/>
              </w:rPr>
            </w:pPr>
            <w:r w:rsidRPr="00786988">
              <w:rPr>
                <w:rFonts w:ascii="Times New Roman" w:hAnsi="Times New Roman" w:cs="Times New Roman"/>
                <w:bCs/>
                <w:noProof/>
                <w:sz w:val="20"/>
                <w:szCs w:val="20"/>
              </w:rPr>
              <w:t>Saskaņā ar Ministru kabineta 2003. gada 16. septembra noteikumu Nr. 529 “Izglītības un zinātnes ministrijas nolikums” 1. punktu ministrija ir vadošā valsts pārvaldes iestāde izglītības, zinātnes un sporta nozarē, kā arī jaunatnes un valsts valodas politikas jomā. Ņemot vērā to, ka ministrijas pamatuzdevumi nav saistīti ar sociālo pakalpojumu sniegšanu, lūdzam skaidrot ministrijas lomu un atbildību minētā 1.1. un 1.5. uzdevuma izpildē.</w:t>
            </w:r>
          </w:p>
        </w:tc>
        <w:tc>
          <w:tcPr>
            <w:tcW w:w="4495" w:type="dxa"/>
          </w:tcPr>
          <w:p w14:paraId="01F740C4" w14:textId="5A975946" w:rsidR="002D3C05" w:rsidRPr="00786988" w:rsidRDefault="004264AC" w:rsidP="002D3C05">
            <w:pPr>
              <w:rPr>
                <w:rFonts w:ascii="Times New Roman" w:hAnsi="Times New Roman" w:cs="Times New Roman"/>
                <w:b/>
                <w:sz w:val="20"/>
                <w:szCs w:val="20"/>
              </w:rPr>
            </w:pPr>
            <w:r w:rsidRPr="00786988">
              <w:rPr>
                <w:rFonts w:ascii="Times New Roman" w:hAnsi="Times New Roman" w:cs="Times New Roman"/>
                <w:b/>
                <w:sz w:val="20"/>
                <w:szCs w:val="20"/>
              </w:rPr>
              <w:t>Daļēji ņemts vērā</w:t>
            </w:r>
          </w:p>
          <w:p w14:paraId="6A909EEC" w14:textId="46FE601F" w:rsidR="002C4D50" w:rsidRPr="00786988" w:rsidRDefault="002C4D50" w:rsidP="006C7784">
            <w:pPr>
              <w:jc w:val="both"/>
              <w:rPr>
                <w:rFonts w:ascii="Times New Roman" w:hAnsi="Times New Roman" w:cs="Times New Roman"/>
                <w:sz w:val="20"/>
                <w:szCs w:val="20"/>
              </w:rPr>
            </w:pPr>
            <w:r w:rsidRPr="00786988">
              <w:rPr>
                <w:rFonts w:ascii="Times New Roman" w:hAnsi="Times New Roman" w:cs="Times New Roman"/>
                <w:sz w:val="20"/>
                <w:szCs w:val="20"/>
              </w:rPr>
              <w:t>Papildināts situācijas apraksts par  IB modeli. Izglītības iestādes, jo īpaši tās, kuras nodrošina izglītību bērniem ar speciālajām vajadzībām nodrošina bērniem ar</w:t>
            </w:r>
            <w:r w:rsidR="005726C1">
              <w:rPr>
                <w:rFonts w:ascii="Times New Roman" w:hAnsi="Times New Roman" w:cs="Times New Roman"/>
                <w:sz w:val="20"/>
                <w:szCs w:val="20"/>
              </w:rPr>
              <w:t>ī</w:t>
            </w:r>
            <w:r w:rsidRPr="00786988">
              <w:rPr>
                <w:rFonts w:ascii="Times New Roman" w:hAnsi="Times New Roman" w:cs="Times New Roman"/>
                <w:sz w:val="20"/>
                <w:szCs w:val="20"/>
              </w:rPr>
              <w:t xml:space="preserve"> tādus pakalpojumus, kā psihologa konsultācijas, sociālā darbinieka vai sociālā pedagoga atbalstu, pakalpojumus, kuri veicina bērna pašaprūpi. IB </w:t>
            </w:r>
            <w:proofErr w:type="spellStart"/>
            <w:r w:rsidRPr="00786988">
              <w:rPr>
                <w:rFonts w:ascii="Times New Roman" w:hAnsi="Times New Roman" w:cs="Times New Roman"/>
                <w:sz w:val="20"/>
                <w:szCs w:val="20"/>
              </w:rPr>
              <w:t>izmēģinājumprojektā</w:t>
            </w:r>
            <w:proofErr w:type="spellEnd"/>
            <w:r w:rsidRPr="00786988">
              <w:rPr>
                <w:rFonts w:ascii="Times New Roman" w:hAnsi="Times New Roman" w:cs="Times New Roman"/>
                <w:sz w:val="20"/>
                <w:szCs w:val="20"/>
              </w:rPr>
              <w:t xml:space="preserve"> vecāki izteica vēlmi pakalpojumus saņemt izglītības iestādēs, lai bēriem nav tik daudz laika jāpavada ceļā uz un no konsultācijām, nodarbībām.</w:t>
            </w:r>
          </w:p>
        </w:tc>
      </w:tr>
      <w:tr w:rsidR="002D3C05" w:rsidRPr="00786988" w14:paraId="7B79B00E" w14:textId="77777777" w:rsidTr="007F35E7">
        <w:tc>
          <w:tcPr>
            <w:tcW w:w="3126" w:type="dxa"/>
          </w:tcPr>
          <w:p w14:paraId="609B11C3" w14:textId="46D9DBC1" w:rsidR="002D3C05" w:rsidRPr="00786988" w:rsidRDefault="00447FB0" w:rsidP="002D3C05">
            <w:pPr>
              <w:rPr>
                <w:rFonts w:ascii="Times New Roman" w:hAnsi="Times New Roman" w:cs="Times New Roman"/>
                <w:sz w:val="20"/>
                <w:szCs w:val="20"/>
              </w:rPr>
            </w:pPr>
            <w:r w:rsidRPr="00786988">
              <w:rPr>
                <w:rFonts w:ascii="Times New Roman" w:hAnsi="Times New Roman" w:cs="Times New Roman"/>
                <w:sz w:val="20"/>
                <w:szCs w:val="20"/>
              </w:rPr>
              <w:t>149.</w:t>
            </w:r>
            <w:r w:rsidR="002D3C05" w:rsidRPr="00786988">
              <w:rPr>
                <w:rFonts w:ascii="Times New Roman" w:hAnsi="Times New Roman" w:cs="Times New Roman"/>
                <w:sz w:val="20"/>
                <w:szCs w:val="20"/>
              </w:rPr>
              <w:t xml:space="preserve">Pamatnostādņu projekts, </w:t>
            </w:r>
          </w:p>
          <w:p w14:paraId="3805593B" w14:textId="77777777" w:rsidR="002D3C05" w:rsidRPr="00786988" w:rsidRDefault="002D3C05" w:rsidP="002D3C05">
            <w:pPr>
              <w:rPr>
                <w:rFonts w:ascii="Times New Roman" w:hAnsi="Times New Roman" w:cs="Times New Roman"/>
                <w:sz w:val="20"/>
                <w:szCs w:val="20"/>
              </w:rPr>
            </w:pPr>
            <w:r w:rsidRPr="00786988">
              <w:rPr>
                <w:rFonts w:ascii="Times New Roman" w:hAnsi="Times New Roman" w:cs="Times New Roman"/>
                <w:sz w:val="20"/>
                <w:szCs w:val="20"/>
              </w:rPr>
              <w:t>Rīcības virziens “Moderna un pieejama sociālo pakalpojumu sistēma, kas cita starpā uzlabo iedzīvotāju iespējas dzīvot neatkarīgi un dzīvot sabiedrībā, iekļauties izglītībā un darba tirgū”</w:t>
            </w:r>
          </w:p>
        </w:tc>
        <w:tc>
          <w:tcPr>
            <w:tcW w:w="6752" w:type="dxa"/>
          </w:tcPr>
          <w:p w14:paraId="403CFBC8" w14:textId="32DF65A1" w:rsidR="002D3C05" w:rsidRPr="00786988" w:rsidRDefault="002D3C05" w:rsidP="002D3C05">
            <w:pPr>
              <w:jc w:val="center"/>
              <w:rPr>
                <w:rFonts w:ascii="Times New Roman" w:hAnsi="Times New Roman" w:cs="Times New Roman"/>
                <w:b/>
                <w:sz w:val="20"/>
                <w:szCs w:val="20"/>
              </w:rPr>
            </w:pPr>
            <w:r w:rsidRPr="00786988">
              <w:rPr>
                <w:rFonts w:ascii="Times New Roman" w:hAnsi="Times New Roman" w:cs="Times New Roman"/>
                <w:b/>
                <w:sz w:val="20"/>
                <w:szCs w:val="20"/>
              </w:rPr>
              <w:t xml:space="preserve">Latvijas </w:t>
            </w:r>
            <w:r w:rsidR="005726C1">
              <w:rPr>
                <w:rFonts w:ascii="Times New Roman" w:hAnsi="Times New Roman" w:cs="Times New Roman"/>
                <w:b/>
                <w:sz w:val="20"/>
                <w:szCs w:val="20"/>
              </w:rPr>
              <w:t>s</w:t>
            </w:r>
            <w:r w:rsidRPr="00786988">
              <w:rPr>
                <w:rFonts w:ascii="Times New Roman" w:hAnsi="Times New Roman" w:cs="Times New Roman"/>
                <w:b/>
                <w:sz w:val="20"/>
                <w:szCs w:val="20"/>
              </w:rPr>
              <w:t>ociālo darbinieku biedrība</w:t>
            </w:r>
          </w:p>
          <w:p w14:paraId="7E940F34" w14:textId="77777777" w:rsidR="002D3C05" w:rsidRPr="00786988" w:rsidRDefault="002D3C05" w:rsidP="002D3C05">
            <w:pPr>
              <w:jc w:val="both"/>
              <w:rPr>
                <w:rFonts w:ascii="Times New Roman" w:hAnsi="Times New Roman" w:cs="Times New Roman"/>
                <w:b/>
                <w:sz w:val="20"/>
                <w:szCs w:val="20"/>
              </w:rPr>
            </w:pPr>
            <w:r w:rsidRPr="00786988">
              <w:rPr>
                <w:rFonts w:ascii="Times New Roman" w:hAnsi="Times New Roman" w:cs="Times New Roman"/>
                <w:b/>
                <w:sz w:val="20"/>
                <w:szCs w:val="20"/>
              </w:rPr>
              <w:t>1.uzdevums</w:t>
            </w:r>
          </w:p>
          <w:p w14:paraId="11183F25" w14:textId="77777777" w:rsidR="002D3C05" w:rsidRPr="00786988" w:rsidRDefault="002D3C05" w:rsidP="002D3C05">
            <w:pPr>
              <w:jc w:val="both"/>
              <w:rPr>
                <w:rFonts w:ascii="Times New Roman" w:hAnsi="Times New Roman" w:cs="Times New Roman"/>
                <w:b/>
                <w:sz w:val="20"/>
                <w:szCs w:val="20"/>
              </w:rPr>
            </w:pPr>
            <w:r w:rsidRPr="00786988">
              <w:rPr>
                <w:rFonts w:ascii="Times New Roman" w:hAnsi="Times New Roman" w:cs="Times New Roman"/>
                <w:b/>
                <w:sz w:val="20"/>
                <w:szCs w:val="20"/>
              </w:rPr>
              <w:t xml:space="preserve">Priekšlikums: </w:t>
            </w:r>
            <w:r w:rsidRPr="00786988">
              <w:rPr>
                <w:rFonts w:ascii="Times New Roman" w:hAnsi="Times New Roman" w:cs="Times New Roman"/>
                <w:sz w:val="20"/>
                <w:szCs w:val="20"/>
              </w:rPr>
              <w:t>attiecībā uz bērniem izstrādāt atsevišķus uzdevumus, nodalīt pakalpojumus, kas mērķēti ģimenēm ar bērniem, bez vecāku gādības palikušiem bērniem, bērniem, kas atrodas ārpusģimenes aprūpē.</w:t>
            </w:r>
          </w:p>
        </w:tc>
        <w:tc>
          <w:tcPr>
            <w:tcW w:w="4495" w:type="dxa"/>
          </w:tcPr>
          <w:p w14:paraId="5B7F507B" w14:textId="441487C2" w:rsidR="002D3C05" w:rsidRPr="00786988" w:rsidRDefault="004264AC" w:rsidP="002D3C05">
            <w:pPr>
              <w:rPr>
                <w:rFonts w:ascii="Times New Roman" w:hAnsi="Times New Roman" w:cs="Times New Roman"/>
                <w:b/>
                <w:sz w:val="20"/>
                <w:szCs w:val="20"/>
              </w:rPr>
            </w:pPr>
            <w:r w:rsidRPr="00786988">
              <w:rPr>
                <w:rFonts w:ascii="Times New Roman" w:hAnsi="Times New Roman" w:cs="Times New Roman"/>
                <w:b/>
                <w:sz w:val="20"/>
                <w:szCs w:val="20"/>
              </w:rPr>
              <w:t>Nav ņemts vērā</w:t>
            </w:r>
          </w:p>
          <w:p w14:paraId="6A3B2EA7" w14:textId="0E836EC1" w:rsidR="002C4D50" w:rsidRPr="00786988" w:rsidRDefault="004264AC" w:rsidP="004264AC">
            <w:pPr>
              <w:jc w:val="both"/>
              <w:rPr>
                <w:rFonts w:ascii="Times New Roman" w:hAnsi="Times New Roman" w:cs="Times New Roman"/>
                <w:sz w:val="20"/>
                <w:szCs w:val="20"/>
              </w:rPr>
            </w:pPr>
            <w:r w:rsidRPr="00786988">
              <w:rPr>
                <w:rFonts w:ascii="Times New Roman" w:hAnsi="Times New Roman" w:cs="Times New Roman"/>
                <w:sz w:val="20"/>
                <w:szCs w:val="20"/>
              </w:rPr>
              <w:t>Jautājumi par ārpusģimenes aprūpes pakalpojumu attīstību tiks skatīti Bērnu, jaunatnes un ģim</w:t>
            </w:r>
            <w:r w:rsidR="005726C1">
              <w:rPr>
                <w:rFonts w:ascii="Times New Roman" w:hAnsi="Times New Roman" w:cs="Times New Roman"/>
                <w:sz w:val="20"/>
                <w:szCs w:val="20"/>
              </w:rPr>
              <w:t>e</w:t>
            </w:r>
            <w:r w:rsidRPr="00786988">
              <w:rPr>
                <w:rFonts w:ascii="Times New Roman" w:hAnsi="Times New Roman" w:cs="Times New Roman"/>
                <w:sz w:val="20"/>
                <w:szCs w:val="20"/>
              </w:rPr>
              <w:t>nes attīstības pamatnostādņu 2021.-2027.gadam projektā.</w:t>
            </w:r>
          </w:p>
        </w:tc>
      </w:tr>
      <w:tr w:rsidR="002D3C05" w:rsidRPr="00786988" w14:paraId="34405272" w14:textId="77777777" w:rsidTr="007F35E7">
        <w:tc>
          <w:tcPr>
            <w:tcW w:w="3126" w:type="dxa"/>
          </w:tcPr>
          <w:p w14:paraId="0663FECD" w14:textId="2ED05926" w:rsidR="002D3C05" w:rsidRPr="00786988" w:rsidRDefault="00447FB0" w:rsidP="002D3C05">
            <w:pPr>
              <w:rPr>
                <w:rFonts w:ascii="Times New Roman" w:hAnsi="Times New Roman" w:cs="Times New Roman"/>
                <w:sz w:val="20"/>
                <w:szCs w:val="20"/>
              </w:rPr>
            </w:pPr>
            <w:r w:rsidRPr="00786988">
              <w:rPr>
                <w:rFonts w:ascii="Times New Roman" w:hAnsi="Times New Roman" w:cs="Times New Roman"/>
                <w:sz w:val="20"/>
                <w:szCs w:val="20"/>
              </w:rPr>
              <w:t>150.</w:t>
            </w:r>
            <w:r w:rsidR="002D3C05" w:rsidRPr="00786988">
              <w:rPr>
                <w:rFonts w:ascii="Times New Roman" w:hAnsi="Times New Roman" w:cs="Times New Roman"/>
                <w:sz w:val="20"/>
                <w:szCs w:val="20"/>
              </w:rPr>
              <w:t xml:space="preserve">Pamatnostādņu projekts, </w:t>
            </w:r>
          </w:p>
          <w:p w14:paraId="4532BFBC" w14:textId="77777777" w:rsidR="002D3C05" w:rsidRPr="00786988" w:rsidRDefault="002D3C05" w:rsidP="002D3C05">
            <w:pPr>
              <w:rPr>
                <w:rFonts w:ascii="Times New Roman" w:hAnsi="Times New Roman" w:cs="Times New Roman"/>
                <w:sz w:val="20"/>
                <w:szCs w:val="20"/>
              </w:rPr>
            </w:pPr>
            <w:r w:rsidRPr="00786988">
              <w:rPr>
                <w:rFonts w:ascii="Times New Roman" w:hAnsi="Times New Roman" w:cs="Times New Roman"/>
                <w:sz w:val="20"/>
                <w:szCs w:val="20"/>
              </w:rPr>
              <w:lastRenderedPageBreak/>
              <w:t>Rīcības virziens “Moderna un pieejama sociālo pakalpojumu sistēma, kas cita starpā uzlabo iedzīvotāju iespējas dzīvot neatkarīgi un dzīvot sabiedrībā, iekļauties izglītībā un darba tirgū”</w:t>
            </w:r>
          </w:p>
        </w:tc>
        <w:tc>
          <w:tcPr>
            <w:tcW w:w="6752" w:type="dxa"/>
          </w:tcPr>
          <w:p w14:paraId="46F27127" w14:textId="77777777" w:rsidR="002D3C05" w:rsidRPr="00786988" w:rsidRDefault="002D3C05" w:rsidP="002D3C05">
            <w:pPr>
              <w:jc w:val="center"/>
              <w:rPr>
                <w:rFonts w:ascii="Times New Roman" w:hAnsi="Times New Roman" w:cs="Times New Roman"/>
                <w:b/>
                <w:sz w:val="20"/>
                <w:szCs w:val="20"/>
              </w:rPr>
            </w:pPr>
            <w:r w:rsidRPr="00786988">
              <w:rPr>
                <w:rFonts w:ascii="Times New Roman" w:hAnsi="Times New Roman" w:cs="Times New Roman"/>
                <w:b/>
                <w:sz w:val="20"/>
                <w:szCs w:val="20"/>
              </w:rPr>
              <w:lastRenderedPageBreak/>
              <w:t>VSAC “Rīga” filiāle “Rīga”</w:t>
            </w:r>
          </w:p>
          <w:p w14:paraId="5DEBC78C" w14:textId="77777777" w:rsidR="002D3C05" w:rsidRPr="00786988" w:rsidRDefault="002D3C05" w:rsidP="002D3C05">
            <w:pPr>
              <w:jc w:val="both"/>
              <w:rPr>
                <w:rFonts w:ascii="Times New Roman" w:hAnsi="Times New Roman" w:cs="Times New Roman"/>
                <w:b/>
                <w:sz w:val="20"/>
                <w:szCs w:val="20"/>
                <w:u w:val="single"/>
              </w:rPr>
            </w:pPr>
            <w:r w:rsidRPr="00786988">
              <w:rPr>
                <w:rFonts w:ascii="Times New Roman" w:hAnsi="Times New Roman" w:cs="Times New Roman"/>
                <w:b/>
                <w:sz w:val="20"/>
                <w:szCs w:val="20"/>
                <w:u w:val="single"/>
              </w:rPr>
              <w:lastRenderedPageBreak/>
              <w:t>1.uzdevums</w:t>
            </w:r>
          </w:p>
          <w:p w14:paraId="395332A8" w14:textId="77777777" w:rsidR="002D3C05" w:rsidRPr="00786988" w:rsidRDefault="002D3C05" w:rsidP="002D3C05">
            <w:pPr>
              <w:jc w:val="both"/>
              <w:rPr>
                <w:rFonts w:ascii="Times New Roman" w:hAnsi="Times New Roman" w:cs="Times New Roman"/>
                <w:sz w:val="20"/>
                <w:szCs w:val="20"/>
              </w:rPr>
            </w:pPr>
            <w:r w:rsidRPr="00786988">
              <w:rPr>
                <w:rFonts w:ascii="Times New Roman" w:hAnsi="Times New Roman" w:cs="Times New Roman"/>
                <w:b/>
                <w:sz w:val="20"/>
                <w:szCs w:val="20"/>
                <w:u w:val="single"/>
              </w:rPr>
              <w:t>Priekšlikums</w:t>
            </w:r>
            <w:r w:rsidRPr="00786988">
              <w:rPr>
                <w:rFonts w:ascii="Times New Roman" w:hAnsi="Times New Roman" w:cs="Times New Roman"/>
                <w:sz w:val="20"/>
                <w:szCs w:val="20"/>
              </w:rPr>
              <w:t xml:space="preserve">: Papildināt uzdevumus: nodrošināt sabiedrībā balstītus pakalpojumus ģimenēm, kurās ir bērni ar funkcionāliem traucējumiem: </w:t>
            </w:r>
          </w:p>
          <w:p w14:paraId="47CB26FB" w14:textId="77777777" w:rsidR="002D3C05" w:rsidRPr="00786988" w:rsidRDefault="002D3C05" w:rsidP="002D3C05">
            <w:pPr>
              <w:jc w:val="both"/>
              <w:rPr>
                <w:rFonts w:ascii="Times New Roman" w:hAnsi="Times New Roman" w:cs="Times New Roman"/>
                <w:sz w:val="20"/>
                <w:szCs w:val="20"/>
              </w:rPr>
            </w:pPr>
            <w:r w:rsidRPr="00786988">
              <w:rPr>
                <w:rFonts w:ascii="Times New Roman" w:hAnsi="Times New Roman" w:cs="Times New Roman"/>
                <w:sz w:val="20"/>
                <w:szCs w:val="20"/>
              </w:rPr>
              <w:t xml:space="preserve">1) informācija par pieejamiem pakalpojumiem ģimenēm ar bērniem, kuriem ir smagi funkcionāli traucējumi, </w:t>
            </w:r>
          </w:p>
          <w:p w14:paraId="57A33DC1" w14:textId="77777777" w:rsidR="002D3C05" w:rsidRPr="00786988" w:rsidRDefault="002D3C05" w:rsidP="002D3C05">
            <w:pPr>
              <w:jc w:val="both"/>
              <w:rPr>
                <w:rFonts w:ascii="Times New Roman" w:hAnsi="Times New Roman" w:cs="Times New Roman"/>
                <w:sz w:val="20"/>
                <w:szCs w:val="20"/>
              </w:rPr>
            </w:pPr>
            <w:r w:rsidRPr="00786988">
              <w:rPr>
                <w:rFonts w:ascii="Times New Roman" w:hAnsi="Times New Roman" w:cs="Times New Roman"/>
                <w:sz w:val="20"/>
                <w:szCs w:val="20"/>
              </w:rPr>
              <w:t xml:space="preserve">2) </w:t>
            </w:r>
            <w:proofErr w:type="spellStart"/>
            <w:r w:rsidRPr="00786988">
              <w:rPr>
                <w:rFonts w:ascii="Times New Roman" w:hAnsi="Times New Roman" w:cs="Times New Roman"/>
                <w:sz w:val="20"/>
                <w:szCs w:val="20"/>
              </w:rPr>
              <w:t>multiprofesionāļu</w:t>
            </w:r>
            <w:proofErr w:type="spellEnd"/>
            <w:r w:rsidRPr="00786988">
              <w:rPr>
                <w:rFonts w:ascii="Times New Roman" w:hAnsi="Times New Roman" w:cs="Times New Roman"/>
                <w:sz w:val="20"/>
                <w:szCs w:val="20"/>
              </w:rPr>
              <w:t xml:space="preserve"> komandas atbalsts ģimenei pēc bērna ar smagiem funkcionāliem traucējumiem piedzimšanas vai traucējuma diagnosticēšanas, </w:t>
            </w:r>
          </w:p>
          <w:p w14:paraId="2C84F566" w14:textId="77777777" w:rsidR="002D3C05" w:rsidRPr="00786988" w:rsidRDefault="002D3C05" w:rsidP="002D3C05">
            <w:pPr>
              <w:jc w:val="both"/>
              <w:rPr>
                <w:rFonts w:ascii="Times New Roman" w:hAnsi="Times New Roman" w:cs="Times New Roman"/>
                <w:sz w:val="20"/>
                <w:szCs w:val="20"/>
              </w:rPr>
            </w:pPr>
            <w:r w:rsidRPr="00786988">
              <w:rPr>
                <w:rFonts w:ascii="Times New Roman" w:hAnsi="Times New Roman" w:cs="Times New Roman"/>
                <w:sz w:val="20"/>
                <w:szCs w:val="20"/>
              </w:rPr>
              <w:t xml:space="preserve">3) atelpas brīdis gan savā ģimenē, gan atelpas brīža ģimenē, gan sabiedrībā balstītā pakalpojumā (dzīvoklī ar vienu piesaistes personu), </w:t>
            </w:r>
          </w:p>
          <w:p w14:paraId="03C70D32" w14:textId="77777777" w:rsidR="002D3C05" w:rsidRPr="00786988" w:rsidRDefault="002D3C05" w:rsidP="002D3C05">
            <w:pPr>
              <w:jc w:val="both"/>
              <w:rPr>
                <w:rFonts w:ascii="Times New Roman" w:hAnsi="Times New Roman" w:cs="Times New Roman"/>
                <w:sz w:val="20"/>
                <w:szCs w:val="20"/>
              </w:rPr>
            </w:pPr>
            <w:r w:rsidRPr="00786988">
              <w:rPr>
                <w:rFonts w:ascii="Times New Roman" w:hAnsi="Times New Roman" w:cs="Times New Roman"/>
                <w:sz w:val="20"/>
                <w:szCs w:val="20"/>
              </w:rPr>
              <w:t xml:space="preserve">4) dienas centri bērniem ar smagiem funkcionāliem traucējumiem, </w:t>
            </w:r>
          </w:p>
          <w:p w14:paraId="0651E10E" w14:textId="77777777" w:rsidR="002D3C05" w:rsidRPr="00786988" w:rsidRDefault="002D3C05" w:rsidP="002D3C05">
            <w:pPr>
              <w:jc w:val="both"/>
              <w:rPr>
                <w:rFonts w:ascii="Times New Roman" w:hAnsi="Times New Roman" w:cs="Times New Roman"/>
                <w:sz w:val="20"/>
                <w:szCs w:val="20"/>
              </w:rPr>
            </w:pPr>
            <w:r w:rsidRPr="00786988">
              <w:rPr>
                <w:rFonts w:ascii="Times New Roman" w:hAnsi="Times New Roman" w:cs="Times New Roman"/>
                <w:sz w:val="20"/>
                <w:szCs w:val="20"/>
              </w:rPr>
              <w:t xml:space="preserve">5) auklīšu pakalpojums (nevis aprūpe mājās), </w:t>
            </w:r>
          </w:p>
          <w:p w14:paraId="0E3377CF" w14:textId="77777777" w:rsidR="002D3C05" w:rsidRPr="00786988" w:rsidRDefault="002D3C05" w:rsidP="002D3C05">
            <w:pPr>
              <w:jc w:val="both"/>
              <w:rPr>
                <w:rFonts w:ascii="Times New Roman" w:hAnsi="Times New Roman" w:cs="Times New Roman"/>
                <w:sz w:val="20"/>
                <w:szCs w:val="20"/>
              </w:rPr>
            </w:pPr>
            <w:r w:rsidRPr="00786988">
              <w:rPr>
                <w:rFonts w:ascii="Times New Roman" w:hAnsi="Times New Roman" w:cs="Times New Roman"/>
                <w:sz w:val="20"/>
                <w:szCs w:val="20"/>
              </w:rPr>
              <w:t xml:space="preserve">6) izglītības asistenta pakalpojums, </w:t>
            </w:r>
          </w:p>
          <w:p w14:paraId="6787E9A2" w14:textId="77777777" w:rsidR="002D3C05" w:rsidRPr="00786988" w:rsidRDefault="002D3C05" w:rsidP="002D3C05">
            <w:pPr>
              <w:jc w:val="both"/>
              <w:rPr>
                <w:rFonts w:ascii="Times New Roman" w:hAnsi="Times New Roman" w:cs="Times New Roman"/>
                <w:sz w:val="20"/>
                <w:szCs w:val="20"/>
              </w:rPr>
            </w:pPr>
            <w:r w:rsidRPr="00786988">
              <w:rPr>
                <w:rFonts w:ascii="Times New Roman" w:hAnsi="Times New Roman" w:cs="Times New Roman"/>
                <w:sz w:val="20"/>
                <w:szCs w:val="20"/>
              </w:rPr>
              <w:t>7) ģimenēm ērti pieejami (arī reģionos) rehabilitācijas pakalpojumi.</w:t>
            </w:r>
          </w:p>
          <w:p w14:paraId="641AD6D9" w14:textId="77777777" w:rsidR="002D3C05" w:rsidRPr="00786988" w:rsidRDefault="002D3C05" w:rsidP="002D3C05">
            <w:pPr>
              <w:jc w:val="both"/>
              <w:rPr>
                <w:rFonts w:ascii="Times New Roman" w:hAnsi="Times New Roman" w:cs="Times New Roman"/>
                <w:sz w:val="20"/>
                <w:szCs w:val="20"/>
              </w:rPr>
            </w:pPr>
            <w:r w:rsidRPr="00786988">
              <w:rPr>
                <w:rFonts w:ascii="Times New Roman" w:hAnsi="Times New Roman" w:cs="Times New Roman"/>
                <w:sz w:val="20"/>
                <w:szCs w:val="20"/>
              </w:rPr>
              <w:t>Izpildes termiņš 2023.gads, atbildīgā institūcija: LM, līdzatbildīgās: VARAM, IZM, VM, NVO, pašvaldības, sociālo pakalpojumu sniedzēji, LPS.</w:t>
            </w:r>
          </w:p>
          <w:p w14:paraId="74B12B5B" w14:textId="77777777" w:rsidR="002D3C05" w:rsidRPr="00786988" w:rsidRDefault="002D3C05" w:rsidP="002D3C05">
            <w:pPr>
              <w:jc w:val="both"/>
              <w:rPr>
                <w:rFonts w:ascii="Times New Roman" w:hAnsi="Times New Roman" w:cs="Times New Roman"/>
                <w:sz w:val="20"/>
                <w:szCs w:val="20"/>
              </w:rPr>
            </w:pPr>
          </w:p>
          <w:p w14:paraId="4BD92ACF" w14:textId="77777777" w:rsidR="002D3C05" w:rsidRPr="00786988" w:rsidRDefault="002D3C05" w:rsidP="002D3C05">
            <w:pPr>
              <w:jc w:val="both"/>
              <w:rPr>
                <w:rFonts w:ascii="Times New Roman" w:hAnsi="Times New Roman" w:cs="Times New Roman"/>
                <w:sz w:val="20"/>
                <w:szCs w:val="20"/>
              </w:rPr>
            </w:pPr>
            <w:r w:rsidRPr="00786988">
              <w:rPr>
                <w:rFonts w:ascii="Times New Roman" w:hAnsi="Times New Roman" w:cs="Times New Roman"/>
                <w:sz w:val="20"/>
                <w:szCs w:val="20"/>
              </w:rPr>
              <w:t>Pamatojums: ģimenes, kurās ir bērni ar smagiem funkcionāliem traucējumiem, ilgstoši nesaņem pietiekamu atbalstu, lai nodrošinātu savu bērnu aprūpi, izglītību, veselību. Šai riska grupai nepieciešama īpaša uzmanība, aizsardzība un atbalsts, jo atbalsta trūkums nelabvēlīgi ietekmē ne tikai bērnus ar smagiem funkcionāliem traucējumiem, bet arī visus viņu ģimenes locekļus un plašāku tuvinieku loku.</w:t>
            </w:r>
          </w:p>
        </w:tc>
        <w:tc>
          <w:tcPr>
            <w:tcW w:w="4495" w:type="dxa"/>
          </w:tcPr>
          <w:p w14:paraId="5DD65B88" w14:textId="77777777" w:rsidR="002C4D50" w:rsidRPr="00786988" w:rsidRDefault="004264AC" w:rsidP="002D3C05">
            <w:pPr>
              <w:rPr>
                <w:rFonts w:ascii="Times New Roman" w:hAnsi="Times New Roman" w:cs="Times New Roman"/>
                <w:b/>
                <w:sz w:val="20"/>
                <w:szCs w:val="20"/>
              </w:rPr>
            </w:pPr>
            <w:r w:rsidRPr="00786988">
              <w:rPr>
                <w:rFonts w:ascii="Times New Roman" w:hAnsi="Times New Roman" w:cs="Times New Roman"/>
                <w:b/>
                <w:sz w:val="20"/>
                <w:szCs w:val="20"/>
              </w:rPr>
              <w:lastRenderedPageBreak/>
              <w:t>Nav ņemts vērā</w:t>
            </w:r>
          </w:p>
          <w:p w14:paraId="654C1EA3" w14:textId="419E00C6" w:rsidR="004264AC" w:rsidRPr="00786988" w:rsidRDefault="004264AC" w:rsidP="004264AC">
            <w:pPr>
              <w:jc w:val="both"/>
              <w:rPr>
                <w:rFonts w:ascii="Times New Roman" w:hAnsi="Times New Roman" w:cs="Times New Roman"/>
                <w:sz w:val="20"/>
                <w:szCs w:val="20"/>
              </w:rPr>
            </w:pPr>
            <w:r w:rsidRPr="00786988">
              <w:rPr>
                <w:rFonts w:ascii="Times New Roman" w:hAnsi="Times New Roman" w:cs="Times New Roman"/>
                <w:sz w:val="20"/>
                <w:szCs w:val="20"/>
              </w:rPr>
              <w:lastRenderedPageBreak/>
              <w:t>Šādas detalizācijas pakāpes uzdevumu iekļaušana ir diskutējama plāna projekta “Plāns sociālo pakalpojumu attīstībai 2021.-2023.gadam” izstrādes laikā.</w:t>
            </w:r>
          </w:p>
        </w:tc>
      </w:tr>
      <w:tr w:rsidR="002D3C05" w:rsidRPr="00786988" w14:paraId="35571CF7" w14:textId="77777777" w:rsidTr="007F35E7">
        <w:tc>
          <w:tcPr>
            <w:tcW w:w="3126" w:type="dxa"/>
          </w:tcPr>
          <w:p w14:paraId="22A7A33A" w14:textId="03825C9B" w:rsidR="002D3C05" w:rsidRPr="00786988" w:rsidRDefault="00447FB0" w:rsidP="002D3C05">
            <w:pPr>
              <w:rPr>
                <w:rFonts w:ascii="Times New Roman" w:hAnsi="Times New Roman" w:cs="Times New Roman"/>
                <w:sz w:val="20"/>
                <w:szCs w:val="20"/>
              </w:rPr>
            </w:pPr>
            <w:r w:rsidRPr="00786988">
              <w:rPr>
                <w:rFonts w:ascii="Times New Roman" w:hAnsi="Times New Roman" w:cs="Times New Roman"/>
                <w:sz w:val="20"/>
                <w:szCs w:val="20"/>
              </w:rPr>
              <w:lastRenderedPageBreak/>
              <w:t>151.</w:t>
            </w:r>
            <w:r w:rsidR="002D3C05" w:rsidRPr="00786988">
              <w:rPr>
                <w:rFonts w:ascii="Times New Roman" w:hAnsi="Times New Roman" w:cs="Times New Roman"/>
                <w:sz w:val="20"/>
                <w:szCs w:val="20"/>
              </w:rPr>
              <w:t xml:space="preserve">Pamatnostādņu projekts, </w:t>
            </w:r>
          </w:p>
          <w:p w14:paraId="142DAA4F" w14:textId="77777777" w:rsidR="002D3C05" w:rsidRPr="00786988" w:rsidRDefault="002D3C05" w:rsidP="002D3C05">
            <w:pPr>
              <w:rPr>
                <w:rFonts w:ascii="Times New Roman" w:hAnsi="Times New Roman" w:cs="Times New Roman"/>
                <w:sz w:val="20"/>
                <w:szCs w:val="20"/>
              </w:rPr>
            </w:pPr>
            <w:r w:rsidRPr="00786988">
              <w:rPr>
                <w:rFonts w:ascii="Times New Roman" w:hAnsi="Times New Roman" w:cs="Times New Roman"/>
                <w:sz w:val="20"/>
                <w:szCs w:val="20"/>
              </w:rPr>
              <w:t>Rīcības virziens “Moderna un pieejama sociālo pakalpojumu sistēma, kas cita starpā uzlabo iedzīvotāju iespējas dzīvot neatkarīgi un dzīvot sabiedrībā, iekļauties izglītībā un darba tirgū”</w:t>
            </w:r>
          </w:p>
        </w:tc>
        <w:tc>
          <w:tcPr>
            <w:tcW w:w="6752" w:type="dxa"/>
          </w:tcPr>
          <w:p w14:paraId="36EB620E" w14:textId="1E148916" w:rsidR="002D3C05" w:rsidRPr="00786988" w:rsidRDefault="002D3C05" w:rsidP="002D3C05">
            <w:pPr>
              <w:jc w:val="center"/>
              <w:rPr>
                <w:rFonts w:ascii="Times New Roman" w:hAnsi="Times New Roman" w:cs="Times New Roman"/>
                <w:b/>
                <w:sz w:val="20"/>
                <w:szCs w:val="20"/>
              </w:rPr>
            </w:pPr>
            <w:r w:rsidRPr="00786988">
              <w:rPr>
                <w:rFonts w:ascii="Times New Roman" w:hAnsi="Times New Roman" w:cs="Times New Roman"/>
                <w:b/>
                <w:sz w:val="20"/>
                <w:szCs w:val="20"/>
              </w:rPr>
              <w:t xml:space="preserve">Latvijas </w:t>
            </w:r>
            <w:r w:rsidR="005726C1">
              <w:rPr>
                <w:rFonts w:ascii="Times New Roman" w:hAnsi="Times New Roman" w:cs="Times New Roman"/>
                <w:b/>
                <w:sz w:val="20"/>
                <w:szCs w:val="20"/>
              </w:rPr>
              <w:t>s</w:t>
            </w:r>
            <w:r w:rsidRPr="00786988">
              <w:rPr>
                <w:rFonts w:ascii="Times New Roman" w:hAnsi="Times New Roman" w:cs="Times New Roman"/>
                <w:b/>
                <w:sz w:val="20"/>
                <w:szCs w:val="20"/>
              </w:rPr>
              <w:t>ociālo darbinieku biedrība</w:t>
            </w:r>
          </w:p>
          <w:p w14:paraId="7F1D8641" w14:textId="77777777" w:rsidR="002D3C05" w:rsidRPr="00786988" w:rsidRDefault="002D3C05" w:rsidP="002D3C05">
            <w:pPr>
              <w:jc w:val="both"/>
              <w:rPr>
                <w:rFonts w:ascii="Times New Roman" w:hAnsi="Times New Roman" w:cs="Times New Roman"/>
                <w:b/>
                <w:sz w:val="20"/>
                <w:szCs w:val="20"/>
                <w:u w:val="single"/>
              </w:rPr>
            </w:pPr>
            <w:r w:rsidRPr="00786988">
              <w:rPr>
                <w:rFonts w:ascii="Times New Roman" w:hAnsi="Times New Roman" w:cs="Times New Roman"/>
                <w:b/>
                <w:sz w:val="20"/>
                <w:szCs w:val="20"/>
                <w:u w:val="single"/>
              </w:rPr>
              <w:t>1.uzdevums</w:t>
            </w:r>
          </w:p>
          <w:p w14:paraId="2AB45D48" w14:textId="77777777" w:rsidR="002D3C05" w:rsidRPr="00786988" w:rsidRDefault="002D3C05" w:rsidP="002D3C05">
            <w:pPr>
              <w:jc w:val="both"/>
              <w:rPr>
                <w:rFonts w:ascii="Times New Roman" w:hAnsi="Times New Roman" w:cs="Times New Roman"/>
                <w:sz w:val="20"/>
                <w:szCs w:val="20"/>
              </w:rPr>
            </w:pPr>
            <w:r w:rsidRPr="00786988">
              <w:rPr>
                <w:rFonts w:ascii="Times New Roman" w:hAnsi="Times New Roman" w:cs="Times New Roman"/>
                <w:b/>
                <w:sz w:val="20"/>
                <w:szCs w:val="20"/>
                <w:u w:val="single"/>
              </w:rPr>
              <w:t>Priekšlikums</w:t>
            </w:r>
            <w:r w:rsidRPr="00786988">
              <w:rPr>
                <w:rFonts w:ascii="Times New Roman" w:hAnsi="Times New Roman" w:cs="Times New Roman"/>
                <w:sz w:val="20"/>
                <w:szCs w:val="20"/>
              </w:rPr>
              <w:t xml:space="preserve">: Papildināt uzdevumus: nodrošināt sabiedrībā balstītus pakalpojumus ģimenēm, kurās ir bērni ar funkcionāliem traucējumiem: </w:t>
            </w:r>
          </w:p>
          <w:p w14:paraId="646B5BC3" w14:textId="77777777" w:rsidR="002D3C05" w:rsidRPr="00786988" w:rsidRDefault="002D3C05" w:rsidP="002D3C05">
            <w:pPr>
              <w:jc w:val="both"/>
              <w:rPr>
                <w:rFonts w:ascii="Times New Roman" w:hAnsi="Times New Roman" w:cs="Times New Roman"/>
                <w:sz w:val="20"/>
                <w:szCs w:val="20"/>
              </w:rPr>
            </w:pPr>
            <w:r w:rsidRPr="00786988">
              <w:rPr>
                <w:rFonts w:ascii="Times New Roman" w:hAnsi="Times New Roman" w:cs="Times New Roman"/>
                <w:sz w:val="20"/>
                <w:szCs w:val="20"/>
              </w:rPr>
              <w:t xml:space="preserve">1) informācija par pieejamiem pakalpojumiem ģimenēm ar bērniem, kuriem ir smagi funkcionāli traucējumi, </w:t>
            </w:r>
          </w:p>
          <w:p w14:paraId="05AC220F" w14:textId="77777777" w:rsidR="002D3C05" w:rsidRPr="00786988" w:rsidRDefault="002D3C05" w:rsidP="002D3C05">
            <w:pPr>
              <w:jc w:val="both"/>
              <w:rPr>
                <w:rFonts w:ascii="Times New Roman" w:hAnsi="Times New Roman" w:cs="Times New Roman"/>
                <w:sz w:val="20"/>
                <w:szCs w:val="20"/>
              </w:rPr>
            </w:pPr>
            <w:r w:rsidRPr="00786988">
              <w:rPr>
                <w:rFonts w:ascii="Times New Roman" w:hAnsi="Times New Roman" w:cs="Times New Roman"/>
                <w:sz w:val="20"/>
                <w:szCs w:val="20"/>
              </w:rPr>
              <w:t xml:space="preserve">2) </w:t>
            </w:r>
            <w:proofErr w:type="spellStart"/>
            <w:r w:rsidRPr="00786988">
              <w:rPr>
                <w:rFonts w:ascii="Times New Roman" w:hAnsi="Times New Roman" w:cs="Times New Roman"/>
                <w:sz w:val="20"/>
                <w:szCs w:val="20"/>
              </w:rPr>
              <w:t>multiprofesionāļu</w:t>
            </w:r>
            <w:proofErr w:type="spellEnd"/>
            <w:r w:rsidRPr="00786988">
              <w:rPr>
                <w:rFonts w:ascii="Times New Roman" w:hAnsi="Times New Roman" w:cs="Times New Roman"/>
                <w:sz w:val="20"/>
                <w:szCs w:val="20"/>
              </w:rPr>
              <w:t xml:space="preserve"> komandas atbalsts ģimenei pēc bērna ar smagiem funkcionāliem traucējumiem piedzimšanas vai traucējuma diagnosticēšanas, </w:t>
            </w:r>
          </w:p>
          <w:p w14:paraId="37A3413D" w14:textId="77777777" w:rsidR="002D3C05" w:rsidRPr="00786988" w:rsidRDefault="002D3C05" w:rsidP="002D3C05">
            <w:pPr>
              <w:jc w:val="both"/>
              <w:rPr>
                <w:rFonts w:ascii="Times New Roman" w:hAnsi="Times New Roman" w:cs="Times New Roman"/>
                <w:sz w:val="20"/>
                <w:szCs w:val="20"/>
              </w:rPr>
            </w:pPr>
            <w:r w:rsidRPr="00786988">
              <w:rPr>
                <w:rFonts w:ascii="Times New Roman" w:hAnsi="Times New Roman" w:cs="Times New Roman"/>
                <w:sz w:val="20"/>
                <w:szCs w:val="20"/>
              </w:rPr>
              <w:t xml:space="preserve">3) atelpas brīdis gan savā ģimenē, gan atelpas brīža ģimenē, gan sabiedrībā balstītā pakalpojumā (dzīvoklī ar vienu piesaistes personu), </w:t>
            </w:r>
          </w:p>
          <w:p w14:paraId="0D0A85F3" w14:textId="77777777" w:rsidR="002D3C05" w:rsidRPr="00786988" w:rsidRDefault="002D3C05" w:rsidP="002D3C05">
            <w:pPr>
              <w:jc w:val="both"/>
              <w:rPr>
                <w:rFonts w:ascii="Times New Roman" w:hAnsi="Times New Roman" w:cs="Times New Roman"/>
                <w:sz w:val="20"/>
                <w:szCs w:val="20"/>
              </w:rPr>
            </w:pPr>
            <w:r w:rsidRPr="00786988">
              <w:rPr>
                <w:rFonts w:ascii="Times New Roman" w:hAnsi="Times New Roman" w:cs="Times New Roman"/>
                <w:sz w:val="20"/>
                <w:szCs w:val="20"/>
              </w:rPr>
              <w:t xml:space="preserve">4) dienas centri bērniem ar smagiem funkcionāliem traucējumiem, </w:t>
            </w:r>
          </w:p>
          <w:p w14:paraId="67C16503" w14:textId="77777777" w:rsidR="002D3C05" w:rsidRPr="00786988" w:rsidRDefault="002D3C05" w:rsidP="002D3C05">
            <w:pPr>
              <w:jc w:val="both"/>
              <w:rPr>
                <w:rFonts w:ascii="Times New Roman" w:hAnsi="Times New Roman" w:cs="Times New Roman"/>
                <w:sz w:val="20"/>
                <w:szCs w:val="20"/>
              </w:rPr>
            </w:pPr>
            <w:r w:rsidRPr="00786988">
              <w:rPr>
                <w:rFonts w:ascii="Times New Roman" w:hAnsi="Times New Roman" w:cs="Times New Roman"/>
                <w:sz w:val="20"/>
                <w:szCs w:val="20"/>
              </w:rPr>
              <w:t xml:space="preserve">5) auklīšu pakalpojums (nevis aprūpe mājās), </w:t>
            </w:r>
          </w:p>
          <w:p w14:paraId="014D049A" w14:textId="77777777" w:rsidR="002D3C05" w:rsidRPr="00786988" w:rsidRDefault="002D3C05" w:rsidP="002D3C05">
            <w:pPr>
              <w:jc w:val="both"/>
              <w:rPr>
                <w:rFonts w:ascii="Times New Roman" w:hAnsi="Times New Roman" w:cs="Times New Roman"/>
                <w:sz w:val="20"/>
                <w:szCs w:val="20"/>
              </w:rPr>
            </w:pPr>
            <w:r w:rsidRPr="00786988">
              <w:rPr>
                <w:rFonts w:ascii="Times New Roman" w:hAnsi="Times New Roman" w:cs="Times New Roman"/>
                <w:sz w:val="20"/>
                <w:szCs w:val="20"/>
              </w:rPr>
              <w:t xml:space="preserve">6) izglītības asistenta pakalpojums, </w:t>
            </w:r>
          </w:p>
          <w:p w14:paraId="02B639A0" w14:textId="77777777" w:rsidR="002D3C05" w:rsidRPr="00786988" w:rsidRDefault="002D3C05" w:rsidP="002D3C05">
            <w:pPr>
              <w:jc w:val="both"/>
              <w:rPr>
                <w:rFonts w:ascii="Times New Roman" w:hAnsi="Times New Roman" w:cs="Times New Roman"/>
                <w:sz w:val="20"/>
                <w:szCs w:val="20"/>
              </w:rPr>
            </w:pPr>
            <w:r w:rsidRPr="00786988">
              <w:rPr>
                <w:rFonts w:ascii="Times New Roman" w:hAnsi="Times New Roman" w:cs="Times New Roman"/>
                <w:sz w:val="20"/>
                <w:szCs w:val="20"/>
              </w:rPr>
              <w:t>7) ģimenēm ērti pieejami (arī reģionos) rehabilitācijas pakalpojumi.</w:t>
            </w:r>
          </w:p>
          <w:p w14:paraId="23CD7303" w14:textId="77777777" w:rsidR="002D3C05" w:rsidRPr="00786988" w:rsidRDefault="002D3C05" w:rsidP="002D3C05">
            <w:pPr>
              <w:jc w:val="both"/>
              <w:rPr>
                <w:rFonts w:ascii="Times New Roman" w:hAnsi="Times New Roman" w:cs="Times New Roman"/>
                <w:sz w:val="20"/>
                <w:szCs w:val="20"/>
              </w:rPr>
            </w:pPr>
            <w:r w:rsidRPr="00786988">
              <w:rPr>
                <w:rFonts w:ascii="Times New Roman" w:hAnsi="Times New Roman" w:cs="Times New Roman"/>
                <w:sz w:val="20"/>
                <w:szCs w:val="20"/>
              </w:rPr>
              <w:t>Izpildes termiņš 2023.gads, atbildīgā institūcija: LM, līdzatbildīgās: VARAM, IZM, VM, NVO, pašvaldības, sociālo pakalpojumu sniedzēji, LPS.</w:t>
            </w:r>
          </w:p>
          <w:p w14:paraId="1BC20ECC" w14:textId="77777777" w:rsidR="002D3C05" w:rsidRPr="00786988" w:rsidRDefault="002D3C05" w:rsidP="002D3C05">
            <w:pPr>
              <w:jc w:val="both"/>
              <w:rPr>
                <w:rFonts w:ascii="Times New Roman" w:hAnsi="Times New Roman" w:cs="Times New Roman"/>
                <w:sz w:val="20"/>
                <w:szCs w:val="20"/>
              </w:rPr>
            </w:pPr>
          </w:p>
          <w:p w14:paraId="7EBE64FC" w14:textId="77777777" w:rsidR="002D3C05" w:rsidRPr="00786988" w:rsidRDefault="002D3C05" w:rsidP="002D3C05">
            <w:pPr>
              <w:jc w:val="both"/>
              <w:rPr>
                <w:rFonts w:ascii="Times New Roman" w:hAnsi="Times New Roman" w:cs="Times New Roman"/>
                <w:sz w:val="20"/>
                <w:szCs w:val="20"/>
              </w:rPr>
            </w:pPr>
            <w:r w:rsidRPr="00786988">
              <w:rPr>
                <w:rFonts w:ascii="Times New Roman" w:hAnsi="Times New Roman" w:cs="Times New Roman"/>
                <w:sz w:val="20"/>
                <w:szCs w:val="20"/>
              </w:rPr>
              <w:lastRenderedPageBreak/>
              <w:t>Pamatojums: ģimenes, kurās ir bērni ar smagiem funkcionāliem traucējumiem, ilgstoši nesaņem pietiekamu atbalstu, lai nodrošinātu savu bērnu aprūpi, izglītību, veselību. Šai riska grupai nepieciešama īpaša uzmanība, aizsardzība un atbalsts, jo atbalsta trūkums nelabvēlīgi ietekmē ne tikai bērnus ar smagiem funkcionāliem traucējumiem, bet arī visus viņu ģimenes locekļus un plašāku tuvinieku loku.</w:t>
            </w:r>
          </w:p>
        </w:tc>
        <w:tc>
          <w:tcPr>
            <w:tcW w:w="4495" w:type="dxa"/>
          </w:tcPr>
          <w:p w14:paraId="3D156ECD" w14:textId="77777777" w:rsidR="004264AC" w:rsidRPr="00786988" w:rsidRDefault="004264AC" w:rsidP="004264AC">
            <w:pPr>
              <w:rPr>
                <w:rFonts w:ascii="Times New Roman" w:hAnsi="Times New Roman" w:cs="Times New Roman"/>
                <w:b/>
                <w:sz w:val="20"/>
                <w:szCs w:val="20"/>
              </w:rPr>
            </w:pPr>
            <w:r w:rsidRPr="00786988">
              <w:rPr>
                <w:rFonts w:ascii="Times New Roman" w:hAnsi="Times New Roman" w:cs="Times New Roman"/>
                <w:b/>
                <w:sz w:val="20"/>
                <w:szCs w:val="20"/>
              </w:rPr>
              <w:lastRenderedPageBreak/>
              <w:t>Nav ņemts vērā</w:t>
            </w:r>
          </w:p>
          <w:p w14:paraId="69351AEE" w14:textId="7A488DDA" w:rsidR="002D3C05" w:rsidRPr="00786988" w:rsidRDefault="004264AC" w:rsidP="004264AC">
            <w:pPr>
              <w:jc w:val="both"/>
              <w:rPr>
                <w:rFonts w:ascii="Times New Roman" w:hAnsi="Times New Roman" w:cs="Times New Roman"/>
                <w:sz w:val="20"/>
                <w:szCs w:val="20"/>
              </w:rPr>
            </w:pPr>
            <w:r w:rsidRPr="00786988">
              <w:rPr>
                <w:rFonts w:ascii="Times New Roman" w:hAnsi="Times New Roman" w:cs="Times New Roman"/>
                <w:sz w:val="20"/>
                <w:szCs w:val="20"/>
              </w:rPr>
              <w:t>Šādas detalizācijas pakāpes uzdevumu iekļaušana ir diskutējama plāna projekta “Plāns sociālo pakalpojumu attīstībai 2021.-2023.gadam” izstrādes laikā.</w:t>
            </w:r>
          </w:p>
        </w:tc>
      </w:tr>
      <w:tr w:rsidR="002D3C05" w:rsidRPr="00786988" w14:paraId="06E388AF" w14:textId="77777777" w:rsidTr="007F35E7">
        <w:tc>
          <w:tcPr>
            <w:tcW w:w="3126" w:type="dxa"/>
          </w:tcPr>
          <w:p w14:paraId="69FEF6E9" w14:textId="2B928E55" w:rsidR="002D3C05" w:rsidRPr="00786988" w:rsidRDefault="00447FB0" w:rsidP="002D3C05">
            <w:pPr>
              <w:rPr>
                <w:rFonts w:ascii="Times New Roman" w:hAnsi="Times New Roman" w:cs="Times New Roman"/>
                <w:sz w:val="20"/>
                <w:szCs w:val="20"/>
              </w:rPr>
            </w:pPr>
            <w:r w:rsidRPr="00786988">
              <w:rPr>
                <w:rFonts w:ascii="Times New Roman" w:hAnsi="Times New Roman" w:cs="Times New Roman"/>
                <w:sz w:val="20"/>
                <w:szCs w:val="20"/>
              </w:rPr>
              <w:t>152.</w:t>
            </w:r>
            <w:r w:rsidR="002D3C05" w:rsidRPr="00786988">
              <w:rPr>
                <w:rFonts w:ascii="Times New Roman" w:hAnsi="Times New Roman" w:cs="Times New Roman"/>
                <w:sz w:val="20"/>
                <w:szCs w:val="20"/>
              </w:rPr>
              <w:t xml:space="preserve">Pamatnostādņu projekts, </w:t>
            </w:r>
          </w:p>
          <w:p w14:paraId="755337E9" w14:textId="77777777" w:rsidR="002D3C05" w:rsidRPr="00786988" w:rsidRDefault="002D3C05" w:rsidP="002D3C05">
            <w:pPr>
              <w:rPr>
                <w:rFonts w:ascii="Times New Roman" w:hAnsi="Times New Roman" w:cs="Times New Roman"/>
                <w:sz w:val="20"/>
                <w:szCs w:val="20"/>
              </w:rPr>
            </w:pPr>
            <w:r w:rsidRPr="00786988">
              <w:rPr>
                <w:rFonts w:ascii="Times New Roman" w:hAnsi="Times New Roman" w:cs="Times New Roman"/>
                <w:sz w:val="20"/>
                <w:szCs w:val="20"/>
              </w:rPr>
              <w:t>Rīcības virziens “Moderna un pieejama sociālo pakalpojumu sistēma, kas cita starpā uzlabo iedzīvotāju iespējas dzīvot neatkarīgi un dzīvot sabiedrībā, iekļauties izglītībā un darba tirgū”</w:t>
            </w:r>
          </w:p>
        </w:tc>
        <w:tc>
          <w:tcPr>
            <w:tcW w:w="6752" w:type="dxa"/>
          </w:tcPr>
          <w:p w14:paraId="1494DBBC" w14:textId="77777777" w:rsidR="002D3C05" w:rsidRPr="00786988" w:rsidRDefault="002D3C05" w:rsidP="002D3C05">
            <w:pPr>
              <w:jc w:val="center"/>
              <w:rPr>
                <w:rFonts w:ascii="Times New Roman" w:hAnsi="Times New Roman" w:cs="Times New Roman"/>
                <w:b/>
                <w:sz w:val="20"/>
                <w:szCs w:val="20"/>
              </w:rPr>
            </w:pPr>
            <w:r w:rsidRPr="00786988">
              <w:rPr>
                <w:rFonts w:ascii="Times New Roman" w:hAnsi="Times New Roman" w:cs="Times New Roman"/>
                <w:b/>
                <w:sz w:val="20"/>
                <w:szCs w:val="20"/>
              </w:rPr>
              <w:t>VSAC “Rīga” filiāle “Rīga”</w:t>
            </w:r>
          </w:p>
          <w:p w14:paraId="2DBE78F7" w14:textId="77777777" w:rsidR="002D3C05" w:rsidRPr="00786988" w:rsidRDefault="002D3C05" w:rsidP="002D3C05">
            <w:pPr>
              <w:jc w:val="both"/>
              <w:rPr>
                <w:rFonts w:ascii="Times New Roman" w:hAnsi="Times New Roman" w:cs="Times New Roman"/>
                <w:b/>
                <w:sz w:val="20"/>
                <w:szCs w:val="20"/>
                <w:u w:val="single"/>
              </w:rPr>
            </w:pPr>
            <w:r w:rsidRPr="00786988">
              <w:rPr>
                <w:rFonts w:ascii="Times New Roman" w:hAnsi="Times New Roman" w:cs="Times New Roman"/>
                <w:b/>
                <w:sz w:val="20"/>
                <w:szCs w:val="20"/>
                <w:u w:val="single"/>
              </w:rPr>
              <w:t>1.uzdevums</w:t>
            </w:r>
          </w:p>
          <w:p w14:paraId="7F336202" w14:textId="77777777" w:rsidR="002D3C05" w:rsidRPr="00786988" w:rsidRDefault="002D3C05" w:rsidP="002D3C05">
            <w:pPr>
              <w:jc w:val="both"/>
              <w:rPr>
                <w:rFonts w:ascii="Times New Roman" w:hAnsi="Times New Roman" w:cs="Times New Roman"/>
                <w:sz w:val="20"/>
                <w:szCs w:val="20"/>
              </w:rPr>
            </w:pPr>
            <w:r w:rsidRPr="00786988">
              <w:rPr>
                <w:rFonts w:ascii="Times New Roman" w:hAnsi="Times New Roman" w:cs="Times New Roman"/>
                <w:b/>
                <w:sz w:val="20"/>
                <w:szCs w:val="20"/>
                <w:u w:val="single"/>
              </w:rPr>
              <w:t>Priekšlikums</w:t>
            </w:r>
            <w:r w:rsidRPr="00786988">
              <w:rPr>
                <w:rFonts w:ascii="Times New Roman" w:hAnsi="Times New Roman" w:cs="Times New Roman"/>
                <w:sz w:val="20"/>
                <w:szCs w:val="20"/>
              </w:rPr>
              <w:t xml:space="preserve">: Papildināt uzdevumus: izveidot sabiedrībā balstītus pakalpojumus (dzīvokļos) bez vecāku gādības palikušiem bērniem ar smagiem funkcionāliem traucējumiem ģimeniskai videi pietuvinātos apstākļos ar </w:t>
            </w:r>
            <w:r w:rsidRPr="00786988">
              <w:rPr>
                <w:rFonts w:ascii="Times New Roman" w:hAnsi="Times New Roman" w:cs="Times New Roman"/>
                <w:b/>
                <w:sz w:val="20"/>
                <w:szCs w:val="20"/>
              </w:rPr>
              <w:t>vienu piesaistes personu</w:t>
            </w:r>
            <w:r w:rsidRPr="00786988">
              <w:rPr>
                <w:rFonts w:ascii="Times New Roman" w:hAnsi="Times New Roman" w:cs="Times New Roman"/>
                <w:sz w:val="20"/>
                <w:szCs w:val="20"/>
              </w:rPr>
              <w:t>.</w:t>
            </w:r>
          </w:p>
          <w:p w14:paraId="7143F576" w14:textId="77777777" w:rsidR="002D3C05" w:rsidRPr="00786988" w:rsidRDefault="002D3C05" w:rsidP="002D3C05">
            <w:pPr>
              <w:jc w:val="both"/>
              <w:rPr>
                <w:rFonts w:ascii="Times New Roman" w:hAnsi="Times New Roman" w:cs="Times New Roman"/>
                <w:sz w:val="20"/>
                <w:szCs w:val="20"/>
              </w:rPr>
            </w:pPr>
            <w:r w:rsidRPr="00786988">
              <w:rPr>
                <w:rFonts w:ascii="Times New Roman" w:hAnsi="Times New Roman" w:cs="Times New Roman"/>
                <w:sz w:val="20"/>
                <w:szCs w:val="20"/>
              </w:rPr>
              <w:t>Izpildes termiņš 2023.gads, atbildīgā institūcija: LM, līdzatbildīgās: VARAM, LPS, pašvaldības, sociālo pakalpojumu sniedzēji.</w:t>
            </w:r>
          </w:p>
          <w:p w14:paraId="572CB11E" w14:textId="77777777" w:rsidR="002D3C05" w:rsidRPr="00786988" w:rsidRDefault="002D3C05" w:rsidP="002D3C05">
            <w:pPr>
              <w:jc w:val="both"/>
              <w:rPr>
                <w:rFonts w:ascii="Times New Roman" w:hAnsi="Times New Roman" w:cs="Times New Roman"/>
                <w:b/>
                <w:sz w:val="20"/>
                <w:szCs w:val="20"/>
              </w:rPr>
            </w:pPr>
          </w:p>
          <w:p w14:paraId="6893B279" w14:textId="77777777" w:rsidR="002D3C05" w:rsidRPr="00786988" w:rsidRDefault="002D3C05" w:rsidP="002D3C05">
            <w:pPr>
              <w:jc w:val="both"/>
              <w:rPr>
                <w:rFonts w:ascii="Times New Roman" w:hAnsi="Times New Roman" w:cs="Times New Roman"/>
              </w:rPr>
            </w:pPr>
            <w:r w:rsidRPr="00786988">
              <w:rPr>
                <w:rFonts w:ascii="Times New Roman" w:hAnsi="Times New Roman" w:cs="Times New Roman"/>
                <w:sz w:val="20"/>
                <w:szCs w:val="20"/>
              </w:rPr>
              <w:t>Pamatojums</w:t>
            </w:r>
            <w:r w:rsidRPr="00786988">
              <w:rPr>
                <w:rFonts w:ascii="Times New Roman" w:hAnsi="Times New Roman" w:cs="Times New Roman"/>
                <w:b/>
                <w:sz w:val="20"/>
                <w:szCs w:val="20"/>
              </w:rPr>
              <w:t xml:space="preserve">: </w:t>
            </w:r>
            <w:r w:rsidRPr="00786988">
              <w:rPr>
                <w:rFonts w:ascii="Times New Roman" w:hAnsi="Times New Roman" w:cs="Times New Roman"/>
                <w:sz w:val="20"/>
                <w:szCs w:val="20"/>
              </w:rPr>
              <w:t>ievērot starptautiskos un nacionālos normatīvos aktus – bērna tiesības uzaugt ģimenē vai ģimeniskai videi pietuvinātos apstākļos, ko ilgstošas aprūpes institūcijā nav iespējams nodrošināt (</w:t>
            </w:r>
            <w:proofErr w:type="spellStart"/>
            <w:r w:rsidRPr="00786988">
              <w:rPr>
                <w:rFonts w:ascii="Times New Roman" w:hAnsi="Times New Roman" w:cs="Times New Roman"/>
                <w:sz w:val="20"/>
                <w:szCs w:val="20"/>
              </w:rPr>
              <w:t>sk.ESR</w:t>
            </w:r>
            <w:proofErr w:type="spellEnd"/>
            <w:r w:rsidRPr="00786988">
              <w:rPr>
                <w:rFonts w:ascii="Times New Roman" w:hAnsi="Times New Roman" w:cs="Times New Roman"/>
                <w:sz w:val="20"/>
                <w:szCs w:val="20"/>
              </w:rPr>
              <w:t xml:space="preserve"> 79.lpp. Izmēģinājuma projektu valsts SAC filiālē “Rīga”).</w:t>
            </w:r>
          </w:p>
        </w:tc>
        <w:tc>
          <w:tcPr>
            <w:tcW w:w="4495" w:type="dxa"/>
          </w:tcPr>
          <w:p w14:paraId="3569DD03" w14:textId="77777777" w:rsidR="002C4D50" w:rsidRPr="00786988" w:rsidRDefault="002C4D50" w:rsidP="002C4D50">
            <w:pPr>
              <w:rPr>
                <w:rFonts w:ascii="Times New Roman" w:hAnsi="Times New Roman" w:cs="Times New Roman"/>
                <w:b/>
                <w:sz w:val="20"/>
                <w:szCs w:val="20"/>
              </w:rPr>
            </w:pPr>
            <w:r w:rsidRPr="00786988">
              <w:rPr>
                <w:rFonts w:ascii="Times New Roman" w:hAnsi="Times New Roman" w:cs="Times New Roman"/>
                <w:b/>
                <w:sz w:val="20"/>
                <w:szCs w:val="20"/>
              </w:rPr>
              <w:t xml:space="preserve">Nav ņemts vērā </w:t>
            </w:r>
          </w:p>
          <w:p w14:paraId="0532BF5A" w14:textId="58408879" w:rsidR="002C4D50" w:rsidRPr="00786988" w:rsidRDefault="004264AC" w:rsidP="004264AC">
            <w:pPr>
              <w:jc w:val="both"/>
              <w:rPr>
                <w:rFonts w:ascii="Times New Roman" w:hAnsi="Times New Roman" w:cs="Times New Roman"/>
                <w:sz w:val="20"/>
                <w:szCs w:val="20"/>
              </w:rPr>
            </w:pPr>
            <w:r w:rsidRPr="00786988">
              <w:rPr>
                <w:rFonts w:ascii="Times New Roman" w:hAnsi="Times New Roman" w:cs="Times New Roman"/>
                <w:sz w:val="20"/>
                <w:szCs w:val="20"/>
              </w:rPr>
              <w:t>Šādas detalizācijas pakāpes uzdevumu iekļaušana, kā arī viena konkrētais risinājuma piedāvāšana ir diskutējama plāna projekta “Plāns sociālo pakalpojumu attīstībai 2021.-2023.gadam” izstrādes laikā.  Turklāt komentārā minētā problemātika jau ir aptverta vairākos Pamatnostādņu projekta 2.rīcības virziena uzdevumos.</w:t>
            </w:r>
          </w:p>
        </w:tc>
      </w:tr>
      <w:tr w:rsidR="002D3C05" w:rsidRPr="00786988" w14:paraId="0C4B791F" w14:textId="77777777" w:rsidTr="007F35E7">
        <w:tc>
          <w:tcPr>
            <w:tcW w:w="3126" w:type="dxa"/>
          </w:tcPr>
          <w:p w14:paraId="61FF62C3" w14:textId="306B0FB9" w:rsidR="002D3C05" w:rsidRPr="00786988" w:rsidRDefault="00447FB0" w:rsidP="002D3C05">
            <w:pPr>
              <w:rPr>
                <w:rFonts w:ascii="Times New Roman" w:hAnsi="Times New Roman" w:cs="Times New Roman"/>
                <w:sz w:val="20"/>
                <w:szCs w:val="20"/>
              </w:rPr>
            </w:pPr>
            <w:r w:rsidRPr="00786988">
              <w:rPr>
                <w:rFonts w:ascii="Times New Roman" w:hAnsi="Times New Roman" w:cs="Times New Roman"/>
                <w:sz w:val="20"/>
                <w:szCs w:val="20"/>
              </w:rPr>
              <w:t>153.</w:t>
            </w:r>
            <w:r w:rsidR="002D3C05" w:rsidRPr="00786988">
              <w:rPr>
                <w:rFonts w:ascii="Times New Roman" w:hAnsi="Times New Roman" w:cs="Times New Roman"/>
                <w:sz w:val="20"/>
                <w:szCs w:val="20"/>
              </w:rPr>
              <w:t xml:space="preserve">Pamatnostādņu projekts, </w:t>
            </w:r>
          </w:p>
          <w:p w14:paraId="1D7CADBB" w14:textId="77777777" w:rsidR="002D3C05" w:rsidRPr="00786988" w:rsidRDefault="002D3C05" w:rsidP="002D3C05">
            <w:pPr>
              <w:rPr>
                <w:rFonts w:ascii="Times New Roman" w:hAnsi="Times New Roman" w:cs="Times New Roman"/>
                <w:sz w:val="20"/>
                <w:szCs w:val="20"/>
              </w:rPr>
            </w:pPr>
            <w:r w:rsidRPr="00786988">
              <w:rPr>
                <w:rFonts w:ascii="Times New Roman" w:hAnsi="Times New Roman" w:cs="Times New Roman"/>
                <w:sz w:val="20"/>
                <w:szCs w:val="20"/>
              </w:rPr>
              <w:t>Rīcības virziens “Moderna un pieejama sociālo pakalpojumu sistēma, kas cita starpā uzlabo iedzīvotāju iespējas dzīvot neatkarīgi un dzīvot sabiedrībā, iekļauties izglītībā un darba tirgū”</w:t>
            </w:r>
          </w:p>
        </w:tc>
        <w:tc>
          <w:tcPr>
            <w:tcW w:w="6752" w:type="dxa"/>
          </w:tcPr>
          <w:p w14:paraId="53219F12" w14:textId="5096A40A" w:rsidR="002D3C05" w:rsidRPr="00786988" w:rsidRDefault="002D3C05" w:rsidP="002D3C05">
            <w:pPr>
              <w:jc w:val="center"/>
              <w:rPr>
                <w:rFonts w:ascii="Times New Roman" w:hAnsi="Times New Roman" w:cs="Times New Roman"/>
                <w:b/>
                <w:sz w:val="20"/>
                <w:szCs w:val="20"/>
              </w:rPr>
            </w:pPr>
            <w:r w:rsidRPr="00786988">
              <w:rPr>
                <w:rFonts w:ascii="Times New Roman" w:hAnsi="Times New Roman" w:cs="Times New Roman"/>
                <w:b/>
                <w:sz w:val="20"/>
                <w:szCs w:val="20"/>
              </w:rPr>
              <w:t xml:space="preserve">Latvijas </w:t>
            </w:r>
            <w:r w:rsidR="005726C1">
              <w:rPr>
                <w:rFonts w:ascii="Times New Roman" w:hAnsi="Times New Roman" w:cs="Times New Roman"/>
                <w:b/>
                <w:sz w:val="20"/>
                <w:szCs w:val="20"/>
              </w:rPr>
              <w:t>s</w:t>
            </w:r>
            <w:r w:rsidRPr="00786988">
              <w:rPr>
                <w:rFonts w:ascii="Times New Roman" w:hAnsi="Times New Roman" w:cs="Times New Roman"/>
                <w:b/>
                <w:sz w:val="20"/>
                <w:szCs w:val="20"/>
              </w:rPr>
              <w:t>ociālo darbinieku biedrība</w:t>
            </w:r>
          </w:p>
          <w:p w14:paraId="4BE061F6" w14:textId="77777777" w:rsidR="002D3C05" w:rsidRPr="00786988" w:rsidRDefault="002D3C05" w:rsidP="002D3C05">
            <w:pPr>
              <w:jc w:val="both"/>
              <w:rPr>
                <w:rFonts w:ascii="Times New Roman" w:hAnsi="Times New Roman" w:cs="Times New Roman"/>
                <w:b/>
                <w:sz w:val="20"/>
                <w:szCs w:val="20"/>
                <w:u w:val="single"/>
              </w:rPr>
            </w:pPr>
            <w:r w:rsidRPr="00786988">
              <w:rPr>
                <w:rFonts w:ascii="Times New Roman" w:hAnsi="Times New Roman" w:cs="Times New Roman"/>
                <w:b/>
                <w:sz w:val="20"/>
                <w:szCs w:val="20"/>
                <w:u w:val="single"/>
              </w:rPr>
              <w:t>1.uzdevums</w:t>
            </w:r>
          </w:p>
          <w:p w14:paraId="7A1AEDD6" w14:textId="77777777" w:rsidR="002D3C05" w:rsidRPr="00786988" w:rsidRDefault="002D3C05" w:rsidP="002D3C05">
            <w:pPr>
              <w:jc w:val="both"/>
              <w:rPr>
                <w:rFonts w:ascii="Times New Roman" w:hAnsi="Times New Roman" w:cs="Times New Roman"/>
                <w:sz w:val="20"/>
                <w:szCs w:val="20"/>
              </w:rPr>
            </w:pPr>
            <w:r w:rsidRPr="00786988">
              <w:rPr>
                <w:rFonts w:ascii="Times New Roman" w:hAnsi="Times New Roman" w:cs="Times New Roman"/>
                <w:b/>
                <w:sz w:val="20"/>
                <w:szCs w:val="20"/>
                <w:u w:val="single"/>
              </w:rPr>
              <w:t>Priekšlikums</w:t>
            </w:r>
            <w:r w:rsidRPr="00786988">
              <w:rPr>
                <w:rFonts w:ascii="Times New Roman" w:hAnsi="Times New Roman" w:cs="Times New Roman"/>
                <w:sz w:val="20"/>
                <w:szCs w:val="20"/>
              </w:rPr>
              <w:t xml:space="preserve">: Papildināt uzdevumus: izveidot sabiedrībā balstītus pakalpojumus (dzīvokļos) bez vecāku gādības palikušiem bērniem ar smagiem funkcionāliem traucējumiem ģimeniskai videi pietuvinātos apstākļos ar </w:t>
            </w:r>
            <w:r w:rsidRPr="00786988">
              <w:rPr>
                <w:rFonts w:ascii="Times New Roman" w:hAnsi="Times New Roman" w:cs="Times New Roman"/>
                <w:b/>
                <w:sz w:val="20"/>
                <w:szCs w:val="20"/>
              </w:rPr>
              <w:t>vienu piesaistes personu</w:t>
            </w:r>
            <w:r w:rsidRPr="00786988">
              <w:rPr>
                <w:rFonts w:ascii="Times New Roman" w:hAnsi="Times New Roman" w:cs="Times New Roman"/>
                <w:sz w:val="20"/>
                <w:szCs w:val="20"/>
              </w:rPr>
              <w:t>.</w:t>
            </w:r>
          </w:p>
          <w:p w14:paraId="762311EA" w14:textId="77777777" w:rsidR="002D3C05" w:rsidRPr="00786988" w:rsidRDefault="002D3C05" w:rsidP="002D3C05">
            <w:pPr>
              <w:jc w:val="both"/>
              <w:rPr>
                <w:rFonts w:ascii="Times New Roman" w:hAnsi="Times New Roman" w:cs="Times New Roman"/>
                <w:sz w:val="20"/>
                <w:szCs w:val="20"/>
              </w:rPr>
            </w:pPr>
            <w:r w:rsidRPr="00786988">
              <w:rPr>
                <w:rFonts w:ascii="Times New Roman" w:hAnsi="Times New Roman" w:cs="Times New Roman"/>
                <w:sz w:val="20"/>
                <w:szCs w:val="20"/>
              </w:rPr>
              <w:t>Izpildes termiņš 2023.gads, atbildīgā institūcija: LM, līdzatbildīgās: VARAM, LPS, pašvaldības, sociālo pakalpojumu sniedzēji.</w:t>
            </w:r>
          </w:p>
          <w:p w14:paraId="3A7342DB" w14:textId="77777777" w:rsidR="002D3C05" w:rsidRPr="00786988" w:rsidRDefault="002D3C05" w:rsidP="002D3C05">
            <w:pPr>
              <w:jc w:val="both"/>
              <w:rPr>
                <w:rFonts w:ascii="Times New Roman" w:hAnsi="Times New Roman" w:cs="Times New Roman"/>
                <w:b/>
                <w:sz w:val="20"/>
                <w:szCs w:val="20"/>
              </w:rPr>
            </w:pPr>
          </w:p>
          <w:p w14:paraId="72D8A758" w14:textId="77777777" w:rsidR="002D3C05" w:rsidRPr="00786988" w:rsidRDefault="002D3C05" w:rsidP="002D3C05">
            <w:pPr>
              <w:jc w:val="both"/>
              <w:rPr>
                <w:rFonts w:ascii="Times New Roman" w:hAnsi="Times New Roman" w:cs="Times New Roman"/>
              </w:rPr>
            </w:pPr>
            <w:r w:rsidRPr="00786988">
              <w:rPr>
                <w:rFonts w:ascii="Times New Roman" w:hAnsi="Times New Roman" w:cs="Times New Roman"/>
                <w:sz w:val="20"/>
                <w:szCs w:val="20"/>
              </w:rPr>
              <w:t>Pamatojums</w:t>
            </w:r>
            <w:r w:rsidRPr="00786988">
              <w:rPr>
                <w:rFonts w:ascii="Times New Roman" w:hAnsi="Times New Roman" w:cs="Times New Roman"/>
                <w:b/>
                <w:sz w:val="20"/>
                <w:szCs w:val="20"/>
              </w:rPr>
              <w:t xml:space="preserve">: </w:t>
            </w:r>
            <w:r w:rsidRPr="00786988">
              <w:rPr>
                <w:rFonts w:ascii="Times New Roman" w:hAnsi="Times New Roman" w:cs="Times New Roman"/>
                <w:sz w:val="20"/>
                <w:szCs w:val="20"/>
              </w:rPr>
              <w:t>ievērot starptautiskos un nacionālos normatīvos aktus – bērna tiesības uzaugt ģimenē vai ģimeniskai videi pietuvinātos apstākļos, ko ilgstošas aprūpes institūcijā nav iespējams nodrošināt (</w:t>
            </w:r>
            <w:proofErr w:type="spellStart"/>
            <w:r w:rsidRPr="00786988">
              <w:rPr>
                <w:rFonts w:ascii="Times New Roman" w:hAnsi="Times New Roman" w:cs="Times New Roman"/>
                <w:sz w:val="20"/>
                <w:szCs w:val="20"/>
              </w:rPr>
              <w:t>sk.ESR</w:t>
            </w:r>
            <w:proofErr w:type="spellEnd"/>
            <w:r w:rsidRPr="00786988">
              <w:rPr>
                <w:rFonts w:ascii="Times New Roman" w:hAnsi="Times New Roman" w:cs="Times New Roman"/>
                <w:sz w:val="20"/>
                <w:szCs w:val="20"/>
              </w:rPr>
              <w:t xml:space="preserve"> 79.lpp. Izmēģinājuma projektu valsts SAC filiālē “Rīga”).</w:t>
            </w:r>
          </w:p>
        </w:tc>
        <w:tc>
          <w:tcPr>
            <w:tcW w:w="4495" w:type="dxa"/>
          </w:tcPr>
          <w:p w14:paraId="195EA0EF" w14:textId="77777777" w:rsidR="004264AC" w:rsidRPr="00786988" w:rsidRDefault="004264AC" w:rsidP="004264AC">
            <w:pPr>
              <w:rPr>
                <w:rFonts w:ascii="Times New Roman" w:hAnsi="Times New Roman" w:cs="Times New Roman"/>
                <w:b/>
                <w:sz w:val="20"/>
                <w:szCs w:val="20"/>
              </w:rPr>
            </w:pPr>
            <w:r w:rsidRPr="00786988">
              <w:rPr>
                <w:rFonts w:ascii="Times New Roman" w:hAnsi="Times New Roman" w:cs="Times New Roman"/>
                <w:b/>
                <w:sz w:val="20"/>
                <w:szCs w:val="20"/>
              </w:rPr>
              <w:t xml:space="preserve">Nav ņemts vērā </w:t>
            </w:r>
          </w:p>
          <w:p w14:paraId="7C98C85C" w14:textId="5E50BAA1" w:rsidR="002D3C05" w:rsidRPr="00786988" w:rsidRDefault="004264AC" w:rsidP="004264AC">
            <w:pPr>
              <w:jc w:val="both"/>
              <w:rPr>
                <w:rFonts w:ascii="Times New Roman" w:hAnsi="Times New Roman" w:cs="Times New Roman"/>
                <w:sz w:val="20"/>
                <w:szCs w:val="20"/>
              </w:rPr>
            </w:pPr>
            <w:r w:rsidRPr="00786988">
              <w:rPr>
                <w:rFonts w:ascii="Times New Roman" w:hAnsi="Times New Roman" w:cs="Times New Roman"/>
                <w:sz w:val="20"/>
                <w:szCs w:val="20"/>
              </w:rPr>
              <w:t>Šādas detalizācijas pakāpes uzdevumu iekļaušana, kā arī viena konkrētais risinājuma piedāvāšana ir diskutējama plāna projekta “Plāns sociālo pakalpojumu attīstībai 2021.-2023.gadam” izstrādes laikā.  Turklāt komentārā minētā problemātika jau ir aptverta vairākos Pamatnostādņu projekta 2.rīcības virziena uzdevumos.</w:t>
            </w:r>
          </w:p>
        </w:tc>
      </w:tr>
      <w:tr w:rsidR="002D3C05" w:rsidRPr="00786988" w14:paraId="1024733A" w14:textId="77777777" w:rsidTr="00141381">
        <w:tc>
          <w:tcPr>
            <w:tcW w:w="3126" w:type="dxa"/>
          </w:tcPr>
          <w:p w14:paraId="46724BF0" w14:textId="1646F291" w:rsidR="002D3C05" w:rsidRPr="00786988" w:rsidRDefault="00447FB0" w:rsidP="002D3C05">
            <w:pPr>
              <w:rPr>
                <w:rFonts w:ascii="Times New Roman" w:hAnsi="Times New Roman" w:cs="Times New Roman"/>
                <w:sz w:val="20"/>
                <w:szCs w:val="20"/>
              </w:rPr>
            </w:pPr>
            <w:r w:rsidRPr="00786988">
              <w:rPr>
                <w:rFonts w:ascii="Times New Roman" w:hAnsi="Times New Roman" w:cs="Times New Roman"/>
                <w:sz w:val="20"/>
                <w:szCs w:val="20"/>
              </w:rPr>
              <w:t>154.</w:t>
            </w:r>
            <w:r w:rsidR="002D3C05" w:rsidRPr="00786988">
              <w:rPr>
                <w:rFonts w:ascii="Times New Roman" w:hAnsi="Times New Roman" w:cs="Times New Roman"/>
                <w:sz w:val="20"/>
                <w:szCs w:val="20"/>
              </w:rPr>
              <w:t xml:space="preserve">Pamatnostādņu projekts, </w:t>
            </w:r>
          </w:p>
          <w:p w14:paraId="29D82070" w14:textId="77777777" w:rsidR="002D3C05" w:rsidRPr="00786988" w:rsidRDefault="002D3C05" w:rsidP="002D3C05">
            <w:pPr>
              <w:rPr>
                <w:rFonts w:ascii="Times New Roman" w:hAnsi="Times New Roman" w:cs="Times New Roman"/>
                <w:sz w:val="20"/>
                <w:szCs w:val="20"/>
              </w:rPr>
            </w:pPr>
            <w:r w:rsidRPr="00786988">
              <w:rPr>
                <w:rFonts w:ascii="Times New Roman" w:hAnsi="Times New Roman" w:cs="Times New Roman"/>
                <w:sz w:val="20"/>
                <w:szCs w:val="20"/>
              </w:rPr>
              <w:t>Rīcības virziens “Moderna un pieejama sociālo pakalpojumu sistēma, kas cita starpā uzlabo iedzīvotāju iespējas dzīvot neatkarīgi un dzīvot sabiedrībā, iekļauties izglītībā un darba tirgū”</w:t>
            </w:r>
          </w:p>
        </w:tc>
        <w:tc>
          <w:tcPr>
            <w:tcW w:w="6752" w:type="dxa"/>
          </w:tcPr>
          <w:p w14:paraId="636131E4" w14:textId="77777777" w:rsidR="002D3C05" w:rsidRPr="00786988" w:rsidRDefault="002D3C05" w:rsidP="002D3C05">
            <w:pPr>
              <w:jc w:val="center"/>
              <w:rPr>
                <w:rFonts w:ascii="Times New Roman" w:hAnsi="Times New Roman" w:cs="Times New Roman"/>
                <w:b/>
                <w:sz w:val="20"/>
                <w:szCs w:val="20"/>
              </w:rPr>
            </w:pPr>
            <w:r w:rsidRPr="00786988">
              <w:rPr>
                <w:rFonts w:ascii="Times New Roman" w:hAnsi="Times New Roman" w:cs="Times New Roman"/>
                <w:b/>
                <w:sz w:val="20"/>
                <w:szCs w:val="20"/>
              </w:rPr>
              <w:t>FM</w:t>
            </w:r>
          </w:p>
          <w:p w14:paraId="22C3E36D" w14:textId="77777777" w:rsidR="002D3C05" w:rsidRPr="00786988" w:rsidRDefault="002D3C05" w:rsidP="002D3C05">
            <w:pPr>
              <w:rPr>
                <w:rFonts w:ascii="Times New Roman" w:hAnsi="Times New Roman" w:cs="Times New Roman"/>
                <w:b/>
                <w:sz w:val="20"/>
                <w:szCs w:val="20"/>
              </w:rPr>
            </w:pPr>
            <w:r w:rsidRPr="00786988">
              <w:rPr>
                <w:rFonts w:ascii="Times New Roman" w:hAnsi="Times New Roman" w:cs="Times New Roman"/>
                <w:sz w:val="20"/>
                <w:szCs w:val="20"/>
              </w:rPr>
              <w:t>Ierosinām paplašināt pamatnostādņu projekta 2.rīcības virziena 1.1.uzdevumu, iekļaujot tajā sociālo rehabilitāciju bērniem un pilngadīgām personām, kuras cieš no vielu vai procesu atkarībām</w:t>
            </w:r>
          </w:p>
        </w:tc>
        <w:tc>
          <w:tcPr>
            <w:tcW w:w="4495" w:type="dxa"/>
          </w:tcPr>
          <w:p w14:paraId="5A14891B" w14:textId="4D243A48" w:rsidR="004264AC" w:rsidRPr="00786988" w:rsidRDefault="00AB1996" w:rsidP="002D3C05">
            <w:pPr>
              <w:rPr>
                <w:rFonts w:ascii="Times New Roman" w:hAnsi="Times New Roman" w:cs="Times New Roman"/>
                <w:b/>
                <w:sz w:val="20"/>
                <w:szCs w:val="20"/>
              </w:rPr>
            </w:pPr>
            <w:r w:rsidRPr="00786988">
              <w:rPr>
                <w:rFonts w:ascii="Times New Roman" w:hAnsi="Times New Roman" w:cs="Times New Roman"/>
                <w:b/>
                <w:sz w:val="20"/>
                <w:szCs w:val="20"/>
              </w:rPr>
              <w:t>Ņ</w:t>
            </w:r>
            <w:r w:rsidR="004264AC" w:rsidRPr="00786988">
              <w:rPr>
                <w:rFonts w:ascii="Times New Roman" w:hAnsi="Times New Roman" w:cs="Times New Roman"/>
                <w:b/>
                <w:sz w:val="20"/>
                <w:szCs w:val="20"/>
              </w:rPr>
              <w:t>emts vērā</w:t>
            </w:r>
            <w:r w:rsidR="002C4D50" w:rsidRPr="00786988">
              <w:rPr>
                <w:rFonts w:ascii="Times New Roman" w:hAnsi="Times New Roman" w:cs="Times New Roman"/>
                <w:b/>
                <w:sz w:val="20"/>
                <w:szCs w:val="20"/>
              </w:rPr>
              <w:t xml:space="preserve"> </w:t>
            </w:r>
          </w:p>
          <w:p w14:paraId="4FF8A024" w14:textId="6A17A88E" w:rsidR="002C4D50" w:rsidRPr="00786988" w:rsidRDefault="002C4D50" w:rsidP="002D3C05">
            <w:pPr>
              <w:rPr>
                <w:rFonts w:ascii="Times New Roman" w:hAnsi="Times New Roman" w:cs="Times New Roman"/>
                <w:sz w:val="20"/>
                <w:szCs w:val="20"/>
              </w:rPr>
            </w:pPr>
          </w:p>
        </w:tc>
      </w:tr>
      <w:tr w:rsidR="002D3C05" w:rsidRPr="00786988" w14:paraId="7CA6F073" w14:textId="77777777" w:rsidTr="00141381">
        <w:tc>
          <w:tcPr>
            <w:tcW w:w="3126" w:type="dxa"/>
          </w:tcPr>
          <w:p w14:paraId="61652BFE" w14:textId="3AD46DA8" w:rsidR="002D3C05" w:rsidRPr="00786988" w:rsidRDefault="00447FB0" w:rsidP="002D3C05">
            <w:pPr>
              <w:rPr>
                <w:rFonts w:ascii="Times New Roman" w:hAnsi="Times New Roman" w:cs="Times New Roman"/>
                <w:sz w:val="20"/>
                <w:szCs w:val="20"/>
              </w:rPr>
            </w:pPr>
            <w:r w:rsidRPr="00786988">
              <w:rPr>
                <w:rFonts w:ascii="Times New Roman" w:hAnsi="Times New Roman" w:cs="Times New Roman"/>
                <w:sz w:val="20"/>
                <w:szCs w:val="20"/>
              </w:rPr>
              <w:lastRenderedPageBreak/>
              <w:t>155.</w:t>
            </w:r>
            <w:r w:rsidR="002D3C05" w:rsidRPr="00786988">
              <w:rPr>
                <w:rFonts w:ascii="Times New Roman" w:hAnsi="Times New Roman" w:cs="Times New Roman"/>
                <w:sz w:val="20"/>
                <w:szCs w:val="20"/>
              </w:rPr>
              <w:t>Rīcības virziens “Moderna un pieejama sociālo pakalpojumu sistēma, kas cita starpā uzlabo iedzīvotāju iespējas dzīvot neatkarīgi un dzīvot sabiedrībā, iekļauties izglītībā un darba tirgū”</w:t>
            </w:r>
          </w:p>
        </w:tc>
        <w:tc>
          <w:tcPr>
            <w:tcW w:w="6752" w:type="dxa"/>
          </w:tcPr>
          <w:p w14:paraId="0155AAC2" w14:textId="77777777" w:rsidR="002D3C05" w:rsidRPr="00786988" w:rsidRDefault="002D3C05" w:rsidP="002D3C05">
            <w:pPr>
              <w:ind w:firstLine="567"/>
              <w:jc w:val="center"/>
              <w:rPr>
                <w:rFonts w:ascii="Times New Roman" w:hAnsi="Times New Roman" w:cs="Times New Roman"/>
                <w:b/>
                <w:bCs/>
                <w:sz w:val="20"/>
                <w:szCs w:val="20"/>
              </w:rPr>
            </w:pPr>
            <w:r w:rsidRPr="00786988">
              <w:rPr>
                <w:rFonts w:ascii="Times New Roman" w:hAnsi="Times New Roman" w:cs="Times New Roman"/>
                <w:b/>
                <w:bCs/>
                <w:sz w:val="20"/>
                <w:szCs w:val="20"/>
              </w:rPr>
              <w:t>LIZDA</w:t>
            </w:r>
          </w:p>
          <w:p w14:paraId="4E849524" w14:textId="77777777" w:rsidR="002D3C05" w:rsidRPr="00786988" w:rsidRDefault="002D3C05" w:rsidP="009573D3">
            <w:pPr>
              <w:jc w:val="both"/>
              <w:rPr>
                <w:rFonts w:ascii="Times New Roman" w:eastAsia="Calibri" w:hAnsi="Times New Roman" w:cs="Times New Roman"/>
                <w:sz w:val="20"/>
                <w:szCs w:val="20"/>
              </w:rPr>
            </w:pPr>
            <w:r w:rsidRPr="00786988">
              <w:rPr>
                <w:rFonts w:ascii="Times New Roman" w:hAnsi="Times New Roman" w:cs="Times New Roman"/>
                <w:bCs/>
                <w:sz w:val="20"/>
                <w:szCs w:val="20"/>
              </w:rPr>
              <w:t>LIZDA iebilst pret 2. Rīcības virzienā “</w:t>
            </w:r>
            <w:r w:rsidRPr="00786988">
              <w:rPr>
                <w:rFonts w:ascii="Times New Roman" w:eastAsia="Calibri" w:hAnsi="Times New Roman" w:cs="Times New Roman"/>
                <w:sz w:val="20"/>
                <w:szCs w:val="20"/>
              </w:rPr>
              <w:t>Moderna un pieejama sociālo pakalpojumu sistēma, kas cita starpā uzlabo iedzīvotāju iespējas dzīvot neatkarīgi un dzīvot sabiedrībā, iekļauties izglītībā un darba tirgū” noteikto izpildes termiņu – 2027.gadu un rosina izpildes termiņu samazināt līdz 2024.gadam:</w:t>
            </w:r>
          </w:p>
          <w:p w14:paraId="4F5A568D" w14:textId="77777777" w:rsidR="002D3C05" w:rsidRPr="00786988" w:rsidRDefault="002D3C05" w:rsidP="002D3C05">
            <w:pPr>
              <w:ind w:firstLine="567"/>
              <w:jc w:val="both"/>
              <w:rPr>
                <w:rFonts w:ascii="Times New Roman" w:eastAsia="Calibri" w:hAnsi="Times New Roman" w:cs="Times New Roman"/>
                <w:sz w:val="20"/>
                <w:szCs w:val="20"/>
              </w:rPr>
            </w:pPr>
            <w:r w:rsidRPr="00786988">
              <w:rPr>
                <w:rFonts w:ascii="Times New Roman" w:eastAsia="Calibri" w:hAnsi="Times New Roman" w:cs="Times New Roman"/>
                <w:sz w:val="20"/>
                <w:szCs w:val="20"/>
              </w:rPr>
              <w:t xml:space="preserve">1)  1.1. uzdevumā “palielinot  sabiedrībā balstītu sociālo pakalpojumu pieejamību bērniem un pilngadīgām personām ar funkcionāliem traucējumiem, t.sk. garīga rakstura traucējumu vai multiplu traucējumu gadījumā, vecāka gada gājuma cilvēkiem, t.sk. cilvēkiem ar demenci, un sniegt atbalstu viņu ģimenes locekļiem, veicinot starpnozaru un </w:t>
            </w:r>
            <w:proofErr w:type="spellStart"/>
            <w:r w:rsidRPr="00786988">
              <w:rPr>
                <w:rFonts w:ascii="Times New Roman" w:eastAsia="Calibri" w:hAnsi="Times New Roman" w:cs="Times New Roman"/>
                <w:sz w:val="20"/>
                <w:szCs w:val="20"/>
              </w:rPr>
              <w:t>multidisciplināru</w:t>
            </w:r>
            <w:proofErr w:type="spellEnd"/>
            <w:r w:rsidRPr="00786988">
              <w:rPr>
                <w:rFonts w:ascii="Times New Roman" w:eastAsia="Calibri" w:hAnsi="Times New Roman" w:cs="Times New Roman"/>
                <w:sz w:val="20"/>
                <w:szCs w:val="20"/>
              </w:rPr>
              <w:t xml:space="preserve"> pieeju sociālajā aprūpē”,</w:t>
            </w:r>
          </w:p>
          <w:p w14:paraId="57B747AC" w14:textId="77777777" w:rsidR="002D3C05" w:rsidRPr="00786988" w:rsidRDefault="002D3C05" w:rsidP="002D3C05">
            <w:pPr>
              <w:ind w:firstLine="567"/>
              <w:jc w:val="both"/>
              <w:rPr>
                <w:rFonts w:ascii="Times New Roman" w:eastAsia="Calibri" w:hAnsi="Times New Roman" w:cs="Times New Roman"/>
                <w:sz w:val="20"/>
                <w:szCs w:val="20"/>
              </w:rPr>
            </w:pPr>
            <w:r w:rsidRPr="00786988">
              <w:rPr>
                <w:rFonts w:ascii="Times New Roman" w:eastAsia="Calibri" w:hAnsi="Times New Roman" w:cs="Times New Roman"/>
                <w:sz w:val="20"/>
                <w:szCs w:val="20"/>
              </w:rPr>
              <w:t xml:space="preserve">2) 1.5. uzdevumā “ieviešot individuālā budžeta pieeju  sociālo pakalpojumu sniegšanā noteiktām mērķa grupām, īpaši bērniem”; </w:t>
            </w:r>
          </w:p>
          <w:p w14:paraId="2D457344" w14:textId="77777777" w:rsidR="002D3C05" w:rsidRPr="00786988" w:rsidRDefault="002D3C05" w:rsidP="002D3C05">
            <w:pPr>
              <w:jc w:val="both"/>
              <w:rPr>
                <w:rFonts w:ascii="Times New Roman" w:hAnsi="Times New Roman" w:cs="Times New Roman"/>
                <w:b/>
                <w:sz w:val="20"/>
                <w:szCs w:val="20"/>
              </w:rPr>
            </w:pPr>
            <w:r w:rsidRPr="00786988">
              <w:rPr>
                <w:rFonts w:ascii="Times New Roman" w:eastAsia="Calibri" w:hAnsi="Times New Roman" w:cs="Times New Roman"/>
                <w:sz w:val="20"/>
                <w:szCs w:val="20"/>
              </w:rPr>
              <w:t>Projekta “Pamatnostādņu kopsavilkumā (7.lpp.) norādīts, ka “iekļaujoša izglītība un izglītības iespējas visā mūža garumā tieši korelē ar personas konkurētspēju darba tirgū, tās pakļautību nabadzības un sociālās atstumtības riskam, ienākumu līmeni”.</w:t>
            </w:r>
          </w:p>
        </w:tc>
        <w:tc>
          <w:tcPr>
            <w:tcW w:w="4495" w:type="dxa"/>
          </w:tcPr>
          <w:p w14:paraId="35376DF7" w14:textId="77777777" w:rsidR="002C4D50" w:rsidRPr="00786988" w:rsidRDefault="002C4D50" w:rsidP="002C4D50">
            <w:pPr>
              <w:rPr>
                <w:rFonts w:ascii="Times New Roman" w:hAnsi="Times New Roman" w:cs="Times New Roman"/>
                <w:b/>
                <w:sz w:val="20"/>
                <w:szCs w:val="20"/>
              </w:rPr>
            </w:pPr>
            <w:r w:rsidRPr="00786988">
              <w:rPr>
                <w:rFonts w:ascii="Times New Roman" w:hAnsi="Times New Roman" w:cs="Times New Roman"/>
                <w:b/>
                <w:sz w:val="20"/>
                <w:szCs w:val="20"/>
              </w:rPr>
              <w:t>Nav ņemts vērā</w:t>
            </w:r>
          </w:p>
          <w:p w14:paraId="5C63D31D" w14:textId="34D72ED6" w:rsidR="002C4D50" w:rsidRPr="00786988" w:rsidRDefault="002C4D50" w:rsidP="009573D3">
            <w:pPr>
              <w:jc w:val="both"/>
              <w:rPr>
                <w:rFonts w:ascii="Times New Roman" w:hAnsi="Times New Roman" w:cs="Times New Roman"/>
                <w:sz w:val="20"/>
                <w:szCs w:val="20"/>
              </w:rPr>
            </w:pPr>
            <w:r w:rsidRPr="00786988">
              <w:rPr>
                <w:rFonts w:ascii="Times New Roman" w:hAnsi="Times New Roman" w:cs="Times New Roman"/>
                <w:sz w:val="20"/>
                <w:szCs w:val="20"/>
              </w:rPr>
              <w:t>Uzdevumi paredz kompleksus risinājumus un kopumā līdz 2024.gadam tos  īstenot nav reāli</w:t>
            </w:r>
            <w:r w:rsidR="005726C1">
              <w:rPr>
                <w:rFonts w:ascii="Times New Roman" w:hAnsi="Times New Roman" w:cs="Times New Roman"/>
                <w:sz w:val="20"/>
                <w:szCs w:val="20"/>
              </w:rPr>
              <w:t>. Tāpat noteiktais termiņš salāgots ar ES fondu plānošanas perioda finansējumu, kas plānots minēto pakalpojumu attīstībai.</w:t>
            </w:r>
          </w:p>
        </w:tc>
      </w:tr>
      <w:tr w:rsidR="002D3C05" w:rsidRPr="00786988" w14:paraId="005D346A" w14:textId="77777777" w:rsidTr="007F35E7">
        <w:tc>
          <w:tcPr>
            <w:tcW w:w="3126" w:type="dxa"/>
          </w:tcPr>
          <w:p w14:paraId="2B6361B7" w14:textId="027F9CBA" w:rsidR="002D3C05" w:rsidRPr="00786988" w:rsidRDefault="00447FB0" w:rsidP="002D3C05">
            <w:pPr>
              <w:rPr>
                <w:rFonts w:ascii="Times New Roman" w:hAnsi="Times New Roman" w:cs="Times New Roman"/>
                <w:sz w:val="20"/>
                <w:szCs w:val="20"/>
              </w:rPr>
            </w:pPr>
            <w:r w:rsidRPr="00786988">
              <w:rPr>
                <w:rFonts w:ascii="Times New Roman" w:hAnsi="Times New Roman" w:cs="Times New Roman"/>
                <w:sz w:val="20"/>
                <w:szCs w:val="20"/>
              </w:rPr>
              <w:t>156.</w:t>
            </w:r>
            <w:r w:rsidR="002D3C05" w:rsidRPr="00786988">
              <w:rPr>
                <w:rFonts w:ascii="Times New Roman" w:hAnsi="Times New Roman" w:cs="Times New Roman"/>
                <w:sz w:val="20"/>
                <w:szCs w:val="20"/>
              </w:rPr>
              <w:t xml:space="preserve">Pamatnostādņu projekts, </w:t>
            </w:r>
          </w:p>
          <w:p w14:paraId="1EA87FBA" w14:textId="77777777" w:rsidR="002D3C05" w:rsidRPr="00786988" w:rsidRDefault="002D3C05" w:rsidP="002D3C05">
            <w:pPr>
              <w:rPr>
                <w:rFonts w:ascii="Times New Roman" w:hAnsi="Times New Roman" w:cs="Times New Roman"/>
                <w:sz w:val="20"/>
                <w:szCs w:val="20"/>
              </w:rPr>
            </w:pPr>
            <w:r w:rsidRPr="00786988">
              <w:rPr>
                <w:rFonts w:ascii="Times New Roman" w:hAnsi="Times New Roman" w:cs="Times New Roman"/>
                <w:sz w:val="20"/>
                <w:szCs w:val="20"/>
              </w:rPr>
              <w:t>Rīcības virziens “Moderna un pieejama sociālo pakalpojumu sistēma, kas cita starpā uzlabo iedzīvotāju iespējas dzīvot neatkarīgi un dzīvot sabiedrībā, iekļauties izglītībā un darba tirgū”</w:t>
            </w:r>
          </w:p>
        </w:tc>
        <w:tc>
          <w:tcPr>
            <w:tcW w:w="6752" w:type="dxa"/>
          </w:tcPr>
          <w:p w14:paraId="4138B8AB" w14:textId="77777777" w:rsidR="002D3C05" w:rsidRPr="00786988" w:rsidRDefault="002D3C05" w:rsidP="002D3C05">
            <w:pPr>
              <w:jc w:val="center"/>
              <w:rPr>
                <w:rFonts w:ascii="Times New Roman" w:hAnsi="Times New Roman" w:cs="Times New Roman"/>
                <w:b/>
                <w:sz w:val="20"/>
                <w:szCs w:val="20"/>
              </w:rPr>
            </w:pPr>
            <w:r w:rsidRPr="00786988">
              <w:rPr>
                <w:rFonts w:ascii="Times New Roman" w:hAnsi="Times New Roman" w:cs="Times New Roman"/>
                <w:b/>
                <w:sz w:val="20"/>
                <w:szCs w:val="20"/>
              </w:rPr>
              <w:t>VSAC “Rīga” filiāle “Rīga”</w:t>
            </w:r>
          </w:p>
          <w:p w14:paraId="38115781" w14:textId="77777777" w:rsidR="002D3C05" w:rsidRPr="00786988" w:rsidRDefault="002D3C05" w:rsidP="002D3C05">
            <w:pPr>
              <w:jc w:val="both"/>
              <w:rPr>
                <w:rFonts w:ascii="Times New Roman" w:hAnsi="Times New Roman" w:cs="Times New Roman"/>
                <w:b/>
                <w:sz w:val="20"/>
                <w:szCs w:val="20"/>
                <w:u w:val="single"/>
              </w:rPr>
            </w:pPr>
            <w:r w:rsidRPr="00786988">
              <w:rPr>
                <w:rFonts w:ascii="Times New Roman" w:hAnsi="Times New Roman" w:cs="Times New Roman"/>
                <w:b/>
                <w:sz w:val="20"/>
                <w:szCs w:val="20"/>
                <w:u w:val="single"/>
              </w:rPr>
              <w:t>1.2.uzdevums</w:t>
            </w:r>
          </w:p>
          <w:p w14:paraId="0C56D279" w14:textId="77777777" w:rsidR="002D3C05" w:rsidRPr="00786988" w:rsidRDefault="002D3C05" w:rsidP="002D3C05">
            <w:pPr>
              <w:jc w:val="both"/>
              <w:rPr>
                <w:rFonts w:ascii="Times New Roman" w:hAnsi="Times New Roman" w:cs="Times New Roman"/>
                <w:b/>
                <w:sz w:val="20"/>
                <w:szCs w:val="20"/>
              </w:rPr>
            </w:pPr>
            <w:r w:rsidRPr="00786988">
              <w:rPr>
                <w:rFonts w:ascii="Times New Roman" w:hAnsi="Times New Roman" w:cs="Times New Roman"/>
                <w:b/>
                <w:sz w:val="20"/>
                <w:szCs w:val="20"/>
                <w:u w:val="single"/>
              </w:rPr>
              <w:t>Priekšlikums</w:t>
            </w:r>
            <w:r w:rsidRPr="00786988">
              <w:rPr>
                <w:rFonts w:ascii="Times New Roman" w:hAnsi="Times New Roman" w:cs="Times New Roman"/>
                <w:sz w:val="20"/>
                <w:szCs w:val="20"/>
              </w:rPr>
              <w:t>: Šis punkts ar visu tekstu ir pilnībā izslēdzams, jo ir pretrunā ar bērnu tiesībām uzaugt ģimenē – nav nepieciešams uzlabot ilgstošo aprūpi, bet jāpārveido aprūpe uz īstermiņa un sabiedrībā balstītu (</w:t>
            </w:r>
            <w:proofErr w:type="spellStart"/>
            <w:r w:rsidRPr="00786988">
              <w:rPr>
                <w:rFonts w:ascii="Times New Roman" w:hAnsi="Times New Roman" w:cs="Times New Roman"/>
                <w:sz w:val="20"/>
                <w:szCs w:val="20"/>
              </w:rPr>
              <w:t>sk.ESR</w:t>
            </w:r>
            <w:proofErr w:type="spellEnd"/>
            <w:r w:rsidRPr="00786988">
              <w:rPr>
                <w:rFonts w:ascii="Times New Roman" w:hAnsi="Times New Roman" w:cs="Times New Roman"/>
                <w:sz w:val="20"/>
                <w:szCs w:val="20"/>
              </w:rPr>
              <w:t xml:space="preserve"> 79.lpp. Izmēģinājuma projektu valsts SAC filiālē “Rīga”).</w:t>
            </w:r>
          </w:p>
        </w:tc>
        <w:tc>
          <w:tcPr>
            <w:tcW w:w="4495" w:type="dxa"/>
          </w:tcPr>
          <w:p w14:paraId="57AD9FC6" w14:textId="77777777" w:rsidR="002C4D50" w:rsidRPr="00786988" w:rsidRDefault="002C4D50" w:rsidP="002C4D50">
            <w:pPr>
              <w:rPr>
                <w:rFonts w:ascii="Times New Roman" w:hAnsi="Times New Roman" w:cs="Times New Roman"/>
                <w:b/>
                <w:sz w:val="20"/>
                <w:szCs w:val="20"/>
              </w:rPr>
            </w:pPr>
            <w:r w:rsidRPr="00786988">
              <w:rPr>
                <w:rFonts w:ascii="Times New Roman" w:hAnsi="Times New Roman" w:cs="Times New Roman"/>
                <w:b/>
                <w:sz w:val="20"/>
                <w:szCs w:val="20"/>
              </w:rPr>
              <w:t>Nav ņemts vērā</w:t>
            </w:r>
          </w:p>
          <w:p w14:paraId="79D520EE" w14:textId="5D0BC22B" w:rsidR="002C4D50" w:rsidRPr="00786988" w:rsidRDefault="009573D3" w:rsidP="009573D3">
            <w:pPr>
              <w:jc w:val="both"/>
              <w:rPr>
                <w:rFonts w:ascii="Times New Roman" w:hAnsi="Times New Roman" w:cs="Times New Roman"/>
                <w:sz w:val="20"/>
                <w:szCs w:val="20"/>
              </w:rPr>
            </w:pPr>
            <w:r w:rsidRPr="00786988">
              <w:rPr>
                <w:rFonts w:ascii="Times New Roman" w:hAnsi="Times New Roman" w:cs="Times New Roman"/>
                <w:sz w:val="20"/>
                <w:szCs w:val="20"/>
              </w:rPr>
              <w:t>E</w:t>
            </w:r>
            <w:r w:rsidR="002C4D50" w:rsidRPr="00786988">
              <w:rPr>
                <w:rFonts w:ascii="Times New Roman" w:hAnsi="Times New Roman" w:cs="Times New Roman"/>
                <w:sz w:val="20"/>
                <w:szCs w:val="20"/>
              </w:rPr>
              <w:t>sošais priekšlikums ir pretrunā citiem iesniedzēja priekšlikumiem, kuri paredz gan mazo grupu veidošanu, gan dzīvokļa tipa pakalpojuma attīstību, gan grupu ar vienas personas piesaistes personas veidošanu</w:t>
            </w:r>
            <w:r w:rsidRPr="00786988">
              <w:rPr>
                <w:rFonts w:ascii="Times New Roman" w:hAnsi="Times New Roman" w:cs="Times New Roman"/>
                <w:sz w:val="20"/>
                <w:szCs w:val="20"/>
              </w:rPr>
              <w:t>, kas ir institucionāli pakalpojumi.</w:t>
            </w:r>
          </w:p>
        </w:tc>
      </w:tr>
      <w:tr w:rsidR="002D3C05" w:rsidRPr="00786988" w14:paraId="6E2690F9" w14:textId="77777777" w:rsidTr="007F35E7">
        <w:tc>
          <w:tcPr>
            <w:tcW w:w="3126" w:type="dxa"/>
          </w:tcPr>
          <w:p w14:paraId="12B073FE" w14:textId="74AC451D" w:rsidR="002D3C05" w:rsidRPr="00786988" w:rsidRDefault="00447FB0" w:rsidP="002D3C05">
            <w:pPr>
              <w:rPr>
                <w:rFonts w:ascii="Times New Roman" w:hAnsi="Times New Roman" w:cs="Times New Roman"/>
                <w:sz w:val="20"/>
                <w:szCs w:val="20"/>
              </w:rPr>
            </w:pPr>
            <w:r w:rsidRPr="00786988">
              <w:rPr>
                <w:rFonts w:ascii="Times New Roman" w:hAnsi="Times New Roman" w:cs="Times New Roman"/>
                <w:sz w:val="20"/>
                <w:szCs w:val="20"/>
              </w:rPr>
              <w:t>157.</w:t>
            </w:r>
            <w:r w:rsidR="002D3C05" w:rsidRPr="00786988">
              <w:rPr>
                <w:rFonts w:ascii="Times New Roman" w:hAnsi="Times New Roman" w:cs="Times New Roman"/>
                <w:sz w:val="20"/>
                <w:szCs w:val="20"/>
              </w:rPr>
              <w:t xml:space="preserve">Pamatnostādņu projekts, </w:t>
            </w:r>
          </w:p>
          <w:p w14:paraId="165E9492" w14:textId="77777777" w:rsidR="002D3C05" w:rsidRPr="00786988" w:rsidRDefault="002D3C05" w:rsidP="002D3C05">
            <w:pPr>
              <w:rPr>
                <w:rFonts w:ascii="Times New Roman" w:hAnsi="Times New Roman" w:cs="Times New Roman"/>
                <w:sz w:val="20"/>
                <w:szCs w:val="20"/>
              </w:rPr>
            </w:pPr>
            <w:r w:rsidRPr="00786988">
              <w:rPr>
                <w:rFonts w:ascii="Times New Roman" w:hAnsi="Times New Roman" w:cs="Times New Roman"/>
                <w:sz w:val="20"/>
                <w:szCs w:val="20"/>
              </w:rPr>
              <w:t>Rīcības virziens “Moderna un pieejama sociālo pakalpojumu sistēma, kas cita starpā uzlabo iedzīvotāju iespējas dzīvot neatkarīgi un dzīvot sabiedrībā, iekļauties izglītībā un darba tirgū”</w:t>
            </w:r>
          </w:p>
        </w:tc>
        <w:tc>
          <w:tcPr>
            <w:tcW w:w="6752" w:type="dxa"/>
          </w:tcPr>
          <w:p w14:paraId="457656D9" w14:textId="51EEFAE9" w:rsidR="002D3C05" w:rsidRPr="00786988" w:rsidRDefault="002D3C05" w:rsidP="002D3C05">
            <w:pPr>
              <w:jc w:val="center"/>
              <w:rPr>
                <w:rFonts w:ascii="Times New Roman" w:hAnsi="Times New Roman" w:cs="Times New Roman"/>
                <w:b/>
                <w:sz w:val="20"/>
                <w:szCs w:val="20"/>
              </w:rPr>
            </w:pPr>
            <w:r w:rsidRPr="00786988">
              <w:rPr>
                <w:rFonts w:ascii="Times New Roman" w:hAnsi="Times New Roman" w:cs="Times New Roman"/>
                <w:b/>
                <w:sz w:val="20"/>
                <w:szCs w:val="20"/>
              </w:rPr>
              <w:t xml:space="preserve">Latvijas </w:t>
            </w:r>
            <w:r w:rsidR="005726C1">
              <w:rPr>
                <w:rFonts w:ascii="Times New Roman" w:hAnsi="Times New Roman" w:cs="Times New Roman"/>
                <w:b/>
                <w:sz w:val="20"/>
                <w:szCs w:val="20"/>
              </w:rPr>
              <w:t>s</w:t>
            </w:r>
            <w:r w:rsidRPr="00786988">
              <w:rPr>
                <w:rFonts w:ascii="Times New Roman" w:hAnsi="Times New Roman" w:cs="Times New Roman"/>
                <w:b/>
                <w:sz w:val="20"/>
                <w:szCs w:val="20"/>
              </w:rPr>
              <w:t>ociālo darbinieku biedrība</w:t>
            </w:r>
          </w:p>
          <w:p w14:paraId="67EE9C80" w14:textId="77777777" w:rsidR="002D3C05" w:rsidRPr="00786988" w:rsidRDefault="002D3C05" w:rsidP="002D3C05">
            <w:pPr>
              <w:jc w:val="both"/>
              <w:rPr>
                <w:rFonts w:ascii="Times New Roman" w:hAnsi="Times New Roman" w:cs="Times New Roman"/>
                <w:b/>
                <w:sz w:val="20"/>
                <w:szCs w:val="20"/>
                <w:u w:val="single"/>
              </w:rPr>
            </w:pPr>
            <w:r w:rsidRPr="00786988">
              <w:rPr>
                <w:rFonts w:ascii="Times New Roman" w:hAnsi="Times New Roman" w:cs="Times New Roman"/>
                <w:b/>
                <w:sz w:val="20"/>
                <w:szCs w:val="20"/>
                <w:u w:val="single"/>
              </w:rPr>
              <w:t>1.2.uzdevums</w:t>
            </w:r>
          </w:p>
          <w:p w14:paraId="47F6CC77" w14:textId="77777777" w:rsidR="002D3C05" w:rsidRPr="00786988" w:rsidRDefault="002D3C05" w:rsidP="002D3C05">
            <w:pPr>
              <w:jc w:val="both"/>
              <w:rPr>
                <w:rFonts w:ascii="Times New Roman" w:hAnsi="Times New Roman" w:cs="Times New Roman"/>
                <w:b/>
                <w:sz w:val="20"/>
                <w:szCs w:val="20"/>
              </w:rPr>
            </w:pPr>
            <w:r w:rsidRPr="00786988">
              <w:rPr>
                <w:rFonts w:ascii="Times New Roman" w:hAnsi="Times New Roman" w:cs="Times New Roman"/>
                <w:b/>
                <w:sz w:val="20"/>
                <w:szCs w:val="20"/>
                <w:u w:val="single"/>
              </w:rPr>
              <w:t>Priekšlikums</w:t>
            </w:r>
            <w:r w:rsidRPr="00786988">
              <w:rPr>
                <w:rFonts w:ascii="Times New Roman" w:hAnsi="Times New Roman" w:cs="Times New Roman"/>
                <w:sz w:val="20"/>
                <w:szCs w:val="20"/>
              </w:rPr>
              <w:t>: Šis punkts ar visu tekstu ir pilnībā izslēdzams, jo ir pretrunā ar bērnu tiesībām uzaugt ģimenē – nav nepieciešams uzlabot ilgstošo aprūpi, bet jāpārveido aprūpe uz īstermiņa un sabiedrībā balstītu (</w:t>
            </w:r>
            <w:proofErr w:type="spellStart"/>
            <w:r w:rsidRPr="00786988">
              <w:rPr>
                <w:rFonts w:ascii="Times New Roman" w:hAnsi="Times New Roman" w:cs="Times New Roman"/>
                <w:sz w:val="20"/>
                <w:szCs w:val="20"/>
              </w:rPr>
              <w:t>sk.ESR</w:t>
            </w:r>
            <w:proofErr w:type="spellEnd"/>
            <w:r w:rsidRPr="00786988">
              <w:rPr>
                <w:rFonts w:ascii="Times New Roman" w:hAnsi="Times New Roman" w:cs="Times New Roman"/>
                <w:sz w:val="20"/>
                <w:szCs w:val="20"/>
              </w:rPr>
              <w:t xml:space="preserve"> 79.lpp. Izmēģinājuma projektu valsts SAC filiālē “Rīga”).</w:t>
            </w:r>
          </w:p>
        </w:tc>
        <w:tc>
          <w:tcPr>
            <w:tcW w:w="4495" w:type="dxa"/>
          </w:tcPr>
          <w:p w14:paraId="6B30130A" w14:textId="77777777" w:rsidR="009573D3" w:rsidRPr="00786988" w:rsidRDefault="009573D3" w:rsidP="009573D3">
            <w:pPr>
              <w:rPr>
                <w:rFonts w:ascii="Times New Roman" w:hAnsi="Times New Roman" w:cs="Times New Roman"/>
                <w:b/>
                <w:sz w:val="20"/>
                <w:szCs w:val="20"/>
              </w:rPr>
            </w:pPr>
            <w:r w:rsidRPr="00786988">
              <w:rPr>
                <w:rFonts w:ascii="Times New Roman" w:hAnsi="Times New Roman" w:cs="Times New Roman"/>
                <w:b/>
                <w:sz w:val="20"/>
                <w:szCs w:val="20"/>
              </w:rPr>
              <w:t>Nav ņemts vērā</w:t>
            </w:r>
          </w:p>
          <w:p w14:paraId="620ED5A2" w14:textId="2E57536E" w:rsidR="002D3C05" w:rsidRPr="00786988" w:rsidRDefault="009573D3" w:rsidP="009573D3">
            <w:pPr>
              <w:jc w:val="both"/>
              <w:rPr>
                <w:rFonts w:ascii="Times New Roman" w:hAnsi="Times New Roman" w:cs="Times New Roman"/>
                <w:sz w:val="20"/>
                <w:szCs w:val="20"/>
              </w:rPr>
            </w:pPr>
            <w:r w:rsidRPr="00786988">
              <w:rPr>
                <w:rFonts w:ascii="Times New Roman" w:hAnsi="Times New Roman" w:cs="Times New Roman"/>
                <w:sz w:val="20"/>
                <w:szCs w:val="20"/>
              </w:rPr>
              <w:t>Esošais priekšlikums ir pretrunā citiem iesniedzēja priekšlikumiem, kuri paredz gan mazo grupu veidošanu, gan dzīvokļa tipa pakalpojuma attīstību, gan grupu ar vienas personas piesaistes personas veidošanu, kas ir institucionāli pakalpojumi.</w:t>
            </w:r>
          </w:p>
        </w:tc>
      </w:tr>
      <w:tr w:rsidR="002D3C05" w:rsidRPr="00786988" w14:paraId="1092887D" w14:textId="77777777" w:rsidTr="007F35E7">
        <w:tc>
          <w:tcPr>
            <w:tcW w:w="3126" w:type="dxa"/>
          </w:tcPr>
          <w:p w14:paraId="58949A97" w14:textId="0FE45690" w:rsidR="002D3C05" w:rsidRPr="00786988" w:rsidRDefault="00447FB0" w:rsidP="002D3C05">
            <w:pPr>
              <w:rPr>
                <w:rFonts w:ascii="Times New Roman" w:hAnsi="Times New Roman" w:cs="Times New Roman"/>
                <w:sz w:val="20"/>
                <w:szCs w:val="20"/>
              </w:rPr>
            </w:pPr>
            <w:r w:rsidRPr="00786988">
              <w:rPr>
                <w:rFonts w:ascii="Times New Roman" w:hAnsi="Times New Roman" w:cs="Times New Roman"/>
                <w:sz w:val="20"/>
                <w:szCs w:val="20"/>
              </w:rPr>
              <w:t>158.</w:t>
            </w:r>
            <w:r w:rsidR="002D3C05" w:rsidRPr="00786988">
              <w:rPr>
                <w:rFonts w:ascii="Times New Roman" w:hAnsi="Times New Roman" w:cs="Times New Roman"/>
                <w:sz w:val="20"/>
                <w:szCs w:val="20"/>
              </w:rPr>
              <w:t xml:space="preserve">Pamatnostādņu projekts, </w:t>
            </w:r>
          </w:p>
          <w:p w14:paraId="57FB6FB1" w14:textId="77777777" w:rsidR="002D3C05" w:rsidRPr="00786988" w:rsidRDefault="002D3C05" w:rsidP="002D3C05">
            <w:pPr>
              <w:rPr>
                <w:rFonts w:ascii="Times New Roman" w:hAnsi="Times New Roman" w:cs="Times New Roman"/>
                <w:sz w:val="20"/>
                <w:szCs w:val="20"/>
              </w:rPr>
            </w:pPr>
            <w:r w:rsidRPr="00786988">
              <w:rPr>
                <w:rFonts w:ascii="Times New Roman" w:hAnsi="Times New Roman" w:cs="Times New Roman"/>
                <w:sz w:val="20"/>
                <w:szCs w:val="20"/>
              </w:rPr>
              <w:t>Rīcības virziens “Moderna un pieejama sociālo pakalpojumu sistēma, kas cita starpā uzlabo iedzīvotāju iespējas dzīvot neatkarīgi un dzīvot sabiedrībā, iekļauties izglītībā un darba tirgū”</w:t>
            </w:r>
          </w:p>
        </w:tc>
        <w:tc>
          <w:tcPr>
            <w:tcW w:w="6752" w:type="dxa"/>
          </w:tcPr>
          <w:p w14:paraId="63F8B529" w14:textId="77777777" w:rsidR="002D3C05" w:rsidRPr="00786988" w:rsidRDefault="002D3C05" w:rsidP="002D3C05">
            <w:pPr>
              <w:jc w:val="center"/>
              <w:rPr>
                <w:rFonts w:ascii="Times New Roman" w:hAnsi="Times New Roman" w:cs="Times New Roman"/>
                <w:b/>
                <w:sz w:val="20"/>
                <w:szCs w:val="20"/>
              </w:rPr>
            </w:pPr>
            <w:r w:rsidRPr="00786988">
              <w:rPr>
                <w:rFonts w:ascii="Times New Roman" w:hAnsi="Times New Roman" w:cs="Times New Roman"/>
                <w:b/>
                <w:sz w:val="20"/>
                <w:szCs w:val="20"/>
              </w:rPr>
              <w:t>VSAC “Rīga” filiāle “Rīga”</w:t>
            </w:r>
          </w:p>
          <w:p w14:paraId="574ADA42" w14:textId="77777777" w:rsidR="002D3C05" w:rsidRPr="00786988" w:rsidRDefault="002D3C05" w:rsidP="002D3C05">
            <w:pPr>
              <w:jc w:val="both"/>
              <w:rPr>
                <w:rFonts w:ascii="Times New Roman" w:hAnsi="Times New Roman" w:cs="Times New Roman"/>
                <w:b/>
                <w:sz w:val="20"/>
                <w:szCs w:val="20"/>
                <w:u w:val="single"/>
              </w:rPr>
            </w:pPr>
            <w:r w:rsidRPr="00786988">
              <w:rPr>
                <w:rFonts w:ascii="Times New Roman" w:hAnsi="Times New Roman" w:cs="Times New Roman"/>
                <w:b/>
                <w:sz w:val="20"/>
                <w:szCs w:val="20"/>
                <w:u w:val="single"/>
              </w:rPr>
              <w:t>1.5.uzdevums</w:t>
            </w:r>
          </w:p>
          <w:p w14:paraId="6DA3F32F" w14:textId="77777777" w:rsidR="002D3C05" w:rsidRPr="00786988" w:rsidRDefault="002D3C05" w:rsidP="002D3C05">
            <w:pPr>
              <w:jc w:val="both"/>
              <w:rPr>
                <w:rFonts w:ascii="Times New Roman" w:hAnsi="Times New Roman" w:cs="Times New Roman"/>
                <w:sz w:val="20"/>
                <w:szCs w:val="20"/>
              </w:rPr>
            </w:pPr>
            <w:r w:rsidRPr="00786988">
              <w:rPr>
                <w:rFonts w:ascii="Times New Roman" w:hAnsi="Times New Roman" w:cs="Times New Roman"/>
                <w:b/>
                <w:sz w:val="20"/>
                <w:szCs w:val="20"/>
                <w:u w:val="single"/>
              </w:rPr>
              <w:t>Priekšlikums</w:t>
            </w:r>
            <w:r w:rsidRPr="00786988">
              <w:rPr>
                <w:rFonts w:ascii="Times New Roman" w:hAnsi="Times New Roman" w:cs="Times New Roman"/>
                <w:b/>
                <w:sz w:val="20"/>
                <w:szCs w:val="20"/>
              </w:rPr>
              <w:t xml:space="preserve">: </w:t>
            </w:r>
            <w:r w:rsidRPr="00786988">
              <w:rPr>
                <w:rFonts w:ascii="Times New Roman" w:hAnsi="Times New Roman" w:cs="Times New Roman"/>
                <w:sz w:val="20"/>
                <w:szCs w:val="20"/>
              </w:rPr>
              <w:t>Papildināt ar tekstu:</w:t>
            </w:r>
            <w:r w:rsidRPr="00786988">
              <w:rPr>
                <w:rFonts w:ascii="Times New Roman" w:hAnsi="Times New Roman" w:cs="Times New Roman"/>
                <w:b/>
                <w:sz w:val="20"/>
                <w:szCs w:val="20"/>
              </w:rPr>
              <w:t xml:space="preserve"> </w:t>
            </w:r>
            <w:r w:rsidRPr="00786988">
              <w:rPr>
                <w:rFonts w:ascii="Times New Roman" w:hAnsi="Times New Roman" w:cs="Times New Roman"/>
                <w:sz w:val="20"/>
                <w:szCs w:val="20"/>
              </w:rPr>
              <w:t>Pārejot uz sabiedrībā balstītu pakalpojumu, valsts sniegtais finansējums “seko” bez vecāku gādības palikušiem bērniem ar smagiem funkcionāliem traucējumiem.</w:t>
            </w:r>
          </w:p>
          <w:p w14:paraId="45B550C7" w14:textId="77777777" w:rsidR="002D3C05" w:rsidRPr="00786988" w:rsidRDefault="002D3C05" w:rsidP="002D3C05">
            <w:pPr>
              <w:jc w:val="both"/>
              <w:rPr>
                <w:rFonts w:ascii="Times New Roman" w:hAnsi="Times New Roman" w:cs="Times New Roman"/>
                <w:sz w:val="20"/>
                <w:szCs w:val="20"/>
              </w:rPr>
            </w:pPr>
            <w:r w:rsidRPr="00786988">
              <w:rPr>
                <w:rFonts w:ascii="Times New Roman" w:hAnsi="Times New Roman" w:cs="Times New Roman"/>
                <w:sz w:val="20"/>
                <w:szCs w:val="20"/>
              </w:rPr>
              <w:t>Izpildes termiņš jāmaina no 2027.gada uz 2023.gadu. Līdzatbildīgās institūcijas papildināmas: VARAM, LPS, pašvaldības, sociālo pakalpojumu sniedzēji.</w:t>
            </w:r>
          </w:p>
          <w:p w14:paraId="57E8C220" w14:textId="77777777" w:rsidR="002D3C05" w:rsidRPr="00786988" w:rsidRDefault="002D3C05" w:rsidP="002D3C05">
            <w:pPr>
              <w:jc w:val="both"/>
              <w:rPr>
                <w:rFonts w:ascii="Times New Roman" w:hAnsi="Times New Roman" w:cs="Times New Roman"/>
                <w:sz w:val="20"/>
                <w:szCs w:val="20"/>
              </w:rPr>
            </w:pPr>
          </w:p>
          <w:p w14:paraId="176C2BAE" w14:textId="77777777" w:rsidR="002D3C05" w:rsidRPr="00786988" w:rsidRDefault="002D3C05" w:rsidP="002D3C05">
            <w:pPr>
              <w:jc w:val="both"/>
              <w:rPr>
                <w:rFonts w:ascii="Times New Roman" w:hAnsi="Times New Roman" w:cs="Times New Roman"/>
              </w:rPr>
            </w:pPr>
            <w:r w:rsidRPr="00786988">
              <w:rPr>
                <w:rFonts w:ascii="Times New Roman" w:hAnsi="Times New Roman" w:cs="Times New Roman"/>
                <w:sz w:val="20"/>
                <w:szCs w:val="20"/>
              </w:rPr>
              <w:lastRenderedPageBreak/>
              <w:t>Pamatojums: lai nodrošinātu bērnu tiesību ievērošanu uzaugt ģimenē, valsts finansējums ir svarīgs atbalsts, lai sadarbībā ar pašvaldībām varētu nodrošināt sabiedrībā balstītus pakalpojumus bez vecāku gādības palikušiem bērniem ar smagiem funkcionāliem traucējumiem. Tas atbilst arī Sociālo pakalpojumu un sociālās palīdzības likumā 9.</w:t>
            </w:r>
            <w:r w:rsidRPr="00786988">
              <w:rPr>
                <w:rFonts w:ascii="Times New Roman" w:hAnsi="Times New Roman" w:cs="Times New Roman"/>
                <w:sz w:val="20"/>
                <w:szCs w:val="20"/>
                <w:vertAlign w:val="superscript"/>
              </w:rPr>
              <w:t>1</w:t>
            </w:r>
            <w:r w:rsidRPr="00786988">
              <w:rPr>
                <w:rFonts w:ascii="Times New Roman" w:hAnsi="Times New Roman" w:cs="Times New Roman"/>
                <w:sz w:val="20"/>
                <w:szCs w:val="20"/>
              </w:rPr>
              <w:t>pantā noteiktajam.</w:t>
            </w:r>
          </w:p>
        </w:tc>
        <w:tc>
          <w:tcPr>
            <w:tcW w:w="4495" w:type="dxa"/>
          </w:tcPr>
          <w:p w14:paraId="128A1967" w14:textId="77777777" w:rsidR="002C4D50" w:rsidRPr="00786988" w:rsidRDefault="002C4D50" w:rsidP="002C4D50">
            <w:pPr>
              <w:rPr>
                <w:rFonts w:ascii="Times New Roman" w:hAnsi="Times New Roman" w:cs="Times New Roman"/>
                <w:b/>
                <w:sz w:val="20"/>
                <w:szCs w:val="20"/>
              </w:rPr>
            </w:pPr>
            <w:r w:rsidRPr="00786988">
              <w:rPr>
                <w:rFonts w:ascii="Times New Roman" w:hAnsi="Times New Roman" w:cs="Times New Roman"/>
                <w:b/>
                <w:sz w:val="20"/>
                <w:szCs w:val="20"/>
              </w:rPr>
              <w:lastRenderedPageBreak/>
              <w:t xml:space="preserve">Nav ņemts vērā </w:t>
            </w:r>
          </w:p>
          <w:p w14:paraId="2BD474D3" w14:textId="4A1A9229" w:rsidR="002C4D50" w:rsidRPr="00786988" w:rsidRDefault="002C4D50" w:rsidP="00C4563E">
            <w:pPr>
              <w:jc w:val="both"/>
              <w:rPr>
                <w:rFonts w:ascii="Times New Roman" w:hAnsi="Times New Roman" w:cs="Times New Roman"/>
                <w:sz w:val="20"/>
                <w:szCs w:val="20"/>
              </w:rPr>
            </w:pPr>
            <w:r w:rsidRPr="00786988">
              <w:rPr>
                <w:rFonts w:ascii="Times New Roman" w:hAnsi="Times New Roman" w:cs="Times New Roman"/>
                <w:sz w:val="20"/>
                <w:szCs w:val="20"/>
              </w:rPr>
              <w:t>Ja tiks ņemts vērā priekšlikums</w:t>
            </w:r>
            <w:r w:rsidR="005726C1">
              <w:rPr>
                <w:rFonts w:ascii="Times New Roman" w:hAnsi="Times New Roman" w:cs="Times New Roman"/>
                <w:sz w:val="20"/>
                <w:szCs w:val="20"/>
              </w:rPr>
              <w:t xml:space="preserve"> un mainīts pasākuma īstenošanas termiņš</w:t>
            </w:r>
            <w:r w:rsidRPr="00786988">
              <w:rPr>
                <w:rFonts w:ascii="Times New Roman" w:hAnsi="Times New Roman" w:cs="Times New Roman"/>
                <w:sz w:val="20"/>
                <w:szCs w:val="20"/>
              </w:rPr>
              <w:t>, bērni, kuri atstās VSAC pēc 2023.gada, nevarēs saņemt valsts finansējumu par sabiedrībā balstīto pakalpojumu sniegšanu</w:t>
            </w:r>
            <w:r w:rsidR="00C4563E" w:rsidRPr="00786988">
              <w:rPr>
                <w:rFonts w:ascii="Times New Roman" w:hAnsi="Times New Roman" w:cs="Times New Roman"/>
                <w:sz w:val="20"/>
                <w:szCs w:val="20"/>
              </w:rPr>
              <w:t>.</w:t>
            </w:r>
          </w:p>
        </w:tc>
      </w:tr>
      <w:tr w:rsidR="002D3C05" w:rsidRPr="00786988" w14:paraId="6D933FE0" w14:textId="77777777" w:rsidTr="007F35E7">
        <w:tc>
          <w:tcPr>
            <w:tcW w:w="3126" w:type="dxa"/>
          </w:tcPr>
          <w:p w14:paraId="608AE1F9" w14:textId="45D98171" w:rsidR="002D3C05" w:rsidRPr="00786988" w:rsidRDefault="00447FB0" w:rsidP="002D3C05">
            <w:pPr>
              <w:rPr>
                <w:rFonts w:ascii="Times New Roman" w:hAnsi="Times New Roman" w:cs="Times New Roman"/>
                <w:sz w:val="20"/>
                <w:szCs w:val="20"/>
              </w:rPr>
            </w:pPr>
            <w:r w:rsidRPr="00786988">
              <w:rPr>
                <w:rFonts w:ascii="Times New Roman" w:hAnsi="Times New Roman" w:cs="Times New Roman"/>
                <w:sz w:val="20"/>
                <w:szCs w:val="20"/>
              </w:rPr>
              <w:t>159.</w:t>
            </w:r>
            <w:r w:rsidR="002D3C05" w:rsidRPr="00786988">
              <w:rPr>
                <w:rFonts w:ascii="Times New Roman" w:hAnsi="Times New Roman" w:cs="Times New Roman"/>
                <w:sz w:val="20"/>
                <w:szCs w:val="20"/>
              </w:rPr>
              <w:t xml:space="preserve">Pamatnostādņu projekts, </w:t>
            </w:r>
          </w:p>
          <w:p w14:paraId="4B0C00FF" w14:textId="77777777" w:rsidR="002D3C05" w:rsidRPr="00786988" w:rsidRDefault="002D3C05" w:rsidP="002D3C05">
            <w:pPr>
              <w:rPr>
                <w:rFonts w:ascii="Times New Roman" w:hAnsi="Times New Roman" w:cs="Times New Roman"/>
                <w:sz w:val="20"/>
                <w:szCs w:val="20"/>
              </w:rPr>
            </w:pPr>
            <w:r w:rsidRPr="00786988">
              <w:rPr>
                <w:rFonts w:ascii="Times New Roman" w:hAnsi="Times New Roman" w:cs="Times New Roman"/>
                <w:sz w:val="20"/>
                <w:szCs w:val="20"/>
              </w:rPr>
              <w:t>Rīcības virziens “Moderna un pieejama sociālo pakalpojumu sistēma, kas cita starpā uzlabo iedzīvotāju iespējas dzīvot neatkarīgi un dzīvot sabiedrībā, iekļauties izglītībā un darba tirgū”</w:t>
            </w:r>
          </w:p>
        </w:tc>
        <w:tc>
          <w:tcPr>
            <w:tcW w:w="6752" w:type="dxa"/>
          </w:tcPr>
          <w:p w14:paraId="268F13ED" w14:textId="5E36145A" w:rsidR="002D3C05" w:rsidRPr="00786988" w:rsidRDefault="002D3C05" w:rsidP="002D3C05">
            <w:pPr>
              <w:jc w:val="center"/>
              <w:rPr>
                <w:rFonts w:ascii="Times New Roman" w:hAnsi="Times New Roman" w:cs="Times New Roman"/>
                <w:b/>
                <w:sz w:val="20"/>
                <w:szCs w:val="20"/>
              </w:rPr>
            </w:pPr>
            <w:r w:rsidRPr="00786988">
              <w:rPr>
                <w:rFonts w:ascii="Times New Roman" w:hAnsi="Times New Roman" w:cs="Times New Roman"/>
                <w:b/>
                <w:sz w:val="20"/>
                <w:szCs w:val="20"/>
              </w:rPr>
              <w:t xml:space="preserve">Latvijas </w:t>
            </w:r>
            <w:r w:rsidR="00F83444">
              <w:rPr>
                <w:rFonts w:ascii="Times New Roman" w:hAnsi="Times New Roman" w:cs="Times New Roman"/>
                <w:b/>
                <w:sz w:val="20"/>
                <w:szCs w:val="20"/>
              </w:rPr>
              <w:t>s</w:t>
            </w:r>
            <w:r w:rsidRPr="00786988">
              <w:rPr>
                <w:rFonts w:ascii="Times New Roman" w:hAnsi="Times New Roman" w:cs="Times New Roman"/>
                <w:b/>
                <w:sz w:val="20"/>
                <w:szCs w:val="20"/>
              </w:rPr>
              <w:t>ociālo darbinieku biedrība</w:t>
            </w:r>
          </w:p>
          <w:p w14:paraId="59FC240B" w14:textId="77777777" w:rsidR="002D3C05" w:rsidRPr="00786988" w:rsidRDefault="002D3C05" w:rsidP="002D3C05">
            <w:pPr>
              <w:jc w:val="both"/>
              <w:rPr>
                <w:rFonts w:ascii="Times New Roman" w:hAnsi="Times New Roman" w:cs="Times New Roman"/>
                <w:b/>
                <w:sz w:val="20"/>
                <w:szCs w:val="20"/>
                <w:u w:val="single"/>
              </w:rPr>
            </w:pPr>
            <w:r w:rsidRPr="00786988">
              <w:rPr>
                <w:rFonts w:ascii="Times New Roman" w:hAnsi="Times New Roman" w:cs="Times New Roman"/>
                <w:b/>
                <w:sz w:val="20"/>
                <w:szCs w:val="20"/>
                <w:u w:val="single"/>
              </w:rPr>
              <w:t>1.5.uzdevums</w:t>
            </w:r>
          </w:p>
          <w:p w14:paraId="38FF95A2" w14:textId="77777777" w:rsidR="002D3C05" w:rsidRPr="00786988" w:rsidRDefault="002D3C05" w:rsidP="002D3C05">
            <w:pPr>
              <w:jc w:val="both"/>
              <w:rPr>
                <w:rFonts w:ascii="Times New Roman" w:hAnsi="Times New Roman" w:cs="Times New Roman"/>
                <w:sz w:val="20"/>
                <w:szCs w:val="20"/>
              </w:rPr>
            </w:pPr>
            <w:r w:rsidRPr="00786988">
              <w:rPr>
                <w:rFonts w:ascii="Times New Roman" w:hAnsi="Times New Roman" w:cs="Times New Roman"/>
                <w:b/>
                <w:sz w:val="20"/>
                <w:szCs w:val="20"/>
                <w:u w:val="single"/>
              </w:rPr>
              <w:t>Priekšlikums</w:t>
            </w:r>
            <w:r w:rsidRPr="00786988">
              <w:rPr>
                <w:rFonts w:ascii="Times New Roman" w:hAnsi="Times New Roman" w:cs="Times New Roman"/>
                <w:b/>
                <w:sz w:val="20"/>
                <w:szCs w:val="20"/>
              </w:rPr>
              <w:t xml:space="preserve">: </w:t>
            </w:r>
            <w:r w:rsidRPr="00786988">
              <w:rPr>
                <w:rFonts w:ascii="Times New Roman" w:hAnsi="Times New Roman" w:cs="Times New Roman"/>
                <w:sz w:val="20"/>
                <w:szCs w:val="20"/>
              </w:rPr>
              <w:t>Papildināt ar tekstu:</w:t>
            </w:r>
            <w:r w:rsidRPr="00786988">
              <w:rPr>
                <w:rFonts w:ascii="Times New Roman" w:hAnsi="Times New Roman" w:cs="Times New Roman"/>
                <w:b/>
                <w:sz w:val="20"/>
                <w:szCs w:val="20"/>
              </w:rPr>
              <w:t xml:space="preserve"> </w:t>
            </w:r>
            <w:r w:rsidRPr="00786988">
              <w:rPr>
                <w:rFonts w:ascii="Times New Roman" w:hAnsi="Times New Roman" w:cs="Times New Roman"/>
                <w:sz w:val="20"/>
                <w:szCs w:val="20"/>
              </w:rPr>
              <w:t>Pārejot uz sabiedrībā balstītu pakalpojumu, valsts sniegtais finansējums “seko” bez vecāku gādības palikušiem bērniem ar smagiem funkcionāliem traucējumiem.</w:t>
            </w:r>
          </w:p>
          <w:p w14:paraId="401C474F" w14:textId="77777777" w:rsidR="002D3C05" w:rsidRPr="00786988" w:rsidRDefault="002D3C05" w:rsidP="002D3C05">
            <w:pPr>
              <w:jc w:val="both"/>
              <w:rPr>
                <w:rFonts w:ascii="Times New Roman" w:hAnsi="Times New Roman" w:cs="Times New Roman"/>
                <w:sz w:val="20"/>
                <w:szCs w:val="20"/>
              </w:rPr>
            </w:pPr>
            <w:r w:rsidRPr="00786988">
              <w:rPr>
                <w:rFonts w:ascii="Times New Roman" w:hAnsi="Times New Roman" w:cs="Times New Roman"/>
                <w:sz w:val="20"/>
                <w:szCs w:val="20"/>
              </w:rPr>
              <w:t>Izpildes termiņš jāmaina no 2027.gada uz 2023.gadu. Līdzatbildīgās institūcijas papildināmas: VARAM, LPS, pašvaldības, sociālo pakalpojumu sniedzēji.</w:t>
            </w:r>
          </w:p>
          <w:p w14:paraId="17E88B47" w14:textId="77777777" w:rsidR="002D3C05" w:rsidRPr="00786988" w:rsidRDefault="002D3C05" w:rsidP="002D3C05">
            <w:pPr>
              <w:jc w:val="both"/>
              <w:rPr>
                <w:rFonts w:ascii="Times New Roman" w:hAnsi="Times New Roman" w:cs="Times New Roman"/>
                <w:sz w:val="20"/>
                <w:szCs w:val="20"/>
              </w:rPr>
            </w:pPr>
          </w:p>
          <w:p w14:paraId="4F33D3A5" w14:textId="77777777" w:rsidR="002D3C05" w:rsidRPr="00786988" w:rsidRDefault="002D3C05" w:rsidP="002D3C05">
            <w:pPr>
              <w:jc w:val="both"/>
              <w:rPr>
                <w:rFonts w:ascii="Times New Roman" w:hAnsi="Times New Roman" w:cs="Times New Roman"/>
              </w:rPr>
            </w:pPr>
            <w:r w:rsidRPr="00786988">
              <w:rPr>
                <w:rFonts w:ascii="Times New Roman" w:hAnsi="Times New Roman" w:cs="Times New Roman"/>
                <w:sz w:val="20"/>
                <w:szCs w:val="20"/>
              </w:rPr>
              <w:t>Pamatojums: lai nodrošinātu bērnu tiesību ievērošanu uzaugt ģimenē, valsts finansējums ir svarīgs atbalsts, lai sadarbībā ar pašvaldībām varētu nodrošināt sabiedrībā balstītus pakalpojumus bez vecāku gādības palikušiem bērniem ar smagiem funkcionāliem traucējumiem. Tas atbilst arī Sociālo pakalpojumu un sociālās palīdzības likumā 9.</w:t>
            </w:r>
            <w:r w:rsidRPr="00786988">
              <w:rPr>
                <w:rFonts w:ascii="Times New Roman" w:hAnsi="Times New Roman" w:cs="Times New Roman"/>
                <w:sz w:val="20"/>
                <w:szCs w:val="20"/>
                <w:vertAlign w:val="superscript"/>
              </w:rPr>
              <w:t>1</w:t>
            </w:r>
            <w:r w:rsidRPr="00786988">
              <w:rPr>
                <w:rFonts w:ascii="Times New Roman" w:hAnsi="Times New Roman" w:cs="Times New Roman"/>
                <w:sz w:val="20"/>
                <w:szCs w:val="20"/>
              </w:rPr>
              <w:t>pantā noteiktajam.</w:t>
            </w:r>
          </w:p>
        </w:tc>
        <w:tc>
          <w:tcPr>
            <w:tcW w:w="4495" w:type="dxa"/>
          </w:tcPr>
          <w:p w14:paraId="324FB878" w14:textId="77777777" w:rsidR="00C4563E" w:rsidRPr="00786988" w:rsidRDefault="00C4563E" w:rsidP="00C4563E">
            <w:pPr>
              <w:rPr>
                <w:rFonts w:ascii="Times New Roman" w:hAnsi="Times New Roman" w:cs="Times New Roman"/>
                <w:b/>
                <w:sz w:val="20"/>
                <w:szCs w:val="20"/>
              </w:rPr>
            </w:pPr>
            <w:r w:rsidRPr="00786988">
              <w:rPr>
                <w:rFonts w:ascii="Times New Roman" w:hAnsi="Times New Roman" w:cs="Times New Roman"/>
                <w:b/>
                <w:sz w:val="20"/>
                <w:szCs w:val="20"/>
              </w:rPr>
              <w:t xml:space="preserve">Nav ņemts vērā </w:t>
            </w:r>
          </w:p>
          <w:p w14:paraId="124B4B45" w14:textId="59EF7551" w:rsidR="002D3C05" w:rsidRPr="00786988" w:rsidRDefault="005726C1" w:rsidP="00C4563E">
            <w:pPr>
              <w:jc w:val="both"/>
              <w:rPr>
                <w:rFonts w:ascii="Times New Roman" w:hAnsi="Times New Roman" w:cs="Times New Roman"/>
                <w:sz w:val="20"/>
                <w:szCs w:val="20"/>
              </w:rPr>
            </w:pPr>
            <w:r w:rsidRPr="00786988">
              <w:rPr>
                <w:rFonts w:ascii="Times New Roman" w:hAnsi="Times New Roman" w:cs="Times New Roman"/>
                <w:sz w:val="20"/>
                <w:szCs w:val="20"/>
              </w:rPr>
              <w:t>Ja tiks ņemts vērā priekšlikums</w:t>
            </w:r>
            <w:r>
              <w:rPr>
                <w:rFonts w:ascii="Times New Roman" w:hAnsi="Times New Roman" w:cs="Times New Roman"/>
                <w:sz w:val="20"/>
                <w:szCs w:val="20"/>
              </w:rPr>
              <w:t xml:space="preserve"> un mainīts pasākuma īstenošanas termiņš</w:t>
            </w:r>
            <w:r w:rsidRPr="00786988">
              <w:rPr>
                <w:rFonts w:ascii="Times New Roman" w:hAnsi="Times New Roman" w:cs="Times New Roman"/>
                <w:sz w:val="20"/>
                <w:szCs w:val="20"/>
              </w:rPr>
              <w:t>, bērni, kuri atstās VSAC pēc 2023.gada, nevarēs saņemt valsts finansējumu par sabiedrībā balstīto pakalpojumu sniegšanu.</w:t>
            </w:r>
          </w:p>
        </w:tc>
      </w:tr>
      <w:tr w:rsidR="002D3C05" w:rsidRPr="00786988" w14:paraId="26D3098D" w14:textId="77777777" w:rsidTr="007F35E7">
        <w:tc>
          <w:tcPr>
            <w:tcW w:w="3126" w:type="dxa"/>
          </w:tcPr>
          <w:p w14:paraId="45065BDA" w14:textId="4447AF8E" w:rsidR="002D3C05" w:rsidRPr="00786988" w:rsidRDefault="00447FB0" w:rsidP="002D3C05">
            <w:pPr>
              <w:rPr>
                <w:rFonts w:ascii="Times New Roman" w:hAnsi="Times New Roman" w:cs="Times New Roman"/>
                <w:sz w:val="20"/>
                <w:szCs w:val="20"/>
              </w:rPr>
            </w:pPr>
            <w:r w:rsidRPr="00786988">
              <w:rPr>
                <w:rFonts w:ascii="Times New Roman" w:hAnsi="Times New Roman" w:cs="Times New Roman"/>
                <w:sz w:val="20"/>
                <w:szCs w:val="20"/>
              </w:rPr>
              <w:t>160.</w:t>
            </w:r>
            <w:r w:rsidR="002D3C05" w:rsidRPr="00786988">
              <w:rPr>
                <w:rFonts w:ascii="Times New Roman" w:hAnsi="Times New Roman" w:cs="Times New Roman"/>
                <w:sz w:val="20"/>
                <w:szCs w:val="20"/>
              </w:rPr>
              <w:t xml:space="preserve">Pamatnostādņu projekts, </w:t>
            </w:r>
          </w:p>
          <w:p w14:paraId="1FFE8E31" w14:textId="77777777" w:rsidR="002D3C05" w:rsidRPr="00786988" w:rsidRDefault="002D3C05" w:rsidP="002D3C05">
            <w:pPr>
              <w:rPr>
                <w:rFonts w:ascii="Times New Roman" w:hAnsi="Times New Roman" w:cs="Times New Roman"/>
                <w:sz w:val="20"/>
                <w:szCs w:val="20"/>
              </w:rPr>
            </w:pPr>
            <w:r w:rsidRPr="00786988">
              <w:rPr>
                <w:rFonts w:ascii="Times New Roman" w:hAnsi="Times New Roman" w:cs="Times New Roman"/>
                <w:sz w:val="20"/>
                <w:szCs w:val="20"/>
              </w:rPr>
              <w:t>Rīcības virziens “Moderna un pieejama sociālo pakalpojumu sistēma, kas cita starpā uzlabo iedzīvotāju iespējas dzīvot neatkarīgi un dzīvot sabiedrībā, iekļauties izglītībā un darba tirgū”</w:t>
            </w:r>
          </w:p>
        </w:tc>
        <w:tc>
          <w:tcPr>
            <w:tcW w:w="6752" w:type="dxa"/>
          </w:tcPr>
          <w:p w14:paraId="03A1B908" w14:textId="77777777" w:rsidR="002D3C05" w:rsidRPr="00786988" w:rsidRDefault="002D3C05" w:rsidP="002D3C05">
            <w:pPr>
              <w:jc w:val="center"/>
              <w:rPr>
                <w:rFonts w:ascii="Times New Roman" w:hAnsi="Times New Roman" w:cs="Times New Roman"/>
                <w:b/>
                <w:sz w:val="20"/>
                <w:szCs w:val="20"/>
              </w:rPr>
            </w:pPr>
            <w:r w:rsidRPr="00786988">
              <w:rPr>
                <w:rFonts w:ascii="Times New Roman" w:hAnsi="Times New Roman" w:cs="Times New Roman"/>
                <w:b/>
                <w:sz w:val="20"/>
                <w:szCs w:val="20"/>
              </w:rPr>
              <w:t>Latvijas Lielo pilsētu asociācija</w:t>
            </w:r>
          </w:p>
          <w:p w14:paraId="6E442977" w14:textId="77777777" w:rsidR="002D3C05" w:rsidRPr="00786988" w:rsidRDefault="002D3C05" w:rsidP="002D3C05">
            <w:pPr>
              <w:pStyle w:val="CommentText"/>
              <w:jc w:val="both"/>
              <w:rPr>
                <w:rFonts w:ascii="Times New Roman" w:hAnsi="Times New Roman"/>
                <w:b/>
                <w:u w:val="single"/>
              </w:rPr>
            </w:pPr>
            <w:r w:rsidRPr="00786988">
              <w:rPr>
                <w:rFonts w:ascii="Times New Roman" w:hAnsi="Times New Roman"/>
                <w:b/>
                <w:u w:val="single"/>
              </w:rPr>
              <w:t>1.5.uzdevums</w:t>
            </w:r>
          </w:p>
          <w:p w14:paraId="47F7B7F6" w14:textId="77777777" w:rsidR="002D3C05" w:rsidRPr="00786988" w:rsidRDefault="002D3C05" w:rsidP="002D3C05">
            <w:pPr>
              <w:pStyle w:val="CommentText"/>
              <w:jc w:val="both"/>
              <w:rPr>
                <w:rFonts w:ascii="Times New Roman" w:hAnsi="Times New Roman"/>
              </w:rPr>
            </w:pPr>
            <w:proofErr w:type="spellStart"/>
            <w:r w:rsidRPr="00786988">
              <w:rPr>
                <w:rFonts w:ascii="Times New Roman" w:hAnsi="Times New Roman"/>
              </w:rPr>
              <w:t>Izmēģinājumprojekti</w:t>
            </w:r>
            <w:proofErr w:type="spellEnd"/>
            <w:r w:rsidRPr="00786988">
              <w:rPr>
                <w:rFonts w:ascii="Times New Roman" w:hAnsi="Times New Roman"/>
              </w:rPr>
              <w:t xml:space="preserve"> par individuālā budžeta modeļiem bērniem ar FT noslēdzās 2019. gadā, personām ar GRT noslēgsies 2021. gadā.</w:t>
            </w:r>
          </w:p>
          <w:p w14:paraId="05592A6B" w14:textId="77777777" w:rsidR="002D3C05" w:rsidRPr="00786988" w:rsidRDefault="002D3C05" w:rsidP="002D3C05">
            <w:pPr>
              <w:pStyle w:val="CommentText"/>
              <w:jc w:val="both"/>
              <w:rPr>
                <w:rFonts w:ascii="Times New Roman" w:hAnsi="Times New Roman"/>
              </w:rPr>
            </w:pPr>
            <w:r w:rsidRPr="00786988">
              <w:rPr>
                <w:rFonts w:ascii="Times New Roman" w:hAnsi="Times New Roman"/>
              </w:rPr>
              <w:t xml:space="preserve">LM realizētais projekts “Sociālo pakalpojumu atbalsta sistēmas pilnveide”, kura ietvaros realizēti augstākminētie </w:t>
            </w:r>
            <w:proofErr w:type="spellStart"/>
            <w:r w:rsidRPr="00786988">
              <w:rPr>
                <w:rFonts w:ascii="Times New Roman" w:hAnsi="Times New Roman"/>
              </w:rPr>
              <w:t>izmēģinājumprojekti</w:t>
            </w:r>
            <w:proofErr w:type="spellEnd"/>
            <w:r w:rsidRPr="00786988">
              <w:rPr>
                <w:rFonts w:ascii="Times New Roman" w:hAnsi="Times New Roman"/>
              </w:rPr>
              <w:t>, noslēgsies līdz 2023. gada beigām.</w:t>
            </w:r>
          </w:p>
          <w:p w14:paraId="48BCFA60" w14:textId="77777777" w:rsidR="002D3C05" w:rsidRPr="00786988" w:rsidRDefault="002D3C05" w:rsidP="002D3C05">
            <w:pPr>
              <w:jc w:val="both"/>
              <w:rPr>
                <w:rFonts w:ascii="Times New Roman" w:hAnsi="Times New Roman" w:cs="Times New Roman"/>
                <w:b/>
                <w:sz w:val="20"/>
                <w:szCs w:val="20"/>
              </w:rPr>
            </w:pPr>
            <w:r w:rsidRPr="00786988">
              <w:rPr>
                <w:rFonts w:ascii="Times New Roman" w:hAnsi="Times New Roman" w:cs="Times New Roman"/>
                <w:sz w:val="20"/>
                <w:szCs w:val="20"/>
              </w:rPr>
              <w:t>Uzskatām, ka uzdevuma izpildes termiņu nepieciešams pasteidzināt, nosakot 2025. gadu.</w:t>
            </w:r>
          </w:p>
        </w:tc>
        <w:tc>
          <w:tcPr>
            <w:tcW w:w="4495" w:type="dxa"/>
          </w:tcPr>
          <w:p w14:paraId="5FFBB406" w14:textId="1634DBD9" w:rsidR="009573D3" w:rsidRPr="00786988" w:rsidRDefault="009573D3" w:rsidP="009573D3">
            <w:pPr>
              <w:rPr>
                <w:rFonts w:ascii="Times New Roman" w:hAnsi="Times New Roman" w:cs="Times New Roman"/>
                <w:b/>
                <w:sz w:val="20"/>
                <w:szCs w:val="20"/>
              </w:rPr>
            </w:pPr>
            <w:r w:rsidRPr="00786988">
              <w:rPr>
                <w:rFonts w:ascii="Times New Roman" w:hAnsi="Times New Roman" w:cs="Times New Roman"/>
                <w:b/>
                <w:sz w:val="20"/>
                <w:szCs w:val="20"/>
              </w:rPr>
              <w:t>Nav ņemts vērā</w:t>
            </w:r>
          </w:p>
          <w:p w14:paraId="14DE14DC" w14:textId="7AB98FD1" w:rsidR="002C4D50" w:rsidRPr="00786988" w:rsidRDefault="002C4D50" w:rsidP="009573D3">
            <w:pPr>
              <w:jc w:val="both"/>
              <w:rPr>
                <w:rFonts w:ascii="Times New Roman" w:hAnsi="Times New Roman" w:cs="Times New Roman"/>
                <w:sz w:val="20"/>
                <w:szCs w:val="20"/>
              </w:rPr>
            </w:pPr>
            <w:r w:rsidRPr="00786988">
              <w:rPr>
                <w:rFonts w:ascii="Times New Roman" w:hAnsi="Times New Roman" w:cs="Times New Roman"/>
                <w:sz w:val="20"/>
                <w:szCs w:val="20"/>
              </w:rPr>
              <w:t>IB modeļa ieviešana tiek plānota pakāpeniski, tai skaitā nepieciešams izveidot normatīvo regulējumu, nodrošināt sociālo pakalpojumu tīkla pieejamību, lai sasniegtu visas pašvaldības</w:t>
            </w:r>
          </w:p>
        </w:tc>
      </w:tr>
      <w:tr w:rsidR="002D3C05" w:rsidRPr="00786988" w14:paraId="3A8088E0" w14:textId="77777777" w:rsidTr="00141381">
        <w:tc>
          <w:tcPr>
            <w:tcW w:w="3126" w:type="dxa"/>
          </w:tcPr>
          <w:p w14:paraId="09222098" w14:textId="0D26BCD2" w:rsidR="002D3C05" w:rsidRPr="00786988" w:rsidRDefault="00447FB0" w:rsidP="002D3C05">
            <w:pPr>
              <w:rPr>
                <w:rFonts w:ascii="Times New Roman" w:hAnsi="Times New Roman" w:cs="Times New Roman"/>
                <w:sz w:val="20"/>
                <w:szCs w:val="20"/>
              </w:rPr>
            </w:pPr>
            <w:r w:rsidRPr="00786988">
              <w:rPr>
                <w:rFonts w:ascii="Times New Roman" w:hAnsi="Times New Roman" w:cs="Times New Roman"/>
                <w:sz w:val="20"/>
                <w:szCs w:val="20"/>
              </w:rPr>
              <w:t>161.</w:t>
            </w:r>
            <w:r w:rsidR="002D3C05" w:rsidRPr="00786988">
              <w:rPr>
                <w:rFonts w:ascii="Times New Roman" w:hAnsi="Times New Roman" w:cs="Times New Roman"/>
                <w:sz w:val="20"/>
                <w:szCs w:val="20"/>
              </w:rPr>
              <w:t xml:space="preserve">Pamatnostādņu projekts, </w:t>
            </w:r>
          </w:p>
          <w:p w14:paraId="7D492DCC" w14:textId="77777777" w:rsidR="002D3C05" w:rsidRPr="00786988" w:rsidRDefault="002D3C05" w:rsidP="002D3C05">
            <w:pPr>
              <w:rPr>
                <w:rFonts w:ascii="Times New Roman" w:hAnsi="Times New Roman" w:cs="Times New Roman"/>
                <w:sz w:val="20"/>
                <w:szCs w:val="20"/>
              </w:rPr>
            </w:pPr>
            <w:r w:rsidRPr="00786988">
              <w:rPr>
                <w:rFonts w:ascii="Times New Roman" w:hAnsi="Times New Roman" w:cs="Times New Roman"/>
                <w:sz w:val="20"/>
                <w:szCs w:val="20"/>
              </w:rPr>
              <w:t>Rīcības virziens “Moderna un pieejama sociālo pakalpojumu sistēma, kas cita starpā uzlabo iedzīvotāju iespējas dzīvot neatkarīgi un dzīvot sabiedrībā, iekļauties izglītībā un darba tirgū”</w:t>
            </w:r>
          </w:p>
        </w:tc>
        <w:tc>
          <w:tcPr>
            <w:tcW w:w="6752" w:type="dxa"/>
          </w:tcPr>
          <w:p w14:paraId="7B6EEF5B" w14:textId="77777777" w:rsidR="002D3C05" w:rsidRPr="00786988" w:rsidRDefault="002D3C05" w:rsidP="002D3C05">
            <w:pPr>
              <w:jc w:val="center"/>
              <w:rPr>
                <w:rFonts w:ascii="Times New Roman" w:hAnsi="Times New Roman" w:cs="Times New Roman"/>
                <w:b/>
                <w:sz w:val="20"/>
                <w:szCs w:val="20"/>
              </w:rPr>
            </w:pPr>
            <w:r w:rsidRPr="00786988">
              <w:rPr>
                <w:rFonts w:ascii="Times New Roman" w:hAnsi="Times New Roman" w:cs="Times New Roman"/>
                <w:b/>
                <w:sz w:val="20"/>
                <w:szCs w:val="20"/>
              </w:rPr>
              <w:t>Ieva Ozola</w:t>
            </w:r>
          </w:p>
          <w:p w14:paraId="69E166D3" w14:textId="77777777" w:rsidR="002D3C05" w:rsidRPr="00786988" w:rsidRDefault="002D3C05" w:rsidP="002D3C05">
            <w:pPr>
              <w:jc w:val="both"/>
              <w:rPr>
                <w:rFonts w:ascii="Times New Roman" w:hAnsi="Times New Roman" w:cs="Times New Roman"/>
                <w:sz w:val="20"/>
                <w:szCs w:val="20"/>
              </w:rPr>
            </w:pPr>
            <w:r w:rsidRPr="00786988">
              <w:rPr>
                <w:rFonts w:ascii="Times New Roman" w:hAnsi="Times New Roman" w:cs="Times New Roman"/>
                <w:sz w:val="20"/>
                <w:szCs w:val="20"/>
              </w:rPr>
              <w:t xml:space="preserve">(1.5.ieviešot individuālā budžeta pieeju  sociālo pakalpojumu sniegšanā noteiktām mērķa grupām, īpaši bērniem). Papildināt </w:t>
            </w:r>
            <w:proofErr w:type="spellStart"/>
            <w:r w:rsidRPr="00786988">
              <w:rPr>
                <w:rFonts w:ascii="Times New Roman" w:hAnsi="Times New Roman" w:cs="Times New Roman"/>
                <w:sz w:val="20"/>
                <w:szCs w:val="20"/>
              </w:rPr>
              <w:t>līdzadbildīgās</w:t>
            </w:r>
            <w:proofErr w:type="spellEnd"/>
            <w:r w:rsidRPr="00786988">
              <w:rPr>
                <w:rFonts w:ascii="Times New Roman" w:hAnsi="Times New Roman" w:cs="Times New Roman"/>
                <w:sz w:val="20"/>
                <w:szCs w:val="20"/>
              </w:rPr>
              <w:t xml:space="preserve"> institūcijas – sociālo pakalpojumu sniedzēji</w:t>
            </w:r>
          </w:p>
        </w:tc>
        <w:tc>
          <w:tcPr>
            <w:tcW w:w="4495" w:type="dxa"/>
          </w:tcPr>
          <w:p w14:paraId="1DCF0B77" w14:textId="77777777" w:rsidR="002D3C05" w:rsidRPr="00786988" w:rsidRDefault="009573D3" w:rsidP="009573D3">
            <w:pPr>
              <w:rPr>
                <w:rFonts w:ascii="Times New Roman" w:hAnsi="Times New Roman" w:cs="Times New Roman"/>
                <w:b/>
                <w:sz w:val="20"/>
                <w:szCs w:val="20"/>
              </w:rPr>
            </w:pPr>
            <w:r w:rsidRPr="00786988">
              <w:rPr>
                <w:rFonts w:ascii="Times New Roman" w:hAnsi="Times New Roman" w:cs="Times New Roman"/>
                <w:b/>
                <w:sz w:val="20"/>
                <w:szCs w:val="20"/>
              </w:rPr>
              <w:t>Ņemts vērā</w:t>
            </w:r>
          </w:p>
          <w:p w14:paraId="073294BB" w14:textId="1F4B3216" w:rsidR="009573D3" w:rsidRPr="00786988" w:rsidRDefault="009573D3" w:rsidP="009573D3">
            <w:pPr>
              <w:jc w:val="both"/>
              <w:rPr>
                <w:rFonts w:ascii="Times New Roman" w:hAnsi="Times New Roman" w:cs="Times New Roman"/>
                <w:sz w:val="20"/>
                <w:szCs w:val="20"/>
              </w:rPr>
            </w:pPr>
            <w:r w:rsidRPr="00786988">
              <w:rPr>
                <w:rFonts w:ascii="Times New Roman" w:hAnsi="Times New Roman" w:cs="Times New Roman"/>
                <w:sz w:val="20"/>
                <w:szCs w:val="20"/>
              </w:rPr>
              <w:t>Skat. pamatnostādņu projekta 2.rīcības virziena 4.4.uzdevumu.</w:t>
            </w:r>
          </w:p>
        </w:tc>
      </w:tr>
      <w:tr w:rsidR="00B655FE" w:rsidRPr="00786988" w14:paraId="31D10F8A" w14:textId="77777777" w:rsidTr="00141381">
        <w:tc>
          <w:tcPr>
            <w:tcW w:w="3126" w:type="dxa"/>
          </w:tcPr>
          <w:p w14:paraId="700FC307" w14:textId="22267CCA" w:rsidR="00B655FE" w:rsidRPr="00786988" w:rsidRDefault="00447FB0" w:rsidP="00B655FE">
            <w:pPr>
              <w:rPr>
                <w:rFonts w:ascii="Times New Roman" w:hAnsi="Times New Roman" w:cs="Times New Roman"/>
                <w:sz w:val="20"/>
                <w:szCs w:val="20"/>
              </w:rPr>
            </w:pPr>
            <w:r w:rsidRPr="00786988">
              <w:rPr>
                <w:rFonts w:ascii="Times New Roman" w:hAnsi="Times New Roman" w:cs="Times New Roman"/>
                <w:sz w:val="20"/>
                <w:szCs w:val="20"/>
              </w:rPr>
              <w:t>162.</w:t>
            </w:r>
            <w:r w:rsidR="00B655FE" w:rsidRPr="00786988">
              <w:rPr>
                <w:rFonts w:ascii="Times New Roman" w:hAnsi="Times New Roman" w:cs="Times New Roman"/>
                <w:sz w:val="20"/>
                <w:szCs w:val="20"/>
              </w:rPr>
              <w:t xml:space="preserve">Pamatnostādņu projekts, </w:t>
            </w:r>
          </w:p>
          <w:p w14:paraId="27B9D297" w14:textId="77777777" w:rsidR="00B655FE" w:rsidRPr="00786988" w:rsidRDefault="00B655FE" w:rsidP="00B655FE">
            <w:pPr>
              <w:rPr>
                <w:rFonts w:ascii="Times New Roman" w:hAnsi="Times New Roman" w:cs="Times New Roman"/>
                <w:sz w:val="20"/>
                <w:szCs w:val="20"/>
              </w:rPr>
            </w:pPr>
            <w:r w:rsidRPr="00786988">
              <w:rPr>
                <w:rFonts w:ascii="Times New Roman" w:hAnsi="Times New Roman" w:cs="Times New Roman"/>
                <w:sz w:val="20"/>
                <w:szCs w:val="20"/>
              </w:rPr>
              <w:t xml:space="preserve">Rīcības virziens “Moderna un pieejama sociālo pakalpojumu sistēma, kas cita starpā uzlabo iedzīvotāju iespējas dzīvot </w:t>
            </w:r>
            <w:r w:rsidRPr="00786988">
              <w:rPr>
                <w:rFonts w:ascii="Times New Roman" w:hAnsi="Times New Roman" w:cs="Times New Roman"/>
                <w:sz w:val="20"/>
                <w:szCs w:val="20"/>
              </w:rPr>
              <w:lastRenderedPageBreak/>
              <w:t>neatkarīgi un dzīvot sabiedrībā, iekļauties izglītībā un darba tirgū”</w:t>
            </w:r>
          </w:p>
        </w:tc>
        <w:tc>
          <w:tcPr>
            <w:tcW w:w="6752" w:type="dxa"/>
          </w:tcPr>
          <w:p w14:paraId="1ED0A5D4" w14:textId="77777777" w:rsidR="00B655FE" w:rsidRPr="00786988" w:rsidRDefault="00B655FE" w:rsidP="002D3C05">
            <w:pPr>
              <w:jc w:val="center"/>
              <w:rPr>
                <w:rFonts w:ascii="Times New Roman" w:hAnsi="Times New Roman" w:cs="Times New Roman"/>
                <w:b/>
                <w:sz w:val="20"/>
                <w:szCs w:val="20"/>
              </w:rPr>
            </w:pPr>
            <w:r w:rsidRPr="00786988">
              <w:rPr>
                <w:rFonts w:ascii="Times New Roman" w:hAnsi="Times New Roman" w:cs="Times New Roman"/>
                <w:b/>
                <w:sz w:val="20"/>
                <w:szCs w:val="20"/>
              </w:rPr>
              <w:lastRenderedPageBreak/>
              <w:t>PKC</w:t>
            </w:r>
          </w:p>
          <w:p w14:paraId="4576679E" w14:textId="77777777" w:rsidR="00B655FE" w:rsidRPr="00786988" w:rsidRDefault="00B655FE" w:rsidP="00B655FE">
            <w:pPr>
              <w:jc w:val="both"/>
              <w:rPr>
                <w:rFonts w:ascii="Times New Roman" w:hAnsi="Times New Roman" w:cs="Times New Roman"/>
                <w:sz w:val="20"/>
                <w:szCs w:val="20"/>
              </w:rPr>
            </w:pPr>
            <w:r w:rsidRPr="00786988">
              <w:rPr>
                <w:rFonts w:ascii="Times New Roman" w:hAnsi="Times New Roman" w:cs="Times New Roman"/>
                <w:color w:val="212121"/>
                <w:sz w:val="20"/>
                <w:szCs w:val="20"/>
                <w:shd w:val="clear" w:color="auto" w:fill="FFFFFF"/>
              </w:rPr>
              <w:t xml:space="preserve">1.5.uzdevums - Kāpēc tikai noteiktajām  </w:t>
            </w:r>
            <w:proofErr w:type="spellStart"/>
            <w:r w:rsidRPr="00786988">
              <w:rPr>
                <w:rFonts w:ascii="Times New Roman" w:hAnsi="Times New Roman" w:cs="Times New Roman"/>
                <w:color w:val="212121"/>
                <w:sz w:val="20"/>
                <w:szCs w:val="20"/>
                <w:shd w:val="clear" w:color="auto" w:fill="FFFFFF"/>
              </w:rPr>
              <w:t>mērķgrupām</w:t>
            </w:r>
            <w:proofErr w:type="spellEnd"/>
            <w:r w:rsidRPr="00786988">
              <w:rPr>
                <w:rFonts w:ascii="Times New Roman" w:hAnsi="Times New Roman" w:cs="Times New Roman"/>
                <w:color w:val="212121"/>
                <w:sz w:val="20"/>
                <w:szCs w:val="20"/>
                <w:shd w:val="clear" w:color="auto" w:fill="FFFFFF"/>
              </w:rPr>
              <w:t xml:space="preserve">. Ja ir konstatēts, ka individuālā pieeja ir efektīvāka (ir veikts pilota projekts), kāpēc septiņu gadu periodā neizveidot sistēmu un neattiecināt uz citām </w:t>
            </w:r>
            <w:proofErr w:type="spellStart"/>
            <w:r w:rsidRPr="00786988">
              <w:rPr>
                <w:rFonts w:ascii="Times New Roman" w:hAnsi="Times New Roman" w:cs="Times New Roman"/>
                <w:color w:val="212121"/>
                <w:sz w:val="20"/>
                <w:szCs w:val="20"/>
                <w:shd w:val="clear" w:color="auto" w:fill="FFFFFF"/>
              </w:rPr>
              <w:t>mērķgrupām</w:t>
            </w:r>
            <w:proofErr w:type="spellEnd"/>
            <w:r w:rsidRPr="00786988">
              <w:rPr>
                <w:rFonts w:ascii="Times New Roman" w:hAnsi="Times New Roman" w:cs="Times New Roman"/>
                <w:color w:val="212121"/>
                <w:sz w:val="20"/>
                <w:szCs w:val="20"/>
                <w:shd w:val="clear" w:color="auto" w:fill="FFFFFF"/>
              </w:rPr>
              <w:t>?</w:t>
            </w:r>
          </w:p>
        </w:tc>
        <w:tc>
          <w:tcPr>
            <w:tcW w:w="4495" w:type="dxa"/>
          </w:tcPr>
          <w:p w14:paraId="75EEEBEC" w14:textId="77DD3501" w:rsidR="009573D3" w:rsidRPr="00786988" w:rsidRDefault="002C4D50" w:rsidP="002D3C05">
            <w:pPr>
              <w:rPr>
                <w:rFonts w:ascii="Times New Roman" w:hAnsi="Times New Roman" w:cs="Times New Roman"/>
                <w:b/>
                <w:sz w:val="20"/>
                <w:szCs w:val="20"/>
              </w:rPr>
            </w:pPr>
            <w:r w:rsidRPr="00786988">
              <w:rPr>
                <w:rFonts w:ascii="Times New Roman" w:hAnsi="Times New Roman" w:cs="Times New Roman"/>
                <w:b/>
                <w:sz w:val="20"/>
                <w:szCs w:val="20"/>
              </w:rPr>
              <w:t xml:space="preserve">Ņemts vērā </w:t>
            </w:r>
          </w:p>
          <w:p w14:paraId="6A71FBAD" w14:textId="51F88FCC" w:rsidR="002C4D50" w:rsidRPr="00786988" w:rsidRDefault="009573D3" w:rsidP="009573D3">
            <w:pPr>
              <w:jc w:val="both"/>
              <w:rPr>
                <w:rFonts w:ascii="Times New Roman" w:hAnsi="Times New Roman" w:cs="Times New Roman"/>
                <w:sz w:val="20"/>
                <w:szCs w:val="20"/>
              </w:rPr>
            </w:pPr>
            <w:r w:rsidRPr="00786988">
              <w:rPr>
                <w:rFonts w:ascii="Times New Roman" w:hAnsi="Times New Roman" w:cs="Times New Roman"/>
                <w:sz w:val="20"/>
                <w:szCs w:val="20"/>
              </w:rPr>
              <w:t>Uzdevuma redakcija ir precizēta (skat. pamatnostādņu projekta 2.rīcības virziena 4.4.uzdevumu).</w:t>
            </w:r>
          </w:p>
        </w:tc>
      </w:tr>
      <w:tr w:rsidR="002D3C05" w:rsidRPr="00786988" w14:paraId="29411325" w14:textId="77777777" w:rsidTr="00141381">
        <w:tc>
          <w:tcPr>
            <w:tcW w:w="3126" w:type="dxa"/>
          </w:tcPr>
          <w:p w14:paraId="3C4DE5FE" w14:textId="398E0336" w:rsidR="002D3C05" w:rsidRPr="00786988" w:rsidRDefault="00447FB0" w:rsidP="002D3C05">
            <w:pPr>
              <w:rPr>
                <w:rFonts w:ascii="Times New Roman" w:hAnsi="Times New Roman" w:cs="Times New Roman"/>
                <w:sz w:val="20"/>
                <w:szCs w:val="20"/>
              </w:rPr>
            </w:pPr>
            <w:r w:rsidRPr="00786988">
              <w:rPr>
                <w:rFonts w:ascii="Times New Roman" w:hAnsi="Times New Roman" w:cs="Times New Roman"/>
                <w:sz w:val="20"/>
                <w:szCs w:val="20"/>
              </w:rPr>
              <w:t>163.</w:t>
            </w:r>
            <w:r w:rsidR="002D3C05" w:rsidRPr="00786988">
              <w:rPr>
                <w:rFonts w:ascii="Times New Roman" w:hAnsi="Times New Roman" w:cs="Times New Roman"/>
                <w:sz w:val="20"/>
                <w:szCs w:val="20"/>
              </w:rPr>
              <w:t xml:space="preserve">Pamatnostādņu projekts, </w:t>
            </w:r>
          </w:p>
          <w:p w14:paraId="137D1858" w14:textId="77777777" w:rsidR="002D3C05" w:rsidRPr="00786988" w:rsidRDefault="002D3C05" w:rsidP="002D3C05">
            <w:pPr>
              <w:rPr>
                <w:rFonts w:ascii="Times New Roman" w:hAnsi="Times New Roman" w:cs="Times New Roman"/>
                <w:sz w:val="20"/>
                <w:szCs w:val="20"/>
              </w:rPr>
            </w:pPr>
            <w:r w:rsidRPr="00786988">
              <w:rPr>
                <w:rFonts w:ascii="Times New Roman" w:hAnsi="Times New Roman" w:cs="Times New Roman"/>
                <w:sz w:val="20"/>
                <w:szCs w:val="20"/>
              </w:rPr>
              <w:t>Rīcības virziens “Moderna un pieejama sociālo pakalpojumu sistēma, kas cita starpā uzlabo iedzīvotāju iespējas dzīvot neatkarīgi un dzīvot sabiedrībā, iekļauties izglītībā un darba tirgū”</w:t>
            </w:r>
          </w:p>
        </w:tc>
        <w:tc>
          <w:tcPr>
            <w:tcW w:w="6752" w:type="dxa"/>
          </w:tcPr>
          <w:p w14:paraId="411B9DFE" w14:textId="77777777" w:rsidR="002D3C05" w:rsidRPr="00786988" w:rsidRDefault="002D3C05" w:rsidP="002D3C05">
            <w:pPr>
              <w:jc w:val="center"/>
              <w:rPr>
                <w:rFonts w:ascii="Times New Roman" w:hAnsi="Times New Roman" w:cs="Times New Roman"/>
                <w:b/>
                <w:sz w:val="20"/>
                <w:szCs w:val="20"/>
              </w:rPr>
            </w:pPr>
            <w:r w:rsidRPr="00786988">
              <w:rPr>
                <w:rFonts w:ascii="Times New Roman" w:hAnsi="Times New Roman" w:cs="Times New Roman"/>
                <w:b/>
                <w:sz w:val="20"/>
                <w:szCs w:val="20"/>
              </w:rPr>
              <w:t>SIF</w:t>
            </w:r>
          </w:p>
          <w:p w14:paraId="5B88F1B0" w14:textId="77777777" w:rsidR="002D3C05" w:rsidRPr="00786988" w:rsidRDefault="002D3C05" w:rsidP="002D3C05">
            <w:pPr>
              <w:jc w:val="both"/>
              <w:rPr>
                <w:rFonts w:ascii="Times New Roman" w:hAnsi="Times New Roman" w:cs="Times New Roman"/>
                <w:sz w:val="20"/>
                <w:szCs w:val="20"/>
              </w:rPr>
            </w:pPr>
            <w:r w:rsidRPr="00786988">
              <w:rPr>
                <w:rFonts w:ascii="Times New Roman" w:hAnsi="Times New Roman" w:cs="Times New Roman"/>
                <w:sz w:val="20"/>
                <w:szCs w:val="20"/>
              </w:rPr>
              <w:t>Lūdzam veikt precizējumus 2. rīcības virziena “Moderna un pieejama sociālo pakalpojumu sistēma, kas cita starpā uzlabo iedzīvotāju iespējas dzīvot neatkarīgi un dzīvot sabiedrībā, iekļauties izglītībā un darba tirgū” uzdevumu tabulā (19. lpp.):</w:t>
            </w:r>
          </w:p>
          <w:p w14:paraId="2FACD3AA" w14:textId="77777777" w:rsidR="002D3C05" w:rsidRPr="00786988" w:rsidRDefault="002D3C05" w:rsidP="002D3C05">
            <w:pPr>
              <w:pStyle w:val="ListParagraph"/>
              <w:numPr>
                <w:ilvl w:val="0"/>
                <w:numId w:val="5"/>
              </w:numPr>
              <w:jc w:val="both"/>
              <w:rPr>
                <w:sz w:val="20"/>
                <w:szCs w:val="20"/>
              </w:rPr>
            </w:pPr>
            <w:r w:rsidRPr="00786988">
              <w:rPr>
                <w:sz w:val="20"/>
                <w:szCs w:val="20"/>
              </w:rPr>
              <w:t>nosakot SIF par līdzatbildīgo institūciju 1.6. uzdevuma īstenošanā, ņemot vērā to, ka SIF ir iesniedzis Eiropas Komisijā projekta iesniegumu par sociālās inovācijas kompetenču centru attīstību Latvijā, kas skar arī sociālo pakalpojumu un sociālās inovācijas;</w:t>
            </w:r>
          </w:p>
          <w:p w14:paraId="1440FBB9" w14:textId="77777777" w:rsidR="002D3C05" w:rsidRPr="00786988" w:rsidRDefault="002D3C05" w:rsidP="002D3C05">
            <w:pPr>
              <w:pStyle w:val="ListParagraph"/>
              <w:numPr>
                <w:ilvl w:val="0"/>
                <w:numId w:val="5"/>
              </w:numPr>
              <w:jc w:val="both"/>
              <w:rPr>
                <w:b/>
                <w:sz w:val="20"/>
                <w:szCs w:val="20"/>
              </w:rPr>
            </w:pPr>
            <w:r w:rsidRPr="00786988">
              <w:rPr>
                <w:sz w:val="20"/>
                <w:szCs w:val="20"/>
              </w:rPr>
              <w:t xml:space="preserve">papildinot 1. uzdevumu ar </w:t>
            </w:r>
            <w:proofErr w:type="spellStart"/>
            <w:r w:rsidRPr="00786988">
              <w:rPr>
                <w:sz w:val="20"/>
                <w:szCs w:val="20"/>
              </w:rPr>
              <w:t>apakšuzdevumu</w:t>
            </w:r>
            <w:proofErr w:type="spellEnd"/>
            <w:r w:rsidRPr="00786988">
              <w:rPr>
                <w:sz w:val="20"/>
                <w:szCs w:val="20"/>
              </w:rPr>
              <w:t xml:space="preserve"> “Attīstot atbalstu diskriminācijas un bezdarba riskam pakļautajiem mērķa grupas pārstāvjiem: sociālā </w:t>
            </w:r>
            <w:proofErr w:type="spellStart"/>
            <w:r w:rsidRPr="00786988">
              <w:rPr>
                <w:sz w:val="20"/>
                <w:szCs w:val="20"/>
              </w:rPr>
              <w:t>mentora</w:t>
            </w:r>
            <w:proofErr w:type="spellEnd"/>
            <w:r w:rsidRPr="00786988">
              <w:rPr>
                <w:sz w:val="20"/>
                <w:szCs w:val="20"/>
              </w:rPr>
              <w:t xml:space="preserve"> un sociālā darbinieka pakalpojumi bēgļiem un patvēruma meklētājiem”, par atbildīgo institūciju nosakot Labklājības ministriju, par līdzatbildīgo – SIF.</w:t>
            </w:r>
          </w:p>
        </w:tc>
        <w:tc>
          <w:tcPr>
            <w:tcW w:w="4495" w:type="dxa"/>
          </w:tcPr>
          <w:p w14:paraId="263DEA91" w14:textId="77777777" w:rsidR="002D3C05" w:rsidRPr="00786988" w:rsidRDefault="009573D3" w:rsidP="002D3C05">
            <w:pPr>
              <w:rPr>
                <w:rFonts w:ascii="Times New Roman" w:hAnsi="Times New Roman" w:cs="Times New Roman"/>
                <w:b/>
                <w:sz w:val="20"/>
                <w:szCs w:val="20"/>
              </w:rPr>
            </w:pPr>
            <w:r w:rsidRPr="00786988">
              <w:rPr>
                <w:rFonts w:ascii="Times New Roman" w:hAnsi="Times New Roman" w:cs="Times New Roman"/>
                <w:b/>
                <w:sz w:val="20"/>
                <w:szCs w:val="20"/>
              </w:rPr>
              <w:t>Daļēji ņemts vērā</w:t>
            </w:r>
          </w:p>
          <w:p w14:paraId="68CD5BA1" w14:textId="0C984A8B" w:rsidR="009573D3" w:rsidRPr="00786988" w:rsidRDefault="000B02FA" w:rsidP="000B02FA">
            <w:pPr>
              <w:rPr>
                <w:rFonts w:ascii="Times New Roman" w:hAnsi="Times New Roman" w:cs="Times New Roman"/>
                <w:sz w:val="20"/>
                <w:szCs w:val="20"/>
              </w:rPr>
            </w:pPr>
            <w:r w:rsidRPr="00786988">
              <w:rPr>
                <w:rFonts w:ascii="Times New Roman" w:hAnsi="Times New Roman" w:cs="Times New Roman"/>
                <w:sz w:val="20"/>
                <w:szCs w:val="20"/>
              </w:rPr>
              <w:t>Papildināts līdzatbildīgo institūciju uzskaitījums</w:t>
            </w:r>
          </w:p>
        </w:tc>
      </w:tr>
      <w:tr w:rsidR="002D3C05" w:rsidRPr="00786988" w14:paraId="00D1CF7B" w14:textId="77777777" w:rsidTr="007F35E7">
        <w:tc>
          <w:tcPr>
            <w:tcW w:w="3126" w:type="dxa"/>
          </w:tcPr>
          <w:p w14:paraId="40883C3F" w14:textId="305C7A6B" w:rsidR="002D3C05" w:rsidRPr="00786988" w:rsidRDefault="00447FB0" w:rsidP="002D3C05">
            <w:pPr>
              <w:rPr>
                <w:rFonts w:ascii="Times New Roman" w:hAnsi="Times New Roman" w:cs="Times New Roman"/>
                <w:sz w:val="20"/>
                <w:szCs w:val="20"/>
              </w:rPr>
            </w:pPr>
            <w:r w:rsidRPr="00786988">
              <w:rPr>
                <w:rFonts w:ascii="Times New Roman" w:hAnsi="Times New Roman" w:cs="Times New Roman"/>
                <w:sz w:val="20"/>
                <w:szCs w:val="20"/>
              </w:rPr>
              <w:t>164.</w:t>
            </w:r>
            <w:r w:rsidR="002D3C05" w:rsidRPr="00786988">
              <w:rPr>
                <w:rFonts w:ascii="Times New Roman" w:hAnsi="Times New Roman" w:cs="Times New Roman"/>
                <w:sz w:val="20"/>
                <w:szCs w:val="20"/>
              </w:rPr>
              <w:t xml:space="preserve">Pamatnostādņu projekts, </w:t>
            </w:r>
          </w:p>
          <w:p w14:paraId="457C1381" w14:textId="77777777" w:rsidR="002D3C05" w:rsidRPr="00786988" w:rsidRDefault="002D3C05" w:rsidP="002D3C05">
            <w:pPr>
              <w:rPr>
                <w:rFonts w:ascii="Times New Roman" w:hAnsi="Times New Roman" w:cs="Times New Roman"/>
                <w:sz w:val="20"/>
                <w:szCs w:val="20"/>
              </w:rPr>
            </w:pPr>
            <w:r w:rsidRPr="00786988">
              <w:rPr>
                <w:rFonts w:ascii="Times New Roman" w:hAnsi="Times New Roman" w:cs="Times New Roman"/>
                <w:sz w:val="20"/>
                <w:szCs w:val="20"/>
              </w:rPr>
              <w:t>Rīcības virziens “Moderna un pieejama sociālo pakalpojumu sistēma, kas cita starpā uzlabo iedzīvotāju iespējas dzīvot neatkarīgi un dzīvot sabiedrībā, iekļauties izglītībā un darba tirgū”</w:t>
            </w:r>
          </w:p>
        </w:tc>
        <w:tc>
          <w:tcPr>
            <w:tcW w:w="6752" w:type="dxa"/>
          </w:tcPr>
          <w:p w14:paraId="440514CE" w14:textId="77777777" w:rsidR="002D3C05" w:rsidRPr="00786988" w:rsidRDefault="002D3C05" w:rsidP="002D3C05">
            <w:pPr>
              <w:jc w:val="center"/>
              <w:rPr>
                <w:rFonts w:ascii="Times New Roman" w:hAnsi="Times New Roman" w:cs="Times New Roman"/>
                <w:b/>
                <w:sz w:val="20"/>
                <w:szCs w:val="20"/>
              </w:rPr>
            </w:pPr>
            <w:r w:rsidRPr="00786988">
              <w:rPr>
                <w:rFonts w:ascii="Times New Roman" w:hAnsi="Times New Roman" w:cs="Times New Roman"/>
                <w:b/>
                <w:sz w:val="20"/>
                <w:szCs w:val="20"/>
              </w:rPr>
              <w:t>VSAC “Rīga” filiāle “Rīga”</w:t>
            </w:r>
          </w:p>
          <w:p w14:paraId="11FBED9E" w14:textId="77777777" w:rsidR="002D3C05" w:rsidRPr="00786988" w:rsidRDefault="002D3C05" w:rsidP="002D3C05">
            <w:pPr>
              <w:jc w:val="both"/>
              <w:rPr>
                <w:rFonts w:ascii="Times New Roman" w:hAnsi="Times New Roman" w:cs="Times New Roman"/>
                <w:b/>
                <w:sz w:val="20"/>
                <w:szCs w:val="20"/>
                <w:u w:val="single"/>
              </w:rPr>
            </w:pPr>
            <w:r w:rsidRPr="00786988">
              <w:rPr>
                <w:rFonts w:ascii="Times New Roman" w:hAnsi="Times New Roman" w:cs="Times New Roman"/>
                <w:b/>
                <w:sz w:val="20"/>
                <w:szCs w:val="20"/>
                <w:u w:val="single"/>
              </w:rPr>
              <w:t>2.uzdevums</w:t>
            </w:r>
          </w:p>
          <w:p w14:paraId="08D78485" w14:textId="77777777" w:rsidR="002D3C05" w:rsidRPr="00786988" w:rsidRDefault="002D3C05" w:rsidP="002D3C05">
            <w:pPr>
              <w:jc w:val="both"/>
              <w:rPr>
                <w:rFonts w:ascii="Times New Roman" w:hAnsi="Times New Roman" w:cs="Times New Roman"/>
                <w:sz w:val="20"/>
                <w:szCs w:val="20"/>
              </w:rPr>
            </w:pPr>
            <w:r w:rsidRPr="00786988">
              <w:rPr>
                <w:rFonts w:ascii="Times New Roman" w:hAnsi="Times New Roman" w:cs="Times New Roman"/>
                <w:b/>
                <w:sz w:val="20"/>
                <w:szCs w:val="20"/>
                <w:u w:val="single"/>
              </w:rPr>
              <w:t>Priekšlikums</w:t>
            </w:r>
            <w:r w:rsidRPr="00786988">
              <w:rPr>
                <w:rFonts w:ascii="Times New Roman" w:hAnsi="Times New Roman" w:cs="Times New Roman"/>
                <w:sz w:val="20"/>
                <w:szCs w:val="20"/>
              </w:rPr>
              <w:t>: Papildus izdalīt atsevišķu punktu: Nodrošināt reģionos sociālo pakalpojumu “grozu” ģimenēm ar bērniem ar funkcionāliem traucējumiem:</w:t>
            </w:r>
          </w:p>
          <w:p w14:paraId="4F0385AF" w14:textId="77777777" w:rsidR="002D3C05" w:rsidRPr="00786988" w:rsidRDefault="002D3C05" w:rsidP="002D3C05">
            <w:pPr>
              <w:jc w:val="both"/>
              <w:rPr>
                <w:rFonts w:ascii="Times New Roman" w:hAnsi="Times New Roman" w:cs="Times New Roman"/>
                <w:sz w:val="20"/>
                <w:szCs w:val="20"/>
              </w:rPr>
            </w:pPr>
            <w:r w:rsidRPr="00786988">
              <w:rPr>
                <w:rFonts w:ascii="Times New Roman" w:hAnsi="Times New Roman" w:cs="Times New Roman"/>
                <w:sz w:val="20"/>
                <w:szCs w:val="20"/>
              </w:rPr>
              <w:t xml:space="preserve">1) informācija par pieejamiem pakalpojumiem ģimenēm ar bērniem, kuriem ir smagi funkcionāli traucējumi, </w:t>
            </w:r>
          </w:p>
          <w:p w14:paraId="552C5A39" w14:textId="77777777" w:rsidR="002D3C05" w:rsidRPr="00786988" w:rsidRDefault="002D3C05" w:rsidP="002D3C05">
            <w:pPr>
              <w:jc w:val="both"/>
              <w:rPr>
                <w:rFonts w:ascii="Times New Roman" w:hAnsi="Times New Roman" w:cs="Times New Roman"/>
                <w:sz w:val="20"/>
                <w:szCs w:val="20"/>
              </w:rPr>
            </w:pPr>
            <w:r w:rsidRPr="00786988">
              <w:rPr>
                <w:rFonts w:ascii="Times New Roman" w:hAnsi="Times New Roman" w:cs="Times New Roman"/>
                <w:sz w:val="20"/>
                <w:szCs w:val="20"/>
              </w:rPr>
              <w:t xml:space="preserve">2) </w:t>
            </w:r>
            <w:proofErr w:type="spellStart"/>
            <w:r w:rsidRPr="00786988">
              <w:rPr>
                <w:rFonts w:ascii="Times New Roman" w:hAnsi="Times New Roman" w:cs="Times New Roman"/>
                <w:sz w:val="20"/>
                <w:szCs w:val="20"/>
              </w:rPr>
              <w:t>multiprofesionāļu</w:t>
            </w:r>
            <w:proofErr w:type="spellEnd"/>
            <w:r w:rsidRPr="00786988">
              <w:rPr>
                <w:rFonts w:ascii="Times New Roman" w:hAnsi="Times New Roman" w:cs="Times New Roman"/>
                <w:sz w:val="20"/>
                <w:szCs w:val="20"/>
              </w:rPr>
              <w:t xml:space="preserve"> komandas atbalsts ģimenei pēc bērna ar smagiem funkcionāliem traucējumiem piedzimšanas vai traucējuma diagnosticēšanas, </w:t>
            </w:r>
          </w:p>
          <w:p w14:paraId="218E19C5" w14:textId="77777777" w:rsidR="002D3C05" w:rsidRPr="00786988" w:rsidRDefault="002D3C05" w:rsidP="002D3C05">
            <w:pPr>
              <w:jc w:val="both"/>
              <w:rPr>
                <w:rFonts w:ascii="Times New Roman" w:hAnsi="Times New Roman" w:cs="Times New Roman"/>
                <w:sz w:val="20"/>
                <w:szCs w:val="20"/>
              </w:rPr>
            </w:pPr>
            <w:r w:rsidRPr="00786988">
              <w:rPr>
                <w:rFonts w:ascii="Times New Roman" w:hAnsi="Times New Roman" w:cs="Times New Roman"/>
                <w:sz w:val="20"/>
                <w:szCs w:val="20"/>
              </w:rPr>
              <w:t xml:space="preserve">3) atelpas brīdis gan savā ģimenē, gan atelpas brīža ģimenē, gan sabiedrībā balstītā pakalpojumā (dzīvoklī ar vienu piesaistes personu), </w:t>
            </w:r>
          </w:p>
          <w:p w14:paraId="637F64F8" w14:textId="77777777" w:rsidR="002D3C05" w:rsidRPr="00786988" w:rsidRDefault="002D3C05" w:rsidP="002D3C05">
            <w:pPr>
              <w:jc w:val="both"/>
              <w:rPr>
                <w:rFonts w:ascii="Times New Roman" w:hAnsi="Times New Roman" w:cs="Times New Roman"/>
                <w:sz w:val="20"/>
                <w:szCs w:val="20"/>
              </w:rPr>
            </w:pPr>
            <w:r w:rsidRPr="00786988">
              <w:rPr>
                <w:rFonts w:ascii="Times New Roman" w:hAnsi="Times New Roman" w:cs="Times New Roman"/>
                <w:sz w:val="20"/>
                <w:szCs w:val="20"/>
              </w:rPr>
              <w:t xml:space="preserve">4) dienas centri bērniem ar smagiem funkcionāliem traucējumiem, </w:t>
            </w:r>
          </w:p>
          <w:p w14:paraId="29516619" w14:textId="77777777" w:rsidR="002D3C05" w:rsidRPr="00786988" w:rsidRDefault="002D3C05" w:rsidP="002D3C05">
            <w:pPr>
              <w:jc w:val="both"/>
              <w:rPr>
                <w:rFonts w:ascii="Times New Roman" w:hAnsi="Times New Roman" w:cs="Times New Roman"/>
                <w:sz w:val="20"/>
                <w:szCs w:val="20"/>
              </w:rPr>
            </w:pPr>
            <w:r w:rsidRPr="00786988">
              <w:rPr>
                <w:rFonts w:ascii="Times New Roman" w:hAnsi="Times New Roman" w:cs="Times New Roman"/>
                <w:sz w:val="20"/>
                <w:szCs w:val="20"/>
              </w:rPr>
              <w:t xml:space="preserve">5) auklīšu pakalpojums (nevis aprūpe mājās), </w:t>
            </w:r>
          </w:p>
          <w:p w14:paraId="32C6850E" w14:textId="77777777" w:rsidR="002D3C05" w:rsidRPr="00786988" w:rsidRDefault="002D3C05" w:rsidP="002D3C05">
            <w:pPr>
              <w:jc w:val="both"/>
              <w:rPr>
                <w:rFonts w:ascii="Times New Roman" w:hAnsi="Times New Roman" w:cs="Times New Roman"/>
                <w:sz w:val="20"/>
                <w:szCs w:val="20"/>
              </w:rPr>
            </w:pPr>
            <w:r w:rsidRPr="00786988">
              <w:rPr>
                <w:rFonts w:ascii="Times New Roman" w:hAnsi="Times New Roman" w:cs="Times New Roman"/>
                <w:sz w:val="20"/>
                <w:szCs w:val="20"/>
              </w:rPr>
              <w:t xml:space="preserve">6) izglītības asistenta pakalpojums, </w:t>
            </w:r>
          </w:p>
          <w:p w14:paraId="04EB37DE" w14:textId="77777777" w:rsidR="002D3C05" w:rsidRPr="00786988" w:rsidRDefault="002D3C05" w:rsidP="002D3C05">
            <w:pPr>
              <w:jc w:val="both"/>
              <w:rPr>
                <w:rFonts w:ascii="Times New Roman" w:hAnsi="Times New Roman" w:cs="Times New Roman"/>
                <w:sz w:val="20"/>
                <w:szCs w:val="20"/>
              </w:rPr>
            </w:pPr>
            <w:r w:rsidRPr="00786988">
              <w:rPr>
                <w:rFonts w:ascii="Times New Roman" w:hAnsi="Times New Roman" w:cs="Times New Roman"/>
                <w:sz w:val="20"/>
                <w:szCs w:val="20"/>
              </w:rPr>
              <w:t>7) ģimenēm ērti pieejami rehabilitācijas pakalpojumi.</w:t>
            </w:r>
          </w:p>
          <w:p w14:paraId="4ECAE197" w14:textId="77777777" w:rsidR="002D3C05" w:rsidRPr="00786988" w:rsidRDefault="002D3C05" w:rsidP="002D3C05">
            <w:pPr>
              <w:jc w:val="both"/>
              <w:rPr>
                <w:rFonts w:ascii="Times New Roman" w:hAnsi="Times New Roman" w:cs="Times New Roman"/>
                <w:sz w:val="20"/>
                <w:szCs w:val="20"/>
              </w:rPr>
            </w:pPr>
            <w:r w:rsidRPr="00786988">
              <w:rPr>
                <w:rFonts w:ascii="Times New Roman" w:hAnsi="Times New Roman" w:cs="Times New Roman"/>
                <w:sz w:val="20"/>
                <w:szCs w:val="20"/>
              </w:rPr>
              <w:t>Izpildes termiņš: regulāri, atbildīgā institūcija: LM, līdzatbildīgās institūcijas: VARAM, LPS, pašvaldības, sociālo pakalpojumu sniedzēji.</w:t>
            </w:r>
          </w:p>
          <w:p w14:paraId="583D428F" w14:textId="77777777" w:rsidR="002D3C05" w:rsidRPr="00786988" w:rsidRDefault="002D3C05" w:rsidP="002D3C05">
            <w:pPr>
              <w:jc w:val="both"/>
              <w:rPr>
                <w:rFonts w:ascii="Times New Roman" w:hAnsi="Times New Roman" w:cs="Times New Roman"/>
                <w:b/>
                <w:sz w:val="20"/>
                <w:szCs w:val="20"/>
              </w:rPr>
            </w:pPr>
          </w:p>
          <w:p w14:paraId="412F4695" w14:textId="77777777" w:rsidR="002D3C05" w:rsidRPr="00786988" w:rsidRDefault="002D3C05" w:rsidP="002D3C05">
            <w:pPr>
              <w:jc w:val="both"/>
              <w:rPr>
                <w:rFonts w:ascii="Times New Roman" w:hAnsi="Times New Roman" w:cs="Times New Roman"/>
                <w:b/>
                <w:sz w:val="20"/>
                <w:szCs w:val="20"/>
              </w:rPr>
            </w:pPr>
            <w:r w:rsidRPr="00786988">
              <w:rPr>
                <w:rFonts w:ascii="Times New Roman" w:hAnsi="Times New Roman" w:cs="Times New Roman"/>
                <w:sz w:val="20"/>
                <w:szCs w:val="20"/>
              </w:rPr>
              <w:t>Pamatojums</w:t>
            </w:r>
            <w:r w:rsidRPr="00786988">
              <w:rPr>
                <w:rFonts w:ascii="Times New Roman" w:hAnsi="Times New Roman" w:cs="Times New Roman"/>
                <w:b/>
                <w:sz w:val="20"/>
                <w:szCs w:val="20"/>
              </w:rPr>
              <w:t xml:space="preserve">: </w:t>
            </w:r>
            <w:r w:rsidRPr="00786988">
              <w:rPr>
                <w:rFonts w:ascii="Times New Roman" w:hAnsi="Times New Roman" w:cs="Times New Roman"/>
                <w:sz w:val="20"/>
                <w:szCs w:val="20"/>
              </w:rPr>
              <w:t>ģimenes, kurās ir bērni ar smagiem funkcionāliem traucējumiem, ilgstoši nesaņem pietiekamu atbalstu, lai nodrošinātu savu bērnu aprūpi, izglītību, veselību. Šai riska grupai nepieciešama īpaša uzmanība, aizsardzība un atbalsts, jo atbalsta trūkums nelabvēlīgi ietekmē ne tikai bērnus ar smagiem funkcionāliem traucējumiem, bet arī visus viņu ģimenes locekļus un plašāku tuvinieku loku.</w:t>
            </w:r>
          </w:p>
        </w:tc>
        <w:tc>
          <w:tcPr>
            <w:tcW w:w="4495" w:type="dxa"/>
          </w:tcPr>
          <w:p w14:paraId="37DF3537" w14:textId="77777777" w:rsidR="002C4D50" w:rsidRPr="00786988" w:rsidRDefault="000B02FA" w:rsidP="002C4D50">
            <w:pPr>
              <w:rPr>
                <w:rFonts w:ascii="Times New Roman" w:hAnsi="Times New Roman" w:cs="Times New Roman"/>
                <w:b/>
                <w:sz w:val="20"/>
                <w:szCs w:val="20"/>
              </w:rPr>
            </w:pPr>
            <w:r w:rsidRPr="00786988">
              <w:rPr>
                <w:rFonts w:ascii="Times New Roman" w:hAnsi="Times New Roman" w:cs="Times New Roman"/>
                <w:b/>
                <w:sz w:val="20"/>
                <w:szCs w:val="20"/>
              </w:rPr>
              <w:t>Nav ņemts vērā</w:t>
            </w:r>
          </w:p>
          <w:p w14:paraId="412C6575" w14:textId="6041E1F9" w:rsidR="00B32384" w:rsidRPr="00786988" w:rsidRDefault="0006144B" w:rsidP="00AB1996">
            <w:pPr>
              <w:jc w:val="both"/>
              <w:rPr>
                <w:rFonts w:ascii="Times New Roman" w:hAnsi="Times New Roman" w:cs="Times New Roman"/>
                <w:sz w:val="20"/>
                <w:szCs w:val="20"/>
              </w:rPr>
            </w:pPr>
            <w:r w:rsidRPr="00786988">
              <w:rPr>
                <w:rFonts w:ascii="Times New Roman" w:hAnsi="Times New Roman" w:cs="Times New Roman"/>
                <w:sz w:val="20"/>
                <w:szCs w:val="20"/>
              </w:rPr>
              <w:t xml:space="preserve">Pamatnostādņu projekta 2.rīcības virzienā jau ir iekļauts </w:t>
            </w:r>
            <w:r w:rsidR="00AB1996" w:rsidRPr="00786988">
              <w:rPr>
                <w:rFonts w:ascii="Times New Roman" w:hAnsi="Times New Roman" w:cs="Times New Roman"/>
                <w:sz w:val="20"/>
                <w:szCs w:val="20"/>
              </w:rPr>
              <w:t xml:space="preserve">3.uzdevums “Nodrošināt līdzvērtīgu sociālo pakalpojumu pieejamību reģionos, nosakot iedzīvotājiem obligāti nodrošināmo sociālo pakalpojumu veidus novadu un valsts pilsētu pašvaldībās un tā ieviešanas nosacījumus”. Tā kā sociālo pakalpojumu groza metodikā ir izdalītas vairākas mērķa grupas, </w:t>
            </w:r>
            <w:r w:rsidR="00B32384" w:rsidRPr="00786988">
              <w:rPr>
                <w:rFonts w:ascii="Times New Roman" w:hAnsi="Times New Roman" w:cs="Times New Roman"/>
                <w:sz w:val="20"/>
                <w:szCs w:val="20"/>
              </w:rPr>
              <w:t>nav pamatota tikai vienas</w:t>
            </w:r>
            <w:r w:rsidR="00AB1996" w:rsidRPr="00786988">
              <w:rPr>
                <w:rFonts w:ascii="Times New Roman" w:hAnsi="Times New Roman" w:cs="Times New Roman"/>
                <w:sz w:val="20"/>
                <w:szCs w:val="20"/>
              </w:rPr>
              <w:t xml:space="preserve"> mērķa grupas</w:t>
            </w:r>
            <w:r w:rsidR="00B32384" w:rsidRPr="00786988">
              <w:rPr>
                <w:rFonts w:ascii="Times New Roman" w:hAnsi="Times New Roman" w:cs="Times New Roman"/>
                <w:sz w:val="20"/>
                <w:szCs w:val="20"/>
              </w:rPr>
              <w:t xml:space="preserve"> nosaukšana</w:t>
            </w:r>
            <w:r w:rsidR="00AB1996" w:rsidRPr="00786988">
              <w:rPr>
                <w:rFonts w:ascii="Times New Roman" w:hAnsi="Times New Roman" w:cs="Times New Roman"/>
                <w:sz w:val="20"/>
                <w:szCs w:val="20"/>
              </w:rPr>
              <w:t>.</w:t>
            </w:r>
          </w:p>
          <w:p w14:paraId="4DB3ABC7" w14:textId="40A5E8C2" w:rsidR="000B02FA" w:rsidRPr="00786988" w:rsidRDefault="000B02FA" w:rsidP="002C4D50">
            <w:pPr>
              <w:rPr>
                <w:rFonts w:ascii="Times New Roman" w:hAnsi="Times New Roman" w:cs="Times New Roman"/>
                <w:sz w:val="20"/>
                <w:szCs w:val="20"/>
              </w:rPr>
            </w:pPr>
          </w:p>
        </w:tc>
      </w:tr>
      <w:tr w:rsidR="00617462" w:rsidRPr="00786988" w14:paraId="72FB1E9C" w14:textId="77777777" w:rsidTr="007F35E7">
        <w:tc>
          <w:tcPr>
            <w:tcW w:w="3126" w:type="dxa"/>
          </w:tcPr>
          <w:p w14:paraId="0C116187" w14:textId="0909578D" w:rsidR="00617462" w:rsidRPr="00786988" w:rsidRDefault="00447FB0" w:rsidP="00617462">
            <w:pPr>
              <w:rPr>
                <w:rFonts w:ascii="Times New Roman" w:hAnsi="Times New Roman" w:cs="Times New Roman"/>
                <w:sz w:val="20"/>
                <w:szCs w:val="20"/>
              </w:rPr>
            </w:pPr>
            <w:r w:rsidRPr="00786988">
              <w:rPr>
                <w:rFonts w:ascii="Times New Roman" w:hAnsi="Times New Roman" w:cs="Times New Roman"/>
                <w:sz w:val="20"/>
                <w:szCs w:val="20"/>
              </w:rPr>
              <w:t>165.</w:t>
            </w:r>
            <w:r w:rsidR="00617462" w:rsidRPr="00786988">
              <w:rPr>
                <w:rFonts w:ascii="Times New Roman" w:hAnsi="Times New Roman" w:cs="Times New Roman"/>
                <w:sz w:val="20"/>
                <w:szCs w:val="20"/>
              </w:rPr>
              <w:t xml:space="preserve">Pamatnostādņu projekts, </w:t>
            </w:r>
          </w:p>
          <w:p w14:paraId="11D7223B" w14:textId="77777777" w:rsidR="00617462" w:rsidRPr="00786988" w:rsidRDefault="00617462" w:rsidP="00617462">
            <w:pPr>
              <w:rPr>
                <w:rFonts w:ascii="Times New Roman" w:hAnsi="Times New Roman" w:cs="Times New Roman"/>
                <w:sz w:val="20"/>
                <w:szCs w:val="20"/>
              </w:rPr>
            </w:pPr>
            <w:r w:rsidRPr="00786988">
              <w:rPr>
                <w:rFonts w:ascii="Times New Roman" w:hAnsi="Times New Roman" w:cs="Times New Roman"/>
                <w:sz w:val="20"/>
                <w:szCs w:val="20"/>
              </w:rPr>
              <w:lastRenderedPageBreak/>
              <w:t>Rīcības virziens “Moderna un pieejama sociālo pakalpojumu sistēma, kas cita starpā uzlabo iedzīvotāju iespējas dzīvot neatkarīgi un dzīvot sabiedrībā, iekļauties izglītībā un darba tirgū”</w:t>
            </w:r>
          </w:p>
        </w:tc>
        <w:tc>
          <w:tcPr>
            <w:tcW w:w="6752" w:type="dxa"/>
          </w:tcPr>
          <w:p w14:paraId="0548FA88" w14:textId="77777777" w:rsidR="00617462" w:rsidRPr="00786988" w:rsidRDefault="00617462" w:rsidP="002D3C05">
            <w:pPr>
              <w:jc w:val="center"/>
              <w:rPr>
                <w:rFonts w:ascii="Times New Roman" w:hAnsi="Times New Roman" w:cs="Times New Roman"/>
                <w:b/>
                <w:sz w:val="20"/>
                <w:szCs w:val="20"/>
              </w:rPr>
            </w:pPr>
            <w:r w:rsidRPr="00786988">
              <w:rPr>
                <w:rFonts w:ascii="Times New Roman" w:hAnsi="Times New Roman" w:cs="Times New Roman"/>
                <w:b/>
                <w:sz w:val="20"/>
                <w:szCs w:val="20"/>
              </w:rPr>
              <w:lastRenderedPageBreak/>
              <w:t>LSA</w:t>
            </w:r>
          </w:p>
          <w:p w14:paraId="5BBFDB01" w14:textId="77777777" w:rsidR="00617462" w:rsidRPr="00786988" w:rsidRDefault="00617462" w:rsidP="00617462">
            <w:pPr>
              <w:jc w:val="both"/>
              <w:rPr>
                <w:rFonts w:ascii="Times New Roman" w:hAnsi="Times New Roman" w:cs="Times New Roman"/>
                <w:b/>
                <w:sz w:val="20"/>
                <w:szCs w:val="20"/>
              </w:rPr>
            </w:pPr>
            <w:r w:rsidRPr="00786988">
              <w:rPr>
                <w:rFonts w:ascii="Times New Roman" w:hAnsi="Times New Roman" w:cs="Times New Roman"/>
                <w:color w:val="000000"/>
                <w:sz w:val="20"/>
                <w:szCs w:val="20"/>
                <w:lang w:eastAsia="lv-LV" w:bidi="lv-LV"/>
              </w:rPr>
              <w:lastRenderedPageBreak/>
              <w:t xml:space="preserve">Esošo sociālo pakalpojumu sistēmas uzdevumu uzskaitījumā būtu jāizvērš punkts 1.6. </w:t>
            </w:r>
            <w:r w:rsidRPr="00786988">
              <w:rPr>
                <w:rStyle w:val="Bodytext2Bold"/>
                <w:rFonts w:ascii="Times New Roman" w:hAnsi="Times New Roman" w:cs="Times New Roman"/>
                <w:sz w:val="20"/>
                <w:szCs w:val="20"/>
              </w:rPr>
              <w:t xml:space="preserve">Paplašināt IT tehnoloģiju izmantošanu procesa organizēšana un pakalpojumu sniegšanā un dažādu IT sistēmu integritāti. </w:t>
            </w:r>
            <w:r w:rsidRPr="00786988">
              <w:rPr>
                <w:rFonts w:ascii="Times New Roman" w:hAnsi="Times New Roman" w:cs="Times New Roman"/>
                <w:color w:val="000000"/>
                <w:sz w:val="20"/>
                <w:szCs w:val="20"/>
                <w:lang w:eastAsia="lv-LV" w:bidi="lv-LV"/>
              </w:rPr>
              <w:t xml:space="preserve">LM ir politikas veidotājs, tam nav, un manuprāt tam arī nevajadzētu būt šādu inovāciju attīstītājam. (Korekcijas vēstījumā). Rīcībai un LM atbildībai būtu jābūt vērstai uz mērķi "lai šādas tehnoloģijas veidotos", un, lai tās sadarbotos kopējam mērķim, jo LM (valsts) domā par cilvēkresursu pieejamību un tehnoloģijas būtiski </w:t>
            </w:r>
            <w:proofErr w:type="spellStart"/>
            <w:r w:rsidRPr="00786988">
              <w:rPr>
                <w:rFonts w:ascii="Times New Roman" w:hAnsi="Times New Roman" w:cs="Times New Roman"/>
                <w:color w:val="000000"/>
                <w:sz w:val="20"/>
                <w:szCs w:val="20"/>
                <w:lang w:eastAsia="lv-LV" w:bidi="lv-LV"/>
              </w:rPr>
              <w:t>efektivizē</w:t>
            </w:r>
            <w:proofErr w:type="spellEnd"/>
            <w:r w:rsidRPr="00786988">
              <w:rPr>
                <w:rFonts w:ascii="Times New Roman" w:hAnsi="Times New Roman" w:cs="Times New Roman"/>
                <w:color w:val="000000"/>
                <w:sz w:val="20"/>
                <w:szCs w:val="20"/>
                <w:lang w:eastAsia="lv-LV" w:bidi="lv-LV"/>
              </w:rPr>
              <w:t xml:space="preserve"> darbu, kas ir svarīgi darbinieku deficīta apstākļos, procesa organizēšanā un arī pakalpojumu sniegšanā. Papildus tam strukturēta informācija no datu sistēmām, lokālajiem sistēmu plānotājiem var dot pamatu jaunu pakalpojumu veidošanai. Līdzīgi būtu jāprecizē 5. Rīcības</w:t>
            </w:r>
            <w:r w:rsidRPr="00786988">
              <w:rPr>
                <w:rFonts w:ascii="Times New Roman" w:hAnsi="Times New Roman" w:cs="Times New Roman"/>
                <w:sz w:val="20"/>
                <w:szCs w:val="20"/>
              </w:rPr>
              <w:t xml:space="preserve"> </w:t>
            </w:r>
            <w:r w:rsidRPr="00786988">
              <w:rPr>
                <w:rFonts w:ascii="Times New Roman" w:hAnsi="Times New Roman" w:cs="Times New Roman"/>
                <w:color w:val="000000"/>
                <w:sz w:val="20"/>
                <w:szCs w:val="20"/>
                <w:lang w:eastAsia="lv-LV" w:bidi="lv-LV"/>
              </w:rPr>
              <w:t>virziena "... horizontālie jautājumi 5. un 10. punkti akcentējot sistēmu integritātes uzdevumu, nevis jaunu sistēmu radīšanas uzdevumu</w:t>
            </w:r>
          </w:p>
        </w:tc>
        <w:tc>
          <w:tcPr>
            <w:tcW w:w="4495" w:type="dxa"/>
          </w:tcPr>
          <w:p w14:paraId="0BDB1335" w14:textId="77777777" w:rsidR="00617462" w:rsidRPr="00786988" w:rsidRDefault="00AB1996" w:rsidP="002D3C05">
            <w:pPr>
              <w:rPr>
                <w:rFonts w:ascii="Times New Roman" w:hAnsi="Times New Roman" w:cs="Times New Roman"/>
                <w:b/>
                <w:sz w:val="20"/>
                <w:szCs w:val="20"/>
              </w:rPr>
            </w:pPr>
            <w:r w:rsidRPr="00786988">
              <w:rPr>
                <w:rFonts w:ascii="Times New Roman" w:hAnsi="Times New Roman" w:cs="Times New Roman"/>
                <w:b/>
                <w:sz w:val="20"/>
                <w:szCs w:val="20"/>
              </w:rPr>
              <w:lastRenderedPageBreak/>
              <w:t>Nav ņemts vērā</w:t>
            </w:r>
          </w:p>
          <w:p w14:paraId="3D1E4FB8" w14:textId="2D731531" w:rsidR="00AB1996" w:rsidRPr="00786988" w:rsidRDefault="00AB1996" w:rsidP="00AB1996">
            <w:pPr>
              <w:jc w:val="both"/>
              <w:rPr>
                <w:rFonts w:ascii="Times New Roman" w:hAnsi="Times New Roman" w:cs="Times New Roman"/>
                <w:sz w:val="20"/>
                <w:szCs w:val="20"/>
              </w:rPr>
            </w:pPr>
            <w:r w:rsidRPr="00786988">
              <w:rPr>
                <w:rFonts w:ascii="Times New Roman" w:hAnsi="Times New Roman" w:cs="Times New Roman"/>
                <w:sz w:val="20"/>
                <w:szCs w:val="20"/>
              </w:rPr>
              <w:lastRenderedPageBreak/>
              <w:t xml:space="preserve">Moderna un pieejama sociālo pakalpojumu sistēma nav iedomājama bez IKT attīstības un pielietojuma. COVID-19 pandēmijas laikā IKT izmantošana ieguva vēl lielāku nozīmi - bez IT atbalsta nav iespējams ne strādāt, ne mācīties, nedz dzīvot neatkarīgi un iekļauties procesos. Ja notiek datu apmaiņa, ja ir pieejami vienreiz iesniegtie dati, tad tos var izmantot jaunu pakalpojumu radīšanai vai indivīds var izmantot attālinātu piekļuvi valsts pārvaldei vai pašvaldībām. Mazu lokālu sistēmu izveide ar slēgtu piekļuvi varbūt attīsta 1-2 vietējo pakalpojumu attīstību, bet nekādā gadījumā ne </w:t>
            </w:r>
            <w:proofErr w:type="spellStart"/>
            <w:r w:rsidRPr="00786988">
              <w:rPr>
                <w:rFonts w:ascii="Times New Roman" w:hAnsi="Times New Roman" w:cs="Times New Roman"/>
                <w:sz w:val="20"/>
                <w:szCs w:val="20"/>
              </w:rPr>
              <w:t>sadarbspēju</w:t>
            </w:r>
            <w:proofErr w:type="spellEnd"/>
            <w:r w:rsidRPr="00786988">
              <w:rPr>
                <w:rFonts w:ascii="Times New Roman" w:hAnsi="Times New Roman" w:cs="Times New Roman"/>
                <w:sz w:val="20"/>
                <w:szCs w:val="20"/>
              </w:rPr>
              <w:t xml:space="preserve"> starp valsts sociālā atbalsta sniedzējiem, nodokļu apriti, apdrošināšanu, personas datu </w:t>
            </w:r>
            <w:proofErr w:type="spellStart"/>
            <w:r w:rsidRPr="00786988">
              <w:rPr>
                <w:rFonts w:ascii="Times New Roman" w:hAnsi="Times New Roman" w:cs="Times New Roman"/>
                <w:sz w:val="20"/>
                <w:szCs w:val="20"/>
              </w:rPr>
              <w:t>at</w:t>
            </w:r>
            <w:r w:rsidR="00C47621">
              <w:rPr>
                <w:rFonts w:ascii="Times New Roman" w:hAnsi="Times New Roman" w:cs="Times New Roman"/>
                <w:sz w:val="20"/>
                <w:szCs w:val="20"/>
              </w:rPr>
              <w:t>ka</w:t>
            </w:r>
            <w:r w:rsidRPr="00786988">
              <w:rPr>
                <w:rFonts w:ascii="Times New Roman" w:hAnsi="Times New Roman" w:cs="Times New Roman"/>
                <w:sz w:val="20"/>
                <w:szCs w:val="20"/>
              </w:rPr>
              <w:t>lizmantošanu</w:t>
            </w:r>
            <w:proofErr w:type="spellEnd"/>
            <w:r w:rsidRPr="00786988">
              <w:rPr>
                <w:rFonts w:ascii="Times New Roman" w:hAnsi="Times New Roman" w:cs="Times New Roman"/>
                <w:sz w:val="20"/>
                <w:szCs w:val="20"/>
              </w:rPr>
              <w:t xml:space="preserve"> sociālās palīdzības, uzņēmējdarbības veicināšanai vai ceļošanas dokumentu pieprasījumiem. Princips “</w:t>
            </w:r>
            <w:proofErr w:type="spellStart"/>
            <w:r w:rsidRPr="00786988">
              <w:rPr>
                <w:rFonts w:ascii="Times New Roman" w:hAnsi="Times New Roman" w:cs="Times New Roman"/>
                <w:sz w:val="20"/>
                <w:szCs w:val="20"/>
              </w:rPr>
              <w:t>vienreizes</w:t>
            </w:r>
            <w:proofErr w:type="spellEnd"/>
            <w:r w:rsidRPr="00786988">
              <w:rPr>
                <w:rFonts w:ascii="Times New Roman" w:hAnsi="Times New Roman" w:cs="Times New Roman"/>
                <w:sz w:val="20"/>
                <w:szCs w:val="20"/>
              </w:rPr>
              <w:t xml:space="preserve"> datu iesniegšana”, “vienas pieturas aģentūras princips klientu apkalpošanā”, “</w:t>
            </w:r>
            <w:proofErr w:type="spellStart"/>
            <w:r w:rsidRPr="00786988">
              <w:rPr>
                <w:rFonts w:ascii="Times New Roman" w:hAnsi="Times New Roman" w:cs="Times New Roman"/>
                <w:sz w:val="20"/>
                <w:szCs w:val="20"/>
              </w:rPr>
              <w:t>proaktīva</w:t>
            </w:r>
            <w:proofErr w:type="spellEnd"/>
            <w:r w:rsidRPr="00786988">
              <w:rPr>
                <w:rFonts w:ascii="Times New Roman" w:hAnsi="Times New Roman" w:cs="Times New Roman"/>
                <w:sz w:val="20"/>
                <w:szCs w:val="20"/>
              </w:rPr>
              <w:t xml:space="preserve"> </w:t>
            </w:r>
            <w:proofErr w:type="spellStart"/>
            <w:r w:rsidRPr="00786988">
              <w:rPr>
                <w:rFonts w:ascii="Times New Roman" w:hAnsi="Times New Roman" w:cs="Times New Roman"/>
                <w:sz w:val="20"/>
                <w:szCs w:val="20"/>
              </w:rPr>
              <w:t>dzībes</w:t>
            </w:r>
            <w:proofErr w:type="spellEnd"/>
            <w:r w:rsidRPr="00786988">
              <w:rPr>
                <w:rFonts w:ascii="Times New Roman" w:hAnsi="Times New Roman" w:cs="Times New Roman"/>
                <w:sz w:val="20"/>
                <w:szCs w:val="20"/>
              </w:rPr>
              <w:t xml:space="preserve"> situāciju modelēšana, piem., bērna piedzimšanas brīdī tiek ģenerēts arī piedāvājums sociālajā sfērā, ko nodrošina normatīvie regulējumi. Ja nebūs IT sistēmu integrācija, viss būs lēns, ar lielu administratīvo slogu.</w:t>
            </w:r>
          </w:p>
          <w:p w14:paraId="4EE528AC" w14:textId="68142372" w:rsidR="00AB1996" w:rsidRPr="00786988" w:rsidRDefault="00AB1996" w:rsidP="00AB1996">
            <w:pPr>
              <w:jc w:val="both"/>
              <w:rPr>
                <w:rFonts w:ascii="Times New Roman" w:eastAsia="Times New Roman" w:hAnsi="Times New Roman" w:cs="Times New Roman"/>
                <w:sz w:val="20"/>
                <w:szCs w:val="20"/>
                <w:lang w:eastAsia="lv-LV"/>
              </w:rPr>
            </w:pPr>
            <w:r w:rsidRPr="00786988">
              <w:rPr>
                <w:rFonts w:ascii="Times New Roman" w:hAnsi="Times New Roman" w:cs="Times New Roman"/>
                <w:sz w:val="20"/>
                <w:szCs w:val="20"/>
              </w:rPr>
              <w:t>Par 5.prioritātes 5.un 10.uzdevumu: Arī atbilst iepriekšējam komentāram. Akcentēju frāzi “…</w:t>
            </w:r>
            <w:r w:rsidRPr="00786988">
              <w:rPr>
                <w:rFonts w:ascii="Times New Roman" w:eastAsia="Times New Roman" w:hAnsi="Times New Roman" w:cs="Times New Roman"/>
                <w:sz w:val="20"/>
                <w:szCs w:val="20"/>
                <w:lang w:eastAsia="lv-LV"/>
              </w:rPr>
              <w:t xml:space="preserve">iekļaujot valsts kopējā IS </w:t>
            </w:r>
            <w:proofErr w:type="spellStart"/>
            <w:r w:rsidRPr="00786988">
              <w:rPr>
                <w:rFonts w:ascii="Times New Roman" w:eastAsia="Times New Roman" w:hAnsi="Times New Roman" w:cs="Times New Roman"/>
                <w:sz w:val="20"/>
                <w:szCs w:val="20"/>
                <w:lang w:eastAsia="lv-LV"/>
              </w:rPr>
              <w:t>mērķarhitektūrā</w:t>
            </w:r>
            <w:proofErr w:type="spellEnd"/>
            <w:r w:rsidRPr="00786988">
              <w:rPr>
                <w:rFonts w:ascii="Times New Roman" w:eastAsia="Times New Roman" w:hAnsi="Times New Roman" w:cs="Times New Roman"/>
                <w:sz w:val="20"/>
                <w:szCs w:val="20"/>
                <w:lang w:eastAsia="lv-LV"/>
              </w:rPr>
              <w:t xml:space="preserve">”, kas nozīmē, ka VARAM veidotā vienotā valsts sistēmu augsta līmeņa arhitektūra nosaka, kā jāveido IT lietas, lai tās nebūtu uz veco tehnoloģiju bāzes, lai varētu savietot un apmainīties ar datiem, lai tās būtu modulāras. </w:t>
            </w:r>
          </w:p>
          <w:p w14:paraId="6A41A245" w14:textId="71AC907B" w:rsidR="00AB1996" w:rsidRPr="00786988" w:rsidRDefault="00AB1996" w:rsidP="00AB1996">
            <w:pPr>
              <w:jc w:val="both"/>
              <w:rPr>
                <w:rFonts w:ascii="Times New Roman" w:hAnsi="Times New Roman" w:cs="Times New Roman"/>
                <w:sz w:val="20"/>
                <w:szCs w:val="20"/>
              </w:rPr>
            </w:pPr>
            <w:r w:rsidRPr="00786988">
              <w:rPr>
                <w:rFonts w:ascii="Times New Roman" w:hAnsi="Times New Roman" w:cs="Times New Roman"/>
                <w:sz w:val="20"/>
                <w:szCs w:val="20"/>
              </w:rPr>
              <w:t xml:space="preserve">10.uzdevums iekļauj visas aktivitātes, ko plāno LM un padotības iestādes savu </w:t>
            </w:r>
            <w:proofErr w:type="spellStart"/>
            <w:r w:rsidRPr="00786988">
              <w:rPr>
                <w:rFonts w:ascii="Times New Roman" w:hAnsi="Times New Roman" w:cs="Times New Roman"/>
                <w:sz w:val="20"/>
                <w:szCs w:val="20"/>
              </w:rPr>
              <w:t>pamatbiznesu</w:t>
            </w:r>
            <w:proofErr w:type="spellEnd"/>
            <w:r w:rsidRPr="00786988">
              <w:rPr>
                <w:rFonts w:ascii="Times New Roman" w:hAnsi="Times New Roman" w:cs="Times New Roman"/>
                <w:sz w:val="20"/>
                <w:szCs w:val="20"/>
              </w:rPr>
              <w:t xml:space="preserve"> atbalstam ar IKT rīkiem. Ir nepieciešams uzreiz pie plānošanas paredzēt, ka šāds IT atbalsts būs nepieciešams, ka to vajadzēs integrēt ar pašvaldību sistēmu vai citām valsts sistēmām. </w:t>
            </w:r>
            <w:r w:rsidR="009F32A8">
              <w:rPr>
                <w:rFonts w:ascii="Times New Roman" w:hAnsi="Times New Roman" w:cs="Times New Roman"/>
                <w:sz w:val="20"/>
                <w:szCs w:val="20"/>
              </w:rPr>
              <w:t>Turklāt</w:t>
            </w:r>
            <w:r w:rsidRPr="00786988">
              <w:rPr>
                <w:rFonts w:ascii="Times New Roman" w:hAnsi="Times New Roman" w:cs="Times New Roman"/>
                <w:sz w:val="20"/>
                <w:szCs w:val="20"/>
              </w:rPr>
              <w:t>, ar valsts IS koplietošanu var piedāvāt MVU un NVO ietaupīt resursus un ietaupītās finanses izmantot pakalpojumu uzlabošanai.</w:t>
            </w:r>
          </w:p>
        </w:tc>
      </w:tr>
      <w:tr w:rsidR="002D3C05" w:rsidRPr="00786988" w14:paraId="7C7216C8" w14:textId="77777777" w:rsidTr="007F35E7">
        <w:tc>
          <w:tcPr>
            <w:tcW w:w="3126" w:type="dxa"/>
          </w:tcPr>
          <w:p w14:paraId="26D235F1" w14:textId="6E7C85CF" w:rsidR="002D3C05" w:rsidRPr="00786988" w:rsidRDefault="00447FB0" w:rsidP="002D3C05">
            <w:pPr>
              <w:rPr>
                <w:rFonts w:ascii="Times New Roman" w:hAnsi="Times New Roman" w:cs="Times New Roman"/>
                <w:sz w:val="20"/>
                <w:szCs w:val="20"/>
              </w:rPr>
            </w:pPr>
            <w:r w:rsidRPr="00786988">
              <w:rPr>
                <w:rFonts w:ascii="Times New Roman" w:hAnsi="Times New Roman" w:cs="Times New Roman"/>
                <w:sz w:val="20"/>
                <w:szCs w:val="20"/>
              </w:rPr>
              <w:lastRenderedPageBreak/>
              <w:t>166.</w:t>
            </w:r>
            <w:r w:rsidR="002D3C05" w:rsidRPr="00786988">
              <w:rPr>
                <w:rFonts w:ascii="Times New Roman" w:hAnsi="Times New Roman" w:cs="Times New Roman"/>
                <w:sz w:val="20"/>
                <w:szCs w:val="20"/>
              </w:rPr>
              <w:t xml:space="preserve">amatnostādņu projekts, </w:t>
            </w:r>
          </w:p>
          <w:p w14:paraId="696C2E59" w14:textId="77777777" w:rsidR="002D3C05" w:rsidRPr="00786988" w:rsidRDefault="002D3C05" w:rsidP="002D3C05">
            <w:pPr>
              <w:rPr>
                <w:rFonts w:ascii="Times New Roman" w:hAnsi="Times New Roman" w:cs="Times New Roman"/>
                <w:sz w:val="20"/>
                <w:szCs w:val="20"/>
              </w:rPr>
            </w:pPr>
            <w:r w:rsidRPr="00786988">
              <w:rPr>
                <w:rFonts w:ascii="Times New Roman" w:hAnsi="Times New Roman" w:cs="Times New Roman"/>
                <w:sz w:val="20"/>
                <w:szCs w:val="20"/>
              </w:rPr>
              <w:t>Rīcības virziens “Moderna un pieejama sociālo pakalpojumu sistēma, kas cita starpā uzlabo iedzīvotāju iespējas dzīvot neatkarīgi un dzīvot sabiedrībā, iekļauties izglītībā un darba tirgū”</w:t>
            </w:r>
          </w:p>
        </w:tc>
        <w:tc>
          <w:tcPr>
            <w:tcW w:w="6752" w:type="dxa"/>
          </w:tcPr>
          <w:p w14:paraId="763AF754" w14:textId="11EC11F1" w:rsidR="002D3C05" w:rsidRPr="00786988" w:rsidRDefault="002D3C05" w:rsidP="002D3C05">
            <w:pPr>
              <w:jc w:val="center"/>
              <w:rPr>
                <w:rFonts w:ascii="Times New Roman" w:hAnsi="Times New Roman" w:cs="Times New Roman"/>
                <w:b/>
                <w:sz w:val="20"/>
                <w:szCs w:val="20"/>
              </w:rPr>
            </w:pPr>
            <w:r w:rsidRPr="00786988">
              <w:rPr>
                <w:rFonts w:ascii="Times New Roman" w:hAnsi="Times New Roman" w:cs="Times New Roman"/>
                <w:b/>
                <w:sz w:val="20"/>
                <w:szCs w:val="20"/>
              </w:rPr>
              <w:t xml:space="preserve">Latvijas </w:t>
            </w:r>
            <w:r w:rsidR="00972264">
              <w:rPr>
                <w:rFonts w:ascii="Times New Roman" w:hAnsi="Times New Roman" w:cs="Times New Roman"/>
                <w:b/>
                <w:sz w:val="20"/>
                <w:szCs w:val="20"/>
              </w:rPr>
              <w:t>s</w:t>
            </w:r>
            <w:r w:rsidRPr="00786988">
              <w:rPr>
                <w:rFonts w:ascii="Times New Roman" w:hAnsi="Times New Roman" w:cs="Times New Roman"/>
                <w:b/>
                <w:sz w:val="20"/>
                <w:szCs w:val="20"/>
              </w:rPr>
              <w:t>ociālo darbinieku biedrība</w:t>
            </w:r>
          </w:p>
          <w:p w14:paraId="4F2F3A0A" w14:textId="77777777" w:rsidR="002D3C05" w:rsidRPr="00786988" w:rsidRDefault="002D3C05" w:rsidP="002D3C05">
            <w:pPr>
              <w:jc w:val="both"/>
              <w:rPr>
                <w:rFonts w:ascii="Times New Roman" w:hAnsi="Times New Roman" w:cs="Times New Roman"/>
                <w:b/>
                <w:sz w:val="20"/>
                <w:szCs w:val="20"/>
                <w:u w:val="single"/>
              </w:rPr>
            </w:pPr>
            <w:r w:rsidRPr="00786988">
              <w:rPr>
                <w:rFonts w:ascii="Times New Roman" w:hAnsi="Times New Roman" w:cs="Times New Roman"/>
                <w:b/>
                <w:sz w:val="20"/>
                <w:szCs w:val="20"/>
                <w:u w:val="single"/>
              </w:rPr>
              <w:t>2.uzdevums</w:t>
            </w:r>
          </w:p>
          <w:p w14:paraId="61D27A75" w14:textId="77777777" w:rsidR="002D3C05" w:rsidRPr="00786988" w:rsidRDefault="002D3C05" w:rsidP="002D3C05">
            <w:pPr>
              <w:jc w:val="both"/>
              <w:rPr>
                <w:rFonts w:ascii="Times New Roman" w:hAnsi="Times New Roman" w:cs="Times New Roman"/>
                <w:sz w:val="20"/>
                <w:szCs w:val="20"/>
              </w:rPr>
            </w:pPr>
            <w:r w:rsidRPr="00786988">
              <w:rPr>
                <w:rFonts w:ascii="Times New Roman" w:hAnsi="Times New Roman" w:cs="Times New Roman"/>
                <w:b/>
                <w:sz w:val="20"/>
                <w:szCs w:val="20"/>
                <w:u w:val="single"/>
              </w:rPr>
              <w:t>Priekšlikums</w:t>
            </w:r>
            <w:r w:rsidRPr="00786988">
              <w:rPr>
                <w:rFonts w:ascii="Times New Roman" w:hAnsi="Times New Roman" w:cs="Times New Roman"/>
                <w:sz w:val="20"/>
                <w:szCs w:val="20"/>
              </w:rPr>
              <w:t>: Papildus izdalīt atsevišķu punktu: Nodrošināt reģionos sociālo pakalpojumu “grozu” ģimenēm ar bērniem ar funkcionāliem traucējumiem:</w:t>
            </w:r>
          </w:p>
          <w:p w14:paraId="62B0B8C3" w14:textId="77777777" w:rsidR="002D3C05" w:rsidRPr="00786988" w:rsidRDefault="002D3C05" w:rsidP="002D3C05">
            <w:pPr>
              <w:jc w:val="both"/>
              <w:rPr>
                <w:rFonts w:ascii="Times New Roman" w:hAnsi="Times New Roman" w:cs="Times New Roman"/>
                <w:sz w:val="20"/>
                <w:szCs w:val="20"/>
              </w:rPr>
            </w:pPr>
            <w:r w:rsidRPr="00786988">
              <w:rPr>
                <w:rFonts w:ascii="Times New Roman" w:hAnsi="Times New Roman" w:cs="Times New Roman"/>
                <w:sz w:val="20"/>
                <w:szCs w:val="20"/>
              </w:rPr>
              <w:t xml:space="preserve">1) informācija par pieejamiem pakalpojumiem ģimenēm ar bērniem, kuriem ir smagi funkcionāli traucējumi, </w:t>
            </w:r>
          </w:p>
          <w:p w14:paraId="30ACFE03" w14:textId="77777777" w:rsidR="002D3C05" w:rsidRPr="00786988" w:rsidRDefault="002D3C05" w:rsidP="002D3C05">
            <w:pPr>
              <w:jc w:val="both"/>
              <w:rPr>
                <w:rFonts w:ascii="Times New Roman" w:hAnsi="Times New Roman" w:cs="Times New Roman"/>
                <w:sz w:val="20"/>
                <w:szCs w:val="20"/>
              </w:rPr>
            </w:pPr>
            <w:r w:rsidRPr="00786988">
              <w:rPr>
                <w:rFonts w:ascii="Times New Roman" w:hAnsi="Times New Roman" w:cs="Times New Roman"/>
                <w:sz w:val="20"/>
                <w:szCs w:val="20"/>
              </w:rPr>
              <w:t xml:space="preserve">2) </w:t>
            </w:r>
            <w:proofErr w:type="spellStart"/>
            <w:r w:rsidRPr="00786988">
              <w:rPr>
                <w:rFonts w:ascii="Times New Roman" w:hAnsi="Times New Roman" w:cs="Times New Roman"/>
                <w:sz w:val="20"/>
                <w:szCs w:val="20"/>
              </w:rPr>
              <w:t>multiprofesionāļu</w:t>
            </w:r>
            <w:proofErr w:type="spellEnd"/>
            <w:r w:rsidRPr="00786988">
              <w:rPr>
                <w:rFonts w:ascii="Times New Roman" w:hAnsi="Times New Roman" w:cs="Times New Roman"/>
                <w:sz w:val="20"/>
                <w:szCs w:val="20"/>
              </w:rPr>
              <w:t xml:space="preserve"> komandas atbalsts ģimenei pēc bērna ar smagiem funkcionāliem traucējumiem piedzimšanas vai traucējuma diagnosticēšanas, </w:t>
            </w:r>
          </w:p>
          <w:p w14:paraId="77998583" w14:textId="77777777" w:rsidR="002D3C05" w:rsidRPr="00786988" w:rsidRDefault="002D3C05" w:rsidP="002D3C05">
            <w:pPr>
              <w:jc w:val="both"/>
              <w:rPr>
                <w:rFonts w:ascii="Times New Roman" w:hAnsi="Times New Roman" w:cs="Times New Roman"/>
                <w:sz w:val="20"/>
                <w:szCs w:val="20"/>
              </w:rPr>
            </w:pPr>
            <w:r w:rsidRPr="00786988">
              <w:rPr>
                <w:rFonts w:ascii="Times New Roman" w:hAnsi="Times New Roman" w:cs="Times New Roman"/>
                <w:sz w:val="20"/>
                <w:szCs w:val="20"/>
              </w:rPr>
              <w:t xml:space="preserve">3) atelpas brīdis gan savā ģimenē, gan atelpas brīža ģimenē, gan sabiedrībā balstītā pakalpojumā (dzīvoklī ar vienu piesaistes personu), </w:t>
            </w:r>
          </w:p>
          <w:p w14:paraId="57A3FD48" w14:textId="77777777" w:rsidR="002D3C05" w:rsidRPr="00786988" w:rsidRDefault="002D3C05" w:rsidP="002D3C05">
            <w:pPr>
              <w:jc w:val="both"/>
              <w:rPr>
                <w:rFonts w:ascii="Times New Roman" w:hAnsi="Times New Roman" w:cs="Times New Roman"/>
                <w:sz w:val="20"/>
                <w:szCs w:val="20"/>
              </w:rPr>
            </w:pPr>
            <w:r w:rsidRPr="00786988">
              <w:rPr>
                <w:rFonts w:ascii="Times New Roman" w:hAnsi="Times New Roman" w:cs="Times New Roman"/>
                <w:sz w:val="20"/>
                <w:szCs w:val="20"/>
              </w:rPr>
              <w:t xml:space="preserve">4) dienas centri bērniem ar smagiem funkcionāliem traucējumiem, </w:t>
            </w:r>
          </w:p>
          <w:p w14:paraId="49389563" w14:textId="77777777" w:rsidR="002D3C05" w:rsidRPr="00786988" w:rsidRDefault="002D3C05" w:rsidP="002D3C05">
            <w:pPr>
              <w:jc w:val="both"/>
              <w:rPr>
                <w:rFonts w:ascii="Times New Roman" w:hAnsi="Times New Roman" w:cs="Times New Roman"/>
                <w:sz w:val="20"/>
                <w:szCs w:val="20"/>
              </w:rPr>
            </w:pPr>
            <w:r w:rsidRPr="00786988">
              <w:rPr>
                <w:rFonts w:ascii="Times New Roman" w:hAnsi="Times New Roman" w:cs="Times New Roman"/>
                <w:sz w:val="20"/>
                <w:szCs w:val="20"/>
              </w:rPr>
              <w:t xml:space="preserve">5) auklīšu pakalpojums (nevis aprūpe mājās), </w:t>
            </w:r>
          </w:p>
          <w:p w14:paraId="1AC7D5D4" w14:textId="77777777" w:rsidR="002D3C05" w:rsidRPr="00786988" w:rsidRDefault="002D3C05" w:rsidP="002D3C05">
            <w:pPr>
              <w:jc w:val="both"/>
              <w:rPr>
                <w:rFonts w:ascii="Times New Roman" w:hAnsi="Times New Roman" w:cs="Times New Roman"/>
                <w:sz w:val="20"/>
                <w:szCs w:val="20"/>
              </w:rPr>
            </w:pPr>
            <w:r w:rsidRPr="00786988">
              <w:rPr>
                <w:rFonts w:ascii="Times New Roman" w:hAnsi="Times New Roman" w:cs="Times New Roman"/>
                <w:sz w:val="20"/>
                <w:szCs w:val="20"/>
              </w:rPr>
              <w:t xml:space="preserve">6) izglītības asistenta pakalpojums, </w:t>
            </w:r>
          </w:p>
          <w:p w14:paraId="7F62D7D7" w14:textId="77777777" w:rsidR="002D3C05" w:rsidRPr="00786988" w:rsidRDefault="002D3C05" w:rsidP="002D3C05">
            <w:pPr>
              <w:jc w:val="both"/>
              <w:rPr>
                <w:rFonts w:ascii="Times New Roman" w:hAnsi="Times New Roman" w:cs="Times New Roman"/>
                <w:sz w:val="20"/>
                <w:szCs w:val="20"/>
              </w:rPr>
            </w:pPr>
            <w:r w:rsidRPr="00786988">
              <w:rPr>
                <w:rFonts w:ascii="Times New Roman" w:hAnsi="Times New Roman" w:cs="Times New Roman"/>
                <w:sz w:val="20"/>
                <w:szCs w:val="20"/>
              </w:rPr>
              <w:t>7) ģimenēm ērti pieejami rehabilitācijas pakalpojumi.</w:t>
            </w:r>
          </w:p>
          <w:p w14:paraId="0DFF4B4B" w14:textId="77777777" w:rsidR="002D3C05" w:rsidRPr="00786988" w:rsidRDefault="002D3C05" w:rsidP="002D3C05">
            <w:pPr>
              <w:jc w:val="both"/>
              <w:rPr>
                <w:rFonts w:ascii="Times New Roman" w:hAnsi="Times New Roman" w:cs="Times New Roman"/>
                <w:sz w:val="20"/>
                <w:szCs w:val="20"/>
              </w:rPr>
            </w:pPr>
            <w:r w:rsidRPr="00786988">
              <w:rPr>
                <w:rFonts w:ascii="Times New Roman" w:hAnsi="Times New Roman" w:cs="Times New Roman"/>
                <w:sz w:val="20"/>
                <w:szCs w:val="20"/>
              </w:rPr>
              <w:t>Izpildes termiņš: regulāri, atbildīgā institūcija: LM, līdzatbildīgās institūcijas: VARAM, LPS, pašvaldības, sociālo pakalpojumu sniedzēji.</w:t>
            </w:r>
          </w:p>
          <w:p w14:paraId="15F83D36" w14:textId="77777777" w:rsidR="002D3C05" w:rsidRPr="00786988" w:rsidRDefault="002D3C05" w:rsidP="002D3C05">
            <w:pPr>
              <w:jc w:val="both"/>
              <w:rPr>
                <w:rFonts w:ascii="Times New Roman" w:hAnsi="Times New Roman" w:cs="Times New Roman"/>
                <w:b/>
                <w:sz w:val="20"/>
                <w:szCs w:val="20"/>
              </w:rPr>
            </w:pPr>
          </w:p>
          <w:p w14:paraId="6F510699" w14:textId="77777777" w:rsidR="002D3C05" w:rsidRPr="00786988" w:rsidRDefault="002D3C05" w:rsidP="002D3C05">
            <w:pPr>
              <w:jc w:val="both"/>
              <w:rPr>
                <w:rFonts w:ascii="Times New Roman" w:hAnsi="Times New Roman" w:cs="Times New Roman"/>
                <w:b/>
                <w:sz w:val="20"/>
                <w:szCs w:val="20"/>
              </w:rPr>
            </w:pPr>
            <w:r w:rsidRPr="00786988">
              <w:rPr>
                <w:rFonts w:ascii="Times New Roman" w:hAnsi="Times New Roman" w:cs="Times New Roman"/>
                <w:sz w:val="20"/>
                <w:szCs w:val="20"/>
              </w:rPr>
              <w:t>Pamatojums</w:t>
            </w:r>
            <w:r w:rsidRPr="00786988">
              <w:rPr>
                <w:rFonts w:ascii="Times New Roman" w:hAnsi="Times New Roman" w:cs="Times New Roman"/>
                <w:b/>
                <w:sz w:val="20"/>
                <w:szCs w:val="20"/>
              </w:rPr>
              <w:t xml:space="preserve">: </w:t>
            </w:r>
            <w:r w:rsidRPr="00786988">
              <w:rPr>
                <w:rFonts w:ascii="Times New Roman" w:hAnsi="Times New Roman" w:cs="Times New Roman"/>
                <w:sz w:val="20"/>
                <w:szCs w:val="20"/>
              </w:rPr>
              <w:t>ģimenes, kurās ir bērni ar smagiem funkcionāliem traucējumiem, ilgstoši nesaņem pietiekamu atbalstu, lai nodrošinātu savu bērnu aprūpi, izglītību, veselību. Šai riska grupai nepieciešama īpaša uzmanība, aizsardzība un atbalsts, jo atbalsta trūkums nelabvēlīgi ietekmē ne tikai bērnus ar smagiem funkcionāliem traucējumiem, bet arī visus viņu ģimenes locekļus un plašāku tuvinieku loku.</w:t>
            </w:r>
          </w:p>
        </w:tc>
        <w:tc>
          <w:tcPr>
            <w:tcW w:w="4495" w:type="dxa"/>
          </w:tcPr>
          <w:p w14:paraId="6A7E2B0C" w14:textId="6651E12A" w:rsidR="00AB1996" w:rsidRPr="00786988" w:rsidRDefault="00972264" w:rsidP="00AB1996">
            <w:pPr>
              <w:rPr>
                <w:rFonts w:ascii="Times New Roman" w:hAnsi="Times New Roman" w:cs="Times New Roman"/>
                <w:b/>
                <w:sz w:val="20"/>
                <w:szCs w:val="20"/>
              </w:rPr>
            </w:pPr>
            <w:r>
              <w:rPr>
                <w:rFonts w:ascii="Times New Roman" w:hAnsi="Times New Roman" w:cs="Times New Roman"/>
                <w:b/>
                <w:sz w:val="20"/>
                <w:szCs w:val="20"/>
              </w:rPr>
              <w:t>Daļēji</w:t>
            </w:r>
            <w:r w:rsidR="00AB1996" w:rsidRPr="00786988">
              <w:rPr>
                <w:rFonts w:ascii="Times New Roman" w:hAnsi="Times New Roman" w:cs="Times New Roman"/>
                <w:b/>
                <w:sz w:val="20"/>
                <w:szCs w:val="20"/>
              </w:rPr>
              <w:t xml:space="preserve"> ņemts vērā</w:t>
            </w:r>
          </w:p>
          <w:p w14:paraId="5FB8CEE1" w14:textId="0951F714" w:rsidR="00AB1996" w:rsidRPr="00786988" w:rsidRDefault="00AB1996" w:rsidP="00AB1996">
            <w:pPr>
              <w:jc w:val="both"/>
              <w:rPr>
                <w:rFonts w:ascii="Times New Roman" w:hAnsi="Times New Roman" w:cs="Times New Roman"/>
                <w:sz w:val="20"/>
                <w:szCs w:val="20"/>
              </w:rPr>
            </w:pPr>
            <w:r w:rsidRPr="00786988">
              <w:rPr>
                <w:rFonts w:ascii="Times New Roman" w:hAnsi="Times New Roman" w:cs="Times New Roman"/>
                <w:sz w:val="20"/>
                <w:szCs w:val="20"/>
              </w:rPr>
              <w:t>Pamatnostādņu projekta 2.rīcības virzienā ir iekļauts 3.uzdevums “</w:t>
            </w:r>
            <w:r w:rsidR="009F32A8" w:rsidRPr="009F32A8">
              <w:rPr>
                <w:rFonts w:ascii="Times New Roman" w:hAnsi="Times New Roman" w:cs="Times New Roman"/>
                <w:sz w:val="20"/>
                <w:szCs w:val="20"/>
              </w:rPr>
              <w:t>Nodrošināt līdzvērtīgu sociālo pakalpojumu pieejamību reģionos, nosakot iedzīvotājiem obligāti nodrošināmo sociālo pakalpojumu veidus novadu un valsts pilsētu pašvaldībās un tā ieviešanas nosacījumus (minimālie standarti)</w:t>
            </w:r>
            <w:r w:rsidRPr="00786988">
              <w:rPr>
                <w:rFonts w:ascii="Times New Roman" w:hAnsi="Times New Roman" w:cs="Times New Roman"/>
                <w:sz w:val="20"/>
                <w:szCs w:val="20"/>
              </w:rPr>
              <w:t>”. Tā kā sociālo pakalpojumu groza metodikā ir izdalītas vairākas mērķa grupas, nav pamatota tikai vienas mērķa grupas nosaukšana.</w:t>
            </w:r>
          </w:p>
          <w:p w14:paraId="12770E73" w14:textId="114A0544" w:rsidR="002D3C05" w:rsidRPr="00786988" w:rsidRDefault="002D3C05" w:rsidP="002D3C05">
            <w:pPr>
              <w:rPr>
                <w:rFonts w:ascii="Times New Roman" w:hAnsi="Times New Roman" w:cs="Times New Roman"/>
                <w:sz w:val="20"/>
                <w:szCs w:val="20"/>
              </w:rPr>
            </w:pPr>
          </w:p>
        </w:tc>
      </w:tr>
      <w:tr w:rsidR="002D3C05" w:rsidRPr="00786988" w14:paraId="7EF6FFBC" w14:textId="77777777" w:rsidTr="007F35E7">
        <w:tc>
          <w:tcPr>
            <w:tcW w:w="3126" w:type="dxa"/>
          </w:tcPr>
          <w:p w14:paraId="3FE10206" w14:textId="622644CF" w:rsidR="002D3C05" w:rsidRPr="00786988" w:rsidRDefault="00447FB0" w:rsidP="002D3C05">
            <w:pPr>
              <w:rPr>
                <w:rFonts w:ascii="Times New Roman" w:hAnsi="Times New Roman" w:cs="Times New Roman"/>
                <w:sz w:val="20"/>
                <w:szCs w:val="20"/>
              </w:rPr>
            </w:pPr>
            <w:r w:rsidRPr="00786988">
              <w:rPr>
                <w:rFonts w:ascii="Times New Roman" w:hAnsi="Times New Roman" w:cs="Times New Roman"/>
                <w:sz w:val="20"/>
                <w:szCs w:val="20"/>
              </w:rPr>
              <w:t>167.</w:t>
            </w:r>
            <w:r w:rsidR="002D3C05" w:rsidRPr="00786988">
              <w:rPr>
                <w:rFonts w:ascii="Times New Roman" w:hAnsi="Times New Roman" w:cs="Times New Roman"/>
                <w:sz w:val="20"/>
                <w:szCs w:val="20"/>
              </w:rPr>
              <w:t xml:space="preserve">Pamatnostādņu projekts, </w:t>
            </w:r>
          </w:p>
          <w:p w14:paraId="36177453" w14:textId="77777777" w:rsidR="002D3C05" w:rsidRPr="00786988" w:rsidRDefault="002D3C05" w:rsidP="002D3C05">
            <w:pPr>
              <w:rPr>
                <w:rFonts w:ascii="Times New Roman" w:hAnsi="Times New Roman" w:cs="Times New Roman"/>
                <w:sz w:val="20"/>
                <w:szCs w:val="20"/>
              </w:rPr>
            </w:pPr>
            <w:r w:rsidRPr="00786988">
              <w:rPr>
                <w:rFonts w:ascii="Times New Roman" w:hAnsi="Times New Roman" w:cs="Times New Roman"/>
                <w:sz w:val="20"/>
                <w:szCs w:val="20"/>
              </w:rPr>
              <w:t>Rīcības virziens “Moderna un pieejama sociālo pakalpojumu sistēma, kas cita starpā uzlabo iedzīvotāju iespējas dzīvot neatkarīgi un dzīvot sabiedrībā, iekļauties izglītībā un darba tirgū”</w:t>
            </w:r>
          </w:p>
        </w:tc>
        <w:tc>
          <w:tcPr>
            <w:tcW w:w="6752" w:type="dxa"/>
          </w:tcPr>
          <w:p w14:paraId="3CD66D51" w14:textId="77777777" w:rsidR="002D3C05" w:rsidRPr="00786988" w:rsidRDefault="002D3C05" w:rsidP="002D3C05">
            <w:pPr>
              <w:jc w:val="center"/>
              <w:rPr>
                <w:rFonts w:ascii="Times New Roman" w:hAnsi="Times New Roman" w:cs="Times New Roman"/>
                <w:b/>
                <w:sz w:val="20"/>
                <w:szCs w:val="20"/>
              </w:rPr>
            </w:pPr>
            <w:r w:rsidRPr="00786988">
              <w:rPr>
                <w:rFonts w:ascii="Times New Roman" w:hAnsi="Times New Roman" w:cs="Times New Roman"/>
                <w:b/>
                <w:sz w:val="20"/>
                <w:szCs w:val="20"/>
              </w:rPr>
              <w:t>Latvijas Lielo pilsētu asociācija</w:t>
            </w:r>
          </w:p>
          <w:p w14:paraId="092C9C1D" w14:textId="77777777" w:rsidR="002D3C05" w:rsidRPr="00786988" w:rsidRDefault="002D3C05" w:rsidP="002D3C05">
            <w:pPr>
              <w:jc w:val="both"/>
              <w:rPr>
                <w:rFonts w:ascii="Times New Roman" w:hAnsi="Times New Roman" w:cs="Times New Roman"/>
                <w:b/>
                <w:sz w:val="20"/>
                <w:szCs w:val="20"/>
              </w:rPr>
            </w:pPr>
            <w:r w:rsidRPr="00786988">
              <w:rPr>
                <w:rFonts w:ascii="Times New Roman" w:hAnsi="Times New Roman" w:cs="Times New Roman"/>
                <w:b/>
                <w:sz w:val="20"/>
                <w:szCs w:val="20"/>
              </w:rPr>
              <w:t>2.Uzdevums nav izpildāms bez atbilstoša valsts līdzfinansējuma.</w:t>
            </w:r>
            <w:r w:rsidRPr="00786988">
              <w:rPr>
                <w:rFonts w:ascii="Times New Roman" w:hAnsi="Times New Roman" w:cs="Times New Roman"/>
                <w:sz w:val="20"/>
                <w:szCs w:val="20"/>
              </w:rPr>
              <w:t xml:space="preserve"> Pamatnostādnēs nav izveidots uzdevums līdzvērtīga finansējuma nodrošināšanai pašvaldībās nodrošināmo sociālo pakalpojumu “grozu” ieviešanai.</w:t>
            </w:r>
          </w:p>
        </w:tc>
        <w:tc>
          <w:tcPr>
            <w:tcW w:w="4495" w:type="dxa"/>
          </w:tcPr>
          <w:p w14:paraId="3FCC81FA" w14:textId="0D6B93BC" w:rsidR="002D3C05" w:rsidRPr="00786988" w:rsidRDefault="00972264" w:rsidP="002D3C05">
            <w:pPr>
              <w:rPr>
                <w:rFonts w:ascii="Times New Roman" w:hAnsi="Times New Roman" w:cs="Times New Roman"/>
                <w:b/>
                <w:sz w:val="20"/>
                <w:szCs w:val="20"/>
              </w:rPr>
            </w:pPr>
            <w:r>
              <w:rPr>
                <w:rFonts w:ascii="Times New Roman" w:hAnsi="Times New Roman" w:cs="Times New Roman"/>
                <w:b/>
                <w:sz w:val="20"/>
                <w:szCs w:val="20"/>
              </w:rPr>
              <w:t>Ņ</w:t>
            </w:r>
            <w:r w:rsidR="000B02FA" w:rsidRPr="00786988">
              <w:rPr>
                <w:rFonts w:ascii="Times New Roman" w:hAnsi="Times New Roman" w:cs="Times New Roman"/>
                <w:b/>
                <w:sz w:val="20"/>
                <w:szCs w:val="20"/>
              </w:rPr>
              <w:t>emts vērā</w:t>
            </w:r>
          </w:p>
          <w:p w14:paraId="0F6DB64A" w14:textId="36587215" w:rsidR="002C4D50" w:rsidRPr="00786988" w:rsidRDefault="000B02FA" w:rsidP="000B02FA">
            <w:pPr>
              <w:jc w:val="both"/>
              <w:rPr>
                <w:rFonts w:ascii="Times New Roman" w:hAnsi="Times New Roman" w:cs="Times New Roman"/>
                <w:sz w:val="20"/>
                <w:szCs w:val="20"/>
              </w:rPr>
            </w:pPr>
            <w:r w:rsidRPr="00786988">
              <w:rPr>
                <w:rFonts w:ascii="Times New Roman" w:hAnsi="Times New Roman" w:cs="Times New Roman"/>
                <w:sz w:val="20"/>
                <w:szCs w:val="20"/>
              </w:rPr>
              <w:t>Pamatnostādņu projekta 2.rīcības virziens papildināts ar</w:t>
            </w:r>
            <w:r w:rsidR="002C4D50" w:rsidRPr="00786988">
              <w:rPr>
                <w:rFonts w:ascii="Times New Roman" w:hAnsi="Times New Roman" w:cs="Times New Roman"/>
                <w:sz w:val="20"/>
                <w:szCs w:val="20"/>
              </w:rPr>
              <w:t xml:space="preserve"> jaun</w:t>
            </w:r>
            <w:r w:rsidRPr="00786988">
              <w:rPr>
                <w:rFonts w:ascii="Times New Roman" w:hAnsi="Times New Roman" w:cs="Times New Roman"/>
                <w:sz w:val="20"/>
                <w:szCs w:val="20"/>
              </w:rPr>
              <w:t>u</w:t>
            </w:r>
            <w:r w:rsidR="002C4D50" w:rsidRPr="00786988">
              <w:rPr>
                <w:rFonts w:ascii="Times New Roman" w:hAnsi="Times New Roman" w:cs="Times New Roman"/>
                <w:sz w:val="20"/>
                <w:szCs w:val="20"/>
              </w:rPr>
              <w:t xml:space="preserve"> </w:t>
            </w:r>
            <w:r w:rsidRPr="00786988">
              <w:rPr>
                <w:rFonts w:ascii="Times New Roman" w:hAnsi="Times New Roman" w:cs="Times New Roman"/>
                <w:sz w:val="20"/>
                <w:szCs w:val="20"/>
              </w:rPr>
              <w:t>4.4.uzdevumu un 4.7.uzdevumu, kā ietvaros cita starpā paredzēts arī pārskatīt pakalpojumu finansēšanas nosacījumus</w:t>
            </w:r>
          </w:p>
        </w:tc>
      </w:tr>
      <w:tr w:rsidR="00795173" w:rsidRPr="00786988" w14:paraId="5958E576" w14:textId="77777777" w:rsidTr="007F35E7">
        <w:tc>
          <w:tcPr>
            <w:tcW w:w="3126" w:type="dxa"/>
          </w:tcPr>
          <w:p w14:paraId="64BDBABE" w14:textId="712A9E33" w:rsidR="00795173" w:rsidRPr="00786988" w:rsidRDefault="00447FB0" w:rsidP="00795173">
            <w:pPr>
              <w:rPr>
                <w:rFonts w:ascii="Times New Roman" w:hAnsi="Times New Roman" w:cs="Times New Roman"/>
                <w:sz w:val="20"/>
                <w:szCs w:val="20"/>
              </w:rPr>
            </w:pPr>
            <w:r w:rsidRPr="00786988">
              <w:rPr>
                <w:rFonts w:ascii="Times New Roman" w:hAnsi="Times New Roman" w:cs="Times New Roman"/>
                <w:sz w:val="20"/>
                <w:szCs w:val="20"/>
              </w:rPr>
              <w:t>168.</w:t>
            </w:r>
            <w:r w:rsidR="00795173" w:rsidRPr="00786988">
              <w:rPr>
                <w:rFonts w:ascii="Times New Roman" w:hAnsi="Times New Roman" w:cs="Times New Roman"/>
                <w:sz w:val="20"/>
                <w:szCs w:val="20"/>
              </w:rPr>
              <w:t xml:space="preserve">Pamatnostādņu projekts, </w:t>
            </w:r>
          </w:p>
          <w:p w14:paraId="5DB1F725" w14:textId="77777777" w:rsidR="00795173" w:rsidRPr="00786988" w:rsidRDefault="00795173" w:rsidP="00795173">
            <w:pPr>
              <w:rPr>
                <w:rFonts w:ascii="Times New Roman" w:hAnsi="Times New Roman" w:cs="Times New Roman"/>
                <w:sz w:val="20"/>
                <w:szCs w:val="20"/>
              </w:rPr>
            </w:pPr>
            <w:r w:rsidRPr="00786988">
              <w:rPr>
                <w:rFonts w:ascii="Times New Roman" w:hAnsi="Times New Roman" w:cs="Times New Roman"/>
                <w:sz w:val="20"/>
                <w:szCs w:val="20"/>
              </w:rPr>
              <w:t>Rīcības virziens “Moderna un pieejama sociālo pakalpojumu sistēma, kas cita starpā uzlabo iedzīvotāju iespējas dzīvot neatkarīgi un dzīvot sabiedrībā, iekļauties izglītībā un darba tirgū”</w:t>
            </w:r>
          </w:p>
        </w:tc>
        <w:tc>
          <w:tcPr>
            <w:tcW w:w="6752" w:type="dxa"/>
          </w:tcPr>
          <w:p w14:paraId="0F632468" w14:textId="77777777" w:rsidR="00795173" w:rsidRPr="00786988" w:rsidRDefault="00795173" w:rsidP="002D3C05">
            <w:pPr>
              <w:jc w:val="center"/>
              <w:rPr>
                <w:rFonts w:ascii="Times New Roman" w:hAnsi="Times New Roman" w:cs="Times New Roman"/>
                <w:b/>
                <w:sz w:val="20"/>
                <w:szCs w:val="20"/>
              </w:rPr>
            </w:pPr>
            <w:r w:rsidRPr="00786988">
              <w:rPr>
                <w:rFonts w:ascii="Times New Roman" w:hAnsi="Times New Roman" w:cs="Times New Roman"/>
                <w:b/>
                <w:sz w:val="20"/>
                <w:szCs w:val="20"/>
              </w:rPr>
              <w:t>PKC</w:t>
            </w:r>
          </w:p>
          <w:p w14:paraId="697854B7" w14:textId="77777777" w:rsidR="00795173" w:rsidRPr="00786988" w:rsidRDefault="00795173" w:rsidP="00795173">
            <w:pPr>
              <w:pStyle w:val="CommentText"/>
              <w:rPr>
                <w:rFonts w:ascii="Times New Roman" w:hAnsi="Times New Roman"/>
              </w:rPr>
            </w:pPr>
            <w:r w:rsidRPr="00786988">
              <w:rPr>
                <w:rFonts w:ascii="Times New Roman" w:hAnsi="Times New Roman"/>
                <w:color w:val="212121"/>
              </w:rPr>
              <w:t xml:space="preserve">4.uzdevums- </w:t>
            </w:r>
            <w:r w:rsidRPr="00786988">
              <w:rPr>
                <w:rFonts w:ascii="Times New Roman" w:hAnsi="Times New Roman"/>
              </w:rPr>
              <w:t xml:space="preserve">Te mazliet izskatās, ka </w:t>
            </w:r>
            <w:proofErr w:type="spellStart"/>
            <w:r w:rsidRPr="00786988">
              <w:rPr>
                <w:rFonts w:ascii="Times New Roman" w:hAnsi="Times New Roman"/>
              </w:rPr>
              <w:t>pamatnostādes</w:t>
            </w:r>
            <w:proofErr w:type="spellEnd"/>
            <w:r w:rsidRPr="00786988">
              <w:rPr>
                <w:rFonts w:ascii="Times New Roman" w:hAnsi="Times New Roman"/>
              </w:rPr>
              <w:t xml:space="preserve"> nosedz visas LM funkcijas attiecīgajā jomā – tās paplašina, nevis sašaurina NAP </w:t>
            </w:r>
            <w:proofErr w:type="spellStart"/>
            <w:r w:rsidRPr="00786988">
              <w:rPr>
                <w:rFonts w:ascii="Times New Roman" w:hAnsi="Times New Roman"/>
              </w:rPr>
              <w:t>uzdevumuVarbūt</w:t>
            </w:r>
            <w:proofErr w:type="spellEnd"/>
            <w:r w:rsidRPr="00786988">
              <w:rPr>
                <w:rFonts w:ascii="Times New Roman" w:hAnsi="Times New Roman"/>
              </w:rPr>
              <w:t xml:space="preserve"> varat kaut ko no tā iekļaut tā, lai pamatnostādnes palīdz jums sašaurināt tvērumu un strādāt mērķtiecīgi.  </w:t>
            </w:r>
          </w:p>
          <w:p w14:paraId="4856CD64" w14:textId="77777777" w:rsidR="00795173" w:rsidRPr="00786988" w:rsidRDefault="00795173" w:rsidP="00795173">
            <w:pPr>
              <w:pStyle w:val="CommentText"/>
              <w:rPr>
                <w:rFonts w:ascii="Times New Roman" w:hAnsi="Times New Roman"/>
              </w:rPr>
            </w:pPr>
            <w:r w:rsidRPr="00786988">
              <w:rPr>
                <w:rFonts w:ascii="Times New Roman" w:hAnsi="Times New Roman"/>
              </w:rPr>
              <w:t>1. Sociālo darbinieku profesionālās kompetences pilnveides, tālākizglītības, neformālās izglītības attīstība.</w:t>
            </w:r>
          </w:p>
          <w:p w14:paraId="45125829" w14:textId="77777777" w:rsidR="00795173" w:rsidRPr="00786988" w:rsidRDefault="00795173" w:rsidP="00795173">
            <w:pPr>
              <w:pStyle w:val="CommentText"/>
              <w:rPr>
                <w:rFonts w:ascii="Times New Roman" w:hAnsi="Times New Roman"/>
              </w:rPr>
            </w:pPr>
            <w:r w:rsidRPr="00786988">
              <w:rPr>
                <w:rFonts w:ascii="Times New Roman" w:hAnsi="Times New Roman"/>
              </w:rPr>
              <w:t>2. Profesionālās kompetences pilnveides mācību programmas attīstība ģimenes asistentu sagatavošana.</w:t>
            </w:r>
          </w:p>
          <w:p w14:paraId="6BCCE6C5" w14:textId="77777777" w:rsidR="00795173" w:rsidRPr="00786988" w:rsidRDefault="00795173" w:rsidP="00795173">
            <w:pPr>
              <w:pStyle w:val="CommentText"/>
              <w:rPr>
                <w:rFonts w:ascii="Times New Roman" w:hAnsi="Times New Roman"/>
              </w:rPr>
            </w:pPr>
            <w:r w:rsidRPr="00786988">
              <w:rPr>
                <w:rFonts w:ascii="Times New Roman" w:hAnsi="Times New Roman"/>
              </w:rPr>
              <w:t xml:space="preserve">3. Atbalsts </w:t>
            </w:r>
            <w:proofErr w:type="spellStart"/>
            <w:r w:rsidRPr="00786988">
              <w:rPr>
                <w:rFonts w:ascii="Times New Roman" w:hAnsi="Times New Roman"/>
              </w:rPr>
              <w:t>superviziju</w:t>
            </w:r>
            <w:proofErr w:type="spellEnd"/>
            <w:r w:rsidRPr="00786988">
              <w:rPr>
                <w:rFonts w:ascii="Times New Roman" w:hAnsi="Times New Roman"/>
              </w:rPr>
              <w:t xml:space="preserve"> nodrošināšanai sociālā darba speciālistiem pašvaldībās.</w:t>
            </w:r>
          </w:p>
          <w:p w14:paraId="2EBE1784" w14:textId="77777777" w:rsidR="00795173" w:rsidRPr="00786988" w:rsidRDefault="00795173" w:rsidP="00795173">
            <w:pPr>
              <w:pStyle w:val="CommentText"/>
              <w:rPr>
                <w:rFonts w:ascii="Times New Roman" w:hAnsi="Times New Roman"/>
              </w:rPr>
            </w:pPr>
            <w:r w:rsidRPr="00786988">
              <w:rPr>
                <w:rFonts w:ascii="Times New Roman" w:hAnsi="Times New Roman"/>
              </w:rPr>
              <w:lastRenderedPageBreak/>
              <w:t xml:space="preserve">4. Informatīvi izglītojošie pasākumi vienotas metodiskās izpratnes un prakses veidošanai sociālajā jomā strādājošajiem, kā arī </w:t>
            </w:r>
            <w:proofErr w:type="spellStart"/>
            <w:r w:rsidRPr="00786988">
              <w:rPr>
                <w:rFonts w:ascii="Times New Roman" w:hAnsi="Times New Roman"/>
              </w:rPr>
              <w:t>starpinstitucionālas</w:t>
            </w:r>
            <w:proofErr w:type="spellEnd"/>
            <w:r w:rsidRPr="00786988">
              <w:rPr>
                <w:rFonts w:ascii="Times New Roman" w:hAnsi="Times New Roman"/>
              </w:rPr>
              <w:t xml:space="preserve"> sadarbības veicināšanai sociālo pakalpojumu attīstībai.</w:t>
            </w:r>
          </w:p>
          <w:p w14:paraId="4D98F7D9" w14:textId="77777777" w:rsidR="00795173" w:rsidRPr="00786988" w:rsidRDefault="00795173" w:rsidP="00795173">
            <w:pPr>
              <w:pStyle w:val="CommentText"/>
              <w:rPr>
                <w:rFonts w:ascii="Times New Roman" w:hAnsi="Times New Roman"/>
              </w:rPr>
            </w:pPr>
            <w:r w:rsidRPr="00786988">
              <w:rPr>
                <w:rFonts w:ascii="Times New Roman" w:hAnsi="Times New Roman"/>
              </w:rPr>
              <w:t>5. Profesionāla atbalsta tīkla izveide sociālā darba kvalitatīvai attīstībai pašvaldību sociālajos dienestos.</w:t>
            </w:r>
          </w:p>
          <w:p w14:paraId="006911F5" w14:textId="77777777" w:rsidR="00795173" w:rsidRPr="00786988" w:rsidRDefault="00795173" w:rsidP="00795173">
            <w:pPr>
              <w:pStyle w:val="CommentText"/>
              <w:rPr>
                <w:rFonts w:ascii="Times New Roman" w:hAnsi="Times New Roman"/>
              </w:rPr>
            </w:pPr>
            <w:r w:rsidRPr="00786988">
              <w:rPr>
                <w:rFonts w:ascii="Times New Roman" w:hAnsi="Times New Roman"/>
              </w:rPr>
              <w:t>6. Pasākumi sociālā darba atpazīstamības un prestiža celšanai.</w:t>
            </w:r>
          </w:p>
          <w:p w14:paraId="59E29A7A" w14:textId="77777777" w:rsidR="00795173" w:rsidRPr="00786988" w:rsidRDefault="00795173" w:rsidP="00795173">
            <w:pPr>
              <w:jc w:val="both"/>
              <w:rPr>
                <w:rFonts w:ascii="Times New Roman" w:hAnsi="Times New Roman" w:cs="Times New Roman"/>
                <w:sz w:val="20"/>
                <w:szCs w:val="20"/>
              </w:rPr>
            </w:pPr>
            <w:r w:rsidRPr="00786988">
              <w:rPr>
                <w:rFonts w:ascii="Times New Roman" w:eastAsia="Calibri" w:hAnsi="Times New Roman" w:cs="Times New Roman"/>
                <w:sz w:val="20"/>
                <w:szCs w:val="20"/>
              </w:rPr>
              <w:t>7. Mērķdotācijas sociālajiem darbiniekiem ar atbilstošu izglītību un vismaz 3 gadu profesionālo pieredzi.</w:t>
            </w:r>
          </w:p>
        </w:tc>
        <w:tc>
          <w:tcPr>
            <w:tcW w:w="4495" w:type="dxa"/>
          </w:tcPr>
          <w:p w14:paraId="51F112CA" w14:textId="5D8D3F98" w:rsidR="00795173" w:rsidRPr="00786988" w:rsidRDefault="000B02FA" w:rsidP="002D3C05">
            <w:pPr>
              <w:rPr>
                <w:rFonts w:ascii="Times New Roman" w:hAnsi="Times New Roman" w:cs="Times New Roman"/>
                <w:b/>
                <w:sz w:val="20"/>
                <w:szCs w:val="20"/>
              </w:rPr>
            </w:pPr>
            <w:r w:rsidRPr="00786988">
              <w:rPr>
                <w:rFonts w:ascii="Times New Roman" w:hAnsi="Times New Roman" w:cs="Times New Roman"/>
                <w:b/>
                <w:sz w:val="20"/>
                <w:szCs w:val="20"/>
              </w:rPr>
              <w:lastRenderedPageBreak/>
              <w:t>Daļēji ņemts vērā</w:t>
            </w:r>
          </w:p>
          <w:p w14:paraId="654D162F" w14:textId="2B316D4E" w:rsidR="00347BD0" w:rsidRPr="00786988" w:rsidRDefault="00347BD0" w:rsidP="00347BD0">
            <w:pPr>
              <w:jc w:val="both"/>
              <w:rPr>
                <w:rFonts w:ascii="Times New Roman" w:hAnsi="Times New Roman" w:cs="Times New Roman"/>
                <w:sz w:val="20"/>
                <w:szCs w:val="20"/>
              </w:rPr>
            </w:pPr>
            <w:r w:rsidRPr="00786988">
              <w:rPr>
                <w:rFonts w:ascii="Times New Roman" w:hAnsi="Times New Roman" w:cs="Times New Roman"/>
                <w:sz w:val="20"/>
                <w:szCs w:val="20"/>
              </w:rPr>
              <w:t>Pamatnostādņu projekta 2.rīcības virziena uzdevumi precizēti atbilstoši sabiedriskajā apspriešanā saņemtajiem komentāriem. Tā kā Pamatnostādņu projekts aptver ne tikai NAP2027 atbalstītos pasākumus, bet nosaka jau konkrētākus politikas attīstības virzienus, abu dokumentu tvērums var atšķirties.</w:t>
            </w:r>
          </w:p>
        </w:tc>
      </w:tr>
      <w:tr w:rsidR="002D3C05" w:rsidRPr="00786988" w14:paraId="05AA28D0" w14:textId="77777777" w:rsidTr="007F35E7">
        <w:tc>
          <w:tcPr>
            <w:tcW w:w="3126" w:type="dxa"/>
          </w:tcPr>
          <w:p w14:paraId="4267B848" w14:textId="0B04050A" w:rsidR="002D3C05" w:rsidRPr="00786988" w:rsidRDefault="00447FB0" w:rsidP="002D3C05">
            <w:pPr>
              <w:rPr>
                <w:rFonts w:ascii="Times New Roman" w:hAnsi="Times New Roman" w:cs="Times New Roman"/>
                <w:sz w:val="20"/>
                <w:szCs w:val="20"/>
              </w:rPr>
            </w:pPr>
            <w:r w:rsidRPr="00786988">
              <w:rPr>
                <w:rFonts w:ascii="Times New Roman" w:hAnsi="Times New Roman" w:cs="Times New Roman"/>
                <w:sz w:val="20"/>
                <w:szCs w:val="20"/>
              </w:rPr>
              <w:lastRenderedPageBreak/>
              <w:t>169.</w:t>
            </w:r>
            <w:r w:rsidR="002D3C05" w:rsidRPr="00786988">
              <w:rPr>
                <w:rFonts w:ascii="Times New Roman" w:hAnsi="Times New Roman" w:cs="Times New Roman"/>
                <w:sz w:val="20"/>
                <w:szCs w:val="20"/>
              </w:rPr>
              <w:t xml:space="preserve">Pamatnostādņu projekts, </w:t>
            </w:r>
          </w:p>
          <w:p w14:paraId="201588E3" w14:textId="77777777" w:rsidR="002D3C05" w:rsidRPr="00786988" w:rsidRDefault="002D3C05" w:rsidP="002D3C05">
            <w:pPr>
              <w:rPr>
                <w:rFonts w:ascii="Times New Roman" w:hAnsi="Times New Roman" w:cs="Times New Roman"/>
                <w:sz w:val="20"/>
                <w:szCs w:val="20"/>
              </w:rPr>
            </w:pPr>
            <w:r w:rsidRPr="00786988">
              <w:rPr>
                <w:rFonts w:ascii="Times New Roman" w:hAnsi="Times New Roman" w:cs="Times New Roman"/>
                <w:sz w:val="20"/>
                <w:szCs w:val="20"/>
              </w:rPr>
              <w:t>Rīcības virziens “Moderna un pieejama sociālo pakalpojumu sistēma, kas cita starpā uzlabo iedzīvotāju iespējas dzīvot neatkarīgi un dzīvot sabiedrībā, iekļauties izglītībā un darba tirgū”</w:t>
            </w:r>
          </w:p>
        </w:tc>
        <w:tc>
          <w:tcPr>
            <w:tcW w:w="6752" w:type="dxa"/>
          </w:tcPr>
          <w:p w14:paraId="75312110" w14:textId="2FA474F1" w:rsidR="002D3C05" w:rsidRPr="00786988" w:rsidRDefault="002D3C05" w:rsidP="002D3C05">
            <w:pPr>
              <w:pStyle w:val="CommentText"/>
              <w:jc w:val="center"/>
              <w:rPr>
                <w:rFonts w:ascii="Times New Roman" w:hAnsi="Times New Roman"/>
                <w:b/>
                <w:bCs/>
              </w:rPr>
            </w:pPr>
            <w:r w:rsidRPr="00786988">
              <w:rPr>
                <w:rFonts w:ascii="Times New Roman" w:hAnsi="Times New Roman"/>
                <w:b/>
                <w:bCs/>
              </w:rPr>
              <w:t xml:space="preserve">Latvijas </w:t>
            </w:r>
            <w:r w:rsidR="00F83444">
              <w:rPr>
                <w:rFonts w:ascii="Times New Roman" w:hAnsi="Times New Roman"/>
                <w:b/>
                <w:bCs/>
              </w:rPr>
              <w:t>s</w:t>
            </w:r>
            <w:r w:rsidRPr="00786988">
              <w:rPr>
                <w:rFonts w:ascii="Times New Roman" w:hAnsi="Times New Roman"/>
                <w:b/>
                <w:bCs/>
              </w:rPr>
              <w:t>ociālo darbinieku biedrība</w:t>
            </w:r>
          </w:p>
          <w:p w14:paraId="78CE5048" w14:textId="77777777" w:rsidR="002D3C05" w:rsidRPr="00786988" w:rsidRDefault="002D3C05" w:rsidP="002D3C05">
            <w:pPr>
              <w:pStyle w:val="CommentText"/>
              <w:jc w:val="both"/>
              <w:rPr>
                <w:rFonts w:ascii="Times New Roman" w:hAnsi="Times New Roman"/>
              </w:rPr>
            </w:pPr>
            <w:r w:rsidRPr="00786988">
              <w:rPr>
                <w:rFonts w:ascii="Times New Roman" w:hAnsi="Times New Roman"/>
                <w:b/>
                <w:bCs/>
                <w:u w:val="single"/>
              </w:rPr>
              <w:t>Priekšlikums</w:t>
            </w:r>
            <w:r w:rsidRPr="00786988">
              <w:rPr>
                <w:rFonts w:ascii="Times New Roman" w:hAnsi="Times New Roman"/>
              </w:rPr>
              <w:t>: Izteikt 4.punktu šādā redakcijā:</w:t>
            </w:r>
          </w:p>
          <w:p w14:paraId="1DEAC289" w14:textId="77777777" w:rsidR="002D3C05" w:rsidRPr="00786988" w:rsidRDefault="002D3C05" w:rsidP="002D3C05">
            <w:pPr>
              <w:pStyle w:val="CommentText"/>
              <w:jc w:val="both"/>
              <w:rPr>
                <w:rFonts w:ascii="Times New Roman" w:hAnsi="Times New Roman"/>
              </w:rPr>
            </w:pPr>
            <w:r w:rsidRPr="00786988">
              <w:rPr>
                <w:rFonts w:ascii="Times New Roman" w:hAnsi="Times New Roman"/>
              </w:rPr>
              <w:t xml:space="preserve">“4. Nodrošināt sociālo pakalpojumu sniegšanai nepieciešamos cilvēkresursus atbilstoši normatīvo aktu prasībām, attīstīt </w:t>
            </w:r>
            <w:r w:rsidRPr="00786988">
              <w:rPr>
                <w:rFonts w:ascii="Times New Roman" w:eastAsia="Times New Roman" w:hAnsi="Times New Roman"/>
                <w:lang w:eastAsia="lv-LV"/>
              </w:rPr>
              <w:t>profesionālu un mūsdienīgu sociālo darbu, tai skaitā:”</w:t>
            </w:r>
          </w:p>
          <w:p w14:paraId="5235B64B" w14:textId="77777777" w:rsidR="002D3C05" w:rsidRPr="00786988" w:rsidRDefault="002D3C05" w:rsidP="002D3C05">
            <w:pPr>
              <w:jc w:val="center"/>
              <w:rPr>
                <w:rFonts w:ascii="Times New Roman" w:hAnsi="Times New Roman" w:cs="Times New Roman"/>
                <w:b/>
                <w:sz w:val="20"/>
                <w:szCs w:val="20"/>
              </w:rPr>
            </w:pPr>
          </w:p>
        </w:tc>
        <w:tc>
          <w:tcPr>
            <w:tcW w:w="4495" w:type="dxa"/>
          </w:tcPr>
          <w:p w14:paraId="5411E35D" w14:textId="77777777" w:rsidR="000B02FA" w:rsidRPr="00786988" w:rsidRDefault="000B02FA" w:rsidP="000B02FA">
            <w:pPr>
              <w:rPr>
                <w:rFonts w:ascii="Times New Roman" w:hAnsi="Times New Roman" w:cs="Times New Roman"/>
                <w:b/>
                <w:sz w:val="20"/>
                <w:szCs w:val="20"/>
              </w:rPr>
            </w:pPr>
            <w:r w:rsidRPr="00786988">
              <w:rPr>
                <w:rFonts w:ascii="Times New Roman" w:hAnsi="Times New Roman" w:cs="Times New Roman"/>
                <w:b/>
                <w:sz w:val="20"/>
                <w:szCs w:val="20"/>
              </w:rPr>
              <w:t>Daļēji ņemts vērā</w:t>
            </w:r>
          </w:p>
          <w:p w14:paraId="719F41BF" w14:textId="6457129F" w:rsidR="00347BD0" w:rsidRPr="00786988" w:rsidRDefault="00347BD0" w:rsidP="00347BD0">
            <w:pPr>
              <w:jc w:val="both"/>
              <w:rPr>
                <w:rFonts w:ascii="Times New Roman" w:hAnsi="Times New Roman" w:cs="Times New Roman"/>
                <w:sz w:val="20"/>
                <w:szCs w:val="20"/>
              </w:rPr>
            </w:pPr>
            <w:r w:rsidRPr="00786988">
              <w:rPr>
                <w:rFonts w:ascii="Times New Roman" w:hAnsi="Times New Roman" w:cs="Times New Roman"/>
                <w:sz w:val="20"/>
                <w:szCs w:val="20"/>
              </w:rPr>
              <w:t>Pamatnostādņu projekta 2.rīcības virzienā iekļautie precizētie 5., 6., 7.uzdevumi ir vērsti uz cilvēkresursu piesaisti.</w:t>
            </w:r>
          </w:p>
        </w:tc>
      </w:tr>
      <w:tr w:rsidR="002D3C05" w:rsidRPr="00786988" w14:paraId="3ABF1D58" w14:textId="77777777" w:rsidTr="00141381">
        <w:tc>
          <w:tcPr>
            <w:tcW w:w="3126" w:type="dxa"/>
          </w:tcPr>
          <w:p w14:paraId="6BEC60BE" w14:textId="34420383" w:rsidR="002D3C05" w:rsidRPr="00786988" w:rsidRDefault="00447FB0" w:rsidP="002D3C05">
            <w:pPr>
              <w:rPr>
                <w:rFonts w:ascii="Times New Roman" w:hAnsi="Times New Roman" w:cs="Times New Roman"/>
                <w:sz w:val="20"/>
                <w:szCs w:val="20"/>
              </w:rPr>
            </w:pPr>
            <w:r w:rsidRPr="00786988">
              <w:rPr>
                <w:rFonts w:ascii="Times New Roman" w:hAnsi="Times New Roman" w:cs="Times New Roman"/>
                <w:sz w:val="20"/>
                <w:szCs w:val="20"/>
              </w:rPr>
              <w:t>170.</w:t>
            </w:r>
            <w:r w:rsidR="002D3C05" w:rsidRPr="00786988">
              <w:rPr>
                <w:rFonts w:ascii="Times New Roman" w:hAnsi="Times New Roman" w:cs="Times New Roman"/>
                <w:sz w:val="20"/>
                <w:szCs w:val="20"/>
              </w:rPr>
              <w:t xml:space="preserve">Pamatnostādņu projekts, </w:t>
            </w:r>
          </w:p>
          <w:p w14:paraId="6648472B" w14:textId="77777777" w:rsidR="002D3C05" w:rsidRPr="00786988" w:rsidRDefault="002D3C05" w:rsidP="002D3C05">
            <w:pPr>
              <w:rPr>
                <w:rFonts w:ascii="Times New Roman" w:hAnsi="Times New Roman" w:cs="Times New Roman"/>
                <w:sz w:val="20"/>
                <w:szCs w:val="20"/>
              </w:rPr>
            </w:pPr>
            <w:r w:rsidRPr="00786988">
              <w:rPr>
                <w:rFonts w:ascii="Times New Roman" w:hAnsi="Times New Roman" w:cs="Times New Roman"/>
                <w:sz w:val="20"/>
                <w:szCs w:val="20"/>
              </w:rPr>
              <w:t>Rīcības virziens “Moderna un pieejama sociālo pakalpojumu sistēma, kas cita starpā uzlabo iedzīvotāju iespējas dzīvot neatkarīgi un dzīvot sabiedrībā, iekļauties izglītībā un darba tirgū”</w:t>
            </w:r>
          </w:p>
        </w:tc>
        <w:tc>
          <w:tcPr>
            <w:tcW w:w="6752" w:type="dxa"/>
          </w:tcPr>
          <w:p w14:paraId="7DDF170E" w14:textId="77777777" w:rsidR="002D3C05" w:rsidRPr="00786988" w:rsidRDefault="002D3C05" w:rsidP="002D3C05">
            <w:pPr>
              <w:jc w:val="center"/>
              <w:rPr>
                <w:rFonts w:ascii="Times New Roman" w:hAnsi="Times New Roman" w:cs="Times New Roman"/>
                <w:b/>
                <w:sz w:val="20"/>
                <w:szCs w:val="20"/>
              </w:rPr>
            </w:pPr>
            <w:r w:rsidRPr="00786988">
              <w:rPr>
                <w:rFonts w:ascii="Times New Roman" w:hAnsi="Times New Roman" w:cs="Times New Roman"/>
                <w:b/>
                <w:sz w:val="20"/>
                <w:szCs w:val="20"/>
              </w:rPr>
              <w:t>Ieva Ozola</w:t>
            </w:r>
          </w:p>
          <w:p w14:paraId="72847D80" w14:textId="77777777" w:rsidR="002D3C05" w:rsidRPr="00786988" w:rsidRDefault="002D3C05" w:rsidP="002D3C05">
            <w:pPr>
              <w:jc w:val="both"/>
              <w:rPr>
                <w:rFonts w:ascii="Times New Roman" w:hAnsi="Times New Roman" w:cs="Times New Roman"/>
                <w:sz w:val="20"/>
                <w:szCs w:val="20"/>
              </w:rPr>
            </w:pPr>
            <w:r w:rsidRPr="00786988">
              <w:rPr>
                <w:rFonts w:ascii="Times New Roman" w:hAnsi="Times New Roman" w:cs="Times New Roman"/>
                <w:sz w:val="20"/>
                <w:szCs w:val="20"/>
              </w:rPr>
              <w:t>(4.2. pilnveidojot sociālā darba speciālistu un sociālo pakalpojumu sniedzēju profesionālo kompetenci un darba metodes, un profesionālā atbalsta sistēmu) Kas zem šī detalizētāk tiek plānots? Vai šeit ir supervīzija, metodikas, konferences, teoriju grāmatas, pieredzes apmaiņa?</w:t>
            </w:r>
          </w:p>
        </w:tc>
        <w:tc>
          <w:tcPr>
            <w:tcW w:w="4495" w:type="dxa"/>
          </w:tcPr>
          <w:p w14:paraId="4D4C500F" w14:textId="77777777" w:rsidR="000B02FA" w:rsidRPr="00786988" w:rsidRDefault="000B02FA" w:rsidP="000B02FA">
            <w:pPr>
              <w:rPr>
                <w:rFonts w:ascii="Times New Roman" w:hAnsi="Times New Roman" w:cs="Times New Roman"/>
                <w:b/>
                <w:sz w:val="20"/>
                <w:szCs w:val="20"/>
              </w:rPr>
            </w:pPr>
            <w:r w:rsidRPr="00786988">
              <w:rPr>
                <w:rFonts w:ascii="Times New Roman" w:hAnsi="Times New Roman" w:cs="Times New Roman"/>
                <w:b/>
                <w:sz w:val="20"/>
                <w:szCs w:val="20"/>
              </w:rPr>
              <w:t>Daļēji ņemts vērā</w:t>
            </w:r>
          </w:p>
          <w:p w14:paraId="5FCF9CCC" w14:textId="60CC9613" w:rsidR="00347BD0" w:rsidRPr="00786988" w:rsidRDefault="00347BD0" w:rsidP="0042472C">
            <w:pPr>
              <w:jc w:val="both"/>
              <w:rPr>
                <w:rFonts w:ascii="Times New Roman" w:hAnsi="Times New Roman" w:cs="Times New Roman"/>
                <w:sz w:val="20"/>
                <w:szCs w:val="20"/>
              </w:rPr>
            </w:pPr>
            <w:r w:rsidRPr="00786988">
              <w:rPr>
                <w:rFonts w:ascii="Times New Roman" w:hAnsi="Times New Roman" w:cs="Times New Roman"/>
                <w:sz w:val="20"/>
                <w:szCs w:val="20"/>
              </w:rPr>
              <w:t>Pamatnostādņu projekta 2.rīcības virziena uzdevumi ir precizēti, skat. jauno 6.uzdevuma redakciju. Detalizētākas aktivitātes tiks atspoguļotas plānā, taču jau šobrīd tās ir ieskicētas Pamatnostādņu projekta 2.pielikuma 8. sadaļā.</w:t>
            </w:r>
          </w:p>
        </w:tc>
      </w:tr>
      <w:tr w:rsidR="002D3C05" w:rsidRPr="00786988" w14:paraId="7DB35006" w14:textId="77777777" w:rsidTr="00141381">
        <w:tc>
          <w:tcPr>
            <w:tcW w:w="3126" w:type="dxa"/>
          </w:tcPr>
          <w:p w14:paraId="50D58DA3" w14:textId="638D78E0" w:rsidR="002D3C05" w:rsidRPr="00786988" w:rsidRDefault="00447FB0" w:rsidP="002D3C05">
            <w:pPr>
              <w:rPr>
                <w:rFonts w:ascii="Times New Roman" w:hAnsi="Times New Roman" w:cs="Times New Roman"/>
                <w:sz w:val="20"/>
                <w:szCs w:val="20"/>
              </w:rPr>
            </w:pPr>
            <w:r w:rsidRPr="00786988">
              <w:rPr>
                <w:rFonts w:ascii="Times New Roman" w:hAnsi="Times New Roman" w:cs="Times New Roman"/>
                <w:sz w:val="20"/>
                <w:szCs w:val="20"/>
              </w:rPr>
              <w:t>171.</w:t>
            </w:r>
            <w:r w:rsidR="002D3C05" w:rsidRPr="00786988">
              <w:rPr>
                <w:rFonts w:ascii="Times New Roman" w:hAnsi="Times New Roman" w:cs="Times New Roman"/>
                <w:sz w:val="20"/>
                <w:szCs w:val="20"/>
              </w:rPr>
              <w:t xml:space="preserve">Pamatnostādņu projekts, </w:t>
            </w:r>
          </w:p>
          <w:p w14:paraId="2BA789CC" w14:textId="77777777" w:rsidR="002D3C05" w:rsidRPr="00786988" w:rsidRDefault="002D3C05" w:rsidP="002D3C05">
            <w:pPr>
              <w:rPr>
                <w:rFonts w:ascii="Times New Roman" w:hAnsi="Times New Roman" w:cs="Times New Roman"/>
                <w:sz w:val="20"/>
                <w:szCs w:val="20"/>
              </w:rPr>
            </w:pPr>
            <w:r w:rsidRPr="00786988">
              <w:rPr>
                <w:rFonts w:ascii="Times New Roman" w:hAnsi="Times New Roman" w:cs="Times New Roman"/>
                <w:sz w:val="20"/>
                <w:szCs w:val="20"/>
              </w:rPr>
              <w:t>Rīcības virziens “Moderna un pieejama sociālo pakalpojumu sistēma, kas cita starpā uzlabo iedzīvotāju iespējas dzīvot neatkarīgi un dzīvot sabiedrībā, iekļauties izglītībā un darba tirgū”</w:t>
            </w:r>
          </w:p>
        </w:tc>
        <w:tc>
          <w:tcPr>
            <w:tcW w:w="6752" w:type="dxa"/>
          </w:tcPr>
          <w:p w14:paraId="555E19F2" w14:textId="77777777" w:rsidR="002D3C05" w:rsidRPr="00786988" w:rsidRDefault="002D3C05" w:rsidP="002D3C05">
            <w:pPr>
              <w:jc w:val="center"/>
              <w:rPr>
                <w:rFonts w:ascii="Times New Roman" w:hAnsi="Times New Roman" w:cs="Times New Roman"/>
                <w:b/>
                <w:sz w:val="20"/>
                <w:szCs w:val="20"/>
              </w:rPr>
            </w:pPr>
            <w:r w:rsidRPr="00786988">
              <w:rPr>
                <w:rFonts w:ascii="Times New Roman" w:hAnsi="Times New Roman" w:cs="Times New Roman"/>
                <w:b/>
                <w:sz w:val="20"/>
                <w:szCs w:val="20"/>
              </w:rPr>
              <w:t>RSU</w:t>
            </w:r>
          </w:p>
          <w:p w14:paraId="161633A8" w14:textId="77777777" w:rsidR="002D3C05" w:rsidRPr="00786988" w:rsidRDefault="002D3C05" w:rsidP="002D3C05">
            <w:pPr>
              <w:jc w:val="both"/>
              <w:rPr>
                <w:rFonts w:ascii="Times New Roman" w:hAnsi="Times New Roman" w:cs="Times New Roman"/>
                <w:sz w:val="20"/>
                <w:szCs w:val="20"/>
              </w:rPr>
            </w:pPr>
            <w:r w:rsidRPr="00786988">
              <w:rPr>
                <w:rFonts w:ascii="Times New Roman" w:hAnsi="Times New Roman" w:cs="Times New Roman"/>
                <w:sz w:val="20"/>
                <w:szCs w:val="20"/>
              </w:rPr>
              <w:t xml:space="preserve">Rīcības virziena “Moderna un pieejama sociālo pakalpojumu sistēma, kas cita starpā uzlabo iedzīvotāju iespējas dzīvot neatkarīgi un dzīvot sabiedrībā, iekļauties izglītībā un darba tirgū” 4. uzdevumu “Attīstīt profesionālu un mūsdienīgu sociālo darbu” papildināt ar šādiem </w:t>
            </w:r>
            <w:proofErr w:type="spellStart"/>
            <w:r w:rsidRPr="00786988">
              <w:rPr>
                <w:rFonts w:ascii="Times New Roman" w:hAnsi="Times New Roman" w:cs="Times New Roman"/>
                <w:sz w:val="20"/>
                <w:szCs w:val="20"/>
              </w:rPr>
              <w:t>apakšuzdevumiem</w:t>
            </w:r>
            <w:proofErr w:type="spellEnd"/>
            <w:r w:rsidRPr="00786988">
              <w:rPr>
                <w:rFonts w:ascii="Times New Roman" w:hAnsi="Times New Roman" w:cs="Times New Roman"/>
                <w:sz w:val="20"/>
                <w:szCs w:val="20"/>
              </w:rPr>
              <w:t>:</w:t>
            </w:r>
          </w:p>
          <w:p w14:paraId="6CC8663B" w14:textId="77777777" w:rsidR="002D3C05" w:rsidRPr="00786988" w:rsidRDefault="002D3C05" w:rsidP="002D3C05">
            <w:pPr>
              <w:jc w:val="both"/>
              <w:rPr>
                <w:rFonts w:ascii="Times New Roman" w:hAnsi="Times New Roman" w:cs="Times New Roman"/>
                <w:sz w:val="20"/>
                <w:szCs w:val="20"/>
              </w:rPr>
            </w:pPr>
            <w:r w:rsidRPr="00786988">
              <w:rPr>
                <w:rFonts w:ascii="Times New Roman" w:hAnsi="Times New Roman" w:cs="Times New Roman"/>
                <w:sz w:val="20"/>
                <w:szCs w:val="20"/>
              </w:rPr>
              <w:t>1)</w:t>
            </w:r>
            <w:r w:rsidRPr="00786988">
              <w:rPr>
                <w:rFonts w:ascii="Times New Roman" w:hAnsi="Times New Roman" w:cs="Times New Roman"/>
                <w:sz w:val="20"/>
                <w:szCs w:val="20"/>
              </w:rPr>
              <w:tab/>
              <w:t xml:space="preserve">4.4. Nodrošināt  tālākizglītību sociālajiem darbiniekiem un sociālā darba speciālistiem specifisku, ar profesiju un profesijas attīstību saistītu  digitālo prasmju un kompetences  paaugstināšanā, kā arī par personas datu apstrādi un drošību. </w:t>
            </w:r>
          </w:p>
          <w:p w14:paraId="5F06DA18" w14:textId="77777777" w:rsidR="002D3C05" w:rsidRPr="00786988" w:rsidRDefault="002D3C05" w:rsidP="002D3C05">
            <w:pPr>
              <w:jc w:val="both"/>
              <w:rPr>
                <w:rFonts w:ascii="Times New Roman" w:hAnsi="Times New Roman" w:cs="Times New Roman"/>
                <w:sz w:val="20"/>
                <w:szCs w:val="20"/>
              </w:rPr>
            </w:pPr>
            <w:r w:rsidRPr="00786988">
              <w:rPr>
                <w:rFonts w:ascii="Times New Roman" w:hAnsi="Times New Roman" w:cs="Times New Roman"/>
                <w:sz w:val="20"/>
                <w:szCs w:val="20"/>
              </w:rPr>
              <w:t>Atbild. LM; līdzatbildīgās institūcijas: IZM, augstākās izglītības iestādes</w:t>
            </w:r>
          </w:p>
          <w:p w14:paraId="24E9C3E1" w14:textId="77777777" w:rsidR="002D3C05" w:rsidRPr="00786988" w:rsidRDefault="002D3C05" w:rsidP="002D3C05">
            <w:pPr>
              <w:jc w:val="both"/>
              <w:rPr>
                <w:rFonts w:ascii="Times New Roman" w:hAnsi="Times New Roman" w:cs="Times New Roman"/>
                <w:sz w:val="20"/>
                <w:szCs w:val="20"/>
              </w:rPr>
            </w:pPr>
            <w:r w:rsidRPr="00786988">
              <w:rPr>
                <w:rFonts w:ascii="Times New Roman" w:hAnsi="Times New Roman" w:cs="Times New Roman"/>
                <w:sz w:val="20"/>
                <w:szCs w:val="20"/>
              </w:rPr>
              <w:t>2)</w:t>
            </w:r>
            <w:r w:rsidRPr="00786988">
              <w:rPr>
                <w:rFonts w:ascii="Times New Roman" w:hAnsi="Times New Roman" w:cs="Times New Roman"/>
                <w:sz w:val="20"/>
                <w:szCs w:val="20"/>
              </w:rPr>
              <w:tab/>
              <w:t xml:space="preserve">4.5. Panākt, ka augstskolām, kurās  tiek īstenotas sociālā darba studiju programmas,  ir nodrošināta piekļuve </w:t>
            </w:r>
            <w:proofErr w:type="spellStart"/>
            <w:r w:rsidRPr="00786988">
              <w:rPr>
                <w:rFonts w:ascii="Times New Roman" w:hAnsi="Times New Roman" w:cs="Times New Roman"/>
                <w:sz w:val="20"/>
                <w:szCs w:val="20"/>
              </w:rPr>
              <w:t>anonimizētiem</w:t>
            </w:r>
            <w:proofErr w:type="spellEnd"/>
            <w:r w:rsidRPr="00786988">
              <w:rPr>
                <w:rFonts w:ascii="Times New Roman" w:hAnsi="Times New Roman" w:cs="Times New Roman"/>
                <w:sz w:val="20"/>
                <w:szCs w:val="20"/>
              </w:rPr>
              <w:t xml:space="preserve"> sociāliem datiem pētniecības īstenošanai, tādējādi veicinot  ne tikai pētniecības prasmju apguvi studiju procesā, bet veicinot arī augstskolu zinātnieku  ieguldījumu datos pamatotu stratēģiju izstrādāšanā sociālās labklājības jomā.</w:t>
            </w:r>
          </w:p>
          <w:p w14:paraId="370C5D90" w14:textId="77777777" w:rsidR="002D3C05" w:rsidRPr="00786988" w:rsidRDefault="002D3C05" w:rsidP="002D3C05">
            <w:pPr>
              <w:jc w:val="both"/>
              <w:rPr>
                <w:rFonts w:ascii="Times New Roman" w:hAnsi="Times New Roman" w:cs="Times New Roman"/>
                <w:sz w:val="20"/>
                <w:szCs w:val="20"/>
              </w:rPr>
            </w:pPr>
            <w:r w:rsidRPr="00786988">
              <w:rPr>
                <w:rFonts w:ascii="Times New Roman" w:hAnsi="Times New Roman" w:cs="Times New Roman"/>
                <w:sz w:val="20"/>
                <w:szCs w:val="20"/>
              </w:rPr>
              <w:t>Atbild. LM; līdzatbildīgās institūcijas: IZM, augstākās izglītības iestādes</w:t>
            </w:r>
          </w:p>
          <w:p w14:paraId="706E3A72" w14:textId="77777777" w:rsidR="002D3C05" w:rsidRPr="00786988" w:rsidRDefault="002D3C05" w:rsidP="002D3C05">
            <w:pPr>
              <w:jc w:val="both"/>
              <w:rPr>
                <w:rFonts w:ascii="Times New Roman" w:hAnsi="Times New Roman" w:cs="Times New Roman"/>
                <w:sz w:val="20"/>
                <w:szCs w:val="20"/>
              </w:rPr>
            </w:pPr>
            <w:r w:rsidRPr="00786988">
              <w:rPr>
                <w:rFonts w:ascii="Times New Roman" w:hAnsi="Times New Roman" w:cs="Times New Roman"/>
                <w:sz w:val="20"/>
                <w:szCs w:val="20"/>
              </w:rPr>
              <w:lastRenderedPageBreak/>
              <w:t>3)</w:t>
            </w:r>
            <w:r w:rsidRPr="00786988">
              <w:rPr>
                <w:rFonts w:ascii="Times New Roman" w:hAnsi="Times New Roman" w:cs="Times New Roman"/>
                <w:sz w:val="20"/>
                <w:szCs w:val="20"/>
              </w:rPr>
              <w:tab/>
              <w:t xml:space="preserve"> 4.6. Attīstīt koordinētu sadarbību starp sociālo pakalpojumu sniedzēju institūcijām un augstskolām </w:t>
            </w:r>
            <w:proofErr w:type="spellStart"/>
            <w:r w:rsidRPr="00786988">
              <w:rPr>
                <w:rFonts w:ascii="Times New Roman" w:hAnsi="Times New Roman" w:cs="Times New Roman"/>
                <w:sz w:val="20"/>
                <w:szCs w:val="20"/>
              </w:rPr>
              <w:t>digitalizētu</w:t>
            </w:r>
            <w:proofErr w:type="spellEnd"/>
            <w:r w:rsidRPr="00786988">
              <w:rPr>
                <w:rFonts w:ascii="Times New Roman" w:hAnsi="Times New Roman" w:cs="Times New Roman"/>
                <w:sz w:val="20"/>
                <w:szCs w:val="20"/>
              </w:rPr>
              <w:t xml:space="preserve">  studiju materiālu un tālākizglītības programmu  izveidošanai, lai pilnveidotu  mācību metodes studējošajiem un sociālā darba speciālistu tālākizglītību.   </w:t>
            </w:r>
          </w:p>
          <w:p w14:paraId="4FC51F26" w14:textId="77777777" w:rsidR="002D3C05" w:rsidRPr="00786988" w:rsidRDefault="002D3C05" w:rsidP="002D3C05">
            <w:pPr>
              <w:jc w:val="both"/>
              <w:rPr>
                <w:rFonts w:ascii="Times New Roman" w:hAnsi="Times New Roman" w:cs="Times New Roman"/>
                <w:b/>
                <w:sz w:val="20"/>
                <w:szCs w:val="20"/>
              </w:rPr>
            </w:pPr>
            <w:r w:rsidRPr="00786988">
              <w:rPr>
                <w:rFonts w:ascii="Times New Roman" w:hAnsi="Times New Roman" w:cs="Times New Roman"/>
                <w:sz w:val="20"/>
                <w:szCs w:val="20"/>
              </w:rPr>
              <w:t>Atbild. LM; līdzatbildīgās institūcijas:. IZM, augstākās izglītības iestādes</w:t>
            </w:r>
          </w:p>
        </w:tc>
        <w:tc>
          <w:tcPr>
            <w:tcW w:w="4495" w:type="dxa"/>
          </w:tcPr>
          <w:p w14:paraId="682A6C30" w14:textId="77777777" w:rsidR="000B02FA" w:rsidRPr="00786988" w:rsidRDefault="000B02FA" w:rsidP="000B02FA">
            <w:pPr>
              <w:rPr>
                <w:rFonts w:ascii="Times New Roman" w:hAnsi="Times New Roman" w:cs="Times New Roman"/>
                <w:b/>
                <w:sz w:val="20"/>
                <w:szCs w:val="20"/>
              </w:rPr>
            </w:pPr>
            <w:r w:rsidRPr="00786988">
              <w:rPr>
                <w:rFonts w:ascii="Times New Roman" w:hAnsi="Times New Roman" w:cs="Times New Roman"/>
                <w:b/>
                <w:sz w:val="20"/>
                <w:szCs w:val="20"/>
              </w:rPr>
              <w:lastRenderedPageBreak/>
              <w:t>Daļēji ņemts vērā</w:t>
            </w:r>
          </w:p>
          <w:p w14:paraId="088139D9" w14:textId="430F3030" w:rsidR="00824A3E" w:rsidRPr="00786988" w:rsidRDefault="000B02FA" w:rsidP="000B02FA">
            <w:pPr>
              <w:jc w:val="both"/>
              <w:rPr>
                <w:rFonts w:ascii="Times New Roman" w:hAnsi="Times New Roman" w:cs="Times New Roman"/>
                <w:sz w:val="20"/>
                <w:szCs w:val="20"/>
              </w:rPr>
            </w:pPr>
            <w:r w:rsidRPr="00786988">
              <w:rPr>
                <w:rFonts w:ascii="Times New Roman" w:hAnsi="Times New Roman" w:cs="Times New Roman"/>
                <w:sz w:val="20"/>
                <w:szCs w:val="20"/>
              </w:rPr>
              <w:t>1.</w:t>
            </w:r>
            <w:r w:rsidR="00824A3E" w:rsidRPr="00786988">
              <w:rPr>
                <w:rFonts w:ascii="Times New Roman" w:hAnsi="Times New Roman" w:cs="Times New Roman"/>
                <w:sz w:val="20"/>
                <w:szCs w:val="20"/>
              </w:rPr>
              <w:t>Digitālo prasmju apguve un kompetences paaugstināšana, kā arī apmācības par personas datu apstrādi un drošību ir darba devēja un izglītības iestāžu izglītības programmu satura jautājums. Jautājums nav iekļaujams kā atsevišķs uzdevums pamatnostādnēs</w:t>
            </w:r>
            <w:r w:rsidR="00972264">
              <w:rPr>
                <w:rFonts w:ascii="Times New Roman" w:hAnsi="Times New Roman" w:cs="Times New Roman"/>
                <w:sz w:val="20"/>
                <w:szCs w:val="20"/>
              </w:rPr>
              <w:t>, taču tiks izvērtēta iespēja to iekļauts Sociālo pakalpojumu attīstības plānā 2021.</w:t>
            </w:r>
            <w:r w:rsidR="009F32A8">
              <w:rPr>
                <w:rFonts w:ascii="Times New Roman" w:hAnsi="Times New Roman" w:cs="Times New Roman"/>
                <w:sz w:val="20"/>
                <w:szCs w:val="20"/>
              </w:rPr>
              <w:t>-</w:t>
            </w:r>
            <w:r w:rsidR="00972264">
              <w:rPr>
                <w:rFonts w:ascii="Times New Roman" w:hAnsi="Times New Roman" w:cs="Times New Roman"/>
                <w:sz w:val="20"/>
                <w:szCs w:val="20"/>
              </w:rPr>
              <w:t>2023.gadam.</w:t>
            </w:r>
            <w:r w:rsidR="00824A3E" w:rsidRPr="00786988">
              <w:rPr>
                <w:rFonts w:ascii="Times New Roman" w:hAnsi="Times New Roman" w:cs="Times New Roman"/>
                <w:sz w:val="20"/>
                <w:szCs w:val="20"/>
              </w:rPr>
              <w:t>.</w:t>
            </w:r>
          </w:p>
          <w:p w14:paraId="50B8CDB1" w14:textId="04E05DA7" w:rsidR="00824A3E" w:rsidRPr="00786988" w:rsidRDefault="000B02FA" w:rsidP="000B02FA">
            <w:pPr>
              <w:jc w:val="both"/>
              <w:rPr>
                <w:rFonts w:ascii="Times New Roman" w:hAnsi="Times New Roman" w:cs="Times New Roman"/>
                <w:sz w:val="20"/>
                <w:szCs w:val="20"/>
              </w:rPr>
            </w:pPr>
            <w:r w:rsidRPr="00786988">
              <w:rPr>
                <w:rFonts w:ascii="Times New Roman" w:hAnsi="Times New Roman" w:cs="Times New Roman"/>
                <w:sz w:val="20"/>
                <w:szCs w:val="20"/>
              </w:rPr>
              <w:t>2.</w:t>
            </w:r>
            <w:r w:rsidR="00824A3E" w:rsidRPr="00786988">
              <w:rPr>
                <w:rFonts w:ascii="Times New Roman" w:hAnsi="Times New Roman" w:cs="Times New Roman"/>
                <w:sz w:val="20"/>
                <w:szCs w:val="20"/>
              </w:rPr>
              <w:t xml:space="preserve">LM apkopotā statistika ir pieejama publiski </w:t>
            </w:r>
            <w:r w:rsidRPr="00786988">
              <w:rPr>
                <w:rFonts w:ascii="Times New Roman" w:hAnsi="Times New Roman" w:cs="Times New Roman"/>
                <w:sz w:val="20"/>
                <w:szCs w:val="20"/>
              </w:rPr>
              <w:t>ministrijas</w:t>
            </w:r>
            <w:r w:rsidR="00824A3E" w:rsidRPr="00786988">
              <w:rPr>
                <w:rFonts w:ascii="Times New Roman" w:hAnsi="Times New Roman" w:cs="Times New Roman"/>
                <w:sz w:val="20"/>
                <w:szCs w:val="20"/>
              </w:rPr>
              <w:t xml:space="preserve"> mājaslapā un tiek sniegta arī</w:t>
            </w:r>
            <w:r w:rsidRPr="00786988">
              <w:rPr>
                <w:rFonts w:ascii="Times New Roman" w:hAnsi="Times New Roman" w:cs="Times New Roman"/>
                <w:sz w:val="20"/>
                <w:szCs w:val="20"/>
              </w:rPr>
              <w:t>,</w:t>
            </w:r>
            <w:r w:rsidR="00824A3E" w:rsidRPr="00786988">
              <w:rPr>
                <w:rFonts w:ascii="Times New Roman" w:hAnsi="Times New Roman" w:cs="Times New Roman"/>
                <w:sz w:val="20"/>
                <w:szCs w:val="20"/>
              </w:rPr>
              <w:t xml:space="preserve"> vēršoties LM ar attiecīgu pieprasījumu. Jau šobrīd ir iespējama sadarbība ar LM papildus datu iegūšanai </w:t>
            </w:r>
            <w:proofErr w:type="spellStart"/>
            <w:r w:rsidR="00824A3E" w:rsidRPr="00786988">
              <w:rPr>
                <w:rFonts w:ascii="Times New Roman" w:hAnsi="Times New Roman" w:cs="Times New Roman"/>
                <w:sz w:val="20"/>
                <w:szCs w:val="20"/>
              </w:rPr>
              <w:t>anonimizētā</w:t>
            </w:r>
            <w:proofErr w:type="spellEnd"/>
            <w:r w:rsidR="00824A3E" w:rsidRPr="00786988">
              <w:rPr>
                <w:rFonts w:ascii="Times New Roman" w:hAnsi="Times New Roman" w:cs="Times New Roman"/>
                <w:sz w:val="20"/>
                <w:szCs w:val="20"/>
              </w:rPr>
              <w:t xml:space="preserve"> un šifrētā veidā no IT sistēmas SPOLIS.</w:t>
            </w:r>
            <w:r w:rsidRPr="00786988">
              <w:rPr>
                <w:rFonts w:ascii="Times New Roman" w:hAnsi="Times New Roman" w:cs="Times New Roman"/>
                <w:sz w:val="20"/>
                <w:szCs w:val="20"/>
              </w:rPr>
              <w:t xml:space="preserve"> </w:t>
            </w:r>
            <w:r w:rsidR="00824A3E" w:rsidRPr="00786988">
              <w:rPr>
                <w:rFonts w:ascii="Times New Roman" w:hAnsi="Times New Roman" w:cs="Times New Roman"/>
                <w:sz w:val="20"/>
                <w:szCs w:val="20"/>
              </w:rPr>
              <w:t xml:space="preserve">Par </w:t>
            </w:r>
            <w:proofErr w:type="spellStart"/>
            <w:r w:rsidR="00824A3E" w:rsidRPr="00786988">
              <w:rPr>
                <w:rFonts w:ascii="Times New Roman" w:hAnsi="Times New Roman" w:cs="Times New Roman"/>
                <w:sz w:val="20"/>
                <w:szCs w:val="20"/>
              </w:rPr>
              <w:t>anonimizētu</w:t>
            </w:r>
            <w:proofErr w:type="spellEnd"/>
            <w:r w:rsidR="00824A3E" w:rsidRPr="00786988">
              <w:rPr>
                <w:rFonts w:ascii="Times New Roman" w:hAnsi="Times New Roman" w:cs="Times New Roman"/>
                <w:sz w:val="20"/>
                <w:szCs w:val="20"/>
              </w:rPr>
              <w:t xml:space="preserve"> pašvaldībās lietotās IT sistēmas SOPA datu izgūšanu pētniekiem ir iespējams vērsties pie pašvaldībām un SOPA uzturētāja SIA </w:t>
            </w:r>
            <w:proofErr w:type="spellStart"/>
            <w:r w:rsidR="00824A3E" w:rsidRPr="00786988">
              <w:rPr>
                <w:rFonts w:ascii="Times New Roman" w:hAnsi="Times New Roman" w:cs="Times New Roman"/>
                <w:sz w:val="20"/>
                <w:szCs w:val="20"/>
              </w:rPr>
              <w:t>ZZDats</w:t>
            </w:r>
            <w:proofErr w:type="spellEnd"/>
            <w:r w:rsidR="00824A3E" w:rsidRPr="00786988">
              <w:rPr>
                <w:rFonts w:ascii="Times New Roman" w:hAnsi="Times New Roman" w:cs="Times New Roman"/>
                <w:sz w:val="20"/>
                <w:szCs w:val="20"/>
              </w:rPr>
              <w:t>.</w:t>
            </w:r>
          </w:p>
          <w:p w14:paraId="5848D8D5" w14:textId="7C10AB34" w:rsidR="00824A3E" w:rsidRPr="00786988" w:rsidRDefault="000B02FA" w:rsidP="000B02FA">
            <w:pPr>
              <w:jc w:val="both"/>
              <w:rPr>
                <w:rFonts w:ascii="Times New Roman" w:hAnsi="Times New Roman" w:cs="Times New Roman"/>
                <w:sz w:val="20"/>
                <w:szCs w:val="20"/>
              </w:rPr>
            </w:pPr>
            <w:r w:rsidRPr="00786988">
              <w:rPr>
                <w:rFonts w:ascii="Times New Roman" w:hAnsi="Times New Roman" w:cs="Times New Roman"/>
                <w:sz w:val="20"/>
                <w:szCs w:val="20"/>
              </w:rPr>
              <w:lastRenderedPageBreak/>
              <w:t>3.Pamatnostādņu projekta 2.rīcības virziena</w:t>
            </w:r>
            <w:r w:rsidR="00824A3E" w:rsidRPr="00786988">
              <w:rPr>
                <w:rFonts w:ascii="Times New Roman" w:hAnsi="Times New Roman" w:cs="Times New Roman"/>
                <w:sz w:val="20"/>
                <w:szCs w:val="20"/>
              </w:rPr>
              <w:t xml:space="preserve"> precizētais 6.1.</w:t>
            </w:r>
            <w:r w:rsidRPr="00786988">
              <w:rPr>
                <w:rFonts w:ascii="Times New Roman" w:hAnsi="Times New Roman" w:cs="Times New Roman"/>
                <w:sz w:val="20"/>
                <w:szCs w:val="20"/>
              </w:rPr>
              <w:t>uzdevums</w:t>
            </w:r>
            <w:r w:rsidR="00824A3E" w:rsidRPr="00786988">
              <w:rPr>
                <w:rFonts w:ascii="Times New Roman" w:hAnsi="Times New Roman" w:cs="Times New Roman"/>
                <w:sz w:val="20"/>
                <w:szCs w:val="20"/>
              </w:rPr>
              <w:t xml:space="preserve"> paredz pilnveidot un nodrošināt sociālā darba speciālistu izglītību, tai skaitā, augstāko izglītību, tālākizglītību. Lai to īstenotu tiks veidota koordinēta sadarbība ar augstskolām un nozares ekspertiem, lai attīstītu profesionālās kompetences pilnveides mācību programmas un mācību moduļus augstskolu studiju programmās sociālajam darbam ar dažādām klientu grupām, tādā veidā pilnveidojot mācību metodes studējošajiem un veicinot kvalitatīvu sociālā darba speciālistu tālākizglītību.</w:t>
            </w:r>
          </w:p>
        </w:tc>
      </w:tr>
      <w:tr w:rsidR="002D3C05" w:rsidRPr="00786988" w14:paraId="621CB540" w14:textId="77777777" w:rsidTr="00141381">
        <w:tc>
          <w:tcPr>
            <w:tcW w:w="3126" w:type="dxa"/>
          </w:tcPr>
          <w:p w14:paraId="6311DE8E" w14:textId="456323BC" w:rsidR="002D3C05" w:rsidRPr="00786988" w:rsidRDefault="00447FB0" w:rsidP="002D3C05">
            <w:pPr>
              <w:rPr>
                <w:rFonts w:ascii="Times New Roman" w:hAnsi="Times New Roman" w:cs="Times New Roman"/>
                <w:sz w:val="20"/>
                <w:szCs w:val="20"/>
              </w:rPr>
            </w:pPr>
            <w:r w:rsidRPr="00786988">
              <w:rPr>
                <w:rFonts w:ascii="Times New Roman" w:hAnsi="Times New Roman" w:cs="Times New Roman"/>
                <w:sz w:val="20"/>
                <w:szCs w:val="20"/>
              </w:rPr>
              <w:lastRenderedPageBreak/>
              <w:t>172.</w:t>
            </w:r>
            <w:r w:rsidR="002D3C05" w:rsidRPr="00786988">
              <w:rPr>
                <w:rFonts w:ascii="Times New Roman" w:hAnsi="Times New Roman" w:cs="Times New Roman"/>
                <w:sz w:val="20"/>
                <w:szCs w:val="20"/>
              </w:rPr>
              <w:t xml:space="preserve">Pamatnostādņu projekts, </w:t>
            </w:r>
          </w:p>
          <w:p w14:paraId="3F93C879" w14:textId="77777777" w:rsidR="002D3C05" w:rsidRPr="00786988" w:rsidRDefault="002D3C05" w:rsidP="002D3C05">
            <w:pPr>
              <w:rPr>
                <w:rFonts w:ascii="Times New Roman" w:hAnsi="Times New Roman" w:cs="Times New Roman"/>
                <w:sz w:val="20"/>
                <w:szCs w:val="20"/>
              </w:rPr>
            </w:pPr>
            <w:r w:rsidRPr="00786988">
              <w:rPr>
                <w:rFonts w:ascii="Times New Roman" w:hAnsi="Times New Roman" w:cs="Times New Roman"/>
                <w:sz w:val="20"/>
                <w:szCs w:val="20"/>
              </w:rPr>
              <w:t>Rīcības virziens “Moderna un pieejama sociālo pakalpojumu sistēma, kas cita starpā uzlabo iedzīvotāju iespējas dzīvot neatkarīgi un dzīvot sabiedrībā, iekļauties izglītībā un darba tirgū”</w:t>
            </w:r>
          </w:p>
        </w:tc>
        <w:tc>
          <w:tcPr>
            <w:tcW w:w="6752" w:type="dxa"/>
          </w:tcPr>
          <w:p w14:paraId="237EB076" w14:textId="5E22A6B1" w:rsidR="002D3C05" w:rsidRPr="00786988" w:rsidRDefault="002D3C05" w:rsidP="002D3C05">
            <w:pPr>
              <w:pStyle w:val="CommentText"/>
              <w:jc w:val="center"/>
              <w:rPr>
                <w:rFonts w:ascii="Times New Roman" w:hAnsi="Times New Roman"/>
                <w:b/>
              </w:rPr>
            </w:pPr>
            <w:r w:rsidRPr="00786988">
              <w:rPr>
                <w:rFonts w:ascii="Times New Roman" w:hAnsi="Times New Roman"/>
                <w:b/>
              </w:rPr>
              <w:t xml:space="preserve">Latvijas </w:t>
            </w:r>
            <w:r w:rsidR="00972264">
              <w:rPr>
                <w:rFonts w:ascii="Times New Roman" w:hAnsi="Times New Roman"/>
                <w:b/>
              </w:rPr>
              <w:t>s</w:t>
            </w:r>
            <w:r w:rsidRPr="00786988">
              <w:rPr>
                <w:rFonts w:ascii="Times New Roman" w:hAnsi="Times New Roman"/>
                <w:b/>
              </w:rPr>
              <w:t>ociālo darbinieku biedrība</w:t>
            </w:r>
          </w:p>
          <w:p w14:paraId="4E4464ED" w14:textId="77777777" w:rsidR="002D3C05" w:rsidRPr="00786988" w:rsidRDefault="002D3C05" w:rsidP="002D3C05">
            <w:pPr>
              <w:pStyle w:val="CommentText"/>
              <w:jc w:val="both"/>
              <w:rPr>
                <w:rFonts w:ascii="Times New Roman" w:hAnsi="Times New Roman"/>
              </w:rPr>
            </w:pPr>
            <w:r w:rsidRPr="00786988">
              <w:rPr>
                <w:rFonts w:ascii="Times New Roman" w:hAnsi="Times New Roman"/>
              </w:rPr>
              <w:t>Papildināt 4.punktu ar šādiem jauniem apakšpunktiem:</w:t>
            </w:r>
          </w:p>
          <w:p w14:paraId="30E0AB92" w14:textId="77777777" w:rsidR="002D3C05" w:rsidRPr="00786988" w:rsidRDefault="002D3C05" w:rsidP="002D3C05">
            <w:pPr>
              <w:pStyle w:val="CommentText"/>
              <w:numPr>
                <w:ilvl w:val="0"/>
                <w:numId w:val="19"/>
              </w:numPr>
              <w:jc w:val="both"/>
              <w:rPr>
                <w:rFonts w:ascii="Times New Roman" w:hAnsi="Times New Roman"/>
              </w:rPr>
            </w:pPr>
            <w:r w:rsidRPr="00786988">
              <w:rPr>
                <w:rFonts w:ascii="Times New Roman" w:hAnsi="Times New Roman"/>
              </w:rPr>
              <w:t>Pārskatīt esošā valsts budžeta finansējuma sadalījumu starp 1.līmeņa izglītības programmām un 2.līmeņa izglītības programmām;</w:t>
            </w:r>
          </w:p>
          <w:p w14:paraId="3622C0DA" w14:textId="77777777" w:rsidR="002D3C05" w:rsidRPr="00786988" w:rsidRDefault="002D3C05" w:rsidP="002D3C05">
            <w:pPr>
              <w:pStyle w:val="CommentText"/>
              <w:numPr>
                <w:ilvl w:val="0"/>
                <w:numId w:val="19"/>
              </w:numPr>
              <w:jc w:val="both"/>
              <w:rPr>
                <w:rFonts w:ascii="Times New Roman" w:hAnsi="Times New Roman"/>
              </w:rPr>
            </w:pPr>
            <w:r w:rsidRPr="00786988">
              <w:rPr>
                <w:rFonts w:ascii="Times New Roman" w:hAnsi="Times New Roman"/>
              </w:rPr>
              <w:t>palielināt valsts budžeta finansējumu sociālā darba 2.līmeņa izglītības programmām;</w:t>
            </w:r>
          </w:p>
          <w:p w14:paraId="6E4D499A" w14:textId="77777777" w:rsidR="002D3C05" w:rsidRPr="00786988" w:rsidRDefault="002D3C05" w:rsidP="002D3C05">
            <w:pPr>
              <w:numPr>
                <w:ilvl w:val="0"/>
                <w:numId w:val="19"/>
              </w:numPr>
              <w:jc w:val="both"/>
              <w:textAlignment w:val="center"/>
              <w:rPr>
                <w:rFonts w:ascii="Times New Roman" w:hAnsi="Times New Roman" w:cs="Times New Roman"/>
                <w:color w:val="000000"/>
                <w:sz w:val="20"/>
                <w:szCs w:val="20"/>
                <w:lang w:eastAsia="lv-LV"/>
              </w:rPr>
            </w:pPr>
            <w:r w:rsidRPr="00786988">
              <w:rPr>
                <w:rFonts w:ascii="Times New Roman" w:hAnsi="Times New Roman" w:cs="Times New Roman"/>
                <w:color w:val="000000"/>
                <w:sz w:val="20"/>
                <w:szCs w:val="20"/>
              </w:rPr>
              <w:t>Sociālā darba likumprojekta izstrāde.108.lpp</w:t>
            </w:r>
          </w:p>
          <w:p w14:paraId="260D940E" w14:textId="77777777" w:rsidR="002D3C05" w:rsidRPr="00786988" w:rsidRDefault="002D3C05" w:rsidP="002D3C05">
            <w:pPr>
              <w:numPr>
                <w:ilvl w:val="0"/>
                <w:numId w:val="19"/>
              </w:numPr>
              <w:jc w:val="both"/>
              <w:textAlignment w:val="center"/>
              <w:rPr>
                <w:rFonts w:ascii="Times New Roman" w:hAnsi="Times New Roman" w:cs="Times New Roman"/>
                <w:sz w:val="20"/>
                <w:szCs w:val="20"/>
              </w:rPr>
            </w:pPr>
            <w:r w:rsidRPr="00786988">
              <w:rPr>
                <w:rFonts w:ascii="Times New Roman" w:hAnsi="Times New Roman" w:cs="Times New Roman"/>
                <w:sz w:val="20"/>
                <w:szCs w:val="20"/>
              </w:rPr>
              <w:t>Sociālā darba specializāciju nodefinēšana likumdošanā un attiecīgas noslodzes definēšana. 99.lpp</w:t>
            </w:r>
          </w:p>
          <w:p w14:paraId="71F5A158" w14:textId="77777777" w:rsidR="002D3C05" w:rsidRPr="00786988" w:rsidRDefault="002D3C05" w:rsidP="002D3C05">
            <w:pPr>
              <w:numPr>
                <w:ilvl w:val="0"/>
                <w:numId w:val="19"/>
              </w:numPr>
              <w:jc w:val="both"/>
              <w:textAlignment w:val="center"/>
              <w:rPr>
                <w:rFonts w:ascii="Times New Roman" w:hAnsi="Times New Roman" w:cs="Times New Roman"/>
                <w:sz w:val="20"/>
                <w:szCs w:val="20"/>
              </w:rPr>
            </w:pPr>
            <w:r w:rsidRPr="00786988">
              <w:rPr>
                <w:rFonts w:ascii="Times New Roman" w:hAnsi="Times New Roman" w:cs="Times New Roman"/>
                <w:sz w:val="20"/>
                <w:szCs w:val="20"/>
              </w:rPr>
              <w:t>Sociālā darbinieka statusa nodefinēšana citās nozarēs (tieslietu, veselības aprūpes, izglītības sistēmā).</w:t>
            </w:r>
          </w:p>
          <w:p w14:paraId="773B9903" w14:textId="77777777" w:rsidR="002D3C05" w:rsidRPr="00786988" w:rsidRDefault="002D3C05" w:rsidP="002D3C05">
            <w:pPr>
              <w:numPr>
                <w:ilvl w:val="0"/>
                <w:numId w:val="19"/>
              </w:numPr>
              <w:jc w:val="both"/>
              <w:textAlignment w:val="center"/>
              <w:rPr>
                <w:rFonts w:ascii="Times New Roman" w:hAnsi="Times New Roman" w:cs="Times New Roman"/>
                <w:sz w:val="20"/>
                <w:szCs w:val="20"/>
              </w:rPr>
            </w:pPr>
            <w:r w:rsidRPr="00786988">
              <w:rPr>
                <w:rFonts w:ascii="Times New Roman" w:hAnsi="Times New Roman" w:cs="Times New Roman"/>
                <w:color w:val="000000"/>
                <w:sz w:val="20"/>
                <w:szCs w:val="20"/>
              </w:rPr>
              <w:t xml:space="preserve">1) jāveic izmaiņas tiesību aktos, aizstājot risku izvērtēšanu ar daudzpakāpju izvērtēšanu; 2) jāvērtē, jāaktualizē un jāpilnveido metodika, t.sk., mācību programma; 3) jāveic ietekmes uz ģimenēm ar bērniem izvērtējums; 4) jāsagatavo </w:t>
            </w:r>
            <w:proofErr w:type="spellStart"/>
            <w:r w:rsidRPr="00786988">
              <w:rPr>
                <w:rFonts w:ascii="Times New Roman" w:hAnsi="Times New Roman" w:cs="Times New Roman"/>
                <w:color w:val="000000"/>
                <w:sz w:val="20"/>
                <w:szCs w:val="20"/>
              </w:rPr>
              <w:t>apmācīttiesīgi</w:t>
            </w:r>
            <w:proofErr w:type="spellEnd"/>
            <w:r w:rsidRPr="00786988">
              <w:rPr>
                <w:rFonts w:ascii="Times New Roman" w:hAnsi="Times New Roman" w:cs="Times New Roman"/>
                <w:color w:val="000000"/>
                <w:sz w:val="20"/>
                <w:szCs w:val="20"/>
              </w:rPr>
              <w:t xml:space="preserve"> un </w:t>
            </w:r>
            <w:proofErr w:type="spellStart"/>
            <w:r w:rsidRPr="00786988">
              <w:rPr>
                <w:rFonts w:ascii="Times New Roman" w:hAnsi="Times New Roman" w:cs="Times New Roman"/>
                <w:color w:val="000000"/>
                <w:sz w:val="20"/>
                <w:szCs w:val="20"/>
              </w:rPr>
              <w:t>apmācītspējīgi</w:t>
            </w:r>
            <w:proofErr w:type="spellEnd"/>
            <w:r w:rsidRPr="00786988">
              <w:rPr>
                <w:rFonts w:ascii="Times New Roman" w:hAnsi="Times New Roman" w:cs="Times New Roman"/>
                <w:color w:val="000000"/>
                <w:sz w:val="20"/>
                <w:szCs w:val="20"/>
              </w:rPr>
              <w:t xml:space="preserve"> sociālie darbinieki, kuri savā praksē izmanto jauno metodiku un vēlas dalīties savā pieredzē; 5) jāīsteno visu sociālo darbinieku, kuri strādā ar ģimenēm ar bērniem, padziļinātās mācības par jauno metodiku (tālākizglītībā kā profesionālās kompetences pilnveide vai profesionālajās maģistra studiju programmās); 6) mācību laikā un arī pēc tam jānodrošina sociālajiem darbiniekiem nepieciešamais atbalsts jaunās metodikas veiksmīgai ieviešanai praksē – svarīga ir dalība supervīzijās, kā arī atbalstošas vides veidošana sociālajā dienestā gan no vadības, gan no pārējo kolēģu puses (piem., informēšana, darba apstākļi u.c.); 7) jaunu ģimenēm ar bērniem piemērotu pakalpojumu un atbalsta veidu attīstība pašvaldībā, piem., ģimenes asistents u.c. </w:t>
            </w:r>
            <w:r w:rsidRPr="00786988">
              <w:rPr>
                <w:rFonts w:ascii="Times New Roman" w:hAnsi="Times New Roman" w:cs="Times New Roman"/>
                <w:sz w:val="20"/>
                <w:szCs w:val="20"/>
              </w:rPr>
              <w:t>106.lpp.</w:t>
            </w:r>
          </w:p>
          <w:p w14:paraId="446A0598" w14:textId="77777777" w:rsidR="002D3C05" w:rsidRPr="00786988" w:rsidRDefault="002D3C05" w:rsidP="002D3C05">
            <w:pPr>
              <w:numPr>
                <w:ilvl w:val="0"/>
                <w:numId w:val="19"/>
              </w:numPr>
              <w:jc w:val="both"/>
              <w:textAlignment w:val="center"/>
              <w:rPr>
                <w:rFonts w:ascii="Times New Roman" w:hAnsi="Times New Roman" w:cs="Times New Roman"/>
                <w:sz w:val="20"/>
                <w:szCs w:val="20"/>
              </w:rPr>
            </w:pPr>
            <w:r w:rsidRPr="00786988">
              <w:rPr>
                <w:rFonts w:ascii="Times New Roman" w:hAnsi="Times New Roman" w:cs="Times New Roman"/>
                <w:color w:val="000000"/>
                <w:sz w:val="20"/>
                <w:szCs w:val="20"/>
              </w:rPr>
              <w:lastRenderedPageBreak/>
              <w:t xml:space="preserve">skaidra atbildības noteikšana un reglamentēšanu sociālajam darbiniekam, kas strādā izglītības iestādē, pārejas periods esošo sociālo pedagogu darbībai, risinājuma izstrāde to kompetences pilnveidei un darbības abu jomu sadarbības stiprināšanai. </w:t>
            </w:r>
            <w:r w:rsidRPr="00786988">
              <w:rPr>
                <w:rFonts w:ascii="Times New Roman" w:hAnsi="Times New Roman" w:cs="Times New Roman"/>
                <w:sz w:val="20"/>
                <w:szCs w:val="20"/>
              </w:rPr>
              <w:t>106.lpp.</w:t>
            </w:r>
          </w:p>
          <w:p w14:paraId="32657BA6" w14:textId="77777777" w:rsidR="002D3C05" w:rsidRPr="00786988" w:rsidRDefault="002D3C05" w:rsidP="002D3C05">
            <w:pPr>
              <w:numPr>
                <w:ilvl w:val="0"/>
                <w:numId w:val="19"/>
              </w:numPr>
              <w:jc w:val="both"/>
              <w:textAlignment w:val="center"/>
              <w:rPr>
                <w:rFonts w:ascii="Times New Roman" w:hAnsi="Times New Roman" w:cs="Times New Roman"/>
                <w:color w:val="000000"/>
                <w:sz w:val="20"/>
                <w:szCs w:val="20"/>
              </w:rPr>
            </w:pPr>
            <w:r w:rsidRPr="00786988">
              <w:rPr>
                <w:rFonts w:ascii="Times New Roman" w:hAnsi="Times New Roman" w:cs="Times New Roman"/>
                <w:color w:val="000000"/>
                <w:sz w:val="20"/>
                <w:szCs w:val="20"/>
              </w:rPr>
              <w:t>Sociālo darbinieku reģistrācijas sistēmas (nosacījumu) izstrāde un modelēšana. 108.lpp.</w:t>
            </w:r>
          </w:p>
          <w:p w14:paraId="7A456A90" w14:textId="77777777" w:rsidR="002D3C05" w:rsidRPr="00786988" w:rsidRDefault="002D3C05" w:rsidP="002D3C05">
            <w:pPr>
              <w:numPr>
                <w:ilvl w:val="0"/>
                <w:numId w:val="19"/>
              </w:numPr>
              <w:jc w:val="both"/>
              <w:textAlignment w:val="center"/>
              <w:rPr>
                <w:rFonts w:ascii="Times New Roman" w:hAnsi="Times New Roman" w:cs="Times New Roman"/>
                <w:color w:val="000000"/>
                <w:sz w:val="20"/>
                <w:szCs w:val="20"/>
              </w:rPr>
            </w:pPr>
            <w:r w:rsidRPr="00786988">
              <w:rPr>
                <w:rFonts w:ascii="Times New Roman" w:hAnsi="Times New Roman" w:cs="Times New Roman"/>
                <w:color w:val="000000"/>
                <w:sz w:val="20"/>
                <w:szCs w:val="20"/>
              </w:rPr>
              <w:t>Attīstīt preventīvo darbu, nodrošinot atbilstošu darbinieku skaitu (109.-110.lpp).</w:t>
            </w:r>
          </w:p>
          <w:p w14:paraId="54161FA8" w14:textId="77777777" w:rsidR="002D3C05" w:rsidRPr="00786988" w:rsidRDefault="002D3C05" w:rsidP="002D3C05">
            <w:pPr>
              <w:numPr>
                <w:ilvl w:val="0"/>
                <w:numId w:val="19"/>
              </w:numPr>
              <w:jc w:val="both"/>
              <w:textAlignment w:val="center"/>
              <w:rPr>
                <w:rFonts w:ascii="Times New Roman" w:hAnsi="Times New Roman" w:cs="Times New Roman"/>
                <w:color w:val="000000"/>
                <w:sz w:val="20"/>
                <w:szCs w:val="20"/>
              </w:rPr>
            </w:pPr>
            <w:r w:rsidRPr="00786988">
              <w:rPr>
                <w:rFonts w:ascii="Times New Roman" w:hAnsi="Times New Roman" w:cs="Times New Roman"/>
                <w:color w:val="000000"/>
                <w:sz w:val="20"/>
                <w:szCs w:val="20"/>
              </w:rPr>
              <w:t>Noteikt atbilstošu sociālo darbinieku skaitu pret aktīvo klientu lietu skaitu, nostiprinot diferencēto noslodzes apjomu normatīvajos aktos (110.lpp)</w:t>
            </w:r>
          </w:p>
          <w:p w14:paraId="6FC947EB" w14:textId="77777777" w:rsidR="002D3C05" w:rsidRPr="00786988" w:rsidRDefault="002D3C05" w:rsidP="002D3C05">
            <w:pPr>
              <w:numPr>
                <w:ilvl w:val="0"/>
                <w:numId w:val="19"/>
              </w:numPr>
              <w:jc w:val="both"/>
              <w:textAlignment w:val="center"/>
              <w:rPr>
                <w:rFonts w:ascii="Times New Roman" w:hAnsi="Times New Roman" w:cs="Times New Roman"/>
                <w:color w:val="000000"/>
                <w:sz w:val="20"/>
                <w:szCs w:val="20"/>
              </w:rPr>
            </w:pPr>
            <w:r w:rsidRPr="00786988">
              <w:rPr>
                <w:rFonts w:ascii="Times New Roman" w:hAnsi="Times New Roman" w:cs="Times New Roman"/>
                <w:color w:val="000000"/>
                <w:sz w:val="20"/>
                <w:szCs w:val="20"/>
              </w:rPr>
              <w:t>sniegt papildus finansiālo atbalstu sociālajiem darbiniekiem, īpaši tiem, kuri strādā ar tādām mērķa grupām kā ģimenēm ar bērniem un personām ar GRT. 110</w:t>
            </w:r>
          </w:p>
          <w:p w14:paraId="17D9050C" w14:textId="77777777" w:rsidR="002D3C05" w:rsidRPr="00786988" w:rsidRDefault="002D3C05" w:rsidP="002D3C05">
            <w:pPr>
              <w:numPr>
                <w:ilvl w:val="0"/>
                <w:numId w:val="19"/>
              </w:numPr>
              <w:jc w:val="both"/>
              <w:textAlignment w:val="center"/>
              <w:rPr>
                <w:rFonts w:ascii="Times New Roman" w:hAnsi="Times New Roman" w:cs="Times New Roman"/>
                <w:color w:val="000000"/>
                <w:sz w:val="20"/>
                <w:szCs w:val="20"/>
              </w:rPr>
            </w:pPr>
            <w:r w:rsidRPr="00786988">
              <w:rPr>
                <w:rFonts w:ascii="Times New Roman" w:hAnsi="Times New Roman" w:cs="Times New Roman"/>
                <w:color w:val="000000"/>
                <w:sz w:val="20"/>
                <w:szCs w:val="20"/>
              </w:rPr>
              <w:t>nodrošināt bezmaksas mācības un/vai stipendijas tiem sociālā darba speciālistiem, kuri ceļ savu profesionālo kompetenci vai iegūst atbilstošo profesionālo izglītību sociālajā darbā. 110</w:t>
            </w:r>
          </w:p>
          <w:p w14:paraId="7BA36ECE" w14:textId="77777777" w:rsidR="002D3C05" w:rsidRPr="00786988" w:rsidRDefault="002D3C05" w:rsidP="002D3C05">
            <w:pPr>
              <w:numPr>
                <w:ilvl w:val="0"/>
                <w:numId w:val="19"/>
              </w:numPr>
              <w:jc w:val="both"/>
              <w:textAlignment w:val="center"/>
              <w:rPr>
                <w:rFonts w:ascii="Times New Roman" w:hAnsi="Times New Roman" w:cs="Times New Roman"/>
                <w:color w:val="000000"/>
                <w:sz w:val="20"/>
                <w:szCs w:val="20"/>
              </w:rPr>
            </w:pPr>
            <w:r w:rsidRPr="00786988">
              <w:rPr>
                <w:rFonts w:ascii="Times New Roman" w:hAnsi="Times New Roman" w:cs="Times New Roman"/>
                <w:color w:val="000000"/>
                <w:sz w:val="20"/>
                <w:szCs w:val="20"/>
              </w:rPr>
              <w:t>izveidot profesionālu atbalsta sistēmu sociālo pakalpojumu sniedzējiem, kas ietver darba vadītāju sistēmas izveidi atbalsta sniegšanai jaunajiem darbiniekiem un praktikantiem sociālajos dienestos. 110</w:t>
            </w:r>
          </w:p>
          <w:p w14:paraId="47DEBFAF" w14:textId="77777777" w:rsidR="002D3C05" w:rsidRPr="00786988" w:rsidRDefault="002D3C05" w:rsidP="002D3C05">
            <w:pPr>
              <w:numPr>
                <w:ilvl w:val="0"/>
                <w:numId w:val="19"/>
              </w:numPr>
              <w:jc w:val="both"/>
              <w:textAlignment w:val="center"/>
              <w:rPr>
                <w:rFonts w:ascii="Times New Roman" w:hAnsi="Times New Roman" w:cs="Times New Roman"/>
                <w:color w:val="000000"/>
                <w:sz w:val="20"/>
                <w:szCs w:val="20"/>
              </w:rPr>
            </w:pPr>
            <w:r w:rsidRPr="00786988">
              <w:rPr>
                <w:rFonts w:ascii="Times New Roman" w:hAnsi="Times New Roman" w:cs="Times New Roman"/>
                <w:color w:val="000000"/>
                <w:sz w:val="20"/>
                <w:szCs w:val="20"/>
              </w:rPr>
              <w:t>veidot mobilas speciālistu krīzes komandas, kas dodas pie saviem kolēģiem (piemēram, sociālajā dienestā), lai sniegtu atbalstu ārkārtējā vai krīzes situācijā, kā arī kopā meklētu un izstrādātu risinājumus turpmākajam darbam.111</w:t>
            </w:r>
          </w:p>
          <w:p w14:paraId="476C7750" w14:textId="77777777" w:rsidR="002D3C05" w:rsidRPr="00786988" w:rsidRDefault="002D3C05" w:rsidP="002D3C05">
            <w:pPr>
              <w:numPr>
                <w:ilvl w:val="0"/>
                <w:numId w:val="19"/>
              </w:numPr>
              <w:jc w:val="both"/>
              <w:textAlignment w:val="center"/>
              <w:rPr>
                <w:rFonts w:ascii="Times New Roman" w:hAnsi="Times New Roman" w:cs="Times New Roman"/>
                <w:color w:val="000000"/>
                <w:sz w:val="20"/>
                <w:szCs w:val="20"/>
              </w:rPr>
            </w:pPr>
            <w:r w:rsidRPr="00786988">
              <w:rPr>
                <w:rFonts w:ascii="Times New Roman" w:hAnsi="Times New Roman" w:cs="Times New Roman"/>
                <w:color w:val="000000"/>
                <w:sz w:val="20"/>
                <w:szCs w:val="20"/>
              </w:rPr>
              <w:t>Veidot ģimeņu atbalsta centrus pašvaldībās. 111</w:t>
            </w:r>
          </w:p>
          <w:p w14:paraId="272A10A1" w14:textId="77777777" w:rsidR="002D3C05" w:rsidRPr="00786988" w:rsidRDefault="002D3C05" w:rsidP="002D3C05">
            <w:pPr>
              <w:numPr>
                <w:ilvl w:val="0"/>
                <w:numId w:val="19"/>
              </w:numPr>
              <w:jc w:val="both"/>
              <w:textAlignment w:val="center"/>
              <w:rPr>
                <w:rFonts w:ascii="Times New Roman" w:hAnsi="Times New Roman" w:cs="Times New Roman"/>
                <w:color w:val="000000"/>
                <w:sz w:val="20"/>
                <w:szCs w:val="20"/>
              </w:rPr>
            </w:pPr>
            <w:r w:rsidRPr="00786988">
              <w:rPr>
                <w:rFonts w:ascii="Times New Roman" w:hAnsi="Times New Roman" w:cs="Times New Roman"/>
                <w:color w:val="000000"/>
                <w:sz w:val="20"/>
                <w:szCs w:val="20"/>
              </w:rPr>
              <w:t>uz personu centrēta pakalpojumu un atbalsta plānošana un īstenošana, darbinieki, kas nebaidās no individualizētas pieejas 111</w:t>
            </w:r>
          </w:p>
          <w:p w14:paraId="13CCBECB" w14:textId="77777777" w:rsidR="002D3C05" w:rsidRPr="00786988" w:rsidRDefault="002D3C05" w:rsidP="002D3C05">
            <w:pPr>
              <w:pStyle w:val="CommentText"/>
              <w:numPr>
                <w:ilvl w:val="0"/>
                <w:numId w:val="19"/>
              </w:numPr>
              <w:jc w:val="both"/>
              <w:rPr>
                <w:rFonts w:ascii="Times New Roman" w:hAnsi="Times New Roman"/>
              </w:rPr>
            </w:pPr>
            <w:r w:rsidRPr="00786988">
              <w:rPr>
                <w:rFonts w:ascii="Times New Roman" w:hAnsi="Times New Roman"/>
              </w:rPr>
              <w:t>Vienotas sociālā darba speciālistu atalgojuma sistēmas izstrāde un ieviešana pašvaldībās. 112.lpp</w:t>
            </w:r>
          </w:p>
          <w:p w14:paraId="30C01E1B" w14:textId="77777777" w:rsidR="002D3C05" w:rsidRPr="00786988" w:rsidRDefault="002D3C05" w:rsidP="002D3C05">
            <w:pPr>
              <w:pStyle w:val="CommentText"/>
              <w:jc w:val="both"/>
              <w:rPr>
                <w:rFonts w:ascii="Times New Roman" w:hAnsi="Times New Roman"/>
              </w:rPr>
            </w:pPr>
          </w:p>
          <w:p w14:paraId="554FB9AA" w14:textId="77777777" w:rsidR="002D3C05" w:rsidRPr="00786988" w:rsidRDefault="002D3C05" w:rsidP="002D3C05">
            <w:pPr>
              <w:pStyle w:val="CommentText"/>
              <w:jc w:val="both"/>
              <w:rPr>
                <w:rFonts w:ascii="Times New Roman" w:hAnsi="Times New Roman"/>
              </w:rPr>
            </w:pPr>
            <w:r w:rsidRPr="00786988">
              <w:rPr>
                <w:rFonts w:ascii="Times New Roman" w:hAnsi="Times New Roman"/>
              </w:rPr>
              <w:t>Pamatojums: visi minētie uzdevumi izriet no 2.pielikumā aprakstītajām problēmām un/ vai nepieciešamajām darbībām to risināšanai. Norādām pie attiecīgajiem uzdevumiem arī 2.pielikuma lpp. numuru.</w:t>
            </w:r>
          </w:p>
          <w:p w14:paraId="6E929003" w14:textId="77777777" w:rsidR="002D3C05" w:rsidRPr="00786988" w:rsidRDefault="002D3C05" w:rsidP="002D3C05">
            <w:pPr>
              <w:pStyle w:val="CommentText"/>
              <w:jc w:val="both"/>
              <w:rPr>
                <w:rFonts w:ascii="Times New Roman" w:hAnsi="Times New Roman"/>
              </w:rPr>
            </w:pPr>
            <w:r w:rsidRPr="00786988">
              <w:rPr>
                <w:rFonts w:ascii="Times New Roman" w:hAnsi="Times New Roman"/>
              </w:rPr>
              <w:t>Prasība pēc valsts budžeta līdzekļu izlietojuma pārstrukturēšanas par labu 2.līmeņa augstākās izglītības sociālajā darbā programmām tiek izteikta jau gadiem ilgi LM Sociālā darba speciālistu sadarbības padomē. Turklāt budžeta vietu skaits sociālā darba programmām samazinās. Bet faktiski būtu jābūt tieši otrādi, jo arī 2.pielikumā 99.lpp tiek atzīts, ka pieaug vajadzība pēc kvalificētiem sociālajiem darbiniekiem. Tam pretī ir jāliek atbilstošs uzdevums.</w:t>
            </w:r>
          </w:p>
        </w:tc>
        <w:tc>
          <w:tcPr>
            <w:tcW w:w="4495" w:type="dxa"/>
          </w:tcPr>
          <w:p w14:paraId="24EDA8A1" w14:textId="517D6A44" w:rsidR="00824A3E" w:rsidRPr="00786988" w:rsidRDefault="00824A3E" w:rsidP="00824A3E">
            <w:pPr>
              <w:rPr>
                <w:rFonts w:ascii="Times New Roman" w:hAnsi="Times New Roman" w:cs="Times New Roman"/>
                <w:b/>
                <w:sz w:val="20"/>
                <w:szCs w:val="20"/>
              </w:rPr>
            </w:pPr>
            <w:r w:rsidRPr="00786988">
              <w:rPr>
                <w:rFonts w:ascii="Times New Roman" w:hAnsi="Times New Roman" w:cs="Times New Roman"/>
                <w:b/>
                <w:sz w:val="20"/>
                <w:szCs w:val="20"/>
              </w:rPr>
              <w:lastRenderedPageBreak/>
              <w:t>Daļēji ņemts vērā</w:t>
            </w:r>
          </w:p>
          <w:p w14:paraId="07ABBA74" w14:textId="0861AF78" w:rsidR="00824A3E" w:rsidRPr="00786988" w:rsidRDefault="00824A3E" w:rsidP="00937841">
            <w:pPr>
              <w:rPr>
                <w:rFonts w:ascii="Times New Roman" w:hAnsi="Times New Roman" w:cs="Times New Roman"/>
                <w:sz w:val="20"/>
                <w:szCs w:val="20"/>
              </w:rPr>
            </w:pPr>
            <w:r w:rsidRPr="00786988">
              <w:rPr>
                <w:rFonts w:ascii="Times New Roman" w:hAnsi="Times New Roman" w:cs="Times New Roman"/>
                <w:sz w:val="20"/>
                <w:szCs w:val="20"/>
              </w:rPr>
              <w:t>Skat. precizēto</w:t>
            </w:r>
            <w:r w:rsidR="00937841" w:rsidRPr="00786988">
              <w:rPr>
                <w:rFonts w:ascii="Times New Roman" w:hAnsi="Times New Roman" w:cs="Times New Roman"/>
                <w:sz w:val="20"/>
                <w:szCs w:val="20"/>
              </w:rPr>
              <w:t>s</w:t>
            </w:r>
            <w:r w:rsidRPr="00786988">
              <w:rPr>
                <w:rFonts w:ascii="Times New Roman" w:hAnsi="Times New Roman" w:cs="Times New Roman"/>
                <w:sz w:val="20"/>
                <w:szCs w:val="20"/>
              </w:rPr>
              <w:t xml:space="preserve"> </w:t>
            </w:r>
            <w:r w:rsidR="00937841" w:rsidRPr="00786988">
              <w:rPr>
                <w:rFonts w:ascii="Times New Roman" w:hAnsi="Times New Roman" w:cs="Times New Roman"/>
                <w:sz w:val="20"/>
                <w:szCs w:val="20"/>
              </w:rPr>
              <w:t xml:space="preserve">Pamatnostādņu projekta 2.rīcības virziena </w:t>
            </w:r>
            <w:r w:rsidRPr="00786988">
              <w:rPr>
                <w:rFonts w:ascii="Times New Roman" w:hAnsi="Times New Roman" w:cs="Times New Roman"/>
                <w:sz w:val="20"/>
                <w:szCs w:val="20"/>
              </w:rPr>
              <w:t>6., 7. uzdevumu</w:t>
            </w:r>
            <w:r w:rsidR="00937841" w:rsidRPr="00786988">
              <w:rPr>
                <w:rFonts w:ascii="Times New Roman" w:hAnsi="Times New Roman" w:cs="Times New Roman"/>
                <w:sz w:val="20"/>
                <w:szCs w:val="20"/>
              </w:rPr>
              <w:t>s</w:t>
            </w:r>
            <w:r w:rsidRPr="00786988">
              <w:rPr>
                <w:rFonts w:ascii="Times New Roman" w:hAnsi="Times New Roman" w:cs="Times New Roman"/>
                <w:sz w:val="20"/>
                <w:szCs w:val="20"/>
              </w:rPr>
              <w:t xml:space="preserve">. </w:t>
            </w:r>
          </w:p>
        </w:tc>
      </w:tr>
      <w:tr w:rsidR="002D3C05" w:rsidRPr="00786988" w14:paraId="7C592446" w14:textId="77777777" w:rsidTr="00141381">
        <w:tc>
          <w:tcPr>
            <w:tcW w:w="3126" w:type="dxa"/>
          </w:tcPr>
          <w:p w14:paraId="02625289" w14:textId="075EAE87" w:rsidR="002D3C05" w:rsidRPr="00786988" w:rsidRDefault="00447FB0" w:rsidP="002D3C05">
            <w:pPr>
              <w:rPr>
                <w:rFonts w:ascii="Times New Roman" w:hAnsi="Times New Roman" w:cs="Times New Roman"/>
                <w:sz w:val="20"/>
                <w:szCs w:val="20"/>
              </w:rPr>
            </w:pPr>
            <w:r w:rsidRPr="00786988">
              <w:rPr>
                <w:rFonts w:ascii="Times New Roman" w:hAnsi="Times New Roman" w:cs="Times New Roman"/>
                <w:sz w:val="20"/>
                <w:szCs w:val="20"/>
              </w:rPr>
              <w:lastRenderedPageBreak/>
              <w:t>173.</w:t>
            </w:r>
            <w:r w:rsidR="002D3C05" w:rsidRPr="00786988">
              <w:rPr>
                <w:rFonts w:ascii="Times New Roman" w:hAnsi="Times New Roman" w:cs="Times New Roman"/>
                <w:sz w:val="20"/>
                <w:szCs w:val="20"/>
              </w:rPr>
              <w:t xml:space="preserve">Pamatnostādņu projekts, </w:t>
            </w:r>
          </w:p>
          <w:p w14:paraId="11051608" w14:textId="77777777" w:rsidR="002D3C05" w:rsidRPr="00786988" w:rsidRDefault="002D3C05" w:rsidP="002D3C05">
            <w:pPr>
              <w:rPr>
                <w:rFonts w:ascii="Times New Roman" w:hAnsi="Times New Roman" w:cs="Times New Roman"/>
                <w:sz w:val="20"/>
                <w:szCs w:val="20"/>
              </w:rPr>
            </w:pPr>
            <w:r w:rsidRPr="00786988">
              <w:rPr>
                <w:rFonts w:ascii="Times New Roman" w:hAnsi="Times New Roman" w:cs="Times New Roman"/>
                <w:sz w:val="20"/>
                <w:szCs w:val="20"/>
              </w:rPr>
              <w:t>Rīcības virziens “Moderna un pieejama sociālo pakalpojumu sistēma, kas cita starpā uzlabo iedzīvotāju iespējas dzīvot neatkarīgi un dzīvot sabiedrībā, iekļauties izglītībā un darba tirgū”</w:t>
            </w:r>
          </w:p>
        </w:tc>
        <w:tc>
          <w:tcPr>
            <w:tcW w:w="6752" w:type="dxa"/>
          </w:tcPr>
          <w:p w14:paraId="0B2AF698" w14:textId="77777777" w:rsidR="002D3C05" w:rsidRPr="00786988" w:rsidRDefault="002D3C05" w:rsidP="002D3C05">
            <w:pPr>
              <w:pStyle w:val="CommentText"/>
              <w:jc w:val="center"/>
              <w:rPr>
                <w:rFonts w:ascii="Times New Roman" w:hAnsi="Times New Roman"/>
                <w:b/>
              </w:rPr>
            </w:pPr>
            <w:r w:rsidRPr="00786988">
              <w:rPr>
                <w:rFonts w:ascii="Times New Roman" w:hAnsi="Times New Roman"/>
                <w:b/>
              </w:rPr>
              <w:t>Latvijas Lielo pilsētu asociācija</w:t>
            </w:r>
          </w:p>
          <w:p w14:paraId="0A42ECDB" w14:textId="77777777" w:rsidR="002D3C05" w:rsidRPr="00786988" w:rsidRDefault="002D3C05" w:rsidP="002D3C05">
            <w:pPr>
              <w:pStyle w:val="CommentText"/>
              <w:jc w:val="both"/>
              <w:rPr>
                <w:rFonts w:ascii="Times New Roman" w:hAnsi="Times New Roman"/>
                <w:b/>
                <w:u w:val="single"/>
              </w:rPr>
            </w:pPr>
            <w:r w:rsidRPr="00786988">
              <w:rPr>
                <w:rFonts w:ascii="Times New Roman" w:hAnsi="Times New Roman"/>
                <w:b/>
                <w:u w:val="single"/>
              </w:rPr>
              <w:t>4.1., 4.2., 4.3.uzdevums</w:t>
            </w:r>
          </w:p>
          <w:p w14:paraId="4485338C" w14:textId="77777777" w:rsidR="002D3C05" w:rsidRPr="00786988" w:rsidRDefault="002D3C05" w:rsidP="002D3C05">
            <w:pPr>
              <w:pStyle w:val="CommentText"/>
              <w:jc w:val="both"/>
              <w:rPr>
                <w:rFonts w:ascii="Times New Roman" w:hAnsi="Times New Roman"/>
              </w:rPr>
            </w:pPr>
            <w:r w:rsidRPr="00786988">
              <w:rPr>
                <w:rFonts w:ascii="Times New Roman" w:hAnsi="Times New Roman"/>
              </w:rPr>
              <w:t>Konkrētie trīs uzdevumi ir problēma, ar ko pēdējos gados sociālie dienesti saskaras visā Latvijā. LM par trūkumiem sociālā darba speciālistu izglītība, atalgojumu un motivācijas sistēmās tiek informēti visās tikšanās reizēs. Līdz šim LM pārstāvji izteikuši iespējamību šos jautājumus risināt jau tuvākajā laikā, tādēļ nav saprotams, kāpēc šo uzdevumu izpildes termiņš ir nolikts 2027. gads. Līdzīgi, nedaudz savādāk formulēti uzdevumi minēti jau “Profesionāla sociālā darba attīstības pamatnostādnēs 2014. – 2020. gadam”.</w:t>
            </w:r>
          </w:p>
          <w:p w14:paraId="45175F38" w14:textId="77777777" w:rsidR="002D3C05" w:rsidRPr="00786988" w:rsidRDefault="002D3C05" w:rsidP="002D3C05">
            <w:pPr>
              <w:pStyle w:val="CommentText"/>
              <w:jc w:val="both"/>
              <w:rPr>
                <w:rFonts w:ascii="Times New Roman" w:hAnsi="Times New Roman"/>
                <w:b/>
              </w:rPr>
            </w:pPr>
            <w:r w:rsidRPr="00786988">
              <w:rPr>
                <w:rFonts w:ascii="Times New Roman" w:hAnsi="Times New Roman"/>
              </w:rPr>
              <w:t>Uzskatām ka uzdevums izpildes termiņu nepieciešams pasteidzināt, nosakot 2023. gadu.</w:t>
            </w:r>
          </w:p>
        </w:tc>
        <w:tc>
          <w:tcPr>
            <w:tcW w:w="4495" w:type="dxa"/>
          </w:tcPr>
          <w:p w14:paraId="0C761BAF" w14:textId="269542D2" w:rsidR="00824A3E" w:rsidRPr="00786988" w:rsidRDefault="00824A3E" w:rsidP="00824A3E">
            <w:pPr>
              <w:rPr>
                <w:rFonts w:ascii="Times New Roman" w:hAnsi="Times New Roman" w:cs="Times New Roman"/>
                <w:b/>
                <w:sz w:val="20"/>
                <w:szCs w:val="20"/>
              </w:rPr>
            </w:pPr>
            <w:r w:rsidRPr="00786988">
              <w:rPr>
                <w:rFonts w:ascii="Times New Roman" w:hAnsi="Times New Roman" w:cs="Times New Roman"/>
                <w:b/>
                <w:sz w:val="20"/>
                <w:szCs w:val="20"/>
              </w:rPr>
              <w:t xml:space="preserve">Daļēji ņemts vērā </w:t>
            </w:r>
          </w:p>
          <w:p w14:paraId="2A10BE99" w14:textId="77777777" w:rsidR="00824A3E" w:rsidRPr="00786988" w:rsidRDefault="00824A3E" w:rsidP="00937841">
            <w:pPr>
              <w:jc w:val="both"/>
              <w:rPr>
                <w:rFonts w:ascii="Times New Roman" w:hAnsi="Times New Roman" w:cs="Times New Roman"/>
                <w:sz w:val="20"/>
                <w:szCs w:val="20"/>
              </w:rPr>
            </w:pPr>
            <w:r w:rsidRPr="00786988">
              <w:rPr>
                <w:rFonts w:ascii="Times New Roman" w:hAnsi="Times New Roman" w:cs="Times New Roman"/>
                <w:sz w:val="20"/>
                <w:szCs w:val="20"/>
              </w:rPr>
              <w:t>Noteikts reālistisks izpildes termiņš, ņemot vērā jautājumu komplekso dabu un nepieciešamos ilgtermiņa pasākumus un ieguldījumus.</w:t>
            </w:r>
          </w:p>
          <w:p w14:paraId="2CACCD9F" w14:textId="5F6CCBFF" w:rsidR="00824A3E" w:rsidRPr="00786988" w:rsidRDefault="00824A3E" w:rsidP="00937841">
            <w:pPr>
              <w:jc w:val="both"/>
              <w:rPr>
                <w:rFonts w:ascii="Times New Roman" w:hAnsi="Times New Roman" w:cs="Times New Roman"/>
                <w:sz w:val="20"/>
                <w:szCs w:val="20"/>
              </w:rPr>
            </w:pPr>
            <w:r w:rsidRPr="00786988">
              <w:rPr>
                <w:rFonts w:ascii="Times New Roman" w:hAnsi="Times New Roman" w:cs="Times New Roman"/>
                <w:sz w:val="20"/>
                <w:szCs w:val="20"/>
              </w:rPr>
              <w:t>Piemēram, izglītības, tālākizglītības, profesionālās kompetences un darba metožu pilnveide ir nepārtraukts process, ko nepieciešams turpināt visā periodā. Paredzētie pasākumi prasa ilgtermiņa ieguldījumus un risinājumu izstrādi ilgtermiņā, ņemot vērā sociālā darba speciālistu ierobežoto skaitu un ierobežotas iespējas nodrošināt visiem vienlaicīgi nepieciešamās apmācības, piemēram, sociālā darba metodiku apguvei. 7.2., 7.4. uzdevumos izpildes termiņš noteikts 2023. gads</w:t>
            </w:r>
          </w:p>
        </w:tc>
      </w:tr>
      <w:tr w:rsidR="002D3C05" w:rsidRPr="00786988" w14:paraId="6FCD4A34" w14:textId="77777777" w:rsidTr="007F35E7">
        <w:tc>
          <w:tcPr>
            <w:tcW w:w="3126" w:type="dxa"/>
          </w:tcPr>
          <w:p w14:paraId="02D197A1" w14:textId="565A329B" w:rsidR="002D3C05" w:rsidRPr="00786988" w:rsidRDefault="00447FB0" w:rsidP="002D3C05">
            <w:pPr>
              <w:rPr>
                <w:rFonts w:ascii="Times New Roman" w:hAnsi="Times New Roman" w:cs="Times New Roman"/>
                <w:sz w:val="20"/>
                <w:szCs w:val="20"/>
              </w:rPr>
            </w:pPr>
            <w:r w:rsidRPr="00786988">
              <w:rPr>
                <w:rFonts w:ascii="Times New Roman" w:hAnsi="Times New Roman" w:cs="Times New Roman"/>
                <w:sz w:val="20"/>
                <w:szCs w:val="20"/>
              </w:rPr>
              <w:t>174.</w:t>
            </w:r>
            <w:r w:rsidR="002D3C05" w:rsidRPr="00786988">
              <w:rPr>
                <w:rFonts w:ascii="Times New Roman" w:hAnsi="Times New Roman" w:cs="Times New Roman"/>
                <w:sz w:val="20"/>
                <w:szCs w:val="20"/>
              </w:rPr>
              <w:t xml:space="preserve">Pamatnostādņu projekts, </w:t>
            </w:r>
          </w:p>
          <w:p w14:paraId="3DB2BB41" w14:textId="77777777" w:rsidR="002D3C05" w:rsidRPr="00786988" w:rsidRDefault="002D3C05" w:rsidP="002D3C05">
            <w:pPr>
              <w:rPr>
                <w:rFonts w:ascii="Times New Roman" w:hAnsi="Times New Roman" w:cs="Times New Roman"/>
                <w:sz w:val="20"/>
                <w:szCs w:val="20"/>
              </w:rPr>
            </w:pPr>
            <w:r w:rsidRPr="00786988">
              <w:rPr>
                <w:rFonts w:ascii="Times New Roman" w:hAnsi="Times New Roman" w:cs="Times New Roman"/>
                <w:sz w:val="20"/>
                <w:szCs w:val="20"/>
              </w:rPr>
              <w:t>Rīcības virziens “Moderna un pieejama sociālo pakalpojumu sistēma, kas cita starpā uzlabo iedzīvotāju iespējas dzīvot neatkarīgi un dzīvot sabiedrībā, iekļauties izglītībā un darba tirgū”</w:t>
            </w:r>
          </w:p>
        </w:tc>
        <w:tc>
          <w:tcPr>
            <w:tcW w:w="6752" w:type="dxa"/>
          </w:tcPr>
          <w:p w14:paraId="0CC67633" w14:textId="77777777" w:rsidR="002D3C05" w:rsidRPr="00786988" w:rsidRDefault="002D3C05" w:rsidP="002D3C05">
            <w:pPr>
              <w:jc w:val="center"/>
              <w:rPr>
                <w:rFonts w:ascii="Times New Roman" w:hAnsi="Times New Roman" w:cs="Times New Roman"/>
                <w:b/>
                <w:sz w:val="20"/>
                <w:szCs w:val="20"/>
              </w:rPr>
            </w:pPr>
            <w:r w:rsidRPr="00786988">
              <w:rPr>
                <w:rFonts w:ascii="Times New Roman" w:hAnsi="Times New Roman" w:cs="Times New Roman"/>
                <w:b/>
                <w:sz w:val="20"/>
                <w:szCs w:val="20"/>
              </w:rPr>
              <w:t>VSAC “Rīga” filiāle “Rīga”</w:t>
            </w:r>
          </w:p>
          <w:p w14:paraId="34B134E1" w14:textId="77777777" w:rsidR="002D3C05" w:rsidRPr="00786988" w:rsidRDefault="002D3C05" w:rsidP="002D3C05">
            <w:pPr>
              <w:jc w:val="both"/>
              <w:rPr>
                <w:rFonts w:ascii="Times New Roman" w:hAnsi="Times New Roman" w:cs="Times New Roman"/>
                <w:b/>
                <w:sz w:val="20"/>
                <w:szCs w:val="20"/>
                <w:u w:val="single"/>
              </w:rPr>
            </w:pPr>
            <w:r w:rsidRPr="00786988">
              <w:rPr>
                <w:rFonts w:ascii="Times New Roman" w:hAnsi="Times New Roman" w:cs="Times New Roman"/>
                <w:b/>
                <w:sz w:val="20"/>
                <w:szCs w:val="20"/>
                <w:u w:val="single"/>
              </w:rPr>
              <w:t>5.uzdevums</w:t>
            </w:r>
          </w:p>
          <w:p w14:paraId="0D4677FA" w14:textId="77777777" w:rsidR="002D3C05" w:rsidRPr="00786988" w:rsidRDefault="002D3C05" w:rsidP="002D3C05">
            <w:pPr>
              <w:pStyle w:val="CommentText"/>
              <w:jc w:val="both"/>
              <w:rPr>
                <w:rFonts w:ascii="Times New Roman" w:hAnsi="Times New Roman"/>
              </w:rPr>
            </w:pPr>
            <w:r w:rsidRPr="00786988">
              <w:rPr>
                <w:rFonts w:ascii="Times New Roman" w:hAnsi="Times New Roman"/>
                <w:b/>
                <w:u w:val="single"/>
              </w:rPr>
              <w:t>Priekšlikums</w:t>
            </w:r>
            <w:r w:rsidRPr="00786988">
              <w:rPr>
                <w:rFonts w:ascii="Times New Roman" w:hAnsi="Times New Roman"/>
              </w:rPr>
              <w:t>: izdalīt atsevišķus uzdevumus:</w:t>
            </w:r>
          </w:p>
          <w:p w14:paraId="63757C4C" w14:textId="77777777" w:rsidR="002D3C05" w:rsidRPr="00786988" w:rsidRDefault="002D3C05" w:rsidP="002D3C05">
            <w:pPr>
              <w:pStyle w:val="CommentText"/>
              <w:numPr>
                <w:ilvl w:val="1"/>
                <w:numId w:val="14"/>
              </w:numPr>
              <w:jc w:val="both"/>
              <w:rPr>
                <w:rFonts w:ascii="Times New Roman" w:hAnsi="Times New Roman"/>
              </w:rPr>
            </w:pPr>
            <w:r w:rsidRPr="00786988">
              <w:rPr>
                <w:rFonts w:ascii="Times New Roman" w:hAnsi="Times New Roman"/>
              </w:rPr>
              <w:t>bez vecāku gādības palikušiem jauniešiem, kuri atrodas ģimenēs, turpināt sniegt finansiālu atbalstu un nepieciešamos pakalpojumus līdz 25 gadu vecumam.</w:t>
            </w:r>
          </w:p>
          <w:p w14:paraId="2D2E5E94" w14:textId="77777777" w:rsidR="002D3C05" w:rsidRPr="00786988" w:rsidRDefault="002D3C05" w:rsidP="002D3C05">
            <w:pPr>
              <w:pStyle w:val="CommentText"/>
              <w:numPr>
                <w:ilvl w:val="1"/>
                <w:numId w:val="14"/>
              </w:numPr>
              <w:jc w:val="both"/>
              <w:rPr>
                <w:rFonts w:ascii="Times New Roman" w:hAnsi="Times New Roman"/>
              </w:rPr>
            </w:pPr>
            <w:r w:rsidRPr="00786988">
              <w:rPr>
                <w:rFonts w:ascii="Times New Roman" w:hAnsi="Times New Roman"/>
              </w:rPr>
              <w:t>bez vecāku gādības palikušiem jauniešiem ar smagiem funkcionāliem traucējumiem, kuri atrodas ģimenēs, turpināt sniegt finansiālu atbalstu un nepieciešamos pakalpojumus līdz patstāvīgas dzīves uzsākšanai.</w:t>
            </w:r>
          </w:p>
          <w:p w14:paraId="66EF2DFA" w14:textId="77777777" w:rsidR="002D3C05" w:rsidRPr="00786988" w:rsidRDefault="002D3C05" w:rsidP="002D3C05">
            <w:pPr>
              <w:pStyle w:val="CommentText"/>
              <w:numPr>
                <w:ilvl w:val="1"/>
                <w:numId w:val="14"/>
              </w:numPr>
              <w:jc w:val="both"/>
              <w:rPr>
                <w:rFonts w:ascii="Times New Roman" w:hAnsi="Times New Roman"/>
              </w:rPr>
            </w:pPr>
            <w:r w:rsidRPr="00786988">
              <w:rPr>
                <w:rFonts w:ascii="Times New Roman" w:hAnsi="Times New Roman"/>
              </w:rPr>
              <w:t>jauniešiem ar smagiem funkcionāliem traucējumiem  turpināt sniegt finansiālu atbalstu un nepieciešamos pakalpojumus līdz patstāvīgas dzīves uzsākšanai.</w:t>
            </w:r>
          </w:p>
          <w:p w14:paraId="00C3C457" w14:textId="77777777" w:rsidR="002D3C05" w:rsidRPr="00786988" w:rsidRDefault="002D3C05" w:rsidP="002D3C05">
            <w:pPr>
              <w:jc w:val="both"/>
              <w:rPr>
                <w:rFonts w:ascii="Times New Roman" w:hAnsi="Times New Roman" w:cs="Times New Roman"/>
                <w:sz w:val="20"/>
                <w:szCs w:val="20"/>
              </w:rPr>
            </w:pPr>
            <w:r w:rsidRPr="00786988">
              <w:rPr>
                <w:rFonts w:ascii="Times New Roman" w:hAnsi="Times New Roman" w:cs="Times New Roman"/>
                <w:sz w:val="20"/>
                <w:szCs w:val="20"/>
              </w:rPr>
              <w:t>Izpildes termiņš: regulāri, atbildīgā institūcija: LM, līdzatbildīgā institūcija: VARAM.</w:t>
            </w:r>
          </w:p>
          <w:p w14:paraId="714FDC06" w14:textId="77777777" w:rsidR="002D3C05" w:rsidRPr="00786988" w:rsidRDefault="002D3C05" w:rsidP="002D3C05">
            <w:pPr>
              <w:pStyle w:val="CommentText"/>
              <w:jc w:val="both"/>
              <w:rPr>
                <w:rFonts w:ascii="Times New Roman" w:hAnsi="Times New Roman"/>
              </w:rPr>
            </w:pPr>
          </w:p>
          <w:p w14:paraId="1FB8C8A5" w14:textId="77777777" w:rsidR="002D3C05" w:rsidRPr="00786988" w:rsidRDefault="002D3C05" w:rsidP="002D3C05">
            <w:pPr>
              <w:pStyle w:val="CommentText"/>
              <w:jc w:val="both"/>
              <w:rPr>
                <w:rFonts w:ascii="Times New Roman" w:hAnsi="Times New Roman"/>
              </w:rPr>
            </w:pPr>
            <w:r w:rsidRPr="00786988">
              <w:rPr>
                <w:rFonts w:ascii="Times New Roman" w:hAnsi="Times New Roman"/>
              </w:rPr>
              <w:t xml:space="preserve">Pamatojums: Šobrīd ģimenes, kurās aug bez vecāku gādības palikuši jaunieši, jaunietim sasniedzot 18 gadu vecumu, vairs nesaņem finansiālu atbalstu jaunieša uzturēšanai, lai gan visbiežāk jaunietis turpina uzturēties ģimenē. </w:t>
            </w:r>
          </w:p>
          <w:p w14:paraId="0EF627B4" w14:textId="77777777" w:rsidR="002D3C05" w:rsidRPr="00786988" w:rsidRDefault="002D3C05" w:rsidP="002D3C05">
            <w:pPr>
              <w:jc w:val="both"/>
              <w:rPr>
                <w:rFonts w:ascii="Times New Roman" w:hAnsi="Times New Roman" w:cs="Times New Roman"/>
                <w:sz w:val="20"/>
                <w:szCs w:val="20"/>
              </w:rPr>
            </w:pPr>
            <w:r w:rsidRPr="00786988">
              <w:rPr>
                <w:rFonts w:ascii="Times New Roman" w:hAnsi="Times New Roman" w:cs="Times New Roman"/>
                <w:sz w:val="20"/>
                <w:szCs w:val="20"/>
              </w:rPr>
              <w:t>Ģimenes, kurās aug bērni ar smagiem funkcionāliem traucējumiem, visbiežāk turpina rūpēties par jaunieti, kad viņš sasniedzis 18 gadu vecumu, bet finansiālais atbalsts strauji sarūk, lai gan jaunieša vajadzības nav mainījušās un visbiežāk jaunietis nevar uzsākt patstāvīgu dzīvi, kas rada risku, ka jaunietis tiks ievietots ilgstošās aprūpes institūcijā. Lai sasniegtu deinstitucionalizācijas mērķus, nepieciešams finansiāls atbalsts jaunieša ģimenei, neatkarīgi no tā, vai jaunietis ir ar vai bez vecāku gādības.</w:t>
            </w:r>
          </w:p>
        </w:tc>
        <w:tc>
          <w:tcPr>
            <w:tcW w:w="4495" w:type="dxa"/>
          </w:tcPr>
          <w:p w14:paraId="63916051" w14:textId="39B11D64" w:rsidR="002C4D50" w:rsidRPr="00786988" w:rsidRDefault="00916ADE" w:rsidP="002C4D50">
            <w:pPr>
              <w:rPr>
                <w:rFonts w:ascii="Times New Roman" w:hAnsi="Times New Roman" w:cs="Times New Roman"/>
                <w:b/>
                <w:sz w:val="20"/>
                <w:szCs w:val="20"/>
              </w:rPr>
            </w:pPr>
            <w:r>
              <w:rPr>
                <w:rFonts w:ascii="Times New Roman" w:hAnsi="Times New Roman" w:cs="Times New Roman"/>
                <w:b/>
                <w:sz w:val="20"/>
                <w:szCs w:val="20"/>
              </w:rPr>
              <w:t>Daļēji</w:t>
            </w:r>
            <w:r w:rsidR="00937841" w:rsidRPr="00786988">
              <w:rPr>
                <w:rFonts w:ascii="Times New Roman" w:hAnsi="Times New Roman" w:cs="Times New Roman"/>
                <w:b/>
                <w:sz w:val="20"/>
                <w:szCs w:val="20"/>
              </w:rPr>
              <w:t xml:space="preserve"> ņemts vērā</w:t>
            </w:r>
          </w:p>
          <w:p w14:paraId="6D2EE81D" w14:textId="46BBA83F" w:rsidR="00937841" w:rsidRPr="00786988" w:rsidRDefault="00937841" w:rsidP="00937841">
            <w:pPr>
              <w:jc w:val="both"/>
              <w:rPr>
                <w:rFonts w:ascii="Times New Roman" w:hAnsi="Times New Roman" w:cs="Times New Roman"/>
                <w:sz w:val="20"/>
                <w:szCs w:val="20"/>
              </w:rPr>
            </w:pPr>
            <w:r w:rsidRPr="00786988">
              <w:rPr>
                <w:rFonts w:ascii="Times New Roman" w:hAnsi="Times New Roman" w:cs="Times New Roman"/>
                <w:sz w:val="20"/>
                <w:szCs w:val="20"/>
              </w:rPr>
              <w:t xml:space="preserve">Jautājumi par </w:t>
            </w:r>
            <w:proofErr w:type="spellStart"/>
            <w:r w:rsidRPr="00786988">
              <w:rPr>
                <w:rFonts w:ascii="Times New Roman" w:hAnsi="Times New Roman" w:cs="Times New Roman"/>
                <w:sz w:val="20"/>
                <w:szCs w:val="20"/>
              </w:rPr>
              <w:t>ārpusģimenes</w:t>
            </w:r>
            <w:proofErr w:type="spellEnd"/>
            <w:r w:rsidRPr="00786988">
              <w:rPr>
                <w:rFonts w:ascii="Times New Roman" w:hAnsi="Times New Roman" w:cs="Times New Roman"/>
                <w:sz w:val="20"/>
                <w:szCs w:val="20"/>
              </w:rPr>
              <w:t xml:space="preserve"> aprūpi tiks iekļauti Bērnu, jaunatnes un ģimenes attīstības pamatnostādņu 2021.-202.gadam projektā.</w:t>
            </w:r>
          </w:p>
          <w:p w14:paraId="7D7F447B" w14:textId="09A5F58F" w:rsidR="00B32384" w:rsidRPr="00786988" w:rsidRDefault="0006144B" w:rsidP="00937841">
            <w:pPr>
              <w:jc w:val="both"/>
              <w:rPr>
                <w:rFonts w:ascii="Times New Roman" w:hAnsi="Times New Roman" w:cs="Times New Roman"/>
                <w:sz w:val="20"/>
                <w:szCs w:val="20"/>
              </w:rPr>
            </w:pPr>
            <w:r w:rsidRPr="00786988">
              <w:rPr>
                <w:rFonts w:ascii="Times New Roman" w:hAnsi="Times New Roman" w:cs="Times New Roman"/>
                <w:sz w:val="20"/>
                <w:szCs w:val="20"/>
              </w:rPr>
              <w:t xml:space="preserve">Pamatnostādņu projekta 2.rīcības virziena </w:t>
            </w:r>
            <w:r w:rsidR="00B32384" w:rsidRPr="00786988">
              <w:rPr>
                <w:rFonts w:ascii="Times New Roman" w:hAnsi="Times New Roman" w:cs="Times New Roman"/>
                <w:sz w:val="20"/>
                <w:szCs w:val="20"/>
              </w:rPr>
              <w:t>2.4.</w:t>
            </w:r>
            <w:r w:rsidRPr="00786988">
              <w:rPr>
                <w:rFonts w:ascii="Times New Roman" w:hAnsi="Times New Roman" w:cs="Times New Roman"/>
                <w:sz w:val="20"/>
                <w:szCs w:val="20"/>
              </w:rPr>
              <w:t xml:space="preserve">uzdevums paredz </w:t>
            </w:r>
            <w:r w:rsidR="00B32384" w:rsidRPr="00786988">
              <w:rPr>
                <w:rFonts w:ascii="Times New Roman" w:hAnsi="Times New Roman" w:cs="Times New Roman"/>
                <w:sz w:val="20"/>
                <w:szCs w:val="20"/>
              </w:rPr>
              <w:t>uzlabot atbalstu personām pārejas posmā no institucionālās aprūpes uz sabiedrībā balstītām formām, no ārpusģimenes aprūpes uz patstāvīgu dzīvi</w:t>
            </w:r>
            <w:r w:rsidRPr="00786988">
              <w:rPr>
                <w:rFonts w:ascii="Times New Roman" w:hAnsi="Times New Roman" w:cs="Times New Roman"/>
                <w:sz w:val="20"/>
                <w:szCs w:val="20"/>
              </w:rPr>
              <w:t>.</w:t>
            </w:r>
            <w:r w:rsidR="007152A3">
              <w:rPr>
                <w:rFonts w:ascii="Times New Roman" w:hAnsi="Times New Roman" w:cs="Times New Roman"/>
                <w:sz w:val="20"/>
                <w:szCs w:val="20"/>
              </w:rPr>
              <w:t xml:space="preserve"> Savukārt, 4.9.uzdevums paredz </w:t>
            </w:r>
            <w:r w:rsidR="007152A3" w:rsidRPr="007152A3">
              <w:rPr>
                <w:rFonts w:ascii="Times New Roman" w:hAnsi="Times New Roman" w:cs="Times New Roman"/>
                <w:sz w:val="20"/>
                <w:szCs w:val="20"/>
              </w:rPr>
              <w:t>pārskat</w:t>
            </w:r>
            <w:r w:rsidR="007152A3" w:rsidRPr="007152A3">
              <w:rPr>
                <w:rFonts w:ascii="Times New Roman" w:hAnsi="Times New Roman" w:cs="Times New Roman"/>
                <w:sz w:val="20"/>
                <w:szCs w:val="20"/>
              </w:rPr>
              <w:t>ī</w:t>
            </w:r>
            <w:r w:rsidR="007152A3" w:rsidRPr="007152A3">
              <w:rPr>
                <w:rFonts w:ascii="Times New Roman" w:hAnsi="Times New Roman" w:cs="Times New Roman"/>
                <w:sz w:val="20"/>
                <w:szCs w:val="20"/>
              </w:rPr>
              <w:t>t sociālā pakalpojuma saturu, tai skaitā harmonizējot terminoloģiju (ieviešot atbilstīgu tiesisko regulējumu) un nosacījumus pakalpojumiem (pārejā starp dažādiem vecumposmiem), atbilstoši uz personu vērstiem pakalpojumu sniegšanas principiem</w:t>
            </w:r>
            <w:r w:rsidR="007152A3" w:rsidRPr="007152A3">
              <w:rPr>
                <w:rFonts w:ascii="Times New Roman" w:hAnsi="Times New Roman" w:cs="Times New Roman"/>
                <w:sz w:val="20"/>
                <w:szCs w:val="20"/>
              </w:rPr>
              <w:t>.</w:t>
            </w:r>
          </w:p>
          <w:p w14:paraId="5B28F624" w14:textId="77777777" w:rsidR="002C4D50" w:rsidRPr="00786988" w:rsidRDefault="002C4D50" w:rsidP="002C4D50">
            <w:pPr>
              <w:rPr>
                <w:rFonts w:ascii="Times New Roman" w:hAnsi="Times New Roman" w:cs="Times New Roman"/>
                <w:sz w:val="20"/>
                <w:szCs w:val="20"/>
              </w:rPr>
            </w:pPr>
          </w:p>
          <w:p w14:paraId="145DDBFE" w14:textId="77777777" w:rsidR="002C4D50" w:rsidRPr="00786988" w:rsidRDefault="002C4D50" w:rsidP="002D3C05">
            <w:pPr>
              <w:rPr>
                <w:rFonts w:ascii="Times New Roman" w:hAnsi="Times New Roman" w:cs="Times New Roman"/>
                <w:sz w:val="20"/>
                <w:szCs w:val="20"/>
              </w:rPr>
            </w:pPr>
          </w:p>
        </w:tc>
      </w:tr>
      <w:tr w:rsidR="002D3C05" w:rsidRPr="00786988" w14:paraId="7244C1FF" w14:textId="77777777" w:rsidTr="007F35E7">
        <w:tc>
          <w:tcPr>
            <w:tcW w:w="3126" w:type="dxa"/>
          </w:tcPr>
          <w:p w14:paraId="31A4B02B" w14:textId="3B8B8A1C" w:rsidR="002D3C05" w:rsidRPr="00786988" w:rsidRDefault="00447FB0" w:rsidP="002D3C05">
            <w:pPr>
              <w:rPr>
                <w:rFonts w:ascii="Times New Roman" w:hAnsi="Times New Roman" w:cs="Times New Roman"/>
                <w:sz w:val="20"/>
                <w:szCs w:val="20"/>
              </w:rPr>
            </w:pPr>
            <w:r w:rsidRPr="00786988">
              <w:rPr>
                <w:rFonts w:ascii="Times New Roman" w:hAnsi="Times New Roman" w:cs="Times New Roman"/>
                <w:sz w:val="20"/>
                <w:szCs w:val="20"/>
              </w:rPr>
              <w:lastRenderedPageBreak/>
              <w:t>175.</w:t>
            </w:r>
            <w:r w:rsidR="002D3C05" w:rsidRPr="00786988">
              <w:rPr>
                <w:rFonts w:ascii="Times New Roman" w:hAnsi="Times New Roman" w:cs="Times New Roman"/>
                <w:sz w:val="20"/>
                <w:szCs w:val="20"/>
              </w:rPr>
              <w:t xml:space="preserve">Pamatnostādņu projekts, </w:t>
            </w:r>
          </w:p>
          <w:p w14:paraId="16071E17" w14:textId="77777777" w:rsidR="002D3C05" w:rsidRPr="00786988" w:rsidRDefault="002D3C05" w:rsidP="002D3C05">
            <w:pPr>
              <w:rPr>
                <w:rFonts w:ascii="Times New Roman" w:hAnsi="Times New Roman" w:cs="Times New Roman"/>
                <w:sz w:val="20"/>
                <w:szCs w:val="20"/>
              </w:rPr>
            </w:pPr>
            <w:r w:rsidRPr="00786988">
              <w:rPr>
                <w:rFonts w:ascii="Times New Roman" w:hAnsi="Times New Roman" w:cs="Times New Roman"/>
                <w:sz w:val="20"/>
                <w:szCs w:val="20"/>
              </w:rPr>
              <w:t>Rīcības virziens “Moderna un pieejama sociālo pakalpojumu sistēma, kas cita starpā uzlabo iedzīvotāju iespējas dzīvot neatkarīgi un dzīvot sabiedrībā, iekļauties izglītībā un darba tirgū”</w:t>
            </w:r>
          </w:p>
        </w:tc>
        <w:tc>
          <w:tcPr>
            <w:tcW w:w="6752" w:type="dxa"/>
          </w:tcPr>
          <w:p w14:paraId="2A1A223D" w14:textId="02DE0C2A" w:rsidR="002D3C05" w:rsidRPr="00786988" w:rsidRDefault="002D3C05" w:rsidP="002D3C05">
            <w:pPr>
              <w:jc w:val="center"/>
              <w:rPr>
                <w:rFonts w:ascii="Times New Roman" w:hAnsi="Times New Roman" w:cs="Times New Roman"/>
                <w:b/>
                <w:sz w:val="20"/>
                <w:szCs w:val="20"/>
              </w:rPr>
            </w:pPr>
            <w:r w:rsidRPr="00786988">
              <w:rPr>
                <w:rFonts w:ascii="Times New Roman" w:hAnsi="Times New Roman" w:cs="Times New Roman"/>
                <w:b/>
                <w:sz w:val="20"/>
                <w:szCs w:val="20"/>
              </w:rPr>
              <w:t xml:space="preserve">Latvijas </w:t>
            </w:r>
            <w:r w:rsidR="00916ADE">
              <w:rPr>
                <w:rFonts w:ascii="Times New Roman" w:hAnsi="Times New Roman" w:cs="Times New Roman"/>
                <w:b/>
                <w:sz w:val="20"/>
                <w:szCs w:val="20"/>
              </w:rPr>
              <w:t>s</w:t>
            </w:r>
            <w:r w:rsidRPr="00786988">
              <w:rPr>
                <w:rFonts w:ascii="Times New Roman" w:hAnsi="Times New Roman" w:cs="Times New Roman"/>
                <w:b/>
                <w:sz w:val="20"/>
                <w:szCs w:val="20"/>
              </w:rPr>
              <w:t>ociālo darbinieku biedrība</w:t>
            </w:r>
          </w:p>
          <w:p w14:paraId="47A03562" w14:textId="77777777" w:rsidR="002D3C05" w:rsidRPr="00786988" w:rsidRDefault="002D3C05" w:rsidP="002D3C05">
            <w:pPr>
              <w:jc w:val="both"/>
              <w:rPr>
                <w:rFonts w:ascii="Times New Roman" w:hAnsi="Times New Roman" w:cs="Times New Roman"/>
                <w:b/>
                <w:sz w:val="20"/>
                <w:szCs w:val="20"/>
                <w:u w:val="single"/>
              </w:rPr>
            </w:pPr>
            <w:r w:rsidRPr="00786988">
              <w:rPr>
                <w:rFonts w:ascii="Times New Roman" w:hAnsi="Times New Roman" w:cs="Times New Roman"/>
                <w:b/>
                <w:sz w:val="20"/>
                <w:szCs w:val="20"/>
                <w:u w:val="single"/>
              </w:rPr>
              <w:t>5.uzdevums</w:t>
            </w:r>
          </w:p>
          <w:p w14:paraId="682CC56B" w14:textId="77777777" w:rsidR="002D3C05" w:rsidRPr="00786988" w:rsidRDefault="002D3C05" w:rsidP="002D3C05">
            <w:pPr>
              <w:pStyle w:val="CommentText"/>
              <w:jc w:val="both"/>
              <w:rPr>
                <w:rFonts w:ascii="Times New Roman" w:hAnsi="Times New Roman"/>
              </w:rPr>
            </w:pPr>
            <w:r w:rsidRPr="00786988">
              <w:rPr>
                <w:rFonts w:ascii="Times New Roman" w:hAnsi="Times New Roman"/>
                <w:b/>
                <w:u w:val="single"/>
              </w:rPr>
              <w:t>Priekšlikums</w:t>
            </w:r>
            <w:r w:rsidRPr="00786988">
              <w:rPr>
                <w:rFonts w:ascii="Times New Roman" w:hAnsi="Times New Roman"/>
              </w:rPr>
              <w:t>: izdalīt atsevišķus uzdevumus:</w:t>
            </w:r>
          </w:p>
          <w:p w14:paraId="189E8B64" w14:textId="77777777" w:rsidR="002D3C05" w:rsidRPr="00786988" w:rsidRDefault="002D3C05" w:rsidP="002D3C05">
            <w:pPr>
              <w:pStyle w:val="CommentText"/>
              <w:numPr>
                <w:ilvl w:val="1"/>
                <w:numId w:val="14"/>
              </w:numPr>
              <w:jc w:val="both"/>
              <w:rPr>
                <w:rFonts w:ascii="Times New Roman" w:hAnsi="Times New Roman"/>
              </w:rPr>
            </w:pPr>
            <w:r w:rsidRPr="00786988">
              <w:rPr>
                <w:rFonts w:ascii="Times New Roman" w:hAnsi="Times New Roman"/>
              </w:rPr>
              <w:t>bez vecāku gādības palikušiem jauniešiem, kuri atrodas ģimenēs, turpināt sniegt finansiālu atbalstu un nepieciešamos pakalpojumus līdz 25 gadu vecumam.</w:t>
            </w:r>
          </w:p>
          <w:p w14:paraId="155635ED" w14:textId="77777777" w:rsidR="002D3C05" w:rsidRPr="00786988" w:rsidRDefault="002D3C05" w:rsidP="002D3C05">
            <w:pPr>
              <w:pStyle w:val="CommentText"/>
              <w:numPr>
                <w:ilvl w:val="1"/>
                <w:numId w:val="14"/>
              </w:numPr>
              <w:jc w:val="both"/>
              <w:rPr>
                <w:rFonts w:ascii="Times New Roman" w:hAnsi="Times New Roman"/>
              </w:rPr>
            </w:pPr>
            <w:r w:rsidRPr="00786988">
              <w:rPr>
                <w:rFonts w:ascii="Times New Roman" w:hAnsi="Times New Roman"/>
              </w:rPr>
              <w:t>bez vecāku gādības palikušiem jauniešiem ar smagiem funkcionāliem traucējumiem, kuri atrodas ģimenēs, turpināt sniegt finansiālu atbalstu un nepieciešamos pakalpojumus līdz patstāvīgas dzīves uzsākšanai.</w:t>
            </w:r>
          </w:p>
          <w:p w14:paraId="275F7A39" w14:textId="77777777" w:rsidR="002D3C05" w:rsidRPr="00786988" w:rsidRDefault="002D3C05" w:rsidP="002D3C05">
            <w:pPr>
              <w:pStyle w:val="CommentText"/>
              <w:numPr>
                <w:ilvl w:val="1"/>
                <w:numId w:val="14"/>
              </w:numPr>
              <w:jc w:val="both"/>
              <w:rPr>
                <w:rFonts w:ascii="Times New Roman" w:hAnsi="Times New Roman"/>
              </w:rPr>
            </w:pPr>
            <w:r w:rsidRPr="00786988">
              <w:rPr>
                <w:rFonts w:ascii="Times New Roman" w:hAnsi="Times New Roman"/>
              </w:rPr>
              <w:t>jauniešiem ar smagiem funkcionāliem traucējumiem  turpināt sniegt finansiālu atbalstu un nepieciešamos pakalpojumus līdz patstāvīgas dzīves uzsākšanai.</w:t>
            </w:r>
          </w:p>
          <w:p w14:paraId="14E0AE3B" w14:textId="77777777" w:rsidR="002D3C05" w:rsidRPr="00786988" w:rsidRDefault="002D3C05" w:rsidP="002D3C05">
            <w:pPr>
              <w:jc w:val="both"/>
              <w:rPr>
                <w:rFonts w:ascii="Times New Roman" w:hAnsi="Times New Roman" w:cs="Times New Roman"/>
                <w:sz w:val="20"/>
                <w:szCs w:val="20"/>
              </w:rPr>
            </w:pPr>
            <w:r w:rsidRPr="00786988">
              <w:rPr>
                <w:rFonts w:ascii="Times New Roman" w:hAnsi="Times New Roman" w:cs="Times New Roman"/>
                <w:sz w:val="20"/>
                <w:szCs w:val="20"/>
              </w:rPr>
              <w:t>Izpildes termiņš: regulāri, atbildīgā institūcija: LM, līdzatbildīgā institūcija: VARAM.</w:t>
            </w:r>
          </w:p>
          <w:p w14:paraId="0A88D8E4" w14:textId="77777777" w:rsidR="002D3C05" w:rsidRPr="00786988" w:rsidRDefault="002D3C05" w:rsidP="002D3C05">
            <w:pPr>
              <w:pStyle w:val="CommentText"/>
              <w:jc w:val="both"/>
              <w:rPr>
                <w:rFonts w:ascii="Times New Roman" w:hAnsi="Times New Roman"/>
              </w:rPr>
            </w:pPr>
          </w:p>
          <w:p w14:paraId="3EF552EF" w14:textId="77777777" w:rsidR="002D3C05" w:rsidRPr="00786988" w:rsidRDefault="002D3C05" w:rsidP="002D3C05">
            <w:pPr>
              <w:pStyle w:val="CommentText"/>
              <w:jc w:val="both"/>
              <w:rPr>
                <w:rFonts w:ascii="Times New Roman" w:hAnsi="Times New Roman"/>
              </w:rPr>
            </w:pPr>
            <w:r w:rsidRPr="00786988">
              <w:rPr>
                <w:rFonts w:ascii="Times New Roman" w:hAnsi="Times New Roman"/>
              </w:rPr>
              <w:t xml:space="preserve">Pamatojums: Šobrīd ģimenes, kurās aug bez vecāku gādības palikuši jaunieši, jaunietim sasniedzot 18 gadu vecumu, vairs nesaņem finansiālu atbalstu jaunieša uzturēšanai, lai gan visbiežāk jaunietis turpina uzturēties ģimenē. </w:t>
            </w:r>
          </w:p>
          <w:p w14:paraId="647B65D3" w14:textId="77777777" w:rsidR="002D3C05" w:rsidRPr="00786988" w:rsidRDefault="002D3C05" w:rsidP="002D3C05">
            <w:pPr>
              <w:jc w:val="both"/>
              <w:rPr>
                <w:rFonts w:ascii="Times New Roman" w:hAnsi="Times New Roman" w:cs="Times New Roman"/>
                <w:sz w:val="20"/>
                <w:szCs w:val="20"/>
              </w:rPr>
            </w:pPr>
            <w:r w:rsidRPr="00786988">
              <w:rPr>
                <w:rFonts w:ascii="Times New Roman" w:hAnsi="Times New Roman" w:cs="Times New Roman"/>
                <w:sz w:val="20"/>
                <w:szCs w:val="20"/>
              </w:rPr>
              <w:t>Ģimenes, kurās aug bērni ar smagiem funkcionāliem traucējumiem, visbiežāk turpina rūpēties par jaunieti, kad viņš sasniedzis 18 gadu vecumu, bet finansiālais atbalsts strauji sarūk, lai gan jaunieša vajadzības nav mainījušās un visbiežāk jaunietis nevar uzsākt patstāvīgu dzīvi, kas rada risku, ka jaunietis tiks ievietots ilgstošās aprūpes institūcijā. Lai sasniegtu deinstitucionalizācijas mērķus, nepieciešams finansiāls atbalsts jaunieša ģimenei, neatkarīgi no tā, vai jaunietis ir ar vai bez vecāku gādības.</w:t>
            </w:r>
          </w:p>
        </w:tc>
        <w:tc>
          <w:tcPr>
            <w:tcW w:w="4495" w:type="dxa"/>
          </w:tcPr>
          <w:p w14:paraId="5F04845C" w14:textId="77777777" w:rsidR="00916ADE" w:rsidRPr="00786988" w:rsidRDefault="00916ADE" w:rsidP="00916ADE">
            <w:pPr>
              <w:rPr>
                <w:rFonts w:ascii="Times New Roman" w:hAnsi="Times New Roman" w:cs="Times New Roman"/>
                <w:b/>
                <w:sz w:val="20"/>
                <w:szCs w:val="20"/>
              </w:rPr>
            </w:pPr>
            <w:r>
              <w:rPr>
                <w:rFonts w:ascii="Times New Roman" w:hAnsi="Times New Roman" w:cs="Times New Roman"/>
                <w:b/>
                <w:sz w:val="20"/>
                <w:szCs w:val="20"/>
              </w:rPr>
              <w:t>Daļēji</w:t>
            </w:r>
            <w:r w:rsidRPr="00786988">
              <w:rPr>
                <w:rFonts w:ascii="Times New Roman" w:hAnsi="Times New Roman" w:cs="Times New Roman"/>
                <w:b/>
                <w:sz w:val="20"/>
                <w:szCs w:val="20"/>
              </w:rPr>
              <w:t xml:space="preserve"> ņemts vērā</w:t>
            </w:r>
          </w:p>
          <w:p w14:paraId="4B56B648" w14:textId="77777777" w:rsidR="00916ADE" w:rsidRPr="00786988" w:rsidRDefault="00916ADE" w:rsidP="00916ADE">
            <w:pPr>
              <w:jc w:val="both"/>
              <w:rPr>
                <w:rFonts w:ascii="Times New Roman" w:hAnsi="Times New Roman" w:cs="Times New Roman"/>
                <w:sz w:val="20"/>
                <w:szCs w:val="20"/>
              </w:rPr>
            </w:pPr>
            <w:r w:rsidRPr="00786988">
              <w:rPr>
                <w:rFonts w:ascii="Times New Roman" w:hAnsi="Times New Roman" w:cs="Times New Roman"/>
                <w:sz w:val="20"/>
                <w:szCs w:val="20"/>
              </w:rPr>
              <w:t xml:space="preserve">Jautājumi par </w:t>
            </w:r>
            <w:proofErr w:type="spellStart"/>
            <w:r w:rsidRPr="00786988">
              <w:rPr>
                <w:rFonts w:ascii="Times New Roman" w:hAnsi="Times New Roman" w:cs="Times New Roman"/>
                <w:sz w:val="20"/>
                <w:szCs w:val="20"/>
              </w:rPr>
              <w:t>ārpusģimenes</w:t>
            </w:r>
            <w:proofErr w:type="spellEnd"/>
            <w:r w:rsidRPr="00786988">
              <w:rPr>
                <w:rFonts w:ascii="Times New Roman" w:hAnsi="Times New Roman" w:cs="Times New Roman"/>
                <w:sz w:val="20"/>
                <w:szCs w:val="20"/>
              </w:rPr>
              <w:t xml:space="preserve"> aprūpi tiks iekļauti Bērnu, jaunatnes un ģimenes attīstības pamatnostādņu 2021.-202.gadam projektā.</w:t>
            </w:r>
          </w:p>
          <w:p w14:paraId="7646DE2E" w14:textId="77777777" w:rsidR="006F6EC1" w:rsidRPr="00786988" w:rsidRDefault="00916ADE" w:rsidP="006F6EC1">
            <w:pPr>
              <w:jc w:val="both"/>
              <w:rPr>
                <w:rFonts w:ascii="Times New Roman" w:hAnsi="Times New Roman" w:cs="Times New Roman"/>
                <w:sz w:val="20"/>
                <w:szCs w:val="20"/>
              </w:rPr>
            </w:pPr>
            <w:r w:rsidRPr="00786988">
              <w:rPr>
                <w:rFonts w:ascii="Times New Roman" w:hAnsi="Times New Roman" w:cs="Times New Roman"/>
                <w:sz w:val="20"/>
                <w:szCs w:val="20"/>
              </w:rPr>
              <w:t>Pamatnostādņu projekta 2.rīcības virziena 2.4.uzdevums paredz uzlabot atbalstu personām pārejas posmā no institucionālās aprūpes uz sabiedrībā balstītām formām, no ārpusģimenes aprūpes uz patstāvīgu dzīvi.</w:t>
            </w:r>
            <w:r w:rsidR="006F6EC1">
              <w:rPr>
                <w:rFonts w:ascii="Times New Roman" w:hAnsi="Times New Roman" w:cs="Times New Roman"/>
                <w:sz w:val="20"/>
                <w:szCs w:val="20"/>
              </w:rPr>
              <w:t xml:space="preserve"> </w:t>
            </w:r>
            <w:r w:rsidR="006F6EC1">
              <w:rPr>
                <w:rFonts w:ascii="Times New Roman" w:hAnsi="Times New Roman" w:cs="Times New Roman"/>
                <w:sz w:val="20"/>
                <w:szCs w:val="20"/>
              </w:rPr>
              <w:t xml:space="preserve">Savukārt, 4.9.uzdevums paredz </w:t>
            </w:r>
            <w:r w:rsidR="006F6EC1" w:rsidRPr="007152A3">
              <w:rPr>
                <w:rFonts w:ascii="Times New Roman" w:hAnsi="Times New Roman" w:cs="Times New Roman"/>
                <w:sz w:val="20"/>
                <w:szCs w:val="20"/>
              </w:rPr>
              <w:t>pārskatīt sociālā pakalpojuma saturu, tai skaitā harmonizējot terminoloģiju (ieviešot atbilstīgu tiesisko regulējumu) un nosacījumus pakalpojumiem (pārejā starp dažādiem vecumposmiem), atbilstoši uz personu vērstiem pakalpojumu sniegšanas principiem.</w:t>
            </w:r>
          </w:p>
          <w:p w14:paraId="589BC178" w14:textId="0AD05B2F" w:rsidR="00916ADE" w:rsidRPr="00786988" w:rsidRDefault="00916ADE" w:rsidP="00916ADE">
            <w:pPr>
              <w:jc w:val="both"/>
              <w:rPr>
                <w:rFonts w:ascii="Times New Roman" w:hAnsi="Times New Roman" w:cs="Times New Roman"/>
                <w:sz w:val="20"/>
                <w:szCs w:val="20"/>
              </w:rPr>
            </w:pPr>
          </w:p>
          <w:p w14:paraId="6CFE4909" w14:textId="1A8F6A79" w:rsidR="002D3C05" w:rsidRPr="00786988" w:rsidRDefault="002D3C05" w:rsidP="002D3C05">
            <w:pPr>
              <w:rPr>
                <w:rFonts w:ascii="Times New Roman" w:hAnsi="Times New Roman" w:cs="Times New Roman"/>
                <w:sz w:val="20"/>
                <w:szCs w:val="20"/>
              </w:rPr>
            </w:pPr>
          </w:p>
        </w:tc>
      </w:tr>
      <w:tr w:rsidR="002D3C05" w:rsidRPr="00786988" w14:paraId="0DBBD0BE" w14:textId="77777777" w:rsidTr="007F35E7">
        <w:tc>
          <w:tcPr>
            <w:tcW w:w="3126" w:type="dxa"/>
          </w:tcPr>
          <w:p w14:paraId="52D34AD9" w14:textId="03822DC0" w:rsidR="002D3C05" w:rsidRPr="00786988" w:rsidRDefault="00447FB0" w:rsidP="002D3C05">
            <w:pPr>
              <w:rPr>
                <w:rFonts w:ascii="Times New Roman" w:hAnsi="Times New Roman" w:cs="Times New Roman"/>
                <w:sz w:val="20"/>
                <w:szCs w:val="20"/>
              </w:rPr>
            </w:pPr>
            <w:r w:rsidRPr="00786988">
              <w:rPr>
                <w:rFonts w:ascii="Times New Roman" w:hAnsi="Times New Roman" w:cs="Times New Roman"/>
                <w:sz w:val="20"/>
                <w:szCs w:val="20"/>
              </w:rPr>
              <w:t>176.</w:t>
            </w:r>
            <w:r w:rsidR="002D3C05" w:rsidRPr="00786988">
              <w:rPr>
                <w:rFonts w:ascii="Times New Roman" w:hAnsi="Times New Roman" w:cs="Times New Roman"/>
                <w:sz w:val="20"/>
                <w:szCs w:val="20"/>
              </w:rPr>
              <w:t xml:space="preserve">Pamatnostādņu projekts, </w:t>
            </w:r>
          </w:p>
          <w:p w14:paraId="0EEB4060" w14:textId="77777777" w:rsidR="002D3C05" w:rsidRPr="00786988" w:rsidRDefault="002D3C05" w:rsidP="002D3C05">
            <w:pPr>
              <w:rPr>
                <w:rFonts w:ascii="Times New Roman" w:hAnsi="Times New Roman" w:cs="Times New Roman"/>
                <w:sz w:val="20"/>
                <w:szCs w:val="20"/>
              </w:rPr>
            </w:pPr>
            <w:r w:rsidRPr="00786988">
              <w:rPr>
                <w:rFonts w:ascii="Times New Roman" w:hAnsi="Times New Roman" w:cs="Times New Roman"/>
                <w:sz w:val="20"/>
                <w:szCs w:val="20"/>
              </w:rPr>
              <w:t>Rīcības virziens “Moderna un pieejama sociālo pakalpojumu sistēma, kas cita starpā uzlabo iedzīvotāju iespējas dzīvot neatkarīgi un dzīvot sabiedrībā, iekļauties izglītībā un darba tirgū”</w:t>
            </w:r>
          </w:p>
        </w:tc>
        <w:tc>
          <w:tcPr>
            <w:tcW w:w="6752" w:type="dxa"/>
          </w:tcPr>
          <w:p w14:paraId="721158AC" w14:textId="77777777" w:rsidR="002D3C05" w:rsidRPr="00786988" w:rsidRDefault="002D3C05" w:rsidP="002D3C05">
            <w:pPr>
              <w:jc w:val="center"/>
              <w:rPr>
                <w:rFonts w:ascii="Times New Roman" w:hAnsi="Times New Roman" w:cs="Times New Roman"/>
                <w:b/>
                <w:sz w:val="20"/>
                <w:szCs w:val="20"/>
              </w:rPr>
            </w:pPr>
            <w:r w:rsidRPr="00786988">
              <w:rPr>
                <w:rFonts w:ascii="Times New Roman" w:hAnsi="Times New Roman" w:cs="Times New Roman"/>
                <w:b/>
                <w:sz w:val="20"/>
                <w:szCs w:val="20"/>
              </w:rPr>
              <w:t>VSAC “Rīga” filiāle “Rīga”</w:t>
            </w:r>
          </w:p>
          <w:p w14:paraId="1E83A85C" w14:textId="77777777" w:rsidR="002D3C05" w:rsidRPr="00786988" w:rsidRDefault="002D3C05" w:rsidP="002D3C05">
            <w:pPr>
              <w:jc w:val="both"/>
              <w:rPr>
                <w:rFonts w:ascii="Times New Roman" w:hAnsi="Times New Roman" w:cs="Times New Roman"/>
                <w:b/>
                <w:sz w:val="20"/>
                <w:szCs w:val="20"/>
                <w:u w:val="single"/>
              </w:rPr>
            </w:pPr>
            <w:r w:rsidRPr="00786988">
              <w:rPr>
                <w:rFonts w:ascii="Times New Roman" w:hAnsi="Times New Roman" w:cs="Times New Roman"/>
                <w:b/>
                <w:sz w:val="20"/>
                <w:szCs w:val="20"/>
                <w:u w:val="single"/>
              </w:rPr>
              <w:t>6.uzdevums</w:t>
            </w:r>
          </w:p>
          <w:p w14:paraId="3BDE9E39" w14:textId="77777777" w:rsidR="002D3C05" w:rsidRPr="00786988" w:rsidRDefault="002D3C05" w:rsidP="002D3C05">
            <w:pPr>
              <w:pStyle w:val="CommentText"/>
              <w:jc w:val="both"/>
              <w:rPr>
                <w:rFonts w:ascii="Times New Roman" w:hAnsi="Times New Roman"/>
              </w:rPr>
            </w:pPr>
            <w:r w:rsidRPr="00786988">
              <w:rPr>
                <w:rFonts w:ascii="Times New Roman" w:hAnsi="Times New Roman"/>
                <w:b/>
                <w:bCs/>
                <w:u w:val="single"/>
              </w:rPr>
              <w:t>Priekšlikums</w:t>
            </w:r>
            <w:r w:rsidRPr="00786988">
              <w:rPr>
                <w:rFonts w:ascii="Times New Roman" w:hAnsi="Times New Roman"/>
              </w:rPr>
              <w:t xml:space="preserve">: </w:t>
            </w:r>
          </w:p>
          <w:p w14:paraId="6668D183" w14:textId="77777777" w:rsidR="002D3C05" w:rsidRPr="00786988" w:rsidRDefault="002D3C05" w:rsidP="002D3C05">
            <w:pPr>
              <w:pStyle w:val="CommentText"/>
              <w:jc w:val="both"/>
              <w:rPr>
                <w:rFonts w:ascii="Times New Roman" w:eastAsia="Times New Roman" w:hAnsi="Times New Roman"/>
                <w:lang w:eastAsia="lv-LV"/>
              </w:rPr>
            </w:pPr>
            <w:r w:rsidRPr="00786988">
              <w:rPr>
                <w:rFonts w:ascii="Times New Roman" w:eastAsia="Times New Roman" w:hAnsi="Times New Roman"/>
                <w:lang w:eastAsia="lv-LV"/>
              </w:rPr>
              <w:t>6.1. punktu izteikt šādā redakcijā: regulāri pārskatot</w:t>
            </w:r>
            <w:r w:rsidRPr="00786988">
              <w:rPr>
                <w:rFonts w:ascii="Times New Roman" w:hAnsi="Times New Roman"/>
              </w:rPr>
              <w:t xml:space="preserve"> un pilnveidojot  </w:t>
            </w:r>
            <w:r w:rsidRPr="00786988">
              <w:rPr>
                <w:rFonts w:ascii="Times New Roman" w:eastAsia="Times New Roman" w:hAnsi="Times New Roman"/>
                <w:lang w:eastAsia="lv-LV"/>
              </w:rPr>
              <w:t>sociālo pakalpojumu saturu atbilstoši mērķa grupas individuālām vajadzībām, noteikt līdzatbildīgo institūciju: VARAM</w:t>
            </w:r>
          </w:p>
          <w:p w14:paraId="5E3A8281" w14:textId="77777777" w:rsidR="002D3C05" w:rsidRPr="00786988" w:rsidRDefault="002D3C05" w:rsidP="002D3C05">
            <w:pPr>
              <w:pStyle w:val="CommentText"/>
              <w:jc w:val="both"/>
              <w:rPr>
                <w:rFonts w:ascii="Times New Roman" w:eastAsia="Times New Roman" w:hAnsi="Times New Roman"/>
                <w:lang w:eastAsia="lv-LV"/>
              </w:rPr>
            </w:pPr>
            <w:r w:rsidRPr="00786988">
              <w:rPr>
                <w:rFonts w:ascii="Times New Roman" w:eastAsia="Times New Roman" w:hAnsi="Times New Roman"/>
                <w:lang w:eastAsia="lv-LV"/>
              </w:rPr>
              <w:t>6.2.punktā noteikt līdzatbildīgo institūciju: VARAM</w:t>
            </w:r>
          </w:p>
          <w:p w14:paraId="05AD68A2" w14:textId="77777777" w:rsidR="002D3C05" w:rsidRPr="00786988" w:rsidRDefault="002D3C05" w:rsidP="002D3C05">
            <w:pPr>
              <w:rPr>
                <w:rFonts w:ascii="Times New Roman" w:hAnsi="Times New Roman" w:cs="Times New Roman"/>
                <w:sz w:val="20"/>
                <w:szCs w:val="20"/>
              </w:rPr>
            </w:pPr>
            <w:r w:rsidRPr="00786988">
              <w:rPr>
                <w:rFonts w:ascii="Times New Roman" w:hAnsi="Times New Roman" w:cs="Times New Roman"/>
                <w:sz w:val="20"/>
                <w:szCs w:val="20"/>
              </w:rPr>
              <w:t>Papildināt 6.punktu ar punktu 6.4.Nauda seko klientam finansējuma principa ieviešana bērnu ārpusģimenes aprūpē. Izpildes termiņš: regulāri, atbildīgā institūcija: LM, līdzatbildīgā institūcija: VARAM.</w:t>
            </w:r>
          </w:p>
          <w:p w14:paraId="6893B331" w14:textId="77777777" w:rsidR="002D3C05" w:rsidRPr="00786988" w:rsidRDefault="002D3C05" w:rsidP="002D3C05">
            <w:pPr>
              <w:textAlignment w:val="center"/>
              <w:rPr>
                <w:rFonts w:ascii="Times New Roman" w:hAnsi="Times New Roman" w:cs="Times New Roman"/>
                <w:sz w:val="20"/>
                <w:szCs w:val="20"/>
                <w:lang w:eastAsia="lv-LV"/>
              </w:rPr>
            </w:pPr>
          </w:p>
          <w:p w14:paraId="054E3C51" w14:textId="77777777" w:rsidR="002D3C05" w:rsidRPr="00786988" w:rsidRDefault="002D3C05" w:rsidP="002D3C05">
            <w:pPr>
              <w:pStyle w:val="CommentText"/>
              <w:jc w:val="both"/>
              <w:rPr>
                <w:rFonts w:ascii="Times New Roman" w:eastAsia="Times New Roman" w:hAnsi="Times New Roman"/>
                <w:lang w:eastAsia="lv-LV"/>
              </w:rPr>
            </w:pPr>
            <w:r w:rsidRPr="00786988">
              <w:rPr>
                <w:rFonts w:ascii="Times New Roman" w:eastAsia="Times New Roman" w:hAnsi="Times New Roman"/>
                <w:lang w:eastAsia="lv-LV"/>
              </w:rPr>
              <w:t xml:space="preserve">Pamatojums: sociālo pakalpojumu saturs ir regulāri jāpilnveido. </w:t>
            </w:r>
            <w:r w:rsidRPr="00786988">
              <w:rPr>
                <w:rFonts w:ascii="Times New Roman" w:hAnsi="Times New Roman"/>
              </w:rPr>
              <w:t xml:space="preserve">Šobrīd Pamatnostādnēs ir vērojama LM norobežošanās no to sociālo pakalpojumu attīstības plānošanas, par kuriem atbild pašvaldības autonomās funkcijas ietvaros. </w:t>
            </w:r>
            <w:r w:rsidRPr="00786988">
              <w:rPr>
                <w:rFonts w:ascii="Times New Roman" w:hAnsi="Times New Roman"/>
              </w:rPr>
              <w:lastRenderedPageBreak/>
              <w:t xml:space="preserve">Tomēr ir jāuzsver, ka Latvijā ir vienota sociālā politika un cilvēku </w:t>
            </w:r>
            <w:proofErr w:type="spellStart"/>
            <w:r w:rsidRPr="00786988">
              <w:rPr>
                <w:rFonts w:ascii="Times New Roman" w:hAnsi="Times New Roman"/>
              </w:rPr>
              <w:t>pamattiesības</w:t>
            </w:r>
            <w:proofErr w:type="spellEnd"/>
            <w:r w:rsidRPr="00786988">
              <w:rPr>
                <w:rFonts w:ascii="Times New Roman" w:hAnsi="Times New Roman"/>
              </w:rPr>
              <w:t xml:space="preserve"> ir jānodrošina neatkarīgi no pašvaldības. Tāpēc politikas plānošanas dokumentos ir jānosaka konkrēti uzdevumi.</w:t>
            </w:r>
          </w:p>
          <w:p w14:paraId="256C96EA" w14:textId="77777777" w:rsidR="002D3C05" w:rsidRPr="00786988" w:rsidRDefault="002D3C05" w:rsidP="002D3C05">
            <w:pPr>
              <w:pStyle w:val="CommentText"/>
              <w:jc w:val="both"/>
              <w:rPr>
                <w:rFonts w:ascii="Times New Roman" w:hAnsi="Times New Roman"/>
              </w:rPr>
            </w:pPr>
            <w:r w:rsidRPr="00786988">
              <w:rPr>
                <w:rFonts w:ascii="Times New Roman" w:hAnsi="Times New Roman"/>
              </w:rPr>
              <w:t>Ir iespējams samazināt ārpusģimenes aprūpē esošo bērnu skaitu valsts SAC, ja valsts budžeta finansējums sekotu līdzi šādiem bērniem uz citām ārpusģimenes aprūpes formām vai citiem inovatīviem risinājumiem (</w:t>
            </w:r>
            <w:proofErr w:type="spellStart"/>
            <w:r w:rsidRPr="00786988">
              <w:rPr>
                <w:rFonts w:ascii="Times New Roman" w:hAnsi="Times New Roman"/>
              </w:rPr>
              <w:t>sk.ESR</w:t>
            </w:r>
            <w:proofErr w:type="spellEnd"/>
            <w:r w:rsidRPr="00786988">
              <w:rPr>
                <w:rFonts w:ascii="Times New Roman" w:hAnsi="Times New Roman"/>
              </w:rPr>
              <w:t xml:space="preserve"> 79.lpp. Izmēģinājuma projektu valsts SAC filiālē “Rīga”).</w:t>
            </w:r>
          </w:p>
        </w:tc>
        <w:tc>
          <w:tcPr>
            <w:tcW w:w="4495" w:type="dxa"/>
          </w:tcPr>
          <w:p w14:paraId="51858D5C" w14:textId="784E3C86" w:rsidR="002D3C05" w:rsidRPr="00786988" w:rsidRDefault="0042472C" w:rsidP="002D3C05">
            <w:pPr>
              <w:rPr>
                <w:rFonts w:ascii="Times New Roman" w:hAnsi="Times New Roman" w:cs="Times New Roman"/>
                <w:b/>
                <w:sz w:val="20"/>
                <w:szCs w:val="20"/>
              </w:rPr>
            </w:pPr>
            <w:r w:rsidRPr="00786988">
              <w:rPr>
                <w:rFonts w:ascii="Times New Roman" w:hAnsi="Times New Roman" w:cs="Times New Roman"/>
                <w:b/>
                <w:sz w:val="20"/>
                <w:szCs w:val="20"/>
              </w:rPr>
              <w:lastRenderedPageBreak/>
              <w:t>Daļēji ņemts vērā</w:t>
            </w:r>
          </w:p>
          <w:p w14:paraId="77294017" w14:textId="5F36DC8E" w:rsidR="002C4D50" w:rsidRPr="00786988" w:rsidRDefault="0042472C" w:rsidP="002C4D50">
            <w:pPr>
              <w:rPr>
                <w:rFonts w:ascii="Times New Roman" w:hAnsi="Times New Roman" w:cs="Times New Roman"/>
                <w:sz w:val="20"/>
                <w:szCs w:val="20"/>
              </w:rPr>
            </w:pPr>
            <w:r w:rsidRPr="00786988">
              <w:rPr>
                <w:rFonts w:ascii="Times New Roman" w:hAnsi="Times New Roman" w:cs="Times New Roman"/>
                <w:sz w:val="20"/>
                <w:szCs w:val="20"/>
              </w:rPr>
              <w:t>Precizētas uzdevumu redakcijas.</w:t>
            </w:r>
          </w:p>
          <w:p w14:paraId="51E65E48" w14:textId="6F24120B" w:rsidR="002C4D50" w:rsidRPr="00786988" w:rsidRDefault="002C4D50" w:rsidP="0042472C">
            <w:pPr>
              <w:jc w:val="both"/>
              <w:rPr>
                <w:rFonts w:ascii="Times New Roman" w:hAnsi="Times New Roman" w:cs="Times New Roman"/>
                <w:sz w:val="20"/>
                <w:szCs w:val="20"/>
              </w:rPr>
            </w:pPr>
            <w:r w:rsidRPr="00786988">
              <w:rPr>
                <w:rFonts w:ascii="Times New Roman" w:hAnsi="Times New Roman" w:cs="Times New Roman"/>
                <w:sz w:val="20"/>
                <w:szCs w:val="20"/>
              </w:rPr>
              <w:t xml:space="preserve">Princips </w:t>
            </w:r>
            <w:r w:rsidRPr="00786988">
              <w:rPr>
                <w:rFonts w:ascii="Times New Roman" w:hAnsi="Times New Roman" w:cs="Times New Roman"/>
                <w:i/>
                <w:sz w:val="20"/>
                <w:szCs w:val="20"/>
              </w:rPr>
              <w:t>Nauda seko klientam</w:t>
            </w:r>
            <w:r w:rsidRPr="00786988">
              <w:rPr>
                <w:rFonts w:ascii="Times New Roman" w:hAnsi="Times New Roman" w:cs="Times New Roman"/>
                <w:sz w:val="20"/>
                <w:szCs w:val="20"/>
              </w:rPr>
              <w:t xml:space="preserve"> bērniem ir ieviests arī  bērnu ārpusģimenes aprūpē ar 01.01. 2019. saskaņā ar MK  18.12.2018. noteikumiem  Nr. 797. “Valsts atbalsta piešķiršanas kārtība pašvaldībām par sociālo pakalpojumu nodrošināšanu personas dzīvesvietā”.</w:t>
            </w:r>
          </w:p>
        </w:tc>
      </w:tr>
      <w:tr w:rsidR="002D3C05" w:rsidRPr="00786988" w14:paraId="5045B209" w14:textId="77777777" w:rsidTr="007F35E7">
        <w:tc>
          <w:tcPr>
            <w:tcW w:w="3126" w:type="dxa"/>
          </w:tcPr>
          <w:p w14:paraId="7943C1AB" w14:textId="3421C052" w:rsidR="002D3C05" w:rsidRPr="00786988" w:rsidRDefault="00447FB0" w:rsidP="002D3C05">
            <w:pPr>
              <w:rPr>
                <w:rFonts w:ascii="Times New Roman" w:hAnsi="Times New Roman" w:cs="Times New Roman"/>
                <w:sz w:val="20"/>
                <w:szCs w:val="20"/>
              </w:rPr>
            </w:pPr>
            <w:r w:rsidRPr="00786988">
              <w:rPr>
                <w:rFonts w:ascii="Times New Roman" w:hAnsi="Times New Roman" w:cs="Times New Roman"/>
                <w:sz w:val="20"/>
                <w:szCs w:val="20"/>
              </w:rPr>
              <w:t>177.</w:t>
            </w:r>
            <w:r w:rsidR="002D3C05" w:rsidRPr="00786988">
              <w:rPr>
                <w:rFonts w:ascii="Times New Roman" w:hAnsi="Times New Roman" w:cs="Times New Roman"/>
                <w:sz w:val="20"/>
                <w:szCs w:val="20"/>
              </w:rPr>
              <w:t xml:space="preserve">Pamatnostādņu projekts, </w:t>
            </w:r>
          </w:p>
          <w:p w14:paraId="3769A340" w14:textId="77777777" w:rsidR="002D3C05" w:rsidRPr="00786988" w:rsidRDefault="002D3C05" w:rsidP="002D3C05">
            <w:pPr>
              <w:rPr>
                <w:rFonts w:ascii="Times New Roman" w:hAnsi="Times New Roman" w:cs="Times New Roman"/>
                <w:sz w:val="20"/>
                <w:szCs w:val="20"/>
              </w:rPr>
            </w:pPr>
            <w:r w:rsidRPr="00786988">
              <w:rPr>
                <w:rFonts w:ascii="Times New Roman" w:hAnsi="Times New Roman" w:cs="Times New Roman"/>
                <w:sz w:val="20"/>
                <w:szCs w:val="20"/>
              </w:rPr>
              <w:t>Rīcības virziens “Moderna un pieejama sociālo pakalpojumu sistēma, kas cita starpā uzlabo iedzīvotāju iespējas dzīvot neatkarīgi un dzīvot sabiedrībā, iekļauties izglītībā un darba tirgū”</w:t>
            </w:r>
          </w:p>
        </w:tc>
        <w:tc>
          <w:tcPr>
            <w:tcW w:w="6752" w:type="dxa"/>
          </w:tcPr>
          <w:p w14:paraId="6AA897E7" w14:textId="1A47CB8F" w:rsidR="002D3C05" w:rsidRPr="00786988" w:rsidRDefault="002D3C05" w:rsidP="002D3C05">
            <w:pPr>
              <w:jc w:val="center"/>
              <w:rPr>
                <w:rFonts w:ascii="Times New Roman" w:hAnsi="Times New Roman" w:cs="Times New Roman"/>
                <w:b/>
                <w:sz w:val="20"/>
                <w:szCs w:val="20"/>
              </w:rPr>
            </w:pPr>
            <w:r w:rsidRPr="00786988">
              <w:rPr>
                <w:rFonts w:ascii="Times New Roman" w:hAnsi="Times New Roman" w:cs="Times New Roman"/>
                <w:b/>
                <w:sz w:val="20"/>
                <w:szCs w:val="20"/>
              </w:rPr>
              <w:t xml:space="preserve">Latvijas </w:t>
            </w:r>
            <w:r w:rsidR="00F83444">
              <w:rPr>
                <w:rFonts w:ascii="Times New Roman" w:hAnsi="Times New Roman" w:cs="Times New Roman"/>
                <w:b/>
                <w:sz w:val="20"/>
                <w:szCs w:val="20"/>
              </w:rPr>
              <w:t>s</w:t>
            </w:r>
            <w:r w:rsidRPr="00786988">
              <w:rPr>
                <w:rFonts w:ascii="Times New Roman" w:hAnsi="Times New Roman" w:cs="Times New Roman"/>
                <w:b/>
                <w:sz w:val="20"/>
                <w:szCs w:val="20"/>
              </w:rPr>
              <w:t>ociālo darbinieku biedrība</w:t>
            </w:r>
          </w:p>
          <w:p w14:paraId="60D867F6" w14:textId="77777777" w:rsidR="002D3C05" w:rsidRPr="00786988" w:rsidRDefault="002D3C05" w:rsidP="002D3C05">
            <w:pPr>
              <w:jc w:val="both"/>
              <w:rPr>
                <w:rFonts w:ascii="Times New Roman" w:hAnsi="Times New Roman" w:cs="Times New Roman"/>
                <w:b/>
                <w:sz w:val="20"/>
                <w:szCs w:val="20"/>
                <w:u w:val="single"/>
              </w:rPr>
            </w:pPr>
            <w:r w:rsidRPr="00786988">
              <w:rPr>
                <w:rFonts w:ascii="Times New Roman" w:hAnsi="Times New Roman" w:cs="Times New Roman"/>
                <w:b/>
                <w:sz w:val="20"/>
                <w:szCs w:val="20"/>
                <w:u w:val="single"/>
              </w:rPr>
              <w:t>6.uzdevums</w:t>
            </w:r>
          </w:p>
          <w:p w14:paraId="6919298C" w14:textId="77777777" w:rsidR="002D3C05" w:rsidRPr="00786988" w:rsidRDefault="002D3C05" w:rsidP="002D3C05">
            <w:pPr>
              <w:pStyle w:val="CommentText"/>
              <w:jc w:val="both"/>
              <w:rPr>
                <w:rFonts w:ascii="Times New Roman" w:hAnsi="Times New Roman"/>
              </w:rPr>
            </w:pPr>
            <w:r w:rsidRPr="00786988">
              <w:rPr>
                <w:rFonts w:ascii="Times New Roman" w:hAnsi="Times New Roman"/>
                <w:b/>
                <w:bCs/>
                <w:u w:val="single"/>
              </w:rPr>
              <w:t>Priekšlikums</w:t>
            </w:r>
            <w:r w:rsidRPr="00786988">
              <w:rPr>
                <w:rFonts w:ascii="Times New Roman" w:hAnsi="Times New Roman"/>
              </w:rPr>
              <w:t xml:space="preserve">: </w:t>
            </w:r>
          </w:p>
          <w:p w14:paraId="055BD041" w14:textId="77777777" w:rsidR="002D3C05" w:rsidRPr="00786988" w:rsidRDefault="002D3C05" w:rsidP="002D3C05">
            <w:pPr>
              <w:pStyle w:val="CommentText"/>
              <w:jc w:val="both"/>
              <w:rPr>
                <w:rFonts w:ascii="Times New Roman" w:eastAsia="Times New Roman" w:hAnsi="Times New Roman"/>
                <w:lang w:eastAsia="lv-LV"/>
              </w:rPr>
            </w:pPr>
            <w:r w:rsidRPr="00786988">
              <w:rPr>
                <w:rFonts w:ascii="Times New Roman" w:eastAsia="Times New Roman" w:hAnsi="Times New Roman"/>
                <w:lang w:eastAsia="lv-LV"/>
              </w:rPr>
              <w:t>6.1. punktu izteikt šādā redakcijā: regulāri pārskatot</w:t>
            </w:r>
            <w:r w:rsidRPr="00786988">
              <w:rPr>
                <w:rFonts w:ascii="Times New Roman" w:hAnsi="Times New Roman"/>
              </w:rPr>
              <w:t xml:space="preserve"> un pilnveidojot  </w:t>
            </w:r>
            <w:r w:rsidRPr="00786988">
              <w:rPr>
                <w:rFonts w:ascii="Times New Roman" w:eastAsia="Times New Roman" w:hAnsi="Times New Roman"/>
                <w:lang w:eastAsia="lv-LV"/>
              </w:rPr>
              <w:t>sociālo pakalpojumu saturu atbilstoši mērķa grupas individuālām vajadzībām, noteikt līdzatbildīgo institūciju: VARAM</w:t>
            </w:r>
          </w:p>
          <w:p w14:paraId="2E5112C6" w14:textId="77777777" w:rsidR="002D3C05" w:rsidRPr="00786988" w:rsidRDefault="002D3C05" w:rsidP="002D3C05">
            <w:pPr>
              <w:pStyle w:val="CommentText"/>
              <w:jc w:val="both"/>
              <w:rPr>
                <w:rFonts w:ascii="Times New Roman" w:eastAsia="Times New Roman" w:hAnsi="Times New Roman"/>
                <w:lang w:eastAsia="lv-LV"/>
              </w:rPr>
            </w:pPr>
            <w:r w:rsidRPr="00786988">
              <w:rPr>
                <w:rFonts w:ascii="Times New Roman" w:eastAsia="Times New Roman" w:hAnsi="Times New Roman"/>
                <w:lang w:eastAsia="lv-LV"/>
              </w:rPr>
              <w:t>6.2.punktā noteikt līdzatbildīgo institūciju: VARAM</w:t>
            </w:r>
          </w:p>
          <w:p w14:paraId="774A0281" w14:textId="77777777" w:rsidR="002D3C05" w:rsidRPr="00786988" w:rsidRDefault="002D3C05" w:rsidP="002D3C05">
            <w:pPr>
              <w:rPr>
                <w:rFonts w:ascii="Times New Roman" w:hAnsi="Times New Roman" w:cs="Times New Roman"/>
                <w:sz w:val="20"/>
                <w:szCs w:val="20"/>
              </w:rPr>
            </w:pPr>
            <w:r w:rsidRPr="00786988">
              <w:rPr>
                <w:rFonts w:ascii="Times New Roman" w:hAnsi="Times New Roman" w:cs="Times New Roman"/>
                <w:sz w:val="20"/>
                <w:szCs w:val="20"/>
              </w:rPr>
              <w:t>Papildināt 6.punktu ar punktu 6.4.Nauda seko klientam finansējuma principa ieviešana bērnu ārpusģimenes aprūpē. Izpildes termiņš: regulāri, atbildīgā institūcija: LM, līdzatbildīgā institūcija: VARAM.</w:t>
            </w:r>
          </w:p>
          <w:p w14:paraId="6D4F0120" w14:textId="77777777" w:rsidR="002D3C05" w:rsidRPr="00786988" w:rsidRDefault="002D3C05" w:rsidP="002D3C05">
            <w:pPr>
              <w:textAlignment w:val="center"/>
              <w:rPr>
                <w:rFonts w:ascii="Times New Roman" w:hAnsi="Times New Roman" w:cs="Times New Roman"/>
                <w:sz w:val="20"/>
                <w:szCs w:val="20"/>
                <w:lang w:eastAsia="lv-LV"/>
              </w:rPr>
            </w:pPr>
          </w:p>
          <w:p w14:paraId="0AEB28FB" w14:textId="77777777" w:rsidR="002D3C05" w:rsidRPr="00786988" w:rsidRDefault="002D3C05" w:rsidP="002D3C05">
            <w:pPr>
              <w:pStyle w:val="CommentText"/>
              <w:jc w:val="both"/>
              <w:rPr>
                <w:rFonts w:ascii="Times New Roman" w:eastAsia="Times New Roman" w:hAnsi="Times New Roman"/>
                <w:lang w:eastAsia="lv-LV"/>
              </w:rPr>
            </w:pPr>
            <w:r w:rsidRPr="00786988">
              <w:rPr>
                <w:rFonts w:ascii="Times New Roman" w:eastAsia="Times New Roman" w:hAnsi="Times New Roman"/>
                <w:lang w:eastAsia="lv-LV"/>
              </w:rPr>
              <w:t xml:space="preserve">Pamatojums: sociālo pakalpojumu saturs ir regulāri jāpilnveido. </w:t>
            </w:r>
            <w:r w:rsidRPr="00786988">
              <w:rPr>
                <w:rFonts w:ascii="Times New Roman" w:hAnsi="Times New Roman"/>
              </w:rPr>
              <w:t xml:space="preserve">Šobrīd Pamatnostādnēs ir vērojama LM norobežošanās no to sociālo pakalpojumu attīstības plānošanas, par kuriem atbild pašvaldības autonomās funkcijas ietvaros. Tomēr ir jāuzsver, ka Latvijā ir vienota sociālā politika un cilvēku </w:t>
            </w:r>
            <w:proofErr w:type="spellStart"/>
            <w:r w:rsidRPr="00786988">
              <w:rPr>
                <w:rFonts w:ascii="Times New Roman" w:hAnsi="Times New Roman"/>
              </w:rPr>
              <w:t>pamattiesības</w:t>
            </w:r>
            <w:proofErr w:type="spellEnd"/>
            <w:r w:rsidRPr="00786988">
              <w:rPr>
                <w:rFonts w:ascii="Times New Roman" w:hAnsi="Times New Roman"/>
              </w:rPr>
              <w:t xml:space="preserve"> ir jānodrošina neatkarīgi no pašvaldības. Tāpēc politikas plānošanas dokumentos ir jānosaka konkrēti uzdevumi.</w:t>
            </w:r>
          </w:p>
          <w:p w14:paraId="7A8FDE80" w14:textId="77777777" w:rsidR="002D3C05" w:rsidRPr="00786988" w:rsidRDefault="002D3C05" w:rsidP="002D3C05">
            <w:pPr>
              <w:pStyle w:val="CommentText"/>
              <w:jc w:val="both"/>
              <w:rPr>
                <w:rFonts w:ascii="Times New Roman" w:hAnsi="Times New Roman"/>
              </w:rPr>
            </w:pPr>
            <w:r w:rsidRPr="00786988">
              <w:rPr>
                <w:rFonts w:ascii="Times New Roman" w:hAnsi="Times New Roman"/>
              </w:rPr>
              <w:t>Ir iespējams samazināt ārpusģimenes aprūpē esošo bērnu skaitu valsts SAC, ja valsts budžeta finansējums sekotu līdzi šādiem bērniem uz citām ārpusģimenes aprūpes formām vai citiem inovatīviem risinājumiem (</w:t>
            </w:r>
            <w:proofErr w:type="spellStart"/>
            <w:r w:rsidRPr="00786988">
              <w:rPr>
                <w:rFonts w:ascii="Times New Roman" w:hAnsi="Times New Roman"/>
              </w:rPr>
              <w:t>sk.ESR</w:t>
            </w:r>
            <w:proofErr w:type="spellEnd"/>
            <w:r w:rsidRPr="00786988">
              <w:rPr>
                <w:rFonts w:ascii="Times New Roman" w:hAnsi="Times New Roman"/>
              </w:rPr>
              <w:t xml:space="preserve"> 79.lpp. Izmēģinājuma projektu valsts SAC filiālē “Rīga”).</w:t>
            </w:r>
          </w:p>
        </w:tc>
        <w:tc>
          <w:tcPr>
            <w:tcW w:w="4495" w:type="dxa"/>
          </w:tcPr>
          <w:p w14:paraId="6A8CC928" w14:textId="77777777" w:rsidR="0042472C" w:rsidRPr="00786988" w:rsidRDefault="0042472C" w:rsidP="0042472C">
            <w:pPr>
              <w:rPr>
                <w:rFonts w:ascii="Times New Roman" w:hAnsi="Times New Roman" w:cs="Times New Roman"/>
                <w:b/>
                <w:sz w:val="20"/>
                <w:szCs w:val="20"/>
              </w:rPr>
            </w:pPr>
            <w:r w:rsidRPr="00786988">
              <w:rPr>
                <w:rFonts w:ascii="Times New Roman" w:hAnsi="Times New Roman" w:cs="Times New Roman"/>
                <w:b/>
                <w:sz w:val="20"/>
                <w:szCs w:val="20"/>
              </w:rPr>
              <w:t>Daļēji ņemts vērā</w:t>
            </w:r>
          </w:p>
          <w:p w14:paraId="360DEF21" w14:textId="77777777" w:rsidR="0042472C" w:rsidRPr="00786988" w:rsidRDefault="0042472C" w:rsidP="0042472C">
            <w:pPr>
              <w:rPr>
                <w:rFonts w:ascii="Times New Roman" w:hAnsi="Times New Roman" w:cs="Times New Roman"/>
                <w:sz w:val="20"/>
                <w:szCs w:val="20"/>
              </w:rPr>
            </w:pPr>
            <w:r w:rsidRPr="00786988">
              <w:rPr>
                <w:rFonts w:ascii="Times New Roman" w:hAnsi="Times New Roman" w:cs="Times New Roman"/>
                <w:sz w:val="20"/>
                <w:szCs w:val="20"/>
              </w:rPr>
              <w:t>Precizētas uzdevumu redakcijas.</w:t>
            </w:r>
          </w:p>
          <w:p w14:paraId="7C57D2FA" w14:textId="4F9B9888" w:rsidR="002D3C05" w:rsidRPr="00786988" w:rsidRDefault="0042472C" w:rsidP="0042472C">
            <w:pPr>
              <w:jc w:val="both"/>
              <w:rPr>
                <w:rFonts w:ascii="Times New Roman" w:hAnsi="Times New Roman" w:cs="Times New Roman"/>
                <w:sz w:val="20"/>
                <w:szCs w:val="20"/>
              </w:rPr>
            </w:pPr>
            <w:r w:rsidRPr="00786988">
              <w:rPr>
                <w:rFonts w:ascii="Times New Roman" w:hAnsi="Times New Roman" w:cs="Times New Roman"/>
                <w:sz w:val="20"/>
                <w:szCs w:val="20"/>
              </w:rPr>
              <w:t xml:space="preserve">Princips </w:t>
            </w:r>
            <w:r w:rsidRPr="00786988">
              <w:rPr>
                <w:rFonts w:ascii="Times New Roman" w:hAnsi="Times New Roman" w:cs="Times New Roman"/>
                <w:i/>
                <w:sz w:val="20"/>
                <w:szCs w:val="20"/>
              </w:rPr>
              <w:t>Nauda seko klientam</w:t>
            </w:r>
            <w:r w:rsidRPr="00786988">
              <w:rPr>
                <w:rFonts w:ascii="Times New Roman" w:hAnsi="Times New Roman" w:cs="Times New Roman"/>
                <w:sz w:val="20"/>
                <w:szCs w:val="20"/>
              </w:rPr>
              <w:t xml:space="preserve"> bērniem ir ieviests arī  bērnu ārpusģimenes aprūpē ar 01.01. 2019. saskaņā ar MK  18.12.2018. noteikumiem  Nr. 797. “Valsts atbalsta piešķiršanas kārtība pašvaldībām par sociālo pakalpojumu nodrošināšanu personas dzīvesvietā”.</w:t>
            </w:r>
          </w:p>
        </w:tc>
      </w:tr>
      <w:tr w:rsidR="002D3C05" w:rsidRPr="00786988" w14:paraId="5FC5E5D8" w14:textId="77777777" w:rsidTr="00141381">
        <w:tc>
          <w:tcPr>
            <w:tcW w:w="3126" w:type="dxa"/>
          </w:tcPr>
          <w:p w14:paraId="1CCBEECB" w14:textId="0DDBCBA8" w:rsidR="002D3C05" w:rsidRPr="00786988" w:rsidRDefault="00447FB0" w:rsidP="002D3C05">
            <w:pPr>
              <w:rPr>
                <w:rFonts w:ascii="Times New Roman" w:hAnsi="Times New Roman" w:cs="Times New Roman"/>
                <w:sz w:val="20"/>
                <w:szCs w:val="20"/>
              </w:rPr>
            </w:pPr>
            <w:r w:rsidRPr="00786988">
              <w:rPr>
                <w:rFonts w:ascii="Times New Roman" w:hAnsi="Times New Roman" w:cs="Times New Roman"/>
                <w:sz w:val="20"/>
                <w:szCs w:val="20"/>
              </w:rPr>
              <w:t>178.</w:t>
            </w:r>
            <w:r w:rsidR="002D3C05" w:rsidRPr="00786988">
              <w:rPr>
                <w:rFonts w:ascii="Times New Roman" w:hAnsi="Times New Roman" w:cs="Times New Roman"/>
                <w:sz w:val="20"/>
                <w:szCs w:val="20"/>
              </w:rPr>
              <w:t xml:space="preserve">Pamatnostādņu projekts, </w:t>
            </w:r>
          </w:p>
          <w:p w14:paraId="5694AE52" w14:textId="77777777" w:rsidR="002D3C05" w:rsidRPr="00786988" w:rsidRDefault="002D3C05" w:rsidP="002D3C05">
            <w:pPr>
              <w:rPr>
                <w:rFonts w:ascii="Times New Roman" w:hAnsi="Times New Roman" w:cs="Times New Roman"/>
                <w:sz w:val="20"/>
                <w:szCs w:val="20"/>
              </w:rPr>
            </w:pPr>
            <w:r w:rsidRPr="00786988">
              <w:rPr>
                <w:rFonts w:ascii="Times New Roman" w:hAnsi="Times New Roman" w:cs="Times New Roman"/>
                <w:sz w:val="20"/>
                <w:szCs w:val="20"/>
              </w:rPr>
              <w:t>Rīcības virziens “Moderna un pieejama sociālo pakalpojumu sistēma, kas cita starpā uzlabo iedzīvotāju iespējas dzīvot neatkarīgi un dzīvot sabiedrībā, iekļauties izglītībā un darba tirgū”</w:t>
            </w:r>
          </w:p>
        </w:tc>
        <w:tc>
          <w:tcPr>
            <w:tcW w:w="6752" w:type="dxa"/>
          </w:tcPr>
          <w:p w14:paraId="20F0720F" w14:textId="77777777" w:rsidR="002D3C05" w:rsidRPr="00786988" w:rsidRDefault="002D3C05" w:rsidP="002D3C05">
            <w:pPr>
              <w:jc w:val="center"/>
              <w:rPr>
                <w:rFonts w:ascii="Times New Roman" w:hAnsi="Times New Roman" w:cs="Times New Roman"/>
                <w:b/>
                <w:sz w:val="20"/>
                <w:szCs w:val="20"/>
              </w:rPr>
            </w:pPr>
            <w:r w:rsidRPr="00786988">
              <w:rPr>
                <w:rFonts w:ascii="Times New Roman" w:hAnsi="Times New Roman" w:cs="Times New Roman"/>
                <w:b/>
                <w:sz w:val="20"/>
                <w:szCs w:val="20"/>
              </w:rPr>
              <w:t>Ieva Ozola</w:t>
            </w:r>
          </w:p>
          <w:p w14:paraId="43545D00" w14:textId="77777777" w:rsidR="002D3C05" w:rsidRPr="00786988" w:rsidRDefault="002D3C05" w:rsidP="002D3C05">
            <w:pPr>
              <w:jc w:val="both"/>
              <w:rPr>
                <w:rFonts w:ascii="Times New Roman" w:hAnsi="Times New Roman" w:cs="Times New Roman"/>
                <w:sz w:val="20"/>
                <w:szCs w:val="20"/>
              </w:rPr>
            </w:pPr>
            <w:r w:rsidRPr="00786988">
              <w:rPr>
                <w:rFonts w:ascii="Times New Roman" w:hAnsi="Times New Roman" w:cs="Times New Roman"/>
                <w:sz w:val="20"/>
                <w:szCs w:val="20"/>
              </w:rPr>
              <w:t xml:space="preserve">(6.1. regulāri pārskatot sociālo pakalpojumu saturu atbilstoši mērķa grupas individuālām vajadzībām). Arī sociālo pakalpojumu jomā būtu nepieciešams attīstīt atbalstošas metodikas atbilstoši </w:t>
            </w:r>
            <w:proofErr w:type="spellStart"/>
            <w:r w:rsidRPr="00786988">
              <w:rPr>
                <w:rFonts w:ascii="Times New Roman" w:hAnsi="Times New Roman" w:cs="Times New Roman"/>
                <w:sz w:val="20"/>
                <w:szCs w:val="20"/>
              </w:rPr>
              <w:t>mērķgrupām</w:t>
            </w:r>
            <w:proofErr w:type="spellEnd"/>
            <w:r w:rsidRPr="00786988">
              <w:rPr>
                <w:rFonts w:ascii="Times New Roman" w:hAnsi="Times New Roman" w:cs="Times New Roman"/>
                <w:sz w:val="20"/>
                <w:szCs w:val="20"/>
              </w:rPr>
              <w:t>. Pēc kādiem kritērijiem tad tās tiks regulāri pārskatītas? Ir nepieciešami kādi vienoti profesionāli kritēriji nevis vienkārši pēc LM auditu sistēmas.</w:t>
            </w:r>
          </w:p>
        </w:tc>
        <w:tc>
          <w:tcPr>
            <w:tcW w:w="4495" w:type="dxa"/>
          </w:tcPr>
          <w:p w14:paraId="4A630A0B" w14:textId="00920013" w:rsidR="002C4D50" w:rsidRPr="00786988" w:rsidRDefault="00916ADE" w:rsidP="002D3C05">
            <w:pPr>
              <w:rPr>
                <w:rFonts w:ascii="Times New Roman" w:hAnsi="Times New Roman" w:cs="Times New Roman"/>
                <w:b/>
                <w:sz w:val="20"/>
                <w:szCs w:val="20"/>
              </w:rPr>
            </w:pPr>
            <w:r>
              <w:rPr>
                <w:rFonts w:ascii="Times New Roman" w:hAnsi="Times New Roman" w:cs="Times New Roman"/>
                <w:b/>
                <w:sz w:val="20"/>
                <w:szCs w:val="20"/>
              </w:rPr>
              <w:t>Ņ</w:t>
            </w:r>
            <w:r w:rsidR="0006144B" w:rsidRPr="00786988">
              <w:rPr>
                <w:rFonts w:ascii="Times New Roman" w:hAnsi="Times New Roman" w:cs="Times New Roman"/>
                <w:b/>
                <w:sz w:val="20"/>
                <w:szCs w:val="20"/>
              </w:rPr>
              <w:t>emts vērā</w:t>
            </w:r>
          </w:p>
          <w:p w14:paraId="5ED63042" w14:textId="3A063FDC" w:rsidR="0006144B" w:rsidRPr="00786988" w:rsidRDefault="0006144B" w:rsidP="0006144B">
            <w:pPr>
              <w:jc w:val="both"/>
              <w:rPr>
                <w:rFonts w:ascii="Times New Roman" w:hAnsi="Times New Roman" w:cs="Times New Roman"/>
                <w:sz w:val="20"/>
                <w:szCs w:val="20"/>
              </w:rPr>
            </w:pPr>
            <w:r w:rsidRPr="00786988">
              <w:rPr>
                <w:rFonts w:ascii="Times New Roman" w:hAnsi="Times New Roman" w:cs="Times New Roman"/>
                <w:sz w:val="20"/>
                <w:szCs w:val="20"/>
              </w:rPr>
              <w:t>Precizēti un papildināti uzdevumu formulējumi 2.un 5.rīcības virzienā</w:t>
            </w:r>
          </w:p>
          <w:p w14:paraId="1680A1A5" w14:textId="2F577CFF" w:rsidR="0006144B" w:rsidRPr="00786988" w:rsidRDefault="0006144B" w:rsidP="002D3C05">
            <w:pPr>
              <w:rPr>
                <w:rFonts w:ascii="Times New Roman" w:hAnsi="Times New Roman" w:cs="Times New Roman"/>
                <w:sz w:val="20"/>
                <w:szCs w:val="20"/>
              </w:rPr>
            </w:pPr>
          </w:p>
        </w:tc>
      </w:tr>
      <w:tr w:rsidR="002D3C05" w:rsidRPr="00786988" w14:paraId="3E4738E0" w14:textId="77777777" w:rsidTr="00141381">
        <w:tc>
          <w:tcPr>
            <w:tcW w:w="3126" w:type="dxa"/>
          </w:tcPr>
          <w:p w14:paraId="460F846F" w14:textId="548525CE" w:rsidR="002D3C05" w:rsidRPr="00786988" w:rsidRDefault="00447FB0" w:rsidP="002D3C05">
            <w:pPr>
              <w:rPr>
                <w:rFonts w:ascii="Times New Roman" w:hAnsi="Times New Roman" w:cs="Times New Roman"/>
                <w:sz w:val="20"/>
                <w:szCs w:val="20"/>
              </w:rPr>
            </w:pPr>
            <w:r w:rsidRPr="00786988">
              <w:rPr>
                <w:rFonts w:ascii="Times New Roman" w:hAnsi="Times New Roman" w:cs="Times New Roman"/>
                <w:sz w:val="20"/>
                <w:szCs w:val="20"/>
              </w:rPr>
              <w:t>179.</w:t>
            </w:r>
            <w:r w:rsidR="002D3C05" w:rsidRPr="00786988">
              <w:rPr>
                <w:rFonts w:ascii="Times New Roman" w:hAnsi="Times New Roman" w:cs="Times New Roman"/>
                <w:sz w:val="20"/>
                <w:szCs w:val="20"/>
              </w:rPr>
              <w:t xml:space="preserve">Pamatnostādņu projekts, </w:t>
            </w:r>
          </w:p>
          <w:p w14:paraId="5C585E8E" w14:textId="77777777" w:rsidR="002D3C05" w:rsidRPr="00786988" w:rsidRDefault="002D3C05" w:rsidP="002D3C05">
            <w:pPr>
              <w:rPr>
                <w:rFonts w:ascii="Times New Roman" w:hAnsi="Times New Roman" w:cs="Times New Roman"/>
                <w:sz w:val="20"/>
                <w:szCs w:val="20"/>
              </w:rPr>
            </w:pPr>
            <w:r w:rsidRPr="00786988">
              <w:rPr>
                <w:rFonts w:ascii="Times New Roman" w:hAnsi="Times New Roman" w:cs="Times New Roman"/>
                <w:sz w:val="20"/>
                <w:szCs w:val="20"/>
              </w:rPr>
              <w:t xml:space="preserve">Rīcības virziens “Moderna un pieejama sociālo pakalpojumu sistēma, kas cita starpā uzlabo </w:t>
            </w:r>
            <w:r w:rsidRPr="00786988">
              <w:rPr>
                <w:rFonts w:ascii="Times New Roman" w:hAnsi="Times New Roman" w:cs="Times New Roman"/>
                <w:sz w:val="20"/>
                <w:szCs w:val="20"/>
              </w:rPr>
              <w:lastRenderedPageBreak/>
              <w:t>iedzīvotāju iespējas dzīvot neatkarīgi un dzīvot sabiedrībā, iekļauties izglītībā un darba tirgū”</w:t>
            </w:r>
          </w:p>
        </w:tc>
        <w:tc>
          <w:tcPr>
            <w:tcW w:w="6752" w:type="dxa"/>
          </w:tcPr>
          <w:p w14:paraId="45304B52" w14:textId="77777777" w:rsidR="002D3C05" w:rsidRPr="00786988" w:rsidRDefault="002D3C05" w:rsidP="002D3C05">
            <w:pPr>
              <w:jc w:val="center"/>
              <w:rPr>
                <w:rFonts w:ascii="Times New Roman" w:hAnsi="Times New Roman" w:cs="Times New Roman"/>
                <w:b/>
                <w:sz w:val="20"/>
                <w:szCs w:val="20"/>
              </w:rPr>
            </w:pPr>
            <w:r w:rsidRPr="00786988">
              <w:rPr>
                <w:rFonts w:ascii="Times New Roman" w:hAnsi="Times New Roman" w:cs="Times New Roman"/>
                <w:b/>
                <w:sz w:val="20"/>
                <w:szCs w:val="20"/>
              </w:rPr>
              <w:lastRenderedPageBreak/>
              <w:t>Ieva Ozola</w:t>
            </w:r>
          </w:p>
          <w:p w14:paraId="68C66B8B" w14:textId="77777777" w:rsidR="002D3C05" w:rsidRPr="00786988" w:rsidRDefault="002D3C05" w:rsidP="002D3C05">
            <w:pPr>
              <w:jc w:val="both"/>
              <w:rPr>
                <w:rFonts w:ascii="Times New Roman" w:hAnsi="Times New Roman" w:cs="Times New Roman"/>
                <w:sz w:val="20"/>
                <w:szCs w:val="20"/>
              </w:rPr>
            </w:pPr>
            <w:r w:rsidRPr="00786988">
              <w:rPr>
                <w:rFonts w:ascii="Times New Roman" w:hAnsi="Times New Roman" w:cs="Times New Roman"/>
                <w:sz w:val="20"/>
                <w:szCs w:val="20"/>
              </w:rPr>
              <w:t xml:space="preserve">(6.2. pārskatot sociālo pakalpojumu cenu groza atbilstību faktiskajām tirgus cenām un izvērtējot sociālo pakalpojumu finansēšanas sasaisti ar ekonomisko rādītāju (patēriņa cenu indekss, vidējā darba samaksa, minimālā mēneša darba alga) </w:t>
            </w:r>
            <w:r w:rsidRPr="00786988">
              <w:rPr>
                <w:rFonts w:ascii="Times New Roman" w:hAnsi="Times New Roman" w:cs="Times New Roman"/>
                <w:sz w:val="20"/>
                <w:szCs w:val="20"/>
              </w:rPr>
              <w:lastRenderedPageBreak/>
              <w:t>izmaiņām) Precizēt: pārskatot sociālo pakalpojumu cenu groza atbilstību faktiskajām tirgus cenām un izvērtējot sociālo pakalpojumu finansēšanas sasaisti ar ekonomisko rādītāju (patēriņa cenu indekss, vidējā darba samaksa, minimālā mēneša darba alga, nodokļu samaksa un izmaiņas nodokļu sistēmā) izmaiņām.</w:t>
            </w:r>
          </w:p>
          <w:p w14:paraId="1F189CC6" w14:textId="77777777" w:rsidR="002D3C05" w:rsidRPr="00786988" w:rsidRDefault="002D3C05" w:rsidP="002D3C05">
            <w:pPr>
              <w:jc w:val="both"/>
              <w:rPr>
                <w:rFonts w:ascii="Times New Roman" w:hAnsi="Times New Roman" w:cs="Times New Roman"/>
                <w:b/>
                <w:sz w:val="20"/>
                <w:szCs w:val="20"/>
              </w:rPr>
            </w:pPr>
            <w:r w:rsidRPr="00786988">
              <w:rPr>
                <w:rFonts w:ascii="Times New Roman" w:hAnsi="Times New Roman" w:cs="Times New Roman"/>
                <w:sz w:val="20"/>
                <w:szCs w:val="20"/>
              </w:rPr>
              <w:t>Pakalpojumu samaksā lielākoties netiek ņemtas vērā izmaiņas nodokļu politikā. Tas arī būtu svarīgs kritērijs.</w:t>
            </w:r>
          </w:p>
        </w:tc>
        <w:tc>
          <w:tcPr>
            <w:tcW w:w="4495" w:type="dxa"/>
          </w:tcPr>
          <w:p w14:paraId="0E431347" w14:textId="5E9BD161" w:rsidR="002C4D50" w:rsidRPr="00786988" w:rsidRDefault="002C4D50" w:rsidP="002D3C05">
            <w:pPr>
              <w:rPr>
                <w:rFonts w:ascii="Times New Roman" w:hAnsi="Times New Roman" w:cs="Times New Roman"/>
                <w:b/>
                <w:sz w:val="20"/>
                <w:szCs w:val="20"/>
              </w:rPr>
            </w:pPr>
            <w:r w:rsidRPr="00786988">
              <w:rPr>
                <w:rFonts w:ascii="Times New Roman" w:hAnsi="Times New Roman" w:cs="Times New Roman"/>
                <w:b/>
                <w:sz w:val="20"/>
                <w:szCs w:val="20"/>
              </w:rPr>
              <w:lastRenderedPageBreak/>
              <w:t>Ņemts vērā</w:t>
            </w:r>
          </w:p>
        </w:tc>
      </w:tr>
      <w:tr w:rsidR="002D3C05" w:rsidRPr="00786988" w14:paraId="4AFCC829" w14:textId="77777777" w:rsidTr="00141381">
        <w:tc>
          <w:tcPr>
            <w:tcW w:w="3126" w:type="dxa"/>
          </w:tcPr>
          <w:p w14:paraId="4D5DB80D" w14:textId="30A2C646" w:rsidR="002D3C05" w:rsidRPr="00786988" w:rsidRDefault="00447FB0" w:rsidP="002D3C05">
            <w:pPr>
              <w:rPr>
                <w:rFonts w:ascii="Times New Roman" w:hAnsi="Times New Roman" w:cs="Times New Roman"/>
                <w:sz w:val="20"/>
                <w:szCs w:val="20"/>
              </w:rPr>
            </w:pPr>
            <w:r w:rsidRPr="00786988">
              <w:rPr>
                <w:rFonts w:ascii="Times New Roman" w:hAnsi="Times New Roman" w:cs="Times New Roman"/>
                <w:sz w:val="20"/>
                <w:szCs w:val="20"/>
              </w:rPr>
              <w:t>180.</w:t>
            </w:r>
            <w:r w:rsidR="002D3C05" w:rsidRPr="00786988">
              <w:rPr>
                <w:rFonts w:ascii="Times New Roman" w:hAnsi="Times New Roman" w:cs="Times New Roman"/>
                <w:sz w:val="20"/>
                <w:szCs w:val="20"/>
              </w:rPr>
              <w:t xml:space="preserve">Pamatnostādņu projekts, </w:t>
            </w:r>
          </w:p>
          <w:p w14:paraId="1F6A99ED" w14:textId="77777777" w:rsidR="002D3C05" w:rsidRPr="00786988" w:rsidRDefault="002D3C05" w:rsidP="002D3C05">
            <w:pPr>
              <w:rPr>
                <w:rFonts w:ascii="Times New Roman" w:hAnsi="Times New Roman" w:cs="Times New Roman"/>
                <w:sz w:val="20"/>
                <w:szCs w:val="20"/>
              </w:rPr>
            </w:pPr>
            <w:r w:rsidRPr="00786988">
              <w:rPr>
                <w:rFonts w:ascii="Times New Roman" w:hAnsi="Times New Roman" w:cs="Times New Roman"/>
                <w:sz w:val="20"/>
                <w:szCs w:val="20"/>
              </w:rPr>
              <w:t>Rīcības virziens “Moderna un pieejama sociālo pakalpojumu sistēma, kas cita starpā uzlabo iedzīvotāju iespējas dzīvot neatkarīgi un dzīvot sabiedrībā, iekļauties izglītībā un darba tirgū”</w:t>
            </w:r>
          </w:p>
        </w:tc>
        <w:tc>
          <w:tcPr>
            <w:tcW w:w="6752" w:type="dxa"/>
          </w:tcPr>
          <w:p w14:paraId="579FCC59" w14:textId="7A3CA1A4" w:rsidR="002D3C05" w:rsidRPr="00786988" w:rsidRDefault="002D3C05" w:rsidP="002D3C05">
            <w:pPr>
              <w:pStyle w:val="CommentText"/>
              <w:jc w:val="center"/>
              <w:rPr>
                <w:rFonts w:ascii="Times New Roman" w:hAnsi="Times New Roman"/>
                <w:b/>
                <w:bCs/>
              </w:rPr>
            </w:pPr>
            <w:r w:rsidRPr="00786988">
              <w:rPr>
                <w:rFonts w:ascii="Times New Roman" w:hAnsi="Times New Roman"/>
                <w:b/>
                <w:bCs/>
              </w:rPr>
              <w:t xml:space="preserve">Latvijas </w:t>
            </w:r>
            <w:r w:rsidR="00916ADE">
              <w:rPr>
                <w:rFonts w:ascii="Times New Roman" w:hAnsi="Times New Roman"/>
                <w:b/>
                <w:bCs/>
              </w:rPr>
              <w:t>s</w:t>
            </w:r>
            <w:r w:rsidRPr="00786988">
              <w:rPr>
                <w:rFonts w:ascii="Times New Roman" w:hAnsi="Times New Roman"/>
                <w:b/>
                <w:bCs/>
              </w:rPr>
              <w:t>ociālo darbinieku biedrība</w:t>
            </w:r>
          </w:p>
          <w:p w14:paraId="286F5577" w14:textId="77777777" w:rsidR="002D3C05" w:rsidRPr="00786988" w:rsidRDefault="002D3C05" w:rsidP="002D3C05">
            <w:pPr>
              <w:pStyle w:val="CommentText"/>
              <w:jc w:val="both"/>
              <w:rPr>
                <w:rFonts w:ascii="Times New Roman" w:hAnsi="Times New Roman"/>
              </w:rPr>
            </w:pPr>
            <w:r w:rsidRPr="00786988">
              <w:rPr>
                <w:rFonts w:ascii="Times New Roman" w:hAnsi="Times New Roman"/>
                <w:b/>
                <w:bCs/>
                <w:u w:val="single"/>
              </w:rPr>
              <w:t>Priekšlikums</w:t>
            </w:r>
            <w:r w:rsidRPr="00786988">
              <w:rPr>
                <w:rFonts w:ascii="Times New Roman" w:hAnsi="Times New Roman"/>
              </w:rPr>
              <w:t xml:space="preserve">: </w:t>
            </w:r>
          </w:p>
          <w:p w14:paraId="522E759E" w14:textId="77777777" w:rsidR="002D3C05" w:rsidRPr="00786988" w:rsidRDefault="002D3C05" w:rsidP="002D3C05">
            <w:pPr>
              <w:pStyle w:val="CommentText"/>
              <w:jc w:val="both"/>
              <w:rPr>
                <w:rFonts w:ascii="Times New Roman" w:hAnsi="Times New Roman"/>
              </w:rPr>
            </w:pPr>
            <w:r w:rsidRPr="00786988">
              <w:rPr>
                <w:rFonts w:ascii="Times New Roman" w:hAnsi="Times New Roman"/>
              </w:rPr>
              <w:t>Izteikt 6.punktu jaunā redakcijā un papildināt ar jauniem uzdevumiem šādā redakcijā:</w:t>
            </w:r>
          </w:p>
          <w:p w14:paraId="5B6321DD" w14:textId="77777777" w:rsidR="002D3C05" w:rsidRPr="00786988" w:rsidRDefault="002D3C05" w:rsidP="002D3C05">
            <w:pPr>
              <w:pStyle w:val="CommentText"/>
              <w:jc w:val="both"/>
              <w:rPr>
                <w:rFonts w:ascii="Times New Roman" w:eastAsia="Times New Roman" w:hAnsi="Times New Roman"/>
                <w:lang w:eastAsia="lv-LV"/>
              </w:rPr>
            </w:pPr>
            <w:r w:rsidRPr="00786988">
              <w:rPr>
                <w:rFonts w:ascii="Times New Roman" w:hAnsi="Times New Roman"/>
              </w:rPr>
              <w:t xml:space="preserve">“6. </w:t>
            </w:r>
            <w:r w:rsidRPr="00786988">
              <w:rPr>
                <w:rFonts w:ascii="Times New Roman" w:eastAsia="Times New Roman" w:hAnsi="Times New Roman"/>
                <w:lang w:eastAsia="lv-LV"/>
              </w:rPr>
              <w:t>Uzlabot sociālo pakalpojumu sniegšanas kvalitāti un nodrošināto apjomu, tai skaitā:</w:t>
            </w:r>
          </w:p>
          <w:p w14:paraId="0516F19B" w14:textId="77777777" w:rsidR="002D3C05" w:rsidRPr="00786988" w:rsidRDefault="002D3C05" w:rsidP="002D3C05">
            <w:pPr>
              <w:pStyle w:val="CommentText"/>
              <w:jc w:val="both"/>
              <w:rPr>
                <w:rFonts w:ascii="Times New Roman" w:eastAsia="Times New Roman" w:hAnsi="Times New Roman"/>
                <w:lang w:eastAsia="lv-LV"/>
              </w:rPr>
            </w:pPr>
            <w:r w:rsidRPr="00786988">
              <w:rPr>
                <w:rFonts w:ascii="Times New Roman" w:eastAsia="Times New Roman" w:hAnsi="Times New Roman"/>
                <w:lang w:eastAsia="lv-LV"/>
              </w:rPr>
              <w:t>6.1. regulāri pārskatot</w:t>
            </w:r>
            <w:r w:rsidRPr="00786988">
              <w:rPr>
                <w:rFonts w:ascii="Times New Roman" w:hAnsi="Times New Roman"/>
              </w:rPr>
              <w:t xml:space="preserve"> un pilnveidojot  </w:t>
            </w:r>
            <w:r w:rsidRPr="00786988">
              <w:rPr>
                <w:rFonts w:ascii="Times New Roman" w:eastAsia="Times New Roman" w:hAnsi="Times New Roman"/>
                <w:lang w:eastAsia="lv-LV"/>
              </w:rPr>
              <w:t>sociālo pakalpojumu saturu atbilstoši mērķa grupas individuālām vajadzībām, (noteikt līdzatbildīgo institūciju: VARAM),</w:t>
            </w:r>
          </w:p>
          <w:p w14:paraId="5C3F8460" w14:textId="77777777" w:rsidR="002D3C05" w:rsidRPr="00786988" w:rsidRDefault="002D3C05" w:rsidP="002D3C05">
            <w:pPr>
              <w:pStyle w:val="CommentText"/>
              <w:jc w:val="both"/>
              <w:rPr>
                <w:rFonts w:ascii="Times New Roman" w:eastAsia="Times New Roman" w:hAnsi="Times New Roman"/>
                <w:lang w:eastAsia="lv-LV"/>
              </w:rPr>
            </w:pPr>
            <w:r w:rsidRPr="00786988">
              <w:rPr>
                <w:rFonts w:ascii="Times New Roman" w:eastAsia="Times New Roman" w:hAnsi="Times New Roman"/>
                <w:lang w:eastAsia="lv-LV"/>
              </w:rPr>
              <w:t>6.2. pārskatot sociālo pakalpojumu cenu groza atbilstību faktiskajām tirgus cenām un izvērtējot sociālo pakalpojumu finansēšanas sasaisti ar ekonomisko rādītāju (patēriņa cenu indekss, vidējā darba samaksa, minimālā mēneša darba alga) izmaiņām (noteikt līdzatbildīgo institūciju: VARAM),</w:t>
            </w:r>
          </w:p>
          <w:p w14:paraId="0BC63224" w14:textId="77777777" w:rsidR="002D3C05" w:rsidRPr="00786988" w:rsidRDefault="002D3C05" w:rsidP="002D3C05">
            <w:pPr>
              <w:pStyle w:val="CommentText"/>
              <w:jc w:val="both"/>
              <w:rPr>
                <w:rFonts w:ascii="Times New Roman" w:hAnsi="Times New Roman"/>
              </w:rPr>
            </w:pPr>
            <w:r w:rsidRPr="00786988">
              <w:rPr>
                <w:rFonts w:ascii="Times New Roman" w:hAnsi="Times New Roman"/>
              </w:rPr>
              <w:t xml:space="preserve">6.4. nodrošināt sociālās aprūpes pakalpojumus atbilstoši pieaugošam pieprasījumam, </w:t>
            </w:r>
          </w:p>
          <w:p w14:paraId="4D7E4BB2" w14:textId="77777777" w:rsidR="002D3C05" w:rsidRPr="00786988" w:rsidRDefault="002D3C05" w:rsidP="002D3C05">
            <w:pPr>
              <w:pStyle w:val="CommentText"/>
              <w:jc w:val="both"/>
              <w:rPr>
                <w:rFonts w:ascii="Times New Roman" w:hAnsi="Times New Roman"/>
              </w:rPr>
            </w:pPr>
            <w:r w:rsidRPr="00786988">
              <w:rPr>
                <w:rFonts w:ascii="Times New Roman" w:hAnsi="Times New Roman"/>
              </w:rPr>
              <w:t>6.5. nodrošinot finansējumu jaunu sociālo pakalpojumu izveidei un esošās infrastruktūras renovācijai un uzturēšanai;</w:t>
            </w:r>
          </w:p>
          <w:p w14:paraId="012AC37C" w14:textId="77777777" w:rsidR="002D3C05" w:rsidRPr="00786988" w:rsidRDefault="002D3C05" w:rsidP="002D3C05">
            <w:pPr>
              <w:pStyle w:val="CommentText"/>
              <w:jc w:val="both"/>
              <w:rPr>
                <w:rFonts w:ascii="Times New Roman" w:hAnsi="Times New Roman"/>
              </w:rPr>
            </w:pPr>
            <w:r w:rsidRPr="00786988">
              <w:rPr>
                <w:rFonts w:ascii="Times New Roman" w:hAnsi="Times New Roman"/>
              </w:rPr>
              <w:t>6.6. izveidot jaunu sociālo pakalpojumu attīstības finanšu instrumentu;</w:t>
            </w:r>
          </w:p>
          <w:p w14:paraId="609A1B06" w14:textId="77777777" w:rsidR="002D3C05" w:rsidRPr="00786988" w:rsidRDefault="002D3C05" w:rsidP="002D3C05">
            <w:pPr>
              <w:pStyle w:val="CommentText"/>
              <w:jc w:val="both"/>
              <w:rPr>
                <w:rFonts w:ascii="Times New Roman" w:hAnsi="Times New Roman"/>
              </w:rPr>
            </w:pPr>
            <w:r w:rsidRPr="00786988">
              <w:rPr>
                <w:rFonts w:ascii="Times New Roman" w:hAnsi="Times New Roman"/>
              </w:rPr>
              <w:t>6.7. attīstība dienas aprūpes centra pakalpojumu personām ar demenci (kā nozīmīgs resurss minēts 76.lpp)</w:t>
            </w:r>
          </w:p>
          <w:p w14:paraId="130BB11E" w14:textId="77777777" w:rsidR="002D3C05" w:rsidRPr="00786988" w:rsidRDefault="002D3C05" w:rsidP="002D3C05">
            <w:pPr>
              <w:pStyle w:val="CommentText"/>
              <w:jc w:val="both"/>
              <w:rPr>
                <w:rFonts w:ascii="Times New Roman" w:hAnsi="Times New Roman"/>
              </w:rPr>
            </w:pPr>
            <w:r w:rsidRPr="00786988">
              <w:rPr>
                <w:rFonts w:ascii="Times New Roman" w:hAnsi="Times New Roman"/>
              </w:rPr>
              <w:t>6.8. izstrādāt normatīvo regulējumu, lai novērstu problēmas ar apgādnieku līdzmaksājuma faktisku nodrošināšanu. (šī problēma minēta 72.lpp)</w:t>
            </w:r>
          </w:p>
          <w:p w14:paraId="4296751C" w14:textId="77777777" w:rsidR="002D3C05" w:rsidRPr="00786988" w:rsidRDefault="002D3C05" w:rsidP="002D3C05">
            <w:pPr>
              <w:pStyle w:val="CommentText"/>
              <w:jc w:val="both"/>
              <w:rPr>
                <w:rFonts w:ascii="Times New Roman" w:hAnsi="Times New Roman"/>
              </w:rPr>
            </w:pPr>
            <w:r w:rsidRPr="00786988">
              <w:rPr>
                <w:rFonts w:ascii="Times New Roman" w:hAnsi="Times New Roman"/>
              </w:rPr>
              <w:t>6.9. Nauda seko klientam finansējuma principa ieviešana bērnu ārpusģimenes aprūpē.</w:t>
            </w:r>
          </w:p>
          <w:p w14:paraId="21178944" w14:textId="77777777" w:rsidR="002D3C05" w:rsidRPr="00786988" w:rsidRDefault="002D3C05" w:rsidP="002D3C05">
            <w:pPr>
              <w:textAlignment w:val="center"/>
              <w:rPr>
                <w:rFonts w:ascii="Times New Roman" w:hAnsi="Times New Roman" w:cs="Times New Roman"/>
                <w:sz w:val="20"/>
                <w:szCs w:val="20"/>
              </w:rPr>
            </w:pPr>
            <w:r w:rsidRPr="00786988">
              <w:rPr>
                <w:rFonts w:ascii="Times New Roman" w:hAnsi="Times New Roman" w:cs="Times New Roman"/>
                <w:sz w:val="20"/>
                <w:szCs w:val="20"/>
              </w:rPr>
              <w:t>6.10 Sociālo pakalpojumu jauna finansēšanas modeļa izstrāde: valsts un pašvaldības kopīgs līdzfinansējums visiem pakalpojumiem; aprūpes apdrošināšanas iespēju izvērtēšana (no LM darba grupas ieteikumiem par sociālo pakalpojumu groza ieviešanu);</w:t>
            </w:r>
          </w:p>
          <w:p w14:paraId="1EF9C43B" w14:textId="77777777" w:rsidR="002D3C05" w:rsidRPr="00786988" w:rsidRDefault="002D3C05" w:rsidP="002D3C05">
            <w:pPr>
              <w:pStyle w:val="CommentText"/>
              <w:jc w:val="both"/>
              <w:rPr>
                <w:rFonts w:ascii="Times New Roman" w:hAnsi="Times New Roman"/>
              </w:rPr>
            </w:pPr>
          </w:p>
          <w:p w14:paraId="6EE9CCB2" w14:textId="77777777" w:rsidR="002D3C05" w:rsidRPr="00786988" w:rsidRDefault="002D3C05" w:rsidP="002D3C05">
            <w:pPr>
              <w:pStyle w:val="CommentText"/>
              <w:jc w:val="both"/>
              <w:rPr>
                <w:rFonts w:ascii="Times New Roman" w:hAnsi="Times New Roman"/>
              </w:rPr>
            </w:pPr>
            <w:r w:rsidRPr="00786988">
              <w:rPr>
                <w:rFonts w:ascii="Times New Roman" w:hAnsi="Times New Roman"/>
              </w:rPr>
              <w:t xml:space="preserve">Pamatojums: izaicinājums – pieaugošs aprūpes pienākumu slogs un nevienmērīgs sociālo pakalpojumu nodrošinājums ir minēts, bet tam pretī netiek likti attiecīgi uzdevumi. Tāpat vispāratzīta ir problēma, ka ir nepietiekams sociālo pakalpojumu nodrošinājums pašvaldībās. Ir nepieciešama valstiska mēroga plānošana šīs problēmas risināšanā. Šobrīd Pamatnostādnēs ir vērojama LM norobežošanās no </w:t>
            </w:r>
            <w:r w:rsidRPr="00786988">
              <w:rPr>
                <w:rFonts w:ascii="Times New Roman" w:hAnsi="Times New Roman"/>
              </w:rPr>
              <w:lastRenderedPageBreak/>
              <w:t xml:space="preserve">to sociālo pakalpojumu attīstības plānošanas, par kuriem atbild pašvaldības autonomās funkcijas ietvaros. Tomēr ir jāuzsver, ka Latvijā ir vienota sociālā politika un cilvēku </w:t>
            </w:r>
            <w:proofErr w:type="spellStart"/>
            <w:r w:rsidRPr="00786988">
              <w:rPr>
                <w:rFonts w:ascii="Times New Roman" w:hAnsi="Times New Roman"/>
              </w:rPr>
              <w:t>pamattiesības</w:t>
            </w:r>
            <w:proofErr w:type="spellEnd"/>
            <w:r w:rsidRPr="00786988">
              <w:rPr>
                <w:rFonts w:ascii="Times New Roman" w:hAnsi="Times New Roman"/>
              </w:rPr>
              <w:t xml:space="preserve"> ir jānodrošina neatkarīgi no pašvaldības. Tāpēc politikas plānošanas dokumentos ir jānosaka attiecīgi uzdevumi.</w:t>
            </w:r>
          </w:p>
          <w:p w14:paraId="1A5EAA86" w14:textId="77777777" w:rsidR="002D3C05" w:rsidRPr="00786988" w:rsidRDefault="002D3C05" w:rsidP="002D3C05">
            <w:pPr>
              <w:pStyle w:val="CommentText"/>
              <w:jc w:val="both"/>
              <w:rPr>
                <w:rFonts w:ascii="Times New Roman" w:hAnsi="Times New Roman"/>
              </w:rPr>
            </w:pPr>
            <w:r w:rsidRPr="00786988">
              <w:rPr>
                <w:rFonts w:ascii="Times New Roman" w:hAnsi="Times New Roman"/>
              </w:rPr>
              <w:t>Jāiestrādā uzdevumos LM darba grupas par sociālo pakalpojumu grozu ieteikumi.</w:t>
            </w:r>
          </w:p>
          <w:p w14:paraId="3CC092D9" w14:textId="77777777" w:rsidR="002D3C05" w:rsidRPr="00786988" w:rsidRDefault="002D3C05" w:rsidP="002D3C05">
            <w:pPr>
              <w:pStyle w:val="CommentText"/>
              <w:jc w:val="both"/>
              <w:rPr>
                <w:rFonts w:ascii="Times New Roman" w:hAnsi="Times New Roman"/>
              </w:rPr>
            </w:pPr>
            <w:r w:rsidRPr="00786988">
              <w:rPr>
                <w:rFonts w:ascii="Times New Roman" w:hAnsi="Times New Roman"/>
              </w:rPr>
              <w:t>Ir iespējams samazināt ārpusģimenes aprūpē esošo bērnu skaitu VSAC, ja valsts budžeta finansējums sekotu līdzi šādiem bērniem uz citām ārpusģimenes aprūpes formām vai citiem inovatīviem risinājumiem.</w:t>
            </w:r>
          </w:p>
          <w:p w14:paraId="42CE6334" w14:textId="77777777" w:rsidR="002D3C05" w:rsidRPr="00786988" w:rsidRDefault="002D3C05" w:rsidP="002D3C05">
            <w:pPr>
              <w:pStyle w:val="CommentText"/>
              <w:jc w:val="both"/>
              <w:rPr>
                <w:rFonts w:ascii="Times New Roman" w:hAnsi="Times New Roman"/>
              </w:rPr>
            </w:pPr>
            <w:r w:rsidRPr="00786988">
              <w:rPr>
                <w:rFonts w:ascii="Times New Roman" w:hAnsi="Times New Roman"/>
              </w:rPr>
              <w:t xml:space="preserve">Papildus norādām arī </w:t>
            </w:r>
            <w:proofErr w:type="spellStart"/>
            <w:r w:rsidRPr="00786988">
              <w:rPr>
                <w:rFonts w:ascii="Times New Roman" w:hAnsi="Times New Roman"/>
              </w:rPr>
              <w:t>lpp</w:t>
            </w:r>
            <w:proofErr w:type="spellEnd"/>
            <w:r w:rsidRPr="00786988">
              <w:rPr>
                <w:rFonts w:ascii="Times New Roman" w:hAnsi="Times New Roman"/>
              </w:rPr>
              <w:t xml:space="preserve"> numuru no 2.pielikuma, kur minēta attiecīgā problēma un/ vai nepieciešamās darbības.</w:t>
            </w:r>
          </w:p>
          <w:p w14:paraId="02C0899A" w14:textId="77777777" w:rsidR="002D3C05" w:rsidRPr="00786988" w:rsidRDefault="002D3C05" w:rsidP="002D3C05">
            <w:pPr>
              <w:pStyle w:val="CommentText"/>
              <w:jc w:val="both"/>
              <w:rPr>
                <w:rFonts w:ascii="Times New Roman" w:hAnsi="Times New Roman"/>
              </w:rPr>
            </w:pPr>
            <w:r w:rsidRPr="00786988">
              <w:rPr>
                <w:rFonts w:ascii="Times New Roman" w:hAnsi="Times New Roman"/>
              </w:rPr>
              <w:t>2.pielikuma 94.-95.lpp ir atzīts, ka vienots sociālo pakalpojumu pārklājums nav arī tāpēc, ka pašvaldībām ir dažādas finansiālās iespējas, dažāds infrastruktūras stāvoklis u.c. Bet šo problēmu un tās risināšanu Pamatnostādņu rīcības virziens un uzdevumi neietver</w:t>
            </w:r>
          </w:p>
        </w:tc>
        <w:tc>
          <w:tcPr>
            <w:tcW w:w="4495" w:type="dxa"/>
          </w:tcPr>
          <w:p w14:paraId="3C356650" w14:textId="5565AA42" w:rsidR="002D3C05" w:rsidRPr="00786988" w:rsidRDefault="0042472C" w:rsidP="002D3C05">
            <w:pPr>
              <w:rPr>
                <w:rFonts w:ascii="Times New Roman" w:hAnsi="Times New Roman" w:cs="Times New Roman"/>
                <w:b/>
                <w:sz w:val="20"/>
                <w:szCs w:val="20"/>
              </w:rPr>
            </w:pPr>
            <w:r w:rsidRPr="00786988">
              <w:rPr>
                <w:rFonts w:ascii="Times New Roman" w:hAnsi="Times New Roman" w:cs="Times New Roman"/>
                <w:b/>
                <w:sz w:val="20"/>
                <w:szCs w:val="20"/>
              </w:rPr>
              <w:lastRenderedPageBreak/>
              <w:t>Daļēji ņemts vērā</w:t>
            </w:r>
          </w:p>
          <w:p w14:paraId="2F6B85E7" w14:textId="02248F8C" w:rsidR="002C4D50" w:rsidRPr="00786988" w:rsidRDefault="0042472C" w:rsidP="0042472C">
            <w:pPr>
              <w:jc w:val="both"/>
              <w:rPr>
                <w:rFonts w:ascii="Times New Roman" w:hAnsi="Times New Roman" w:cs="Times New Roman"/>
                <w:sz w:val="20"/>
                <w:szCs w:val="20"/>
              </w:rPr>
            </w:pPr>
            <w:r w:rsidRPr="00786988">
              <w:rPr>
                <w:rFonts w:ascii="Times New Roman" w:hAnsi="Times New Roman" w:cs="Times New Roman"/>
                <w:sz w:val="20"/>
                <w:szCs w:val="20"/>
              </w:rPr>
              <w:t>Precizēti un papildināti Pamatnostādņu projekta 2.rīcības virziena uzdevumi.</w:t>
            </w:r>
            <w:r w:rsidR="002C4D50" w:rsidRPr="00786988">
              <w:rPr>
                <w:rFonts w:ascii="Times New Roman" w:hAnsi="Times New Roman" w:cs="Times New Roman"/>
                <w:sz w:val="20"/>
                <w:szCs w:val="20"/>
              </w:rPr>
              <w:t xml:space="preserve"> </w:t>
            </w:r>
            <w:r w:rsidRPr="00786988">
              <w:rPr>
                <w:rFonts w:ascii="Times New Roman" w:hAnsi="Times New Roman" w:cs="Times New Roman"/>
                <w:sz w:val="20"/>
                <w:szCs w:val="20"/>
              </w:rPr>
              <w:t xml:space="preserve">Taču augstas detalizācijas pakāpes uzdevumu iekļaušana, kā arī viena konkrēta risinājuma piedāvāšana ir diskutējama plāna projekta “Plāns sociālo pakalpojumu attīstībai 2021.-2023.gadam” izstrādes laikā.  </w:t>
            </w:r>
          </w:p>
        </w:tc>
      </w:tr>
      <w:tr w:rsidR="002D3C05" w:rsidRPr="00786988" w14:paraId="2EAFC812" w14:textId="77777777" w:rsidTr="00141381">
        <w:tc>
          <w:tcPr>
            <w:tcW w:w="3126" w:type="dxa"/>
          </w:tcPr>
          <w:p w14:paraId="5E97A42F" w14:textId="6F9D34DB" w:rsidR="002D3C05" w:rsidRPr="00786988" w:rsidRDefault="00447FB0" w:rsidP="002D3C05">
            <w:pPr>
              <w:rPr>
                <w:rFonts w:ascii="Times New Roman" w:hAnsi="Times New Roman" w:cs="Times New Roman"/>
                <w:sz w:val="20"/>
                <w:szCs w:val="20"/>
              </w:rPr>
            </w:pPr>
            <w:r w:rsidRPr="00786988">
              <w:rPr>
                <w:rFonts w:ascii="Times New Roman" w:hAnsi="Times New Roman" w:cs="Times New Roman"/>
                <w:sz w:val="20"/>
                <w:szCs w:val="20"/>
              </w:rPr>
              <w:t>181.</w:t>
            </w:r>
            <w:r w:rsidR="002D3C05" w:rsidRPr="00786988">
              <w:rPr>
                <w:rFonts w:ascii="Times New Roman" w:hAnsi="Times New Roman" w:cs="Times New Roman"/>
                <w:sz w:val="20"/>
                <w:szCs w:val="20"/>
              </w:rPr>
              <w:t xml:space="preserve">Pamatnostādņu projekts, </w:t>
            </w:r>
          </w:p>
          <w:p w14:paraId="7A82905D" w14:textId="77777777" w:rsidR="002D3C05" w:rsidRPr="00786988" w:rsidRDefault="002D3C05" w:rsidP="002D3C05">
            <w:pPr>
              <w:rPr>
                <w:rFonts w:ascii="Times New Roman" w:hAnsi="Times New Roman" w:cs="Times New Roman"/>
                <w:sz w:val="20"/>
                <w:szCs w:val="20"/>
              </w:rPr>
            </w:pPr>
            <w:r w:rsidRPr="00786988">
              <w:rPr>
                <w:rFonts w:ascii="Times New Roman" w:hAnsi="Times New Roman" w:cs="Times New Roman"/>
                <w:sz w:val="20"/>
                <w:szCs w:val="20"/>
              </w:rPr>
              <w:t>Rīcības virziens “Moderna un pieejama sociālo pakalpojumu sistēma, kas cita starpā uzlabo iedzīvotāju iespējas dzīvot neatkarīgi un dzīvot sabiedrībā, iekļauties izglītībā un darba tirgū”</w:t>
            </w:r>
          </w:p>
        </w:tc>
        <w:tc>
          <w:tcPr>
            <w:tcW w:w="6752" w:type="dxa"/>
          </w:tcPr>
          <w:p w14:paraId="7DE93232" w14:textId="77777777" w:rsidR="002D3C05" w:rsidRPr="00786988" w:rsidRDefault="002D3C05" w:rsidP="002D3C05">
            <w:pPr>
              <w:jc w:val="center"/>
              <w:rPr>
                <w:rFonts w:ascii="Times New Roman" w:hAnsi="Times New Roman" w:cs="Times New Roman"/>
                <w:b/>
                <w:sz w:val="20"/>
                <w:szCs w:val="20"/>
              </w:rPr>
            </w:pPr>
            <w:r w:rsidRPr="00786988">
              <w:rPr>
                <w:rFonts w:ascii="Times New Roman" w:hAnsi="Times New Roman" w:cs="Times New Roman"/>
                <w:b/>
                <w:sz w:val="20"/>
                <w:szCs w:val="20"/>
              </w:rPr>
              <w:t>KM</w:t>
            </w:r>
          </w:p>
          <w:p w14:paraId="7637B673" w14:textId="77777777" w:rsidR="002D3C05" w:rsidRPr="00786988" w:rsidRDefault="002D3C05" w:rsidP="002D3C05">
            <w:pPr>
              <w:jc w:val="both"/>
              <w:rPr>
                <w:rFonts w:ascii="Times New Roman" w:hAnsi="Times New Roman" w:cs="Times New Roman"/>
                <w:sz w:val="20"/>
                <w:szCs w:val="20"/>
              </w:rPr>
            </w:pPr>
            <w:r w:rsidRPr="00786988">
              <w:rPr>
                <w:rFonts w:ascii="Times New Roman" w:hAnsi="Times New Roman" w:cs="Times New Roman"/>
                <w:sz w:val="20"/>
                <w:szCs w:val="20"/>
              </w:rPr>
              <w:t>Aicinām skaidrot, vai Projekta IV nodaļas „Rīcības virzieni un uzdevumi” 2.rīcības virziena „Moderna un pieejama sociālo pakalpojumu sistēma, kas cita starpā uzlabo iedzīvotāju iespējas dzīvot neatkarīgi un dzīvot sabiedrībā, iekļauties izglītībā un darba tirgū” 9.uzdevumā starp sociālās atstumtības riskam pakļautajām iedzīvotāju grupām ir iekļauti arī trešo valstu pilsoņi, tostarp personas, kurām nepieciešama starptautiskā aizsardzība.</w:t>
            </w:r>
          </w:p>
        </w:tc>
        <w:tc>
          <w:tcPr>
            <w:tcW w:w="4495" w:type="dxa"/>
          </w:tcPr>
          <w:p w14:paraId="7835D3AC" w14:textId="77777777" w:rsidR="002C4D50" w:rsidRPr="00786988" w:rsidRDefault="002C4D50" w:rsidP="002C4D50">
            <w:pPr>
              <w:rPr>
                <w:rFonts w:ascii="Times New Roman" w:hAnsi="Times New Roman" w:cs="Times New Roman"/>
                <w:b/>
                <w:sz w:val="20"/>
                <w:szCs w:val="20"/>
              </w:rPr>
            </w:pPr>
            <w:r w:rsidRPr="00786988">
              <w:rPr>
                <w:rFonts w:ascii="Times New Roman" w:hAnsi="Times New Roman" w:cs="Times New Roman"/>
                <w:b/>
                <w:sz w:val="20"/>
                <w:szCs w:val="20"/>
              </w:rPr>
              <w:t>Ņemts vērā</w:t>
            </w:r>
          </w:p>
          <w:p w14:paraId="44067674" w14:textId="77777777" w:rsidR="002C4D50" w:rsidRPr="00786988" w:rsidRDefault="002C4D50" w:rsidP="0042472C">
            <w:pPr>
              <w:jc w:val="both"/>
              <w:rPr>
                <w:rFonts w:ascii="Times New Roman" w:hAnsi="Times New Roman" w:cs="Times New Roman"/>
                <w:sz w:val="20"/>
                <w:szCs w:val="20"/>
              </w:rPr>
            </w:pPr>
            <w:r w:rsidRPr="00786988">
              <w:rPr>
                <w:rFonts w:ascii="Times New Roman" w:hAnsi="Times New Roman" w:cs="Times New Roman"/>
                <w:sz w:val="20"/>
                <w:szCs w:val="20"/>
              </w:rPr>
              <w:t>Situācijas apraksta 6.1. sadaļa  papildināta ar atsauci uz Sociālo pakalpojuma un sociālās palīdzības likuma 3. pantu</w:t>
            </w:r>
          </w:p>
          <w:p w14:paraId="525F5795" w14:textId="77777777" w:rsidR="002C4D50" w:rsidRPr="00786988" w:rsidRDefault="002C4D50" w:rsidP="002D3C05">
            <w:pPr>
              <w:rPr>
                <w:rFonts w:ascii="Times New Roman" w:hAnsi="Times New Roman" w:cs="Times New Roman"/>
                <w:sz w:val="20"/>
                <w:szCs w:val="20"/>
              </w:rPr>
            </w:pPr>
          </w:p>
        </w:tc>
      </w:tr>
      <w:tr w:rsidR="002D3C05" w:rsidRPr="00786988" w14:paraId="61791B1D" w14:textId="77777777" w:rsidTr="00141381">
        <w:tc>
          <w:tcPr>
            <w:tcW w:w="3126" w:type="dxa"/>
          </w:tcPr>
          <w:p w14:paraId="289B2552" w14:textId="7D01B60F" w:rsidR="002D3C05" w:rsidRPr="00786988" w:rsidRDefault="00447FB0" w:rsidP="002D3C05">
            <w:pPr>
              <w:rPr>
                <w:rFonts w:ascii="Times New Roman" w:hAnsi="Times New Roman" w:cs="Times New Roman"/>
                <w:sz w:val="20"/>
                <w:szCs w:val="20"/>
              </w:rPr>
            </w:pPr>
            <w:r w:rsidRPr="00786988">
              <w:rPr>
                <w:rFonts w:ascii="Times New Roman" w:hAnsi="Times New Roman" w:cs="Times New Roman"/>
                <w:sz w:val="20"/>
                <w:szCs w:val="20"/>
              </w:rPr>
              <w:t>182.</w:t>
            </w:r>
            <w:r w:rsidR="002D3C05" w:rsidRPr="00786988">
              <w:rPr>
                <w:rFonts w:ascii="Times New Roman" w:hAnsi="Times New Roman" w:cs="Times New Roman"/>
                <w:sz w:val="20"/>
                <w:szCs w:val="20"/>
              </w:rPr>
              <w:t xml:space="preserve">Pamatnostādņu projekts, </w:t>
            </w:r>
          </w:p>
          <w:p w14:paraId="62F378E7" w14:textId="77777777" w:rsidR="002D3C05" w:rsidRPr="00786988" w:rsidRDefault="002D3C05" w:rsidP="002D3C05">
            <w:pPr>
              <w:rPr>
                <w:rFonts w:ascii="Times New Roman" w:hAnsi="Times New Roman" w:cs="Times New Roman"/>
                <w:sz w:val="20"/>
                <w:szCs w:val="20"/>
              </w:rPr>
            </w:pPr>
            <w:r w:rsidRPr="00786988">
              <w:rPr>
                <w:rFonts w:ascii="Times New Roman" w:hAnsi="Times New Roman" w:cs="Times New Roman"/>
                <w:sz w:val="20"/>
                <w:szCs w:val="20"/>
              </w:rPr>
              <w:t>Rīcības virziens “Moderna un pieejama sociālo pakalpojumu sistēma, kas cita starpā uzlabo iedzīvotāju iespējas dzīvot neatkarīgi un dzīvot sabiedrībā, iekļauties izglītībā un darba tirgū”</w:t>
            </w:r>
          </w:p>
        </w:tc>
        <w:tc>
          <w:tcPr>
            <w:tcW w:w="6752" w:type="dxa"/>
          </w:tcPr>
          <w:p w14:paraId="31722603" w14:textId="77777777" w:rsidR="002D3C05" w:rsidRPr="00786988" w:rsidRDefault="002D3C05" w:rsidP="002D3C05">
            <w:pPr>
              <w:pStyle w:val="CommentText"/>
              <w:jc w:val="center"/>
              <w:rPr>
                <w:rFonts w:ascii="Times New Roman" w:hAnsi="Times New Roman"/>
                <w:b/>
              </w:rPr>
            </w:pPr>
            <w:r w:rsidRPr="00786988">
              <w:rPr>
                <w:rFonts w:ascii="Times New Roman" w:hAnsi="Times New Roman"/>
                <w:b/>
              </w:rPr>
              <w:t>Latvijas Lielo pilsētu asociācija</w:t>
            </w:r>
          </w:p>
          <w:p w14:paraId="032910BE" w14:textId="77777777" w:rsidR="002D3C05" w:rsidRPr="00786988" w:rsidRDefault="002D3C05" w:rsidP="002D3C05">
            <w:pPr>
              <w:pStyle w:val="CommentText"/>
              <w:jc w:val="both"/>
              <w:rPr>
                <w:rFonts w:ascii="Times New Roman" w:hAnsi="Times New Roman"/>
                <w:b/>
                <w:u w:val="single"/>
              </w:rPr>
            </w:pPr>
            <w:r w:rsidRPr="00786988">
              <w:rPr>
                <w:rFonts w:ascii="Times New Roman" w:hAnsi="Times New Roman"/>
                <w:b/>
                <w:u w:val="single"/>
              </w:rPr>
              <w:t>9.uzdevums</w:t>
            </w:r>
          </w:p>
          <w:p w14:paraId="5973FFB8" w14:textId="77777777" w:rsidR="002D3C05" w:rsidRPr="00786988" w:rsidRDefault="002D3C05" w:rsidP="002D3C05">
            <w:pPr>
              <w:pStyle w:val="CommentText"/>
              <w:jc w:val="both"/>
              <w:rPr>
                <w:rFonts w:ascii="Times New Roman" w:hAnsi="Times New Roman"/>
              </w:rPr>
            </w:pPr>
            <w:r w:rsidRPr="00786988">
              <w:rPr>
                <w:rFonts w:ascii="Times New Roman" w:hAnsi="Times New Roman"/>
              </w:rPr>
              <w:t>Darbības programma 2021.- 2027. gadam plānoti ieguldījumi jaunu sociālo mājokļu veidošanai un sliktā tehniskā stāvoklī esošo sociālo mājokļu atjaunošanai. Izstrādāt priekšlikumus pieejamu mājokļu nodrošināšanai līdz 2027. gadam nešķiet pamatoti.</w:t>
            </w:r>
          </w:p>
          <w:p w14:paraId="5226269D" w14:textId="77777777" w:rsidR="002D3C05" w:rsidRPr="00786988" w:rsidRDefault="002D3C05" w:rsidP="002D3C05">
            <w:pPr>
              <w:jc w:val="both"/>
              <w:rPr>
                <w:rFonts w:ascii="Times New Roman" w:hAnsi="Times New Roman" w:cs="Times New Roman"/>
                <w:b/>
                <w:sz w:val="20"/>
                <w:szCs w:val="20"/>
              </w:rPr>
            </w:pPr>
            <w:r w:rsidRPr="00786988">
              <w:rPr>
                <w:rFonts w:ascii="Times New Roman" w:hAnsi="Times New Roman" w:cs="Times New Roman"/>
                <w:sz w:val="20"/>
                <w:szCs w:val="20"/>
              </w:rPr>
              <w:t>Uzskatām ka uzdevums izpildes termiņu nepieciešams pasteidzināt, nosakot 2023. gadu.</w:t>
            </w:r>
          </w:p>
        </w:tc>
        <w:tc>
          <w:tcPr>
            <w:tcW w:w="4495" w:type="dxa"/>
          </w:tcPr>
          <w:p w14:paraId="2DDB3C21" w14:textId="77777777" w:rsidR="002D3C05" w:rsidRPr="00786988" w:rsidRDefault="0042472C" w:rsidP="002D3C05">
            <w:pPr>
              <w:rPr>
                <w:rFonts w:ascii="Times New Roman" w:hAnsi="Times New Roman" w:cs="Times New Roman"/>
                <w:b/>
                <w:sz w:val="20"/>
                <w:szCs w:val="20"/>
              </w:rPr>
            </w:pPr>
            <w:r w:rsidRPr="00786988">
              <w:rPr>
                <w:rFonts w:ascii="Times New Roman" w:hAnsi="Times New Roman" w:cs="Times New Roman"/>
                <w:b/>
                <w:sz w:val="20"/>
                <w:szCs w:val="20"/>
              </w:rPr>
              <w:t>Ņemts vērā</w:t>
            </w:r>
          </w:p>
          <w:p w14:paraId="1CA42DAE" w14:textId="052AF683" w:rsidR="0042472C" w:rsidRPr="00786988" w:rsidRDefault="0042472C" w:rsidP="0042472C">
            <w:pPr>
              <w:jc w:val="both"/>
              <w:rPr>
                <w:rFonts w:ascii="Times New Roman" w:hAnsi="Times New Roman" w:cs="Times New Roman"/>
                <w:sz w:val="20"/>
                <w:szCs w:val="20"/>
              </w:rPr>
            </w:pPr>
            <w:r w:rsidRPr="00786988">
              <w:rPr>
                <w:rFonts w:ascii="Times New Roman" w:hAnsi="Times New Roman" w:cs="Times New Roman"/>
                <w:sz w:val="20"/>
                <w:szCs w:val="20"/>
              </w:rPr>
              <w:t>Priekšlikumu izstrādes termiņš noteikts 2021.gads</w:t>
            </w:r>
          </w:p>
        </w:tc>
      </w:tr>
      <w:tr w:rsidR="00795173" w:rsidRPr="00786988" w14:paraId="7CEA16C0" w14:textId="77777777" w:rsidTr="00141381">
        <w:tc>
          <w:tcPr>
            <w:tcW w:w="3126" w:type="dxa"/>
          </w:tcPr>
          <w:p w14:paraId="7E121C7F" w14:textId="45B24B12" w:rsidR="00795173" w:rsidRPr="00786988" w:rsidRDefault="00447FB0" w:rsidP="00795173">
            <w:pPr>
              <w:rPr>
                <w:rFonts w:ascii="Times New Roman" w:hAnsi="Times New Roman" w:cs="Times New Roman"/>
                <w:sz w:val="20"/>
                <w:szCs w:val="20"/>
              </w:rPr>
            </w:pPr>
            <w:r w:rsidRPr="00786988">
              <w:rPr>
                <w:rFonts w:ascii="Times New Roman" w:hAnsi="Times New Roman" w:cs="Times New Roman"/>
                <w:sz w:val="20"/>
                <w:szCs w:val="20"/>
              </w:rPr>
              <w:t>183.</w:t>
            </w:r>
            <w:r w:rsidR="00795173" w:rsidRPr="00786988">
              <w:rPr>
                <w:rFonts w:ascii="Times New Roman" w:hAnsi="Times New Roman" w:cs="Times New Roman"/>
                <w:sz w:val="20"/>
                <w:szCs w:val="20"/>
              </w:rPr>
              <w:t xml:space="preserve">Pamatnostādņu projekts, </w:t>
            </w:r>
          </w:p>
          <w:p w14:paraId="17DC22BC" w14:textId="77777777" w:rsidR="00795173" w:rsidRPr="00786988" w:rsidRDefault="00795173" w:rsidP="00795173">
            <w:pPr>
              <w:rPr>
                <w:rFonts w:ascii="Times New Roman" w:hAnsi="Times New Roman" w:cs="Times New Roman"/>
                <w:sz w:val="20"/>
                <w:szCs w:val="20"/>
              </w:rPr>
            </w:pPr>
            <w:r w:rsidRPr="00786988">
              <w:rPr>
                <w:rFonts w:ascii="Times New Roman" w:hAnsi="Times New Roman" w:cs="Times New Roman"/>
                <w:sz w:val="20"/>
                <w:szCs w:val="20"/>
              </w:rPr>
              <w:t>Rīcības virziens “Moderna un pieejama sociālo pakalpojumu sistēma, kas cita starpā uzlabo iedzīvotāju iespējas dzīvot neatkarīgi un dzīvot sabiedrībā, iekļauties izglītībā un darba tirgū”</w:t>
            </w:r>
          </w:p>
        </w:tc>
        <w:tc>
          <w:tcPr>
            <w:tcW w:w="6752" w:type="dxa"/>
          </w:tcPr>
          <w:p w14:paraId="732D3DAB" w14:textId="77777777" w:rsidR="00795173" w:rsidRPr="00786988" w:rsidRDefault="00795173" w:rsidP="002D3C05">
            <w:pPr>
              <w:pStyle w:val="CommentText"/>
              <w:jc w:val="center"/>
              <w:rPr>
                <w:rFonts w:ascii="Times New Roman" w:hAnsi="Times New Roman"/>
                <w:b/>
              </w:rPr>
            </w:pPr>
            <w:r w:rsidRPr="00786988">
              <w:rPr>
                <w:rFonts w:ascii="Times New Roman" w:hAnsi="Times New Roman"/>
                <w:b/>
              </w:rPr>
              <w:t>PKC</w:t>
            </w:r>
          </w:p>
          <w:p w14:paraId="29A3ABE1" w14:textId="77777777" w:rsidR="00795173" w:rsidRPr="00786988" w:rsidRDefault="00795173" w:rsidP="00795173">
            <w:pPr>
              <w:rPr>
                <w:rFonts w:ascii="Times New Roman" w:hAnsi="Times New Roman" w:cs="Times New Roman"/>
                <w:color w:val="212121"/>
                <w:sz w:val="20"/>
                <w:szCs w:val="20"/>
                <w:shd w:val="clear" w:color="auto" w:fill="FFFFFF"/>
              </w:rPr>
            </w:pPr>
            <w:r w:rsidRPr="00786988">
              <w:rPr>
                <w:rFonts w:ascii="Times New Roman" w:hAnsi="Times New Roman" w:cs="Times New Roman"/>
                <w:color w:val="212121"/>
                <w:sz w:val="20"/>
                <w:szCs w:val="20"/>
                <w:shd w:val="clear" w:color="auto" w:fill="FFFFFF"/>
              </w:rPr>
              <w:t xml:space="preserve">Papildināt 9.uzdevuma līdzatbildīgās institūcijas ar DLC. </w:t>
            </w:r>
          </w:p>
        </w:tc>
        <w:tc>
          <w:tcPr>
            <w:tcW w:w="4495" w:type="dxa"/>
          </w:tcPr>
          <w:p w14:paraId="798E6050" w14:textId="77777777" w:rsidR="0042472C" w:rsidRPr="00786988" w:rsidRDefault="0042472C" w:rsidP="0042472C">
            <w:pPr>
              <w:rPr>
                <w:rFonts w:ascii="Times New Roman" w:hAnsi="Times New Roman" w:cs="Times New Roman"/>
                <w:b/>
                <w:sz w:val="20"/>
                <w:szCs w:val="20"/>
              </w:rPr>
            </w:pPr>
            <w:r w:rsidRPr="00786988">
              <w:rPr>
                <w:rFonts w:ascii="Times New Roman" w:hAnsi="Times New Roman" w:cs="Times New Roman"/>
                <w:b/>
                <w:sz w:val="20"/>
                <w:szCs w:val="20"/>
              </w:rPr>
              <w:t>Ņemts vērā</w:t>
            </w:r>
          </w:p>
          <w:p w14:paraId="070599CE" w14:textId="147221FB" w:rsidR="00795173" w:rsidRPr="00786988" w:rsidRDefault="00795173" w:rsidP="002D3C05">
            <w:pPr>
              <w:rPr>
                <w:rFonts w:ascii="Times New Roman" w:hAnsi="Times New Roman" w:cs="Times New Roman"/>
                <w:sz w:val="20"/>
                <w:szCs w:val="20"/>
              </w:rPr>
            </w:pPr>
          </w:p>
        </w:tc>
      </w:tr>
      <w:tr w:rsidR="002D3C05" w:rsidRPr="00786988" w14:paraId="62F86685" w14:textId="77777777" w:rsidTr="007F35E7">
        <w:tc>
          <w:tcPr>
            <w:tcW w:w="3126" w:type="dxa"/>
          </w:tcPr>
          <w:p w14:paraId="3B77B651" w14:textId="63F6C17C" w:rsidR="002D3C05" w:rsidRPr="00786988" w:rsidRDefault="00447FB0" w:rsidP="002D3C05">
            <w:pPr>
              <w:rPr>
                <w:rFonts w:ascii="Times New Roman" w:hAnsi="Times New Roman" w:cs="Times New Roman"/>
                <w:sz w:val="20"/>
                <w:szCs w:val="20"/>
              </w:rPr>
            </w:pPr>
            <w:r w:rsidRPr="00786988">
              <w:rPr>
                <w:rFonts w:ascii="Times New Roman" w:hAnsi="Times New Roman" w:cs="Times New Roman"/>
                <w:sz w:val="20"/>
                <w:szCs w:val="20"/>
              </w:rPr>
              <w:t>184.</w:t>
            </w:r>
            <w:r w:rsidR="002D3C05" w:rsidRPr="00786988">
              <w:rPr>
                <w:rFonts w:ascii="Times New Roman" w:hAnsi="Times New Roman" w:cs="Times New Roman"/>
                <w:sz w:val="20"/>
                <w:szCs w:val="20"/>
              </w:rPr>
              <w:t xml:space="preserve">Pamatnostādņu projekts, </w:t>
            </w:r>
          </w:p>
          <w:p w14:paraId="7A9A10EC" w14:textId="77777777" w:rsidR="002D3C05" w:rsidRPr="00786988" w:rsidRDefault="002D3C05" w:rsidP="002D3C05">
            <w:pPr>
              <w:rPr>
                <w:rFonts w:ascii="Times New Roman" w:hAnsi="Times New Roman" w:cs="Times New Roman"/>
                <w:sz w:val="20"/>
                <w:szCs w:val="20"/>
              </w:rPr>
            </w:pPr>
            <w:r w:rsidRPr="00786988">
              <w:rPr>
                <w:rFonts w:ascii="Times New Roman" w:hAnsi="Times New Roman" w:cs="Times New Roman"/>
                <w:sz w:val="20"/>
                <w:szCs w:val="20"/>
              </w:rPr>
              <w:t xml:space="preserve">Rīcības virziens “Moderna un pieejama sociālo pakalpojumu </w:t>
            </w:r>
            <w:r w:rsidRPr="00786988">
              <w:rPr>
                <w:rFonts w:ascii="Times New Roman" w:hAnsi="Times New Roman" w:cs="Times New Roman"/>
                <w:sz w:val="20"/>
                <w:szCs w:val="20"/>
              </w:rPr>
              <w:lastRenderedPageBreak/>
              <w:t>sistēma, kas cita starpā uzlabo iedzīvotāju iespējas dzīvot neatkarīgi un dzīvot sabiedrībā, iekļauties izglītībā un darba tirgū”</w:t>
            </w:r>
          </w:p>
        </w:tc>
        <w:tc>
          <w:tcPr>
            <w:tcW w:w="6752" w:type="dxa"/>
          </w:tcPr>
          <w:p w14:paraId="0388233A" w14:textId="77777777" w:rsidR="002D3C05" w:rsidRPr="00786988" w:rsidRDefault="002D3C05" w:rsidP="002D3C05">
            <w:pPr>
              <w:jc w:val="center"/>
              <w:rPr>
                <w:rFonts w:ascii="Times New Roman" w:hAnsi="Times New Roman" w:cs="Times New Roman"/>
                <w:b/>
                <w:sz w:val="20"/>
                <w:szCs w:val="20"/>
              </w:rPr>
            </w:pPr>
            <w:r w:rsidRPr="00786988">
              <w:rPr>
                <w:rFonts w:ascii="Times New Roman" w:hAnsi="Times New Roman" w:cs="Times New Roman"/>
                <w:b/>
                <w:sz w:val="20"/>
                <w:szCs w:val="20"/>
              </w:rPr>
              <w:lastRenderedPageBreak/>
              <w:t>VSAC “Rīga” filiāle “Rīga”</w:t>
            </w:r>
          </w:p>
          <w:p w14:paraId="18BC145B" w14:textId="77777777" w:rsidR="002D3C05" w:rsidRPr="00786988" w:rsidRDefault="002D3C05" w:rsidP="002D3C05">
            <w:pPr>
              <w:pStyle w:val="CommentText"/>
              <w:jc w:val="both"/>
              <w:rPr>
                <w:rFonts w:ascii="Times New Roman" w:hAnsi="Times New Roman"/>
                <w:b/>
                <w:u w:val="single"/>
              </w:rPr>
            </w:pPr>
            <w:r w:rsidRPr="00786988">
              <w:rPr>
                <w:rFonts w:ascii="Times New Roman" w:hAnsi="Times New Roman"/>
                <w:lang w:eastAsia="lv-LV"/>
              </w:rPr>
              <w:t>Papildināt 2.rīcības virzienu ar 10.uzdevumu</w:t>
            </w:r>
          </w:p>
          <w:p w14:paraId="0265A7F3" w14:textId="77777777" w:rsidR="002D3C05" w:rsidRPr="00786988" w:rsidRDefault="002D3C05" w:rsidP="002D3C05">
            <w:pPr>
              <w:pStyle w:val="CommentText"/>
              <w:jc w:val="both"/>
              <w:rPr>
                <w:rFonts w:ascii="Times New Roman" w:hAnsi="Times New Roman"/>
              </w:rPr>
            </w:pPr>
            <w:r w:rsidRPr="00786988">
              <w:rPr>
                <w:rFonts w:ascii="Times New Roman" w:hAnsi="Times New Roman"/>
                <w:b/>
                <w:u w:val="single"/>
              </w:rPr>
              <w:lastRenderedPageBreak/>
              <w:t>Priekšlikums</w:t>
            </w:r>
            <w:r w:rsidRPr="00786988">
              <w:rPr>
                <w:rFonts w:ascii="Times New Roman" w:hAnsi="Times New Roman"/>
                <w:b/>
              </w:rPr>
              <w:t xml:space="preserve">: </w:t>
            </w:r>
            <w:r w:rsidRPr="00786988">
              <w:rPr>
                <w:rFonts w:ascii="Times New Roman" w:hAnsi="Times New Roman"/>
              </w:rPr>
              <w:t>10.uzdevums. Veikt izmaiņas normatīvajos aktos par bērnu ievietošanu institūcijās (bērni, kas palikuši bez vecāku gādības un bērni ar smagiem FT, kuru likumiskie pārstāvji ir bioloģiskie vecāki) ar mērķi pārtraukt bērnu ievietošanu ilgstošā aprūpē. Veikt izmaiņas, mainot pakalpojuma sniegšanas termiņus, pārejot no ilgstošas sociālās aprūpes un sociālās rehabilitācijas institūcijās uz īstermiņa sabiedrībā balstītu (dzīvokļos) pakalpojumu ar vienu piesaistes personu.</w:t>
            </w:r>
          </w:p>
          <w:p w14:paraId="10E8D44C" w14:textId="77777777" w:rsidR="002D3C05" w:rsidRPr="00786988" w:rsidRDefault="002D3C05" w:rsidP="002D3C05">
            <w:pPr>
              <w:jc w:val="both"/>
              <w:rPr>
                <w:rFonts w:ascii="Times New Roman" w:hAnsi="Times New Roman" w:cs="Times New Roman"/>
                <w:sz w:val="20"/>
                <w:szCs w:val="20"/>
              </w:rPr>
            </w:pPr>
            <w:r w:rsidRPr="00786988">
              <w:rPr>
                <w:rFonts w:ascii="Times New Roman" w:hAnsi="Times New Roman" w:cs="Times New Roman"/>
                <w:sz w:val="20"/>
                <w:szCs w:val="20"/>
              </w:rPr>
              <w:t>Izpildes termiņš: regulāri, atbildīgā institūcija: LM, TM, līdzatbildīgā institūcija: VARAM.</w:t>
            </w:r>
          </w:p>
          <w:p w14:paraId="4F2511DF" w14:textId="77777777" w:rsidR="002D3C05" w:rsidRPr="00786988" w:rsidRDefault="002D3C05" w:rsidP="002D3C05">
            <w:pPr>
              <w:pStyle w:val="CommentText"/>
              <w:jc w:val="both"/>
              <w:rPr>
                <w:rFonts w:ascii="Times New Roman" w:hAnsi="Times New Roman"/>
                <w:b/>
                <w:bCs/>
                <w:u w:val="single"/>
              </w:rPr>
            </w:pPr>
          </w:p>
          <w:p w14:paraId="5C2B7393" w14:textId="77777777" w:rsidR="002D3C05" w:rsidRPr="00786988" w:rsidRDefault="002D3C05" w:rsidP="002D3C05">
            <w:pPr>
              <w:jc w:val="both"/>
              <w:rPr>
                <w:rFonts w:ascii="Times New Roman" w:hAnsi="Times New Roman" w:cs="Times New Roman"/>
                <w:bCs/>
                <w:sz w:val="20"/>
                <w:szCs w:val="20"/>
              </w:rPr>
            </w:pPr>
            <w:r w:rsidRPr="00786988">
              <w:rPr>
                <w:rFonts w:ascii="Times New Roman" w:hAnsi="Times New Roman" w:cs="Times New Roman"/>
                <w:bCs/>
                <w:sz w:val="20"/>
                <w:szCs w:val="20"/>
              </w:rPr>
              <w:t xml:space="preserve">Pamatojums: </w:t>
            </w:r>
            <w:r w:rsidRPr="00786988">
              <w:rPr>
                <w:rFonts w:ascii="Times New Roman" w:hAnsi="Times New Roman" w:cs="Times New Roman"/>
                <w:sz w:val="20"/>
                <w:szCs w:val="20"/>
              </w:rPr>
              <w:t>ievērot starptautiskos un nacionālos normatīvos aktus – bērna tiesības uzaugt ģimenē vai ģimeniskai videi pietuvinātos apstākļos, ko ilgstošas aprūpes institūcijā nav iespējams nodrošināt (</w:t>
            </w:r>
            <w:proofErr w:type="spellStart"/>
            <w:r w:rsidRPr="00786988">
              <w:rPr>
                <w:rFonts w:ascii="Times New Roman" w:hAnsi="Times New Roman" w:cs="Times New Roman"/>
                <w:sz w:val="20"/>
                <w:szCs w:val="20"/>
              </w:rPr>
              <w:t>sk.ESR</w:t>
            </w:r>
            <w:proofErr w:type="spellEnd"/>
            <w:r w:rsidRPr="00786988">
              <w:rPr>
                <w:rFonts w:ascii="Times New Roman" w:hAnsi="Times New Roman" w:cs="Times New Roman"/>
                <w:sz w:val="20"/>
                <w:szCs w:val="20"/>
              </w:rPr>
              <w:t xml:space="preserve"> 79.lpp. Izmēģinājuma projektu valsts SAC filiālē “Rīga”). </w:t>
            </w:r>
            <w:r w:rsidRPr="00786988">
              <w:rPr>
                <w:rFonts w:ascii="Times New Roman" w:hAnsi="Times New Roman" w:cs="Times New Roman"/>
                <w:bCs/>
                <w:sz w:val="20"/>
                <w:szCs w:val="20"/>
              </w:rPr>
              <w:t>Bērna ievietošana institūcijā viņa invaliditātes dēļ ir pretrunā ar ANO Konvenciju par personu ar invaliditāti tiesībām, ANO Bērnu tiesību aizsardzības konvenciju.</w:t>
            </w:r>
          </w:p>
        </w:tc>
        <w:tc>
          <w:tcPr>
            <w:tcW w:w="4495" w:type="dxa"/>
          </w:tcPr>
          <w:p w14:paraId="5769A681" w14:textId="77777777" w:rsidR="00DD63F2" w:rsidRPr="00786988" w:rsidRDefault="00DD63F2" w:rsidP="00DD63F2">
            <w:pPr>
              <w:rPr>
                <w:rFonts w:ascii="Times New Roman" w:hAnsi="Times New Roman" w:cs="Times New Roman"/>
                <w:b/>
                <w:sz w:val="20"/>
                <w:szCs w:val="20"/>
              </w:rPr>
            </w:pPr>
            <w:r w:rsidRPr="00786988">
              <w:rPr>
                <w:rFonts w:ascii="Times New Roman" w:hAnsi="Times New Roman" w:cs="Times New Roman"/>
                <w:b/>
                <w:sz w:val="20"/>
                <w:szCs w:val="20"/>
              </w:rPr>
              <w:lastRenderedPageBreak/>
              <w:t>Nav ņemts vērā</w:t>
            </w:r>
          </w:p>
          <w:p w14:paraId="7CF9AF98" w14:textId="035B85E6" w:rsidR="004952F7" w:rsidRPr="004952F7" w:rsidRDefault="004952F7" w:rsidP="004952F7">
            <w:pPr>
              <w:jc w:val="both"/>
              <w:rPr>
                <w:rFonts w:ascii="Times New Roman" w:eastAsia="Calibri" w:hAnsi="Times New Roman" w:cs="Times New Roman"/>
                <w:sz w:val="20"/>
                <w:szCs w:val="20"/>
              </w:rPr>
            </w:pPr>
            <w:r w:rsidRPr="00786988">
              <w:rPr>
                <w:rFonts w:ascii="Times New Roman" w:eastAsia="Calibri" w:hAnsi="Times New Roman" w:cs="Times New Roman"/>
                <w:sz w:val="20"/>
                <w:szCs w:val="20"/>
              </w:rPr>
              <w:t>Sociālo pakalpojumu un sociālās palīdzības likuma 4.pant</w:t>
            </w:r>
            <w:r w:rsidR="00916ADE">
              <w:rPr>
                <w:rFonts w:ascii="Times New Roman" w:eastAsia="Calibri" w:hAnsi="Times New Roman" w:cs="Times New Roman"/>
                <w:sz w:val="20"/>
                <w:szCs w:val="20"/>
              </w:rPr>
              <w:t xml:space="preserve">s </w:t>
            </w:r>
            <w:r w:rsidRPr="004952F7">
              <w:rPr>
                <w:rFonts w:ascii="Times New Roman" w:eastAsia="Calibri" w:hAnsi="Times New Roman" w:cs="Times New Roman"/>
                <w:sz w:val="20"/>
                <w:szCs w:val="20"/>
              </w:rPr>
              <w:t>noteic:</w:t>
            </w:r>
          </w:p>
          <w:p w14:paraId="11D2545B" w14:textId="77777777" w:rsidR="004952F7" w:rsidRPr="004952F7" w:rsidRDefault="004952F7" w:rsidP="004952F7">
            <w:pPr>
              <w:jc w:val="both"/>
              <w:rPr>
                <w:rFonts w:ascii="Times New Roman" w:eastAsia="Calibri" w:hAnsi="Times New Roman" w:cs="Times New Roman"/>
                <w:sz w:val="20"/>
                <w:szCs w:val="20"/>
              </w:rPr>
            </w:pPr>
            <w:r w:rsidRPr="004952F7">
              <w:rPr>
                <w:rFonts w:ascii="Times New Roman" w:eastAsia="Calibri" w:hAnsi="Times New Roman" w:cs="Times New Roman"/>
                <w:sz w:val="20"/>
                <w:szCs w:val="20"/>
              </w:rPr>
              <w:lastRenderedPageBreak/>
              <w:t>(4) Bāreņiem un bez vecāku gādības palikušajiem bērniem nodrošināma aprūpe ģimeniskā vidē — audžuģimenē, pie aizbildņa, un tikai tad, ja tas nav iespējams, aprūpe tiek nodrošināta ilgstošas sociālās aprūpes un sociālās rehabilitācijas institūcijā.</w:t>
            </w:r>
          </w:p>
          <w:p w14:paraId="4CFADD88" w14:textId="77777777" w:rsidR="004952F7" w:rsidRPr="004952F7" w:rsidRDefault="004952F7" w:rsidP="004952F7">
            <w:pPr>
              <w:jc w:val="both"/>
              <w:rPr>
                <w:rFonts w:ascii="Times New Roman" w:eastAsia="Calibri" w:hAnsi="Times New Roman" w:cs="Times New Roman"/>
                <w:sz w:val="20"/>
                <w:szCs w:val="20"/>
              </w:rPr>
            </w:pPr>
            <w:r w:rsidRPr="004952F7">
              <w:rPr>
                <w:rFonts w:ascii="Times New Roman" w:eastAsia="Calibri" w:hAnsi="Times New Roman" w:cs="Times New Roman"/>
                <w:sz w:val="20"/>
                <w:szCs w:val="20"/>
              </w:rPr>
              <w:t>(5) Laikā, kamēr bārenis vai bez vecāku gādības palikušais bērns atrodas ilgstošas sociālās aprūpes un sociālās rehabilitācijas institūcijā, pašvaldības sociālais dienests un bāriņtiesa sadarbībā ar institūcijas darbiniekiem veic pasākumus, lai sekmētu bērna atgriešanos ģimenē, uzturētu kontaktus starp bērnu un vecākiem vai, ja tas nav iespējams, meklētu iespēju nodrošināt bērna aprūpi citā ģimenē.</w:t>
            </w:r>
          </w:p>
          <w:p w14:paraId="557A74D3" w14:textId="77777777" w:rsidR="00DD63F2" w:rsidRPr="00786988" w:rsidRDefault="004952F7" w:rsidP="004952F7">
            <w:pPr>
              <w:jc w:val="both"/>
              <w:rPr>
                <w:rFonts w:ascii="Times New Roman" w:eastAsia="Calibri" w:hAnsi="Times New Roman" w:cs="Times New Roman"/>
                <w:sz w:val="20"/>
                <w:szCs w:val="20"/>
              </w:rPr>
            </w:pPr>
            <w:r w:rsidRPr="004952F7">
              <w:rPr>
                <w:rFonts w:ascii="Times New Roman" w:eastAsia="Calibri" w:hAnsi="Times New Roman" w:cs="Times New Roman"/>
                <w:sz w:val="20"/>
                <w:szCs w:val="20"/>
              </w:rPr>
              <w:t>(6) Ilgstošas sociālās aprūpes un sociālās rehabilitācijas institūcijās darbs organizējams tā, lai institūcijas vidi tuvinātu ģimeniskai videi un nodrošinātu patstāvīgas dzīves iemaņu apgūšanu bāreņiem un bez vecāku gādības palikušajiem bērniem.</w:t>
            </w:r>
          </w:p>
          <w:p w14:paraId="09FDA6E5" w14:textId="0F20F7D0" w:rsidR="00B21C67" w:rsidRPr="00786988" w:rsidRDefault="0006144B" w:rsidP="0006144B">
            <w:pPr>
              <w:jc w:val="both"/>
              <w:rPr>
                <w:rFonts w:ascii="Times New Roman" w:eastAsia="Calibri" w:hAnsi="Times New Roman" w:cs="Times New Roman"/>
                <w:sz w:val="20"/>
                <w:szCs w:val="20"/>
              </w:rPr>
            </w:pPr>
            <w:r w:rsidRPr="00786988">
              <w:rPr>
                <w:rFonts w:ascii="Times New Roman" w:eastAsia="Calibri" w:hAnsi="Times New Roman" w:cs="Times New Roman"/>
                <w:sz w:val="20"/>
                <w:szCs w:val="20"/>
              </w:rPr>
              <w:t xml:space="preserve">Spēkā esošais regulējums jau pašlaik institucionālās aprūpes formu pieļauj tikai galējā situācijā. </w:t>
            </w:r>
          </w:p>
        </w:tc>
      </w:tr>
      <w:tr w:rsidR="002D3C05" w:rsidRPr="00786988" w14:paraId="27C40086" w14:textId="77777777" w:rsidTr="007F35E7">
        <w:tc>
          <w:tcPr>
            <w:tcW w:w="3126" w:type="dxa"/>
          </w:tcPr>
          <w:p w14:paraId="6E81F985" w14:textId="0C69AAFC" w:rsidR="002D3C05" w:rsidRPr="00786988" w:rsidRDefault="00447FB0" w:rsidP="002D3C05">
            <w:pPr>
              <w:rPr>
                <w:rFonts w:ascii="Times New Roman" w:hAnsi="Times New Roman" w:cs="Times New Roman"/>
                <w:sz w:val="20"/>
                <w:szCs w:val="20"/>
              </w:rPr>
            </w:pPr>
            <w:r w:rsidRPr="00786988">
              <w:rPr>
                <w:rFonts w:ascii="Times New Roman" w:hAnsi="Times New Roman" w:cs="Times New Roman"/>
                <w:sz w:val="20"/>
                <w:szCs w:val="20"/>
              </w:rPr>
              <w:lastRenderedPageBreak/>
              <w:t>185.</w:t>
            </w:r>
            <w:r w:rsidR="002D3C05" w:rsidRPr="00786988">
              <w:rPr>
                <w:rFonts w:ascii="Times New Roman" w:hAnsi="Times New Roman" w:cs="Times New Roman"/>
                <w:sz w:val="20"/>
                <w:szCs w:val="20"/>
              </w:rPr>
              <w:t xml:space="preserve">Pamatnostādņu projekts, </w:t>
            </w:r>
          </w:p>
          <w:p w14:paraId="0B4E512A" w14:textId="77777777" w:rsidR="002D3C05" w:rsidRPr="00786988" w:rsidRDefault="002D3C05" w:rsidP="002D3C05">
            <w:pPr>
              <w:rPr>
                <w:rFonts w:ascii="Times New Roman" w:hAnsi="Times New Roman" w:cs="Times New Roman"/>
                <w:sz w:val="20"/>
                <w:szCs w:val="20"/>
              </w:rPr>
            </w:pPr>
            <w:r w:rsidRPr="00786988">
              <w:rPr>
                <w:rFonts w:ascii="Times New Roman" w:hAnsi="Times New Roman" w:cs="Times New Roman"/>
                <w:sz w:val="20"/>
                <w:szCs w:val="20"/>
              </w:rPr>
              <w:t>Rīcības virziens “Moderna un pieejama sociālo pakalpojumu sistēma, kas cita starpā uzlabo iedzīvotāju iespējas dzīvot neatkarīgi un dzīvot sabiedrībā, iekļauties izglītībā un darba tirgū”</w:t>
            </w:r>
          </w:p>
        </w:tc>
        <w:tc>
          <w:tcPr>
            <w:tcW w:w="6752" w:type="dxa"/>
          </w:tcPr>
          <w:p w14:paraId="568C76D2" w14:textId="68C1E60B" w:rsidR="002D3C05" w:rsidRPr="00786988" w:rsidRDefault="002D3C05" w:rsidP="002D3C05">
            <w:pPr>
              <w:jc w:val="center"/>
              <w:rPr>
                <w:rFonts w:ascii="Times New Roman" w:hAnsi="Times New Roman" w:cs="Times New Roman"/>
                <w:b/>
                <w:sz w:val="20"/>
                <w:szCs w:val="20"/>
              </w:rPr>
            </w:pPr>
            <w:r w:rsidRPr="00786988">
              <w:rPr>
                <w:rFonts w:ascii="Times New Roman" w:hAnsi="Times New Roman" w:cs="Times New Roman"/>
                <w:b/>
                <w:sz w:val="20"/>
                <w:szCs w:val="20"/>
              </w:rPr>
              <w:t xml:space="preserve">Latvijas </w:t>
            </w:r>
            <w:r w:rsidR="00916ADE">
              <w:rPr>
                <w:rFonts w:ascii="Times New Roman" w:hAnsi="Times New Roman" w:cs="Times New Roman"/>
                <w:b/>
                <w:sz w:val="20"/>
                <w:szCs w:val="20"/>
              </w:rPr>
              <w:t>s</w:t>
            </w:r>
            <w:r w:rsidRPr="00786988">
              <w:rPr>
                <w:rFonts w:ascii="Times New Roman" w:hAnsi="Times New Roman" w:cs="Times New Roman"/>
                <w:b/>
                <w:sz w:val="20"/>
                <w:szCs w:val="20"/>
              </w:rPr>
              <w:t>ociālo darbinieku biedrība</w:t>
            </w:r>
          </w:p>
          <w:p w14:paraId="65B749D4" w14:textId="77777777" w:rsidR="002D3C05" w:rsidRPr="00786988" w:rsidRDefault="002D3C05" w:rsidP="002D3C05">
            <w:pPr>
              <w:pStyle w:val="CommentText"/>
              <w:jc w:val="both"/>
              <w:rPr>
                <w:rFonts w:ascii="Times New Roman" w:hAnsi="Times New Roman"/>
                <w:b/>
                <w:u w:val="single"/>
              </w:rPr>
            </w:pPr>
            <w:r w:rsidRPr="00786988">
              <w:rPr>
                <w:rFonts w:ascii="Times New Roman" w:hAnsi="Times New Roman"/>
                <w:lang w:eastAsia="lv-LV"/>
              </w:rPr>
              <w:t>Papildināt 2.rīcības virzienu ar 10.uzdevumu</w:t>
            </w:r>
          </w:p>
          <w:p w14:paraId="4398274D" w14:textId="77777777" w:rsidR="002D3C05" w:rsidRPr="00786988" w:rsidRDefault="002D3C05" w:rsidP="002D3C05">
            <w:pPr>
              <w:pStyle w:val="CommentText"/>
              <w:jc w:val="both"/>
              <w:rPr>
                <w:rFonts w:ascii="Times New Roman" w:hAnsi="Times New Roman"/>
              </w:rPr>
            </w:pPr>
            <w:r w:rsidRPr="00786988">
              <w:rPr>
                <w:rFonts w:ascii="Times New Roman" w:hAnsi="Times New Roman"/>
                <w:b/>
                <w:u w:val="single"/>
              </w:rPr>
              <w:t>Priekšlikums</w:t>
            </w:r>
            <w:r w:rsidRPr="00786988">
              <w:rPr>
                <w:rFonts w:ascii="Times New Roman" w:hAnsi="Times New Roman"/>
                <w:b/>
              </w:rPr>
              <w:t xml:space="preserve">: </w:t>
            </w:r>
            <w:r w:rsidRPr="00786988">
              <w:rPr>
                <w:rFonts w:ascii="Times New Roman" w:hAnsi="Times New Roman"/>
              </w:rPr>
              <w:t>10.uzdevums. Veikt izmaiņas normatīvajos aktos par bērnu ievietošanu institūcijās (bērni, kas palikuši bez vecāku gādības un bērni ar smagiem FT, kuru likumiskie pārstāvji ir bioloģiskie vecāki) ar mērķi pārtraukt bērnu ievietošanu ilgstošā aprūpē. Veikt izmaiņas, mainot pakalpojuma sniegšanas termiņus, pārejot no ilgstošas sociālās aprūpes un sociālās rehabilitācijas institūcijās uz īstermiņa sabiedrībā balstītu (dzīvokļos) pakalpojumu ar vienu piesaistes personu.</w:t>
            </w:r>
          </w:p>
          <w:p w14:paraId="3F289448" w14:textId="77777777" w:rsidR="002D3C05" w:rsidRPr="00786988" w:rsidRDefault="002D3C05" w:rsidP="002D3C05">
            <w:pPr>
              <w:jc w:val="both"/>
              <w:rPr>
                <w:rFonts w:ascii="Times New Roman" w:hAnsi="Times New Roman" w:cs="Times New Roman"/>
                <w:sz w:val="20"/>
                <w:szCs w:val="20"/>
              </w:rPr>
            </w:pPr>
            <w:r w:rsidRPr="00786988">
              <w:rPr>
                <w:rFonts w:ascii="Times New Roman" w:hAnsi="Times New Roman" w:cs="Times New Roman"/>
                <w:sz w:val="20"/>
                <w:szCs w:val="20"/>
              </w:rPr>
              <w:t>Izpildes termiņš: regulāri, atbildīgā institūcija: LM, TM, līdzatbildīgā institūcija: VARAM.</w:t>
            </w:r>
          </w:p>
          <w:p w14:paraId="12CD69CC" w14:textId="77777777" w:rsidR="002D3C05" w:rsidRPr="00786988" w:rsidRDefault="002D3C05" w:rsidP="002D3C05">
            <w:pPr>
              <w:pStyle w:val="CommentText"/>
              <w:jc w:val="both"/>
              <w:rPr>
                <w:rFonts w:ascii="Times New Roman" w:hAnsi="Times New Roman"/>
                <w:b/>
                <w:bCs/>
                <w:u w:val="single"/>
              </w:rPr>
            </w:pPr>
          </w:p>
          <w:p w14:paraId="6D607034" w14:textId="77777777" w:rsidR="002D3C05" w:rsidRPr="00786988" w:rsidRDefault="002D3C05" w:rsidP="002D3C05">
            <w:pPr>
              <w:jc w:val="both"/>
              <w:rPr>
                <w:rFonts w:ascii="Times New Roman" w:hAnsi="Times New Roman" w:cs="Times New Roman"/>
                <w:bCs/>
                <w:sz w:val="20"/>
                <w:szCs w:val="20"/>
              </w:rPr>
            </w:pPr>
            <w:r w:rsidRPr="00786988">
              <w:rPr>
                <w:rFonts w:ascii="Times New Roman" w:hAnsi="Times New Roman" w:cs="Times New Roman"/>
                <w:bCs/>
                <w:sz w:val="20"/>
                <w:szCs w:val="20"/>
              </w:rPr>
              <w:t xml:space="preserve">Pamatojums: </w:t>
            </w:r>
            <w:r w:rsidRPr="00786988">
              <w:rPr>
                <w:rFonts w:ascii="Times New Roman" w:hAnsi="Times New Roman" w:cs="Times New Roman"/>
                <w:sz w:val="20"/>
                <w:szCs w:val="20"/>
              </w:rPr>
              <w:t>ievērot starptautiskos un nacionālos normatīvos aktus – bērna tiesības uzaugt ģimenē vai ģimeniskai videi pietuvinātos apstākļos, ko ilgstošas aprūpes institūcijā nav iespējams nodrošināt (</w:t>
            </w:r>
            <w:proofErr w:type="spellStart"/>
            <w:r w:rsidRPr="00786988">
              <w:rPr>
                <w:rFonts w:ascii="Times New Roman" w:hAnsi="Times New Roman" w:cs="Times New Roman"/>
                <w:sz w:val="20"/>
                <w:szCs w:val="20"/>
              </w:rPr>
              <w:t>sk.ESR</w:t>
            </w:r>
            <w:proofErr w:type="spellEnd"/>
            <w:r w:rsidRPr="00786988">
              <w:rPr>
                <w:rFonts w:ascii="Times New Roman" w:hAnsi="Times New Roman" w:cs="Times New Roman"/>
                <w:sz w:val="20"/>
                <w:szCs w:val="20"/>
              </w:rPr>
              <w:t xml:space="preserve"> 79.lpp. Izmēģinājuma projektu valsts SAC filiālē “Rīga”). </w:t>
            </w:r>
            <w:r w:rsidRPr="00786988">
              <w:rPr>
                <w:rFonts w:ascii="Times New Roman" w:hAnsi="Times New Roman" w:cs="Times New Roman"/>
                <w:bCs/>
                <w:sz w:val="20"/>
                <w:szCs w:val="20"/>
              </w:rPr>
              <w:t>Bērna ievietošana institūcijā viņa invaliditātes dēļ ir pretrunā ar ANO Konvenciju par personu ar invaliditāti tiesībām, ANO Bērnu tiesību aizsardzības konvenciju.</w:t>
            </w:r>
          </w:p>
        </w:tc>
        <w:tc>
          <w:tcPr>
            <w:tcW w:w="4495" w:type="dxa"/>
          </w:tcPr>
          <w:p w14:paraId="763A9ED2" w14:textId="77777777" w:rsidR="0006144B" w:rsidRPr="00786988" w:rsidRDefault="0006144B" w:rsidP="0006144B">
            <w:pPr>
              <w:rPr>
                <w:rFonts w:ascii="Times New Roman" w:hAnsi="Times New Roman" w:cs="Times New Roman"/>
                <w:b/>
                <w:sz w:val="20"/>
                <w:szCs w:val="20"/>
              </w:rPr>
            </w:pPr>
            <w:r w:rsidRPr="00786988">
              <w:rPr>
                <w:rFonts w:ascii="Times New Roman" w:hAnsi="Times New Roman" w:cs="Times New Roman"/>
                <w:b/>
                <w:sz w:val="20"/>
                <w:szCs w:val="20"/>
              </w:rPr>
              <w:t>Nav ņemts vērā</w:t>
            </w:r>
          </w:p>
          <w:p w14:paraId="41EBC77D" w14:textId="49C705AF" w:rsidR="0006144B" w:rsidRPr="004952F7" w:rsidRDefault="0006144B" w:rsidP="0006144B">
            <w:pPr>
              <w:jc w:val="both"/>
              <w:rPr>
                <w:rFonts w:ascii="Times New Roman" w:eastAsia="Calibri" w:hAnsi="Times New Roman" w:cs="Times New Roman"/>
                <w:sz w:val="20"/>
                <w:szCs w:val="20"/>
              </w:rPr>
            </w:pPr>
            <w:r w:rsidRPr="00786988">
              <w:rPr>
                <w:rFonts w:ascii="Times New Roman" w:eastAsia="Calibri" w:hAnsi="Times New Roman" w:cs="Times New Roman"/>
                <w:sz w:val="20"/>
                <w:szCs w:val="20"/>
              </w:rPr>
              <w:t>Sociālo pakalpojumu un sociālās palīdzības likuma 4.pant</w:t>
            </w:r>
            <w:r w:rsidR="00916ADE">
              <w:rPr>
                <w:rFonts w:ascii="Times New Roman" w:eastAsia="Calibri" w:hAnsi="Times New Roman" w:cs="Times New Roman"/>
                <w:sz w:val="20"/>
                <w:szCs w:val="20"/>
              </w:rPr>
              <w:t xml:space="preserve">s </w:t>
            </w:r>
            <w:r w:rsidRPr="004952F7">
              <w:rPr>
                <w:rFonts w:ascii="Times New Roman" w:eastAsia="Calibri" w:hAnsi="Times New Roman" w:cs="Times New Roman"/>
                <w:sz w:val="20"/>
                <w:szCs w:val="20"/>
              </w:rPr>
              <w:t>noteic:</w:t>
            </w:r>
          </w:p>
          <w:p w14:paraId="0D50E127" w14:textId="77777777" w:rsidR="0006144B" w:rsidRPr="004952F7" w:rsidRDefault="0006144B" w:rsidP="0006144B">
            <w:pPr>
              <w:jc w:val="both"/>
              <w:rPr>
                <w:rFonts w:ascii="Times New Roman" w:eastAsia="Calibri" w:hAnsi="Times New Roman" w:cs="Times New Roman"/>
                <w:sz w:val="20"/>
                <w:szCs w:val="20"/>
              </w:rPr>
            </w:pPr>
            <w:r w:rsidRPr="004952F7">
              <w:rPr>
                <w:rFonts w:ascii="Times New Roman" w:eastAsia="Calibri" w:hAnsi="Times New Roman" w:cs="Times New Roman"/>
                <w:sz w:val="20"/>
                <w:szCs w:val="20"/>
              </w:rPr>
              <w:t>(4) Bāreņiem un bez vecāku gādības palikušajiem bērniem nodrošināma aprūpe ģimeniskā vidē — audžuģimenē, pie aizbildņa, un tikai tad, ja tas nav iespējams, aprūpe tiek nodrošināta ilgstošas sociālās aprūpes un sociālās rehabilitācijas institūcijā.</w:t>
            </w:r>
          </w:p>
          <w:p w14:paraId="72DA475E" w14:textId="77777777" w:rsidR="0006144B" w:rsidRPr="004952F7" w:rsidRDefault="0006144B" w:rsidP="0006144B">
            <w:pPr>
              <w:jc w:val="both"/>
              <w:rPr>
                <w:rFonts w:ascii="Times New Roman" w:eastAsia="Calibri" w:hAnsi="Times New Roman" w:cs="Times New Roman"/>
                <w:sz w:val="20"/>
                <w:szCs w:val="20"/>
              </w:rPr>
            </w:pPr>
            <w:r w:rsidRPr="004952F7">
              <w:rPr>
                <w:rFonts w:ascii="Times New Roman" w:eastAsia="Calibri" w:hAnsi="Times New Roman" w:cs="Times New Roman"/>
                <w:sz w:val="20"/>
                <w:szCs w:val="20"/>
              </w:rPr>
              <w:t>(5) Laikā, kamēr bārenis vai bez vecāku gādības palikušais bērns atrodas ilgstošas sociālās aprūpes un sociālās rehabilitācijas institūcijā, pašvaldības sociālais dienests un bāriņtiesa sadarbībā ar institūcijas darbiniekiem veic pasākumus, lai sekmētu bērna atgriešanos ģimenē, uzturētu kontaktus starp bērnu un vecākiem vai, ja tas nav iespējams, meklētu iespēju nodrošināt bērna aprūpi citā ģimenē.</w:t>
            </w:r>
          </w:p>
          <w:p w14:paraId="3AF0D5D0" w14:textId="77777777" w:rsidR="0006144B" w:rsidRPr="00786988" w:rsidRDefault="0006144B" w:rsidP="0006144B">
            <w:pPr>
              <w:jc w:val="both"/>
              <w:rPr>
                <w:rFonts w:ascii="Times New Roman" w:eastAsia="Calibri" w:hAnsi="Times New Roman" w:cs="Times New Roman"/>
                <w:sz w:val="20"/>
                <w:szCs w:val="20"/>
              </w:rPr>
            </w:pPr>
            <w:r w:rsidRPr="004952F7">
              <w:rPr>
                <w:rFonts w:ascii="Times New Roman" w:eastAsia="Calibri" w:hAnsi="Times New Roman" w:cs="Times New Roman"/>
                <w:sz w:val="20"/>
                <w:szCs w:val="20"/>
              </w:rPr>
              <w:t xml:space="preserve">(6) Ilgstošas sociālās aprūpes un sociālās rehabilitācijas institūcijās darbs organizējams tā, lai </w:t>
            </w:r>
            <w:r w:rsidRPr="004952F7">
              <w:rPr>
                <w:rFonts w:ascii="Times New Roman" w:eastAsia="Calibri" w:hAnsi="Times New Roman" w:cs="Times New Roman"/>
                <w:sz w:val="20"/>
                <w:szCs w:val="20"/>
              </w:rPr>
              <w:lastRenderedPageBreak/>
              <w:t>institūcijas vidi tuvinātu ģimeniskai videi un nodrošinātu patstāvīgas dzīves iemaņu apgūšanu bāreņiem un bez vecāku gādības palikušajiem bērniem.</w:t>
            </w:r>
          </w:p>
          <w:p w14:paraId="27BD6477" w14:textId="44475F5C" w:rsidR="00DD63F2" w:rsidRPr="00786988" w:rsidRDefault="0006144B" w:rsidP="0006144B">
            <w:pPr>
              <w:rPr>
                <w:rFonts w:ascii="Times New Roman" w:hAnsi="Times New Roman" w:cs="Times New Roman"/>
                <w:sz w:val="20"/>
                <w:szCs w:val="20"/>
              </w:rPr>
            </w:pPr>
            <w:r w:rsidRPr="00786988">
              <w:rPr>
                <w:rFonts w:ascii="Times New Roman" w:eastAsia="Calibri" w:hAnsi="Times New Roman" w:cs="Times New Roman"/>
                <w:sz w:val="20"/>
                <w:szCs w:val="20"/>
              </w:rPr>
              <w:t>Spēkā esošais regulējums jau pašlaik institucionālās aprūpes formu pieļauj tikai galējā situācijā.</w:t>
            </w:r>
          </w:p>
        </w:tc>
      </w:tr>
      <w:tr w:rsidR="002D3C05" w:rsidRPr="00786988" w14:paraId="03EF2E2B" w14:textId="77777777" w:rsidTr="007F35E7">
        <w:tc>
          <w:tcPr>
            <w:tcW w:w="3126" w:type="dxa"/>
          </w:tcPr>
          <w:p w14:paraId="2554DF9C" w14:textId="4CD13F77" w:rsidR="002D3C05" w:rsidRPr="00786988" w:rsidRDefault="00447FB0" w:rsidP="002D3C05">
            <w:pPr>
              <w:rPr>
                <w:rFonts w:ascii="Times New Roman" w:hAnsi="Times New Roman" w:cs="Times New Roman"/>
                <w:sz w:val="20"/>
                <w:szCs w:val="20"/>
              </w:rPr>
            </w:pPr>
            <w:r w:rsidRPr="00786988">
              <w:rPr>
                <w:rFonts w:ascii="Times New Roman" w:hAnsi="Times New Roman" w:cs="Times New Roman"/>
                <w:sz w:val="20"/>
                <w:szCs w:val="20"/>
              </w:rPr>
              <w:lastRenderedPageBreak/>
              <w:t>186.</w:t>
            </w:r>
            <w:r w:rsidR="002D3C05" w:rsidRPr="00786988">
              <w:rPr>
                <w:rFonts w:ascii="Times New Roman" w:hAnsi="Times New Roman" w:cs="Times New Roman"/>
                <w:sz w:val="20"/>
                <w:szCs w:val="20"/>
              </w:rPr>
              <w:t xml:space="preserve">Pamatnostādņu projekts, </w:t>
            </w:r>
          </w:p>
          <w:p w14:paraId="44132FB9" w14:textId="77777777" w:rsidR="002D3C05" w:rsidRPr="00786988" w:rsidRDefault="002D3C05" w:rsidP="002D3C05">
            <w:pPr>
              <w:rPr>
                <w:rFonts w:ascii="Times New Roman" w:hAnsi="Times New Roman" w:cs="Times New Roman"/>
                <w:sz w:val="20"/>
                <w:szCs w:val="20"/>
              </w:rPr>
            </w:pPr>
            <w:r w:rsidRPr="00786988">
              <w:rPr>
                <w:rFonts w:ascii="Times New Roman" w:hAnsi="Times New Roman" w:cs="Times New Roman"/>
                <w:sz w:val="20"/>
                <w:szCs w:val="20"/>
              </w:rPr>
              <w:t>Rīcības virziens “Moderna un pieejama sociālo pakalpojumu sistēma, kas cita starpā uzlabo iedzīvotāju iespējas dzīvot neatkarīgi un dzīvot sabiedrībā, iekļauties izglītībā un darba tirgū”</w:t>
            </w:r>
          </w:p>
        </w:tc>
        <w:tc>
          <w:tcPr>
            <w:tcW w:w="6752" w:type="dxa"/>
          </w:tcPr>
          <w:p w14:paraId="2F1AB40F" w14:textId="77777777" w:rsidR="002D3C05" w:rsidRPr="00786988" w:rsidRDefault="002D3C05" w:rsidP="002D3C05">
            <w:pPr>
              <w:jc w:val="center"/>
              <w:rPr>
                <w:rFonts w:ascii="Times New Roman" w:hAnsi="Times New Roman" w:cs="Times New Roman"/>
                <w:b/>
                <w:sz w:val="20"/>
                <w:szCs w:val="20"/>
              </w:rPr>
            </w:pPr>
            <w:r w:rsidRPr="00786988">
              <w:rPr>
                <w:rFonts w:ascii="Times New Roman" w:hAnsi="Times New Roman" w:cs="Times New Roman"/>
                <w:b/>
                <w:sz w:val="20"/>
                <w:szCs w:val="20"/>
              </w:rPr>
              <w:t>VSAC “Rīga” filiāle “Rīga”</w:t>
            </w:r>
          </w:p>
          <w:p w14:paraId="2E7A73D9" w14:textId="77777777" w:rsidR="002D3C05" w:rsidRPr="00786988" w:rsidRDefault="002D3C05" w:rsidP="002D3C05">
            <w:pPr>
              <w:jc w:val="both"/>
              <w:rPr>
                <w:rFonts w:ascii="Times New Roman" w:hAnsi="Times New Roman" w:cs="Times New Roman"/>
                <w:sz w:val="20"/>
                <w:szCs w:val="20"/>
                <w:lang w:eastAsia="lv-LV"/>
              </w:rPr>
            </w:pPr>
            <w:r w:rsidRPr="00786988">
              <w:rPr>
                <w:rFonts w:ascii="Times New Roman" w:hAnsi="Times New Roman" w:cs="Times New Roman"/>
                <w:sz w:val="20"/>
                <w:szCs w:val="20"/>
                <w:lang w:eastAsia="lv-LV"/>
              </w:rPr>
              <w:t>Papildināt 2.rīcības virzienu ar 11.uzdevumu</w:t>
            </w:r>
          </w:p>
          <w:p w14:paraId="2ABB21DA" w14:textId="77777777" w:rsidR="002D3C05" w:rsidRPr="00786988" w:rsidRDefault="002D3C05" w:rsidP="002D3C05">
            <w:pPr>
              <w:pStyle w:val="CommentText"/>
              <w:jc w:val="both"/>
              <w:rPr>
                <w:rFonts w:ascii="Times New Roman" w:hAnsi="Times New Roman"/>
              </w:rPr>
            </w:pPr>
            <w:r w:rsidRPr="00786988">
              <w:rPr>
                <w:rFonts w:ascii="Times New Roman" w:hAnsi="Times New Roman"/>
                <w:b/>
                <w:u w:val="single"/>
              </w:rPr>
              <w:t>Priekšlikums</w:t>
            </w:r>
            <w:r w:rsidRPr="00786988">
              <w:rPr>
                <w:rFonts w:ascii="Times New Roman" w:hAnsi="Times New Roman"/>
                <w:b/>
              </w:rPr>
              <w:t xml:space="preserve">: </w:t>
            </w:r>
            <w:r w:rsidRPr="00786988">
              <w:rPr>
                <w:rFonts w:ascii="Times New Roman" w:hAnsi="Times New Roman"/>
              </w:rPr>
              <w:t>11.uzdevums.</w:t>
            </w:r>
            <w:r w:rsidRPr="00786988">
              <w:rPr>
                <w:rFonts w:ascii="Times New Roman" w:hAnsi="Times New Roman"/>
                <w:b/>
              </w:rPr>
              <w:t xml:space="preserve"> </w:t>
            </w:r>
            <w:r w:rsidRPr="00786988">
              <w:rPr>
                <w:rFonts w:ascii="Times New Roman" w:hAnsi="Times New Roman"/>
              </w:rPr>
              <w:t>Informatīvu kampaņu veikšana sabiedrības izglītošanai par cilvēkiem ar invaliditāti.</w:t>
            </w:r>
          </w:p>
          <w:p w14:paraId="680E6FC0" w14:textId="77777777" w:rsidR="002D3C05" w:rsidRPr="00786988" w:rsidRDefault="002D3C05" w:rsidP="002D3C05">
            <w:pPr>
              <w:jc w:val="both"/>
              <w:rPr>
                <w:rFonts w:ascii="Times New Roman" w:hAnsi="Times New Roman" w:cs="Times New Roman"/>
                <w:sz w:val="20"/>
                <w:szCs w:val="20"/>
              </w:rPr>
            </w:pPr>
            <w:r w:rsidRPr="00786988">
              <w:rPr>
                <w:rFonts w:ascii="Times New Roman" w:hAnsi="Times New Roman" w:cs="Times New Roman"/>
                <w:sz w:val="20"/>
                <w:szCs w:val="20"/>
              </w:rPr>
              <w:t>Izpildes termiņš: regulāri, atbildīgā institūcija: LM, līdzatbildīgās institūcijas: IZM, VM.</w:t>
            </w:r>
          </w:p>
          <w:p w14:paraId="0CE20480" w14:textId="77777777" w:rsidR="002D3C05" w:rsidRPr="00786988" w:rsidRDefault="002D3C05" w:rsidP="002D3C05">
            <w:pPr>
              <w:pStyle w:val="CommentText"/>
              <w:jc w:val="both"/>
              <w:rPr>
                <w:rFonts w:ascii="Times New Roman" w:hAnsi="Times New Roman"/>
                <w:b/>
              </w:rPr>
            </w:pPr>
          </w:p>
          <w:p w14:paraId="55D35D9E" w14:textId="77777777" w:rsidR="002D3C05" w:rsidRPr="00786988" w:rsidRDefault="002D3C05" w:rsidP="002D3C05">
            <w:pPr>
              <w:jc w:val="both"/>
              <w:rPr>
                <w:rFonts w:ascii="Times New Roman" w:hAnsi="Times New Roman" w:cs="Times New Roman"/>
                <w:b/>
                <w:sz w:val="20"/>
                <w:szCs w:val="20"/>
              </w:rPr>
            </w:pPr>
            <w:r w:rsidRPr="00786988">
              <w:rPr>
                <w:rFonts w:ascii="Times New Roman" w:hAnsi="Times New Roman" w:cs="Times New Roman"/>
                <w:sz w:val="20"/>
                <w:szCs w:val="20"/>
              </w:rPr>
              <w:t>Pamatojums: lai veicinātu personu ar invaliditāti iekļaušanu sabiedrībā un līdzvērtīgām iespējām sabiedrībā, nepieciešamas regulāras informatīvas kampaņas sabiedrības izglītošanai.</w:t>
            </w:r>
          </w:p>
        </w:tc>
        <w:tc>
          <w:tcPr>
            <w:tcW w:w="4495" w:type="dxa"/>
          </w:tcPr>
          <w:p w14:paraId="7D6FB724" w14:textId="77777777" w:rsidR="002D3C05" w:rsidRPr="00786988" w:rsidRDefault="00A32461" w:rsidP="002D3C05">
            <w:pPr>
              <w:rPr>
                <w:rFonts w:ascii="Times New Roman" w:hAnsi="Times New Roman" w:cs="Times New Roman"/>
                <w:b/>
                <w:sz w:val="20"/>
                <w:szCs w:val="20"/>
              </w:rPr>
            </w:pPr>
            <w:r w:rsidRPr="00786988">
              <w:rPr>
                <w:rFonts w:ascii="Times New Roman" w:hAnsi="Times New Roman" w:cs="Times New Roman"/>
                <w:b/>
                <w:sz w:val="20"/>
                <w:szCs w:val="20"/>
              </w:rPr>
              <w:t>Nav ņemts vērā</w:t>
            </w:r>
          </w:p>
          <w:p w14:paraId="36D0D103" w14:textId="1C709DBB" w:rsidR="00A32461" w:rsidRPr="00786988" w:rsidRDefault="00A32461" w:rsidP="00A32461">
            <w:pPr>
              <w:jc w:val="both"/>
              <w:rPr>
                <w:rFonts w:ascii="Times New Roman" w:hAnsi="Times New Roman" w:cs="Times New Roman"/>
                <w:sz w:val="20"/>
                <w:szCs w:val="20"/>
              </w:rPr>
            </w:pPr>
            <w:r w:rsidRPr="00786988">
              <w:rPr>
                <w:rFonts w:ascii="Times New Roman" w:hAnsi="Times New Roman" w:cs="Times New Roman"/>
                <w:sz w:val="20"/>
                <w:szCs w:val="20"/>
              </w:rPr>
              <w:t>Sabiedrības informēšanas pasākumi jau ir paredzēti 5.rīcības virziena 1</w:t>
            </w:r>
            <w:r w:rsidR="006F6EC1">
              <w:rPr>
                <w:rFonts w:ascii="Times New Roman" w:hAnsi="Times New Roman" w:cs="Times New Roman"/>
                <w:sz w:val="20"/>
                <w:szCs w:val="20"/>
              </w:rPr>
              <w:t>6</w:t>
            </w:r>
            <w:r w:rsidRPr="00786988">
              <w:rPr>
                <w:rFonts w:ascii="Times New Roman" w:hAnsi="Times New Roman" w:cs="Times New Roman"/>
                <w:sz w:val="20"/>
                <w:szCs w:val="20"/>
              </w:rPr>
              <w:t>.</w:t>
            </w:r>
            <w:r w:rsidR="00916ADE">
              <w:rPr>
                <w:rFonts w:ascii="Times New Roman" w:hAnsi="Times New Roman" w:cs="Times New Roman"/>
                <w:sz w:val="20"/>
                <w:szCs w:val="20"/>
              </w:rPr>
              <w:t xml:space="preserve"> </w:t>
            </w:r>
            <w:r w:rsidRPr="00786988">
              <w:rPr>
                <w:rFonts w:ascii="Times New Roman" w:hAnsi="Times New Roman" w:cs="Times New Roman"/>
                <w:sz w:val="20"/>
                <w:szCs w:val="20"/>
              </w:rPr>
              <w:t>un 1</w:t>
            </w:r>
            <w:r w:rsidR="006F6EC1">
              <w:rPr>
                <w:rFonts w:ascii="Times New Roman" w:hAnsi="Times New Roman" w:cs="Times New Roman"/>
                <w:sz w:val="20"/>
                <w:szCs w:val="20"/>
              </w:rPr>
              <w:t>8</w:t>
            </w:r>
            <w:r w:rsidRPr="00786988">
              <w:rPr>
                <w:rFonts w:ascii="Times New Roman" w:hAnsi="Times New Roman" w:cs="Times New Roman"/>
                <w:sz w:val="20"/>
                <w:szCs w:val="20"/>
              </w:rPr>
              <w:t>.uzdevumā, nav nepieciešama to dublēšana arī 2.rīcības virzienā..</w:t>
            </w:r>
          </w:p>
        </w:tc>
      </w:tr>
      <w:tr w:rsidR="002D3C05" w:rsidRPr="00786988" w14:paraId="0655DDF1" w14:textId="77777777" w:rsidTr="007F35E7">
        <w:tc>
          <w:tcPr>
            <w:tcW w:w="3126" w:type="dxa"/>
          </w:tcPr>
          <w:p w14:paraId="09CAE571" w14:textId="41D1E334" w:rsidR="002D3C05" w:rsidRPr="00786988" w:rsidRDefault="00447FB0" w:rsidP="002D3C05">
            <w:pPr>
              <w:rPr>
                <w:rFonts w:ascii="Times New Roman" w:hAnsi="Times New Roman" w:cs="Times New Roman"/>
                <w:sz w:val="20"/>
                <w:szCs w:val="20"/>
              </w:rPr>
            </w:pPr>
            <w:r w:rsidRPr="00786988">
              <w:rPr>
                <w:rFonts w:ascii="Times New Roman" w:hAnsi="Times New Roman" w:cs="Times New Roman"/>
                <w:sz w:val="20"/>
                <w:szCs w:val="20"/>
              </w:rPr>
              <w:t>187.</w:t>
            </w:r>
            <w:r w:rsidR="002D3C05" w:rsidRPr="00786988">
              <w:rPr>
                <w:rFonts w:ascii="Times New Roman" w:hAnsi="Times New Roman" w:cs="Times New Roman"/>
                <w:sz w:val="20"/>
                <w:szCs w:val="20"/>
              </w:rPr>
              <w:t xml:space="preserve">Pamatnostādņu projekts, </w:t>
            </w:r>
          </w:p>
          <w:p w14:paraId="47D0CDE8" w14:textId="77777777" w:rsidR="002D3C05" w:rsidRPr="00786988" w:rsidRDefault="002D3C05" w:rsidP="002D3C05">
            <w:pPr>
              <w:rPr>
                <w:rFonts w:ascii="Times New Roman" w:hAnsi="Times New Roman" w:cs="Times New Roman"/>
                <w:sz w:val="20"/>
                <w:szCs w:val="20"/>
              </w:rPr>
            </w:pPr>
            <w:r w:rsidRPr="00786988">
              <w:rPr>
                <w:rFonts w:ascii="Times New Roman" w:hAnsi="Times New Roman" w:cs="Times New Roman"/>
                <w:sz w:val="20"/>
                <w:szCs w:val="20"/>
              </w:rPr>
              <w:t>Rīcības virziens “Moderna un pieejama sociālo pakalpojumu sistēma, kas cita starpā uzlabo iedzīvotāju iespējas dzīvot neatkarīgi un dzīvot sabiedrībā, iekļauties izglītībā un darba tirgū”</w:t>
            </w:r>
          </w:p>
        </w:tc>
        <w:tc>
          <w:tcPr>
            <w:tcW w:w="6752" w:type="dxa"/>
          </w:tcPr>
          <w:p w14:paraId="30781D6A" w14:textId="6519937A" w:rsidR="002D3C05" w:rsidRPr="00786988" w:rsidRDefault="002D3C05" w:rsidP="002D3C05">
            <w:pPr>
              <w:jc w:val="center"/>
              <w:rPr>
                <w:rFonts w:ascii="Times New Roman" w:hAnsi="Times New Roman" w:cs="Times New Roman"/>
                <w:b/>
                <w:sz w:val="20"/>
                <w:szCs w:val="20"/>
              </w:rPr>
            </w:pPr>
            <w:r w:rsidRPr="00786988">
              <w:rPr>
                <w:rFonts w:ascii="Times New Roman" w:hAnsi="Times New Roman" w:cs="Times New Roman"/>
                <w:b/>
                <w:sz w:val="20"/>
                <w:szCs w:val="20"/>
              </w:rPr>
              <w:t xml:space="preserve">Latvijas </w:t>
            </w:r>
            <w:r w:rsidR="00916ADE">
              <w:rPr>
                <w:rFonts w:ascii="Times New Roman" w:hAnsi="Times New Roman" w:cs="Times New Roman"/>
                <w:b/>
                <w:sz w:val="20"/>
                <w:szCs w:val="20"/>
              </w:rPr>
              <w:t>s</w:t>
            </w:r>
            <w:r w:rsidRPr="00786988">
              <w:rPr>
                <w:rFonts w:ascii="Times New Roman" w:hAnsi="Times New Roman" w:cs="Times New Roman"/>
                <w:b/>
                <w:sz w:val="20"/>
                <w:szCs w:val="20"/>
              </w:rPr>
              <w:t>ociālo darbinieku biedrība</w:t>
            </w:r>
          </w:p>
          <w:p w14:paraId="0B0D4713" w14:textId="77777777" w:rsidR="002D3C05" w:rsidRPr="00786988" w:rsidRDefault="002D3C05" w:rsidP="002D3C05">
            <w:pPr>
              <w:jc w:val="both"/>
              <w:rPr>
                <w:rFonts w:ascii="Times New Roman" w:hAnsi="Times New Roman" w:cs="Times New Roman"/>
                <w:sz w:val="20"/>
                <w:szCs w:val="20"/>
                <w:lang w:eastAsia="lv-LV"/>
              </w:rPr>
            </w:pPr>
            <w:r w:rsidRPr="00786988">
              <w:rPr>
                <w:rFonts w:ascii="Times New Roman" w:hAnsi="Times New Roman" w:cs="Times New Roman"/>
                <w:sz w:val="20"/>
                <w:szCs w:val="20"/>
                <w:lang w:eastAsia="lv-LV"/>
              </w:rPr>
              <w:t>Papildināt 2.rīcības virzienu ar 11.uzdevumu</w:t>
            </w:r>
          </w:p>
          <w:p w14:paraId="176C5608" w14:textId="77777777" w:rsidR="002D3C05" w:rsidRPr="00786988" w:rsidRDefault="002D3C05" w:rsidP="002D3C05">
            <w:pPr>
              <w:pStyle w:val="CommentText"/>
              <w:jc w:val="both"/>
              <w:rPr>
                <w:rFonts w:ascii="Times New Roman" w:hAnsi="Times New Roman"/>
              </w:rPr>
            </w:pPr>
            <w:r w:rsidRPr="00786988">
              <w:rPr>
                <w:rFonts w:ascii="Times New Roman" w:hAnsi="Times New Roman"/>
                <w:b/>
                <w:u w:val="single"/>
              </w:rPr>
              <w:t>Priekšlikums</w:t>
            </w:r>
            <w:r w:rsidRPr="00786988">
              <w:rPr>
                <w:rFonts w:ascii="Times New Roman" w:hAnsi="Times New Roman"/>
                <w:b/>
              </w:rPr>
              <w:t xml:space="preserve">: </w:t>
            </w:r>
            <w:r w:rsidRPr="00786988">
              <w:rPr>
                <w:rFonts w:ascii="Times New Roman" w:hAnsi="Times New Roman"/>
              </w:rPr>
              <w:t>11.uzdevums.</w:t>
            </w:r>
            <w:r w:rsidRPr="00786988">
              <w:rPr>
                <w:rFonts w:ascii="Times New Roman" w:hAnsi="Times New Roman"/>
                <w:b/>
              </w:rPr>
              <w:t xml:space="preserve"> </w:t>
            </w:r>
            <w:r w:rsidRPr="00786988">
              <w:rPr>
                <w:rFonts w:ascii="Times New Roman" w:hAnsi="Times New Roman"/>
              </w:rPr>
              <w:t>Informatīvu kampaņu veikšana sabiedrības izglītošanai par cilvēkiem ar invaliditāti.</w:t>
            </w:r>
          </w:p>
          <w:p w14:paraId="322D383D" w14:textId="77777777" w:rsidR="002D3C05" w:rsidRPr="00786988" w:rsidRDefault="002D3C05" w:rsidP="002D3C05">
            <w:pPr>
              <w:jc w:val="both"/>
              <w:rPr>
                <w:rFonts w:ascii="Times New Roman" w:hAnsi="Times New Roman" w:cs="Times New Roman"/>
                <w:sz w:val="20"/>
                <w:szCs w:val="20"/>
              </w:rPr>
            </w:pPr>
            <w:r w:rsidRPr="00786988">
              <w:rPr>
                <w:rFonts w:ascii="Times New Roman" w:hAnsi="Times New Roman" w:cs="Times New Roman"/>
                <w:sz w:val="20"/>
                <w:szCs w:val="20"/>
              </w:rPr>
              <w:t>Izpildes termiņš: regulāri, atbildīgā institūcija: LM, līdzatbildīgās institūcijas: IZM, VM.</w:t>
            </w:r>
          </w:p>
          <w:p w14:paraId="0BD35301" w14:textId="77777777" w:rsidR="002D3C05" w:rsidRPr="00786988" w:rsidRDefault="002D3C05" w:rsidP="002D3C05">
            <w:pPr>
              <w:pStyle w:val="CommentText"/>
              <w:jc w:val="both"/>
              <w:rPr>
                <w:rFonts w:ascii="Times New Roman" w:hAnsi="Times New Roman"/>
                <w:b/>
              </w:rPr>
            </w:pPr>
          </w:p>
          <w:p w14:paraId="452414D8" w14:textId="77777777" w:rsidR="002D3C05" w:rsidRPr="00786988" w:rsidRDefault="002D3C05" w:rsidP="002D3C05">
            <w:pPr>
              <w:jc w:val="both"/>
              <w:rPr>
                <w:rFonts w:ascii="Times New Roman" w:hAnsi="Times New Roman" w:cs="Times New Roman"/>
                <w:b/>
                <w:sz w:val="20"/>
                <w:szCs w:val="20"/>
              </w:rPr>
            </w:pPr>
            <w:r w:rsidRPr="00786988">
              <w:rPr>
                <w:rFonts w:ascii="Times New Roman" w:hAnsi="Times New Roman" w:cs="Times New Roman"/>
                <w:sz w:val="20"/>
                <w:szCs w:val="20"/>
              </w:rPr>
              <w:t>Pamatojums: lai veicinātu personu ar invaliditāti iekļaušanu sabiedrībā un līdzvērtīgām iespējām sabiedrībā, nepieciešamas regulāras informatīvas kampaņas sabiedrības izglītošanai.</w:t>
            </w:r>
          </w:p>
        </w:tc>
        <w:tc>
          <w:tcPr>
            <w:tcW w:w="4495" w:type="dxa"/>
          </w:tcPr>
          <w:p w14:paraId="7C226CA1" w14:textId="77777777" w:rsidR="00A32461" w:rsidRPr="00786988" w:rsidRDefault="00A32461" w:rsidP="00A32461">
            <w:pPr>
              <w:rPr>
                <w:rFonts w:ascii="Times New Roman" w:hAnsi="Times New Roman" w:cs="Times New Roman"/>
                <w:b/>
                <w:sz w:val="20"/>
                <w:szCs w:val="20"/>
              </w:rPr>
            </w:pPr>
            <w:r w:rsidRPr="00786988">
              <w:rPr>
                <w:rFonts w:ascii="Times New Roman" w:hAnsi="Times New Roman" w:cs="Times New Roman"/>
                <w:b/>
                <w:sz w:val="20"/>
                <w:szCs w:val="20"/>
              </w:rPr>
              <w:t>Nav ņemts vērā</w:t>
            </w:r>
          </w:p>
          <w:p w14:paraId="0A91617E" w14:textId="37954938" w:rsidR="002D3C05" w:rsidRPr="00786988" w:rsidRDefault="00A32461" w:rsidP="00A32461">
            <w:pPr>
              <w:jc w:val="both"/>
              <w:rPr>
                <w:rFonts w:ascii="Times New Roman" w:hAnsi="Times New Roman" w:cs="Times New Roman"/>
                <w:sz w:val="20"/>
                <w:szCs w:val="20"/>
              </w:rPr>
            </w:pPr>
            <w:r w:rsidRPr="00786988">
              <w:rPr>
                <w:rFonts w:ascii="Times New Roman" w:hAnsi="Times New Roman" w:cs="Times New Roman"/>
                <w:sz w:val="20"/>
                <w:szCs w:val="20"/>
              </w:rPr>
              <w:t>Sabiedrības informēšanas pasākumi jau ir paredzēti 5.rīcības virziena 1</w:t>
            </w:r>
            <w:r w:rsidR="006F6EC1">
              <w:rPr>
                <w:rFonts w:ascii="Times New Roman" w:hAnsi="Times New Roman" w:cs="Times New Roman"/>
                <w:sz w:val="20"/>
                <w:szCs w:val="20"/>
              </w:rPr>
              <w:t>6</w:t>
            </w:r>
            <w:r w:rsidRPr="00786988">
              <w:rPr>
                <w:rFonts w:ascii="Times New Roman" w:hAnsi="Times New Roman" w:cs="Times New Roman"/>
                <w:sz w:val="20"/>
                <w:szCs w:val="20"/>
              </w:rPr>
              <w:t>.</w:t>
            </w:r>
            <w:r w:rsidR="00916ADE">
              <w:rPr>
                <w:rFonts w:ascii="Times New Roman" w:hAnsi="Times New Roman" w:cs="Times New Roman"/>
                <w:sz w:val="20"/>
                <w:szCs w:val="20"/>
              </w:rPr>
              <w:t xml:space="preserve"> </w:t>
            </w:r>
            <w:r w:rsidRPr="00786988">
              <w:rPr>
                <w:rFonts w:ascii="Times New Roman" w:hAnsi="Times New Roman" w:cs="Times New Roman"/>
                <w:sz w:val="20"/>
                <w:szCs w:val="20"/>
              </w:rPr>
              <w:t>un 1</w:t>
            </w:r>
            <w:r w:rsidR="006F6EC1">
              <w:rPr>
                <w:rFonts w:ascii="Times New Roman" w:hAnsi="Times New Roman" w:cs="Times New Roman"/>
                <w:sz w:val="20"/>
                <w:szCs w:val="20"/>
              </w:rPr>
              <w:t>8</w:t>
            </w:r>
            <w:r w:rsidRPr="00786988">
              <w:rPr>
                <w:rFonts w:ascii="Times New Roman" w:hAnsi="Times New Roman" w:cs="Times New Roman"/>
                <w:sz w:val="20"/>
                <w:szCs w:val="20"/>
              </w:rPr>
              <w:t>.uzdevumā, nav nepieciešama to dublēšana arī 2.rīcības virzienā..</w:t>
            </w:r>
          </w:p>
        </w:tc>
      </w:tr>
      <w:tr w:rsidR="002D3C05" w:rsidRPr="00786988" w14:paraId="65B663EA" w14:textId="77777777" w:rsidTr="007F35E7">
        <w:tc>
          <w:tcPr>
            <w:tcW w:w="3126" w:type="dxa"/>
          </w:tcPr>
          <w:p w14:paraId="27301EC0" w14:textId="5255532E" w:rsidR="002D3C05" w:rsidRPr="00786988" w:rsidRDefault="00447FB0" w:rsidP="002D3C05">
            <w:pPr>
              <w:rPr>
                <w:rFonts w:ascii="Times New Roman" w:hAnsi="Times New Roman" w:cs="Times New Roman"/>
                <w:sz w:val="20"/>
                <w:szCs w:val="20"/>
              </w:rPr>
            </w:pPr>
            <w:r w:rsidRPr="00786988">
              <w:rPr>
                <w:rFonts w:ascii="Times New Roman" w:hAnsi="Times New Roman" w:cs="Times New Roman"/>
                <w:sz w:val="20"/>
                <w:szCs w:val="20"/>
              </w:rPr>
              <w:t>188.</w:t>
            </w:r>
            <w:r w:rsidR="002D3C05" w:rsidRPr="00786988">
              <w:rPr>
                <w:rFonts w:ascii="Times New Roman" w:hAnsi="Times New Roman" w:cs="Times New Roman"/>
                <w:sz w:val="20"/>
                <w:szCs w:val="20"/>
              </w:rPr>
              <w:t xml:space="preserve">Pamatnostādņu projekts, </w:t>
            </w:r>
          </w:p>
          <w:p w14:paraId="7C186810" w14:textId="77777777" w:rsidR="002D3C05" w:rsidRPr="00786988" w:rsidRDefault="002D3C05" w:rsidP="002D3C05">
            <w:pPr>
              <w:rPr>
                <w:rFonts w:ascii="Times New Roman" w:hAnsi="Times New Roman" w:cs="Times New Roman"/>
                <w:sz w:val="20"/>
                <w:szCs w:val="20"/>
              </w:rPr>
            </w:pPr>
            <w:r w:rsidRPr="00786988">
              <w:rPr>
                <w:rFonts w:ascii="Times New Roman" w:hAnsi="Times New Roman" w:cs="Times New Roman"/>
                <w:sz w:val="20"/>
                <w:szCs w:val="20"/>
              </w:rPr>
              <w:t>Rīcības virziens “Moderna un pieejama sociālo pakalpojumu sistēma, kas cita starpā uzlabo iedzīvotāju iespējas dzīvot neatkarīgi un dzīvot sabiedrībā, iekļauties izglītībā un darba tirgū”</w:t>
            </w:r>
          </w:p>
        </w:tc>
        <w:tc>
          <w:tcPr>
            <w:tcW w:w="6752" w:type="dxa"/>
          </w:tcPr>
          <w:p w14:paraId="4F5D367B" w14:textId="77777777" w:rsidR="002D3C05" w:rsidRPr="00786988" w:rsidRDefault="002D3C05" w:rsidP="002D3C05">
            <w:pPr>
              <w:jc w:val="center"/>
              <w:rPr>
                <w:rFonts w:ascii="Times New Roman" w:hAnsi="Times New Roman" w:cs="Times New Roman"/>
                <w:b/>
                <w:sz w:val="20"/>
                <w:szCs w:val="20"/>
              </w:rPr>
            </w:pPr>
            <w:r w:rsidRPr="00786988">
              <w:rPr>
                <w:rFonts w:ascii="Times New Roman" w:hAnsi="Times New Roman" w:cs="Times New Roman"/>
                <w:b/>
                <w:sz w:val="20"/>
                <w:szCs w:val="20"/>
              </w:rPr>
              <w:t>VSAC “Rīga” filiāle “Rīga”</w:t>
            </w:r>
          </w:p>
          <w:p w14:paraId="45FFF283" w14:textId="77777777" w:rsidR="002D3C05" w:rsidRPr="00786988" w:rsidRDefault="002D3C05" w:rsidP="002D3C05">
            <w:pPr>
              <w:jc w:val="both"/>
              <w:rPr>
                <w:rFonts w:ascii="Times New Roman" w:hAnsi="Times New Roman" w:cs="Times New Roman"/>
                <w:sz w:val="20"/>
                <w:szCs w:val="20"/>
                <w:lang w:eastAsia="lv-LV"/>
              </w:rPr>
            </w:pPr>
            <w:r w:rsidRPr="00786988">
              <w:rPr>
                <w:rFonts w:ascii="Times New Roman" w:hAnsi="Times New Roman" w:cs="Times New Roman"/>
                <w:sz w:val="20"/>
                <w:szCs w:val="20"/>
                <w:lang w:eastAsia="lv-LV"/>
              </w:rPr>
              <w:t>Papildināt 2.rīcības virzienu ar 12.uzdevumu</w:t>
            </w:r>
          </w:p>
          <w:p w14:paraId="07075FAA" w14:textId="77777777" w:rsidR="002D3C05" w:rsidRPr="00786988" w:rsidRDefault="002D3C05" w:rsidP="002D3C05">
            <w:pPr>
              <w:pStyle w:val="CommentText"/>
              <w:jc w:val="both"/>
              <w:rPr>
                <w:rFonts w:ascii="Times New Roman" w:hAnsi="Times New Roman"/>
              </w:rPr>
            </w:pPr>
            <w:r w:rsidRPr="00786988">
              <w:rPr>
                <w:rFonts w:ascii="Times New Roman" w:hAnsi="Times New Roman"/>
                <w:b/>
                <w:u w:val="single"/>
              </w:rPr>
              <w:t>Priekšlikums</w:t>
            </w:r>
            <w:r w:rsidRPr="00786988">
              <w:rPr>
                <w:rFonts w:ascii="Times New Roman" w:hAnsi="Times New Roman"/>
                <w:b/>
              </w:rPr>
              <w:t xml:space="preserve">: </w:t>
            </w:r>
            <w:r w:rsidRPr="00786988">
              <w:rPr>
                <w:rFonts w:ascii="Times New Roman" w:hAnsi="Times New Roman"/>
              </w:rPr>
              <w:t>12.uzdevums Iekļaujošas izglītības veicināšana bērniem ar smagiem funkcionāliem traucējumiem.</w:t>
            </w:r>
          </w:p>
          <w:p w14:paraId="40EDA897" w14:textId="77777777" w:rsidR="002D3C05" w:rsidRPr="00786988" w:rsidRDefault="002D3C05" w:rsidP="002D3C05">
            <w:pPr>
              <w:jc w:val="both"/>
              <w:rPr>
                <w:rFonts w:ascii="Times New Roman" w:hAnsi="Times New Roman" w:cs="Times New Roman"/>
                <w:sz w:val="20"/>
                <w:szCs w:val="20"/>
              </w:rPr>
            </w:pPr>
            <w:r w:rsidRPr="00786988">
              <w:rPr>
                <w:rFonts w:ascii="Times New Roman" w:hAnsi="Times New Roman" w:cs="Times New Roman"/>
                <w:sz w:val="20"/>
                <w:szCs w:val="20"/>
              </w:rPr>
              <w:t>Izpildes termiņš: regulāri, atbildīgā institūcija: LM, IZM, līdzatbildīgās institūcijas: VM, VARAM, LPS.</w:t>
            </w:r>
          </w:p>
          <w:p w14:paraId="78698CA8" w14:textId="77777777" w:rsidR="002D3C05" w:rsidRPr="00786988" w:rsidRDefault="002D3C05" w:rsidP="002D3C05">
            <w:pPr>
              <w:pStyle w:val="CommentText"/>
              <w:jc w:val="both"/>
              <w:rPr>
                <w:rFonts w:ascii="Times New Roman" w:hAnsi="Times New Roman"/>
                <w:b/>
              </w:rPr>
            </w:pPr>
          </w:p>
          <w:p w14:paraId="04460724" w14:textId="77777777" w:rsidR="002D3C05" w:rsidRPr="00786988" w:rsidRDefault="002D3C05" w:rsidP="002D3C05">
            <w:pPr>
              <w:jc w:val="both"/>
              <w:rPr>
                <w:rFonts w:ascii="Times New Roman" w:hAnsi="Times New Roman" w:cs="Times New Roman"/>
                <w:sz w:val="20"/>
                <w:szCs w:val="20"/>
              </w:rPr>
            </w:pPr>
            <w:r w:rsidRPr="00786988">
              <w:rPr>
                <w:rFonts w:ascii="Times New Roman" w:hAnsi="Times New Roman" w:cs="Times New Roman"/>
                <w:sz w:val="20"/>
                <w:szCs w:val="20"/>
              </w:rPr>
              <w:t>Pamatojums: lai veicinātu personu ar invaliditāti iekļaušanu sabiedrībā, darba tirgū, īpaša izmanība jāvelta iekļaujošas izglītības veicināšanai.</w:t>
            </w:r>
          </w:p>
        </w:tc>
        <w:tc>
          <w:tcPr>
            <w:tcW w:w="4495" w:type="dxa"/>
          </w:tcPr>
          <w:p w14:paraId="0FD6BDBE" w14:textId="35750C6D" w:rsidR="002D3C05" w:rsidRPr="00786988" w:rsidRDefault="00A32461" w:rsidP="002D3C05">
            <w:pPr>
              <w:rPr>
                <w:rFonts w:ascii="Times New Roman" w:hAnsi="Times New Roman" w:cs="Times New Roman"/>
                <w:b/>
                <w:sz w:val="20"/>
                <w:szCs w:val="20"/>
              </w:rPr>
            </w:pPr>
            <w:r w:rsidRPr="00786988">
              <w:rPr>
                <w:rFonts w:ascii="Times New Roman" w:hAnsi="Times New Roman" w:cs="Times New Roman"/>
                <w:b/>
                <w:sz w:val="20"/>
                <w:szCs w:val="20"/>
              </w:rPr>
              <w:t>Nav ņemts vērā</w:t>
            </w:r>
          </w:p>
          <w:p w14:paraId="0D8C982B" w14:textId="260A97CB" w:rsidR="007E2348" w:rsidRPr="00786988" w:rsidRDefault="00A32461" w:rsidP="00A32461">
            <w:pPr>
              <w:jc w:val="both"/>
              <w:rPr>
                <w:rFonts w:ascii="Times New Roman" w:hAnsi="Times New Roman" w:cs="Times New Roman"/>
                <w:sz w:val="20"/>
                <w:szCs w:val="20"/>
              </w:rPr>
            </w:pPr>
            <w:r w:rsidRPr="00786988">
              <w:rPr>
                <w:rFonts w:ascii="Times New Roman" w:hAnsi="Times New Roman" w:cs="Times New Roman"/>
                <w:sz w:val="20"/>
                <w:szCs w:val="20"/>
              </w:rPr>
              <w:t xml:space="preserve">Pasākumi iekļaujošas izglītības nodrošināšanai ir paredzēti pamatnostādņu projektā ““Izglītības attīstības pamatnostādnes 2021.-2027.gadam “Nākotnes prasmes nākotnes sabiedrībai””. </w:t>
            </w:r>
          </w:p>
        </w:tc>
      </w:tr>
      <w:tr w:rsidR="002D3C05" w:rsidRPr="00786988" w14:paraId="4C3D478B" w14:textId="77777777" w:rsidTr="007F35E7">
        <w:tc>
          <w:tcPr>
            <w:tcW w:w="3126" w:type="dxa"/>
          </w:tcPr>
          <w:p w14:paraId="2123EDFD" w14:textId="2E64FA28" w:rsidR="002D3C05" w:rsidRPr="00786988" w:rsidRDefault="00447FB0" w:rsidP="002D3C05">
            <w:pPr>
              <w:rPr>
                <w:rFonts w:ascii="Times New Roman" w:hAnsi="Times New Roman" w:cs="Times New Roman"/>
                <w:sz w:val="20"/>
                <w:szCs w:val="20"/>
              </w:rPr>
            </w:pPr>
            <w:r w:rsidRPr="00786988">
              <w:rPr>
                <w:rFonts w:ascii="Times New Roman" w:hAnsi="Times New Roman" w:cs="Times New Roman"/>
                <w:sz w:val="20"/>
                <w:szCs w:val="20"/>
              </w:rPr>
              <w:t>189.</w:t>
            </w:r>
            <w:r w:rsidR="002D3C05" w:rsidRPr="00786988">
              <w:rPr>
                <w:rFonts w:ascii="Times New Roman" w:hAnsi="Times New Roman" w:cs="Times New Roman"/>
                <w:sz w:val="20"/>
                <w:szCs w:val="20"/>
              </w:rPr>
              <w:t xml:space="preserve">Pamatnostādņu projekts, </w:t>
            </w:r>
          </w:p>
          <w:p w14:paraId="7A6DBE8D" w14:textId="77777777" w:rsidR="002D3C05" w:rsidRPr="00786988" w:rsidRDefault="002D3C05" w:rsidP="002D3C05">
            <w:pPr>
              <w:rPr>
                <w:rFonts w:ascii="Times New Roman" w:hAnsi="Times New Roman" w:cs="Times New Roman"/>
                <w:sz w:val="20"/>
                <w:szCs w:val="20"/>
              </w:rPr>
            </w:pPr>
            <w:r w:rsidRPr="00786988">
              <w:rPr>
                <w:rFonts w:ascii="Times New Roman" w:hAnsi="Times New Roman" w:cs="Times New Roman"/>
                <w:sz w:val="20"/>
                <w:szCs w:val="20"/>
              </w:rPr>
              <w:t xml:space="preserve">Rīcības virziens “Moderna un pieejama sociālo pakalpojumu sistēma, kas cita starpā uzlabo </w:t>
            </w:r>
            <w:r w:rsidRPr="00786988">
              <w:rPr>
                <w:rFonts w:ascii="Times New Roman" w:hAnsi="Times New Roman" w:cs="Times New Roman"/>
                <w:sz w:val="20"/>
                <w:szCs w:val="20"/>
              </w:rPr>
              <w:lastRenderedPageBreak/>
              <w:t>iedzīvotāju iespējas dzīvot neatkarīgi un dzīvot sabiedrībā, iekļauties izglītībā un darba tirgū”</w:t>
            </w:r>
          </w:p>
        </w:tc>
        <w:tc>
          <w:tcPr>
            <w:tcW w:w="6752" w:type="dxa"/>
          </w:tcPr>
          <w:p w14:paraId="5F34178A" w14:textId="0465B76F" w:rsidR="002D3C05" w:rsidRPr="00786988" w:rsidRDefault="002D3C05" w:rsidP="002D3C05">
            <w:pPr>
              <w:jc w:val="center"/>
              <w:rPr>
                <w:rFonts w:ascii="Times New Roman" w:hAnsi="Times New Roman" w:cs="Times New Roman"/>
                <w:b/>
                <w:sz w:val="20"/>
                <w:szCs w:val="20"/>
              </w:rPr>
            </w:pPr>
            <w:r w:rsidRPr="00786988">
              <w:rPr>
                <w:rFonts w:ascii="Times New Roman" w:hAnsi="Times New Roman" w:cs="Times New Roman"/>
                <w:b/>
                <w:sz w:val="20"/>
                <w:szCs w:val="20"/>
              </w:rPr>
              <w:lastRenderedPageBreak/>
              <w:t xml:space="preserve">Latvijas </w:t>
            </w:r>
            <w:r w:rsidR="00916ADE">
              <w:rPr>
                <w:rFonts w:ascii="Times New Roman" w:hAnsi="Times New Roman" w:cs="Times New Roman"/>
                <w:b/>
                <w:sz w:val="20"/>
                <w:szCs w:val="20"/>
              </w:rPr>
              <w:t>s</w:t>
            </w:r>
            <w:r w:rsidRPr="00786988">
              <w:rPr>
                <w:rFonts w:ascii="Times New Roman" w:hAnsi="Times New Roman" w:cs="Times New Roman"/>
                <w:b/>
                <w:sz w:val="20"/>
                <w:szCs w:val="20"/>
              </w:rPr>
              <w:t>ociālo darbinieku biedrība</w:t>
            </w:r>
          </w:p>
          <w:p w14:paraId="6C77EDC2" w14:textId="77777777" w:rsidR="002D3C05" w:rsidRPr="00786988" w:rsidRDefault="002D3C05" w:rsidP="002D3C05">
            <w:pPr>
              <w:jc w:val="both"/>
              <w:rPr>
                <w:rFonts w:ascii="Times New Roman" w:hAnsi="Times New Roman" w:cs="Times New Roman"/>
                <w:sz w:val="20"/>
                <w:szCs w:val="20"/>
                <w:lang w:eastAsia="lv-LV"/>
              </w:rPr>
            </w:pPr>
            <w:r w:rsidRPr="00786988">
              <w:rPr>
                <w:rFonts w:ascii="Times New Roman" w:hAnsi="Times New Roman" w:cs="Times New Roman"/>
                <w:sz w:val="20"/>
                <w:szCs w:val="20"/>
                <w:lang w:eastAsia="lv-LV"/>
              </w:rPr>
              <w:t>Papildināt 2.rīcības virzienu ar 12.uzdevumu</w:t>
            </w:r>
          </w:p>
          <w:p w14:paraId="4FE92981" w14:textId="77777777" w:rsidR="002D3C05" w:rsidRPr="00786988" w:rsidRDefault="002D3C05" w:rsidP="002D3C05">
            <w:pPr>
              <w:pStyle w:val="CommentText"/>
              <w:jc w:val="both"/>
              <w:rPr>
                <w:rFonts w:ascii="Times New Roman" w:hAnsi="Times New Roman"/>
              </w:rPr>
            </w:pPr>
            <w:r w:rsidRPr="00786988">
              <w:rPr>
                <w:rFonts w:ascii="Times New Roman" w:hAnsi="Times New Roman"/>
                <w:b/>
                <w:u w:val="single"/>
              </w:rPr>
              <w:t>Priekšlikums</w:t>
            </w:r>
            <w:r w:rsidRPr="00786988">
              <w:rPr>
                <w:rFonts w:ascii="Times New Roman" w:hAnsi="Times New Roman"/>
                <w:b/>
              </w:rPr>
              <w:t xml:space="preserve">: </w:t>
            </w:r>
            <w:r w:rsidRPr="00786988">
              <w:rPr>
                <w:rFonts w:ascii="Times New Roman" w:hAnsi="Times New Roman"/>
              </w:rPr>
              <w:t>12.uzdevums Iekļaujošas izglītības veicināšana bērniem ar smagiem funkcionāliem traucējumiem.</w:t>
            </w:r>
          </w:p>
          <w:p w14:paraId="3EEA27C9" w14:textId="77777777" w:rsidR="002D3C05" w:rsidRPr="00786988" w:rsidRDefault="002D3C05" w:rsidP="002D3C05">
            <w:pPr>
              <w:jc w:val="both"/>
              <w:rPr>
                <w:rFonts w:ascii="Times New Roman" w:hAnsi="Times New Roman" w:cs="Times New Roman"/>
                <w:sz w:val="20"/>
                <w:szCs w:val="20"/>
              </w:rPr>
            </w:pPr>
            <w:r w:rsidRPr="00786988">
              <w:rPr>
                <w:rFonts w:ascii="Times New Roman" w:hAnsi="Times New Roman" w:cs="Times New Roman"/>
                <w:sz w:val="20"/>
                <w:szCs w:val="20"/>
              </w:rPr>
              <w:lastRenderedPageBreak/>
              <w:t>Izpildes termiņš: regulāri, atbildīgā institūcija: LM, IZM, līdzatbildīgās institūcijas: VM, VARAM, LPS.</w:t>
            </w:r>
          </w:p>
          <w:p w14:paraId="38050F67" w14:textId="77777777" w:rsidR="002D3C05" w:rsidRPr="00786988" w:rsidRDefault="002D3C05" w:rsidP="002D3C05">
            <w:pPr>
              <w:pStyle w:val="CommentText"/>
              <w:jc w:val="both"/>
              <w:rPr>
                <w:rFonts w:ascii="Times New Roman" w:hAnsi="Times New Roman"/>
                <w:b/>
              </w:rPr>
            </w:pPr>
          </w:p>
          <w:p w14:paraId="352CC3E7" w14:textId="77777777" w:rsidR="002D3C05" w:rsidRPr="00786988" w:rsidRDefault="002D3C05" w:rsidP="002D3C05">
            <w:pPr>
              <w:jc w:val="both"/>
              <w:rPr>
                <w:rFonts w:ascii="Times New Roman" w:hAnsi="Times New Roman" w:cs="Times New Roman"/>
                <w:sz w:val="20"/>
                <w:szCs w:val="20"/>
              </w:rPr>
            </w:pPr>
            <w:r w:rsidRPr="00786988">
              <w:rPr>
                <w:rFonts w:ascii="Times New Roman" w:hAnsi="Times New Roman" w:cs="Times New Roman"/>
                <w:sz w:val="20"/>
                <w:szCs w:val="20"/>
              </w:rPr>
              <w:t>Pamatojums: lai veicinātu personu ar invaliditāti iekļaušanu sabiedrībā, darba tirgū, īpaša izmanība jāvelta iekļaujošas izglītības veicināšanai.</w:t>
            </w:r>
          </w:p>
        </w:tc>
        <w:tc>
          <w:tcPr>
            <w:tcW w:w="4495" w:type="dxa"/>
          </w:tcPr>
          <w:p w14:paraId="51DEDDA8" w14:textId="77777777" w:rsidR="00A32461" w:rsidRPr="00786988" w:rsidRDefault="00A32461" w:rsidP="00A32461">
            <w:pPr>
              <w:rPr>
                <w:rFonts w:ascii="Times New Roman" w:hAnsi="Times New Roman" w:cs="Times New Roman"/>
                <w:b/>
                <w:sz w:val="20"/>
                <w:szCs w:val="20"/>
              </w:rPr>
            </w:pPr>
            <w:r w:rsidRPr="00786988">
              <w:rPr>
                <w:rFonts w:ascii="Times New Roman" w:hAnsi="Times New Roman" w:cs="Times New Roman"/>
                <w:b/>
                <w:sz w:val="20"/>
                <w:szCs w:val="20"/>
              </w:rPr>
              <w:lastRenderedPageBreak/>
              <w:t>Nav ņemts vērā</w:t>
            </w:r>
          </w:p>
          <w:p w14:paraId="11643476" w14:textId="6DEA66B9" w:rsidR="002D3C05" w:rsidRPr="00786988" w:rsidRDefault="00A32461" w:rsidP="00A32461">
            <w:pPr>
              <w:jc w:val="both"/>
              <w:rPr>
                <w:rFonts w:ascii="Times New Roman" w:hAnsi="Times New Roman" w:cs="Times New Roman"/>
                <w:sz w:val="20"/>
                <w:szCs w:val="20"/>
              </w:rPr>
            </w:pPr>
            <w:r w:rsidRPr="00786988">
              <w:rPr>
                <w:rFonts w:ascii="Times New Roman" w:hAnsi="Times New Roman" w:cs="Times New Roman"/>
                <w:sz w:val="20"/>
                <w:szCs w:val="20"/>
              </w:rPr>
              <w:t xml:space="preserve">Pasākumi iekļaujošas izglītības nodrošināšanai ir paredzēti pamatnostādņu projektā ““Izglītības </w:t>
            </w:r>
            <w:r w:rsidRPr="00786988">
              <w:rPr>
                <w:rFonts w:ascii="Times New Roman" w:hAnsi="Times New Roman" w:cs="Times New Roman"/>
                <w:sz w:val="20"/>
                <w:szCs w:val="20"/>
              </w:rPr>
              <w:lastRenderedPageBreak/>
              <w:t>attīstības pamatnostādnes 2021.-2027.gadam “Nākotnes prasmes nākotnes sabiedrībai””.</w:t>
            </w:r>
          </w:p>
        </w:tc>
      </w:tr>
      <w:tr w:rsidR="002D3C05" w:rsidRPr="00786988" w14:paraId="2BE8B251" w14:textId="77777777" w:rsidTr="007F35E7">
        <w:tc>
          <w:tcPr>
            <w:tcW w:w="3126" w:type="dxa"/>
          </w:tcPr>
          <w:p w14:paraId="65EE6D92" w14:textId="72DDA054" w:rsidR="002D3C05" w:rsidRPr="00786988" w:rsidRDefault="00447FB0" w:rsidP="002D3C05">
            <w:pPr>
              <w:rPr>
                <w:rFonts w:ascii="Times New Roman" w:hAnsi="Times New Roman" w:cs="Times New Roman"/>
                <w:sz w:val="20"/>
                <w:szCs w:val="20"/>
              </w:rPr>
            </w:pPr>
            <w:r w:rsidRPr="00786988">
              <w:rPr>
                <w:rFonts w:ascii="Times New Roman" w:hAnsi="Times New Roman" w:cs="Times New Roman"/>
                <w:sz w:val="20"/>
                <w:szCs w:val="20"/>
              </w:rPr>
              <w:lastRenderedPageBreak/>
              <w:t>190.</w:t>
            </w:r>
            <w:r w:rsidR="002D3C05" w:rsidRPr="00786988">
              <w:rPr>
                <w:rFonts w:ascii="Times New Roman" w:hAnsi="Times New Roman" w:cs="Times New Roman"/>
                <w:sz w:val="20"/>
                <w:szCs w:val="20"/>
              </w:rPr>
              <w:t xml:space="preserve">Pamatnostādņu projekts, </w:t>
            </w:r>
          </w:p>
          <w:p w14:paraId="06EE5E39" w14:textId="77777777" w:rsidR="002D3C05" w:rsidRPr="00786988" w:rsidRDefault="002D3C05" w:rsidP="002D3C05">
            <w:pPr>
              <w:rPr>
                <w:rFonts w:ascii="Times New Roman" w:hAnsi="Times New Roman" w:cs="Times New Roman"/>
                <w:sz w:val="20"/>
                <w:szCs w:val="20"/>
              </w:rPr>
            </w:pPr>
            <w:r w:rsidRPr="00786988">
              <w:rPr>
                <w:rFonts w:ascii="Times New Roman" w:hAnsi="Times New Roman" w:cs="Times New Roman"/>
                <w:sz w:val="20"/>
                <w:szCs w:val="20"/>
              </w:rPr>
              <w:t>Rīcības virziens “Moderna un pieejama sociālo pakalpojumu sistēma, kas cita starpā uzlabo iedzīvotāju iespējas dzīvot neatkarīgi un dzīvot sabiedrībā, iekļauties izglītībā un darba tirgū”</w:t>
            </w:r>
          </w:p>
        </w:tc>
        <w:tc>
          <w:tcPr>
            <w:tcW w:w="6752" w:type="dxa"/>
          </w:tcPr>
          <w:p w14:paraId="01A15E91" w14:textId="77777777" w:rsidR="002D3C05" w:rsidRPr="00786988" w:rsidRDefault="002D3C05" w:rsidP="002D3C05">
            <w:pPr>
              <w:jc w:val="center"/>
              <w:rPr>
                <w:rFonts w:ascii="Times New Roman" w:hAnsi="Times New Roman" w:cs="Times New Roman"/>
                <w:b/>
                <w:sz w:val="20"/>
                <w:szCs w:val="20"/>
              </w:rPr>
            </w:pPr>
            <w:r w:rsidRPr="00786988">
              <w:rPr>
                <w:rFonts w:ascii="Times New Roman" w:hAnsi="Times New Roman" w:cs="Times New Roman"/>
                <w:b/>
                <w:sz w:val="20"/>
                <w:szCs w:val="20"/>
              </w:rPr>
              <w:t>EM</w:t>
            </w:r>
          </w:p>
          <w:p w14:paraId="26B59A73" w14:textId="77777777" w:rsidR="002D3C05" w:rsidRPr="00786988" w:rsidRDefault="002D3C05" w:rsidP="002D3C05">
            <w:pPr>
              <w:widowControl w:val="0"/>
              <w:spacing w:before="60" w:after="60"/>
              <w:jc w:val="both"/>
              <w:rPr>
                <w:rFonts w:ascii="Times New Roman" w:hAnsi="Times New Roman" w:cs="Times New Roman"/>
                <w:sz w:val="20"/>
                <w:szCs w:val="20"/>
              </w:rPr>
            </w:pPr>
            <w:r w:rsidRPr="00786988">
              <w:rPr>
                <w:rFonts w:ascii="Times New Roman" w:hAnsi="Times New Roman" w:cs="Times New Roman"/>
                <w:sz w:val="20"/>
                <w:szCs w:val="20"/>
              </w:rPr>
              <w:t>Lūdzam papildināt Pamatnostādņu dokumenta 20.lpp 2.Rīcības virzienu “Moderna un pieejama sociālo pakalpojumu sistēma, kas cita starpā uzlabo iedzīvotāju iespējas dzīvot neatkarīgi un dzīvot sabiedrībā, iekļauties izglītībā un darba tirgū” ar vēl vienu uzdevumu:</w:t>
            </w:r>
          </w:p>
          <w:tbl>
            <w:tblPr>
              <w:tblpPr w:leftFromText="180" w:rightFromText="180" w:vertAnchor="text" w:horzAnchor="margin" w:tblpY="476"/>
              <w:tblOverlap w:val="never"/>
              <w:tblW w:w="6520" w:type="dxa"/>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529"/>
              <w:gridCol w:w="2536"/>
              <w:gridCol w:w="785"/>
              <w:gridCol w:w="773"/>
              <w:gridCol w:w="932"/>
              <w:gridCol w:w="965"/>
            </w:tblGrid>
            <w:tr w:rsidR="002D3C05" w:rsidRPr="00786988" w14:paraId="2ADD112F" w14:textId="77777777" w:rsidTr="005D2BBC">
              <w:tc>
                <w:tcPr>
                  <w:tcW w:w="405" w:type="pct"/>
                  <w:tcBorders>
                    <w:top w:val="outset" w:sz="6" w:space="0" w:color="414142"/>
                    <w:left w:val="outset" w:sz="6" w:space="0" w:color="414142"/>
                    <w:bottom w:val="outset" w:sz="6" w:space="0" w:color="414142"/>
                    <w:right w:val="outset" w:sz="6" w:space="0" w:color="414142"/>
                  </w:tcBorders>
                </w:tcPr>
                <w:p w14:paraId="1FF2E2FB" w14:textId="77777777" w:rsidR="002D3C05" w:rsidRPr="00786988" w:rsidRDefault="002D3C05" w:rsidP="002D3C05">
                  <w:pPr>
                    <w:spacing w:after="0" w:line="240" w:lineRule="auto"/>
                    <w:jc w:val="center"/>
                    <w:rPr>
                      <w:rFonts w:ascii="Times New Roman" w:eastAsia="Times New Roman" w:hAnsi="Times New Roman" w:cs="Times New Roman"/>
                      <w:sz w:val="20"/>
                      <w:szCs w:val="20"/>
                      <w:lang w:eastAsia="lv-LV"/>
                    </w:rPr>
                  </w:pPr>
                  <w:r w:rsidRPr="00786988">
                    <w:rPr>
                      <w:rFonts w:ascii="Times New Roman" w:eastAsia="Times New Roman" w:hAnsi="Times New Roman" w:cs="Times New Roman"/>
                      <w:sz w:val="20"/>
                      <w:szCs w:val="20"/>
                      <w:lang w:eastAsia="lv-LV"/>
                    </w:rPr>
                    <w:t>10.</w:t>
                  </w:r>
                </w:p>
              </w:tc>
              <w:tc>
                <w:tcPr>
                  <w:tcW w:w="1945" w:type="pct"/>
                  <w:tcBorders>
                    <w:top w:val="outset" w:sz="6" w:space="0" w:color="414142"/>
                    <w:left w:val="outset" w:sz="6" w:space="0" w:color="414142"/>
                    <w:bottom w:val="outset" w:sz="6" w:space="0" w:color="414142"/>
                    <w:right w:val="outset" w:sz="6" w:space="0" w:color="414142"/>
                  </w:tcBorders>
                </w:tcPr>
                <w:p w14:paraId="43FA74D0" w14:textId="77777777" w:rsidR="002D3C05" w:rsidRPr="00786988" w:rsidRDefault="002D3C05" w:rsidP="002D3C05">
                  <w:pPr>
                    <w:spacing w:after="0" w:line="240" w:lineRule="auto"/>
                    <w:rPr>
                      <w:rFonts w:ascii="Times New Roman" w:eastAsia="Times New Roman" w:hAnsi="Times New Roman" w:cs="Times New Roman"/>
                      <w:sz w:val="20"/>
                      <w:szCs w:val="20"/>
                      <w:lang w:eastAsia="lv-LV"/>
                    </w:rPr>
                  </w:pPr>
                  <w:r w:rsidRPr="00786988">
                    <w:rPr>
                      <w:rFonts w:ascii="Times New Roman" w:eastAsia="Times New Roman" w:hAnsi="Times New Roman" w:cs="Times New Roman"/>
                      <w:sz w:val="20"/>
                      <w:szCs w:val="20"/>
                      <w:lang w:eastAsia="lv-LV"/>
                    </w:rPr>
                    <w:t>Izstrādāt priekšlikumus vides pieejamības uzlabošanai daudzdzīvokļu ēkās izbūvējot liftus, veicinot personu pārvietošanās brīvību, tai skaitā iekļaušanos izglītībā un darba tirgū</w:t>
                  </w:r>
                </w:p>
              </w:tc>
              <w:tc>
                <w:tcPr>
                  <w:tcW w:w="602" w:type="pct"/>
                  <w:tcBorders>
                    <w:top w:val="outset" w:sz="6" w:space="0" w:color="414142"/>
                    <w:left w:val="outset" w:sz="6" w:space="0" w:color="414142"/>
                    <w:bottom w:val="outset" w:sz="6" w:space="0" w:color="414142"/>
                    <w:right w:val="outset" w:sz="6" w:space="0" w:color="414142"/>
                  </w:tcBorders>
                </w:tcPr>
                <w:p w14:paraId="7A60258A" w14:textId="77777777" w:rsidR="002D3C05" w:rsidRPr="00786988" w:rsidRDefault="002D3C05" w:rsidP="002D3C05">
                  <w:pPr>
                    <w:spacing w:after="0" w:line="240" w:lineRule="auto"/>
                    <w:jc w:val="center"/>
                    <w:rPr>
                      <w:rFonts w:ascii="Times New Roman" w:eastAsia="Times New Roman" w:hAnsi="Times New Roman" w:cs="Times New Roman"/>
                      <w:sz w:val="20"/>
                      <w:szCs w:val="20"/>
                      <w:lang w:eastAsia="lv-LV"/>
                    </w:rPr>
                  </w:pPr>
                  <w:r w:rsidRPr="00786988">
                    <w:rPr>
                      <w:rFonts w:ascii="Times New Roman" w:eastAsia="Times New Roman" w:hAnsi="Times New Roman" w:cs="Times New Roman"/>
                      <w:sz w:val="20"/>
                      <w:szCs w:val="20"/>
                      <w:lang w:eastAsia="lv-LV"/>
                    </w:rPr>
                    <w:t>2027</w:t>
                  </w:r>
                </w:p>
              </w:tc>
              <w:tc>
                <w:tcPr>
                  <w:tcW w:w="593" w:type="pct"/>
                  <w:tcBorders>
                    <w:top w:val="outset" w:sz="6" w:space="0" w:color="414142"/>
                    <w:left w:val="outset" w:sz="6" w:space="0" w:color="414142"/>
                    <w:bottom w:val="outset" w:sz="6" w:space="0" w:color="414142"/>
                    <w:right w:val="outset" w:sz="6" w:space="0" w:color="414142"/>
                  </w:tcBorders>
                </w:tcPr>
                <w:p w14:paraId="558D1CB6" w14:textId="77777777" w:rsidR="002D3C05" w:rsidRPr="00786988" w:rsidRDefault="002D3C05" w:rsidP="002D3C05">
                  <w:pPr>
                    <w:spacing w:after="0" w:line="240" w:lineRule="auto"/>
                    <w:jc w:val="center"/>
                    <w:rPr>
                      <w:rFonts w:ascii="Times New Roman" w:eastAsia="Times New Roman" w:hAnsi="Times New Roman" w:cs="Times New Roman"/>
                      <w:sz w:val="20"/>
                      <w:szCs w:val="20"/>
                      <w:lang w:eastAsia="lv-LV"/>
                    </w:rPr>
                  </w:pPr>
                  <w:r w:rsidRPr="00786988">
                    <w:rPr>
                      <w:rFonts w:ascii="Times New Roman" w:eastAsia="Times New Roman" w:hAnsi="Times New Roman" w:cs="Times New Roman"/>
                      <w:sz w:val="20"/>
                      <w:szCs w:val="20"/>
                      <w:lang w:eastAsia="lv-LV"/>
                    </w:rPr>
                    <w:t>EM</w:t>
                  </w:r>
                </w:p>
              </w:tc>
              <w:tc>
                <w:tcPr>
                  <w:tcW w:w="715" w:type="pct"/>
                  <w:tcBorders>
                    <w:top w:val="outset" w:sz="6" w:space="0" w:color="414142"/>
                    <w:left w:val="outset" w:sz="6" w:space="0" w:color="414142"/>
                    <w:bottom w:val="outset" w:sz="6" w:space="0" w:color="414142"/>
                    <w:right w:val="outset" w:sz="6" w:space="0" w:color="414142"/>
                  </w:tcBorders>
                </w:tcPr>
                <w:p w14:paraId="21935C71" w14:textId="77777777" w:rsidR="002D3C05" w:rsidRPr="00786988" w:rsidRDefault="002D3C05" w:rsidP="002D3C05">
                  <w:pPr>
                    <w:spacing w:after="0" w:line="240" w:lineRule="auto"/>
                    <w:jc w:val="center"/>
                    <w:rPr>
                      <w:rFonts w:ascii="Times New Roman" w:eastAsia="Times New Roman" w:hAnsi="Times New Roman" w:cs="Times New Roman"/>
                      <w:sz w:val="20"/>
                      <w:szCs w:val="20"/>
                      <w:lang w:eastAsia="lv-LV"/>
                    </w:rPr>
                  </w:pPr>
                  <w:r w:rsidRPr="00786988">
                    <w:rPr>
                      <w:rFonts w:ascii="Times New Roman" w:eastAsia="Times New Roman" w:hAnsi="Times New Roman" w:cs="Times New Roman"/>
                      <w:sz w:val="20"/>
                      <w:szCs w:val="20"/>
                      <w:lang w:eastAsia="lv-LV"/>
                    </w:rPr>
                    <w:t>LM</w:t>
                  </w:r>
                </w:p>
              </w:tc>
              <w:tc>
                <w:tcPr>
                  <w:tcW w:w="741" w:type="pct"/>
                  <w:tcBorders>
                    <w:top w:val="outset" w:sz="6" w:space="0" w:color="414142"/>
                    <w:left w:val="outset" w:sz="6" w:space="0" w:color="414142"/>
                    <w:bottom w:val="outset" w:sz="6" w:space="0" w:color="414142"/>
                    <w:right w:val="outset" w:sz="6" w:space="0" w:color="414142"/>
                  </w:tcBorders>
                </w:tcPr>
                <w:p w14:paraId="2D4E2B3A" w14:textId="77777777" w:rsidR="002D3C05" w:rsidRPr="00786988" w:rsidRDefault="002D3C05" w:rsidP="002D3C05">
                  <w:pPr>
                    <w:spacing w:after="0" w:line="240" w:lineRule="auto"/>
                    <w:jc w:val="center"/>
                    <w:rPr>
                      <w:rFonts w:ascii="Times New Roman" w:eastAsia="Times New Roman" w:hAnsi="Times New Roman" w:cs="Times New Roman"/>
                      <w:sz w:val="20"/>
                      <w:szCs w:val="20"/>
                      <w:lang w:eastAsia="lv-LV"/>
                    </w:rPr>
                  </w:pPr>
                  <w:r w:rsidRPr="00786988">
                    <w:rPr>
                      <w:rFonts w:ascii="Times New Roman" w:eastAsia="Times New Roman" w:hAnsi="Times New Roman" w:cs="Times New Roman"/>
                      <w:sz w:val="20"/>
                      <w:szCs w:val="20"/>
                      <w:lang w:eastAsia="lv-LV"/>
                    </w:rPr>
                    <w:t>2.3.RR; 2.4.RR; 3.1.RR; 3.2.RR</w:t>
                  </w:r>
                </w:p>
              </w:tc>
            </w:tr>
          </w:tbl>
          <w:p w14:paraId="7DE90BFE" w14:textId="77777777" w:rsidR="002D3C05" w:rsidRPr="00786988" w:rsidRDefault="002D3C05" w:rsidP="002D3C05">
            <w:pPr>
              <w:rPr>
                <w:rFonts w:ascii="Times New Roman" w:hAnsi="Times New Roman" w:cs="Times New Roman"/>
                <w:b/>
                <w:sz w:val="20"/>
                <w:szCs w:val="20"/>
              </w:rPr>
            </w:pPr>
          </w:p>
        </w:tc>
        <w:tc>
          <w:tcPr>
            <w:tcW w:w="4495" w:type="dxa"/>
          </w:tcPr>
          <w:p w14:paraId="5473A83D" w14:textId="025B9F49" w:rsidR="00A32461" w:rsidRPr="00786988" w:rsidRDefault="00485F1A" w:rsidP="002D3C05">
            <w:pPr>
              <w:rPr>
                <w:rFonts w:ascii="Times New Roman" w:hAnsi="Times New Roman" w:cs="Times New Roman"/>
                <w:b/>
                <w:sz w:val="20"/>
                <w:szCs w:val="20"/>
              </w:rPr>
            </w:pPr>
            <w:r w:rsidRPr="00786988">
              <w:rPr>
                <w:rFonts w:ascii="Times New Roman" w:hAnsi="Times New Roman" w:cs="Times New Roman"/>
                <w:b/>
                <w:sz w:val="20"/>
                <w:szCs w:val="20"/>
              </w:rPr>
              <w:t>Ņ</w:t>
            </w:r>
            <w:r w:rsidR="00A32461" w:rsidRPr="00786988">
              <w:rPr>
                <w:rFonts w:ascii="Times New Roman" w:hAnsi="Times New Roman" w:cs="Times New Roman"/>
                <w:b/>
                <w:sz w:val="20"/>
                <w:szCs w:val="20"/>
              </w:rPr>
              <w:t>emts vērā</w:t>
            </w:r>
          </w:p>
          <w:p w14:paraId="707DF9E5" w14:textId="6A09A008" w:rsidR="00485F1A" w:rsidRPr="00786988" w:rsidRDefault="00A32461" w:rsidP="00A32461">
            <w:pPr>
              <w:rPr>
                <w:rFonts w:ascii="Times New Roman" w:hAnsi="Times New Roman" w:cs="Times New Roman"/>
                <w:sz w:val="20"/>
                <w:szCs w:val="20"/>
              </w:rPr>
            </w:pPr>
            <w:r w:rsidRPr="00786988">
              <w:rPr>
                <w:rFonts w:ascii="Times New Roman" w:hAnsi="Times New Roman" w:cs="Times New Roman"/>
                <w:sz w:val="20"/>
                <w:szCs w:val="20"/>
              </w:rPr>
              <w:t>P</w:t>
            </w:r>
            <w:r w:rsidR="00485F1A" w:rsidRPr="00786988">
              <w:rPr>
                <w:rFonts w:ascii="Times New Roman" w:hAnsi="Times New Roman" w:cs="Times New Roman"/>
                <w:sz w:val="20"/>
                <w:szCs w:val="20"/>
              </w:rPr>
              <w:t>amatnostādņu projekts papildināts ar 1</w:t>
            </w:r>
            <w:r w:rsidR="006F6EC1">
              <w:rPr>
                <w:rFonts w:ascii="Times New Roman" w:hAnsi="Times New Roman" w:cs="Times New Roman"/>
                <w:sz w:val="20"/>
                <w:szCs w:val="20"/>
              </w:rPr>
              <w:t>0</w:t>
            </w:r>
            <w:r w:rsidR="00485F1A" w:rsidRPr="00786988">
              <w:rPr>
                <w:rFonts w:ascii="Times New Roman" w:hAnsi="Times New Roman" w:cs="Times New Roman"/>
                <w:sz w:val="20"/>
                <w:szCs w:val="20"/>
              </w:rPr>
              <w:t>.uzdevumu.</w:t>
            </w:r>
          </w:p>
        </w:tc>
      </w:tr>
      <w:tr w:rsidR="002D3C05" w:rsidRPr="00786988" w14:paraId="31EEC6CC" w14:textId="77777777" w:rsidTr="007F35E7">
        <w:tc>
          <w:tcPr>
            <w:tcW w:w="3126" w:type="dxa"/>
          </w:tcPr>
          <w:p w14:paraId="190D851A" w14:textId="3B5CA184" w:rsidR="002D3C05" w:rsidRPr="00786988" w:rsidRDefault="00447FB0" w:rsidP="002D3C05">
            <w:pPr>
              <w:rPr>
                <w:rFonts w:ascii="Times New Roman" w:hAnsi="Times New Roman" w:cs="Times New Roman"/>
                <w:sz w:val="20"/>
                <w:szCs w:val="20"/>
              </w:rPr>
            </w:pPr>
            <w:r w:rsidRPr="00786988">
              <w:rPr>
                <w:rFonts w:ascii="Times New Roman" w:hAnsi="Times New Roman" w:cs="Times New Roman"/>
                <w:sz w:val="20"/>
                <w:szCs w:val="20"/>
              </w:rPr>
              <w:t>191.</w:t>
            </w:r>
            <w:r w:rsidR="002D3C05" w:rsidRPr="00786988">
              <w:rPr>
                <w:rFonts w:ascii="Times New Roman" w:hAnsi="Times New Roman" w:cs="Times New Roman"/>
                <w:sz w:val="20"/>
                <w:szCs w:val="20"/>
              </w:rPr>
              <w:t>Pamatnostādņu projekts,</w:t>
            </w:r>
          </w:p>
          <w:p w14:paraId="36B7E859" w14:textId="77777777" w:rsidR="002D3C05" w:rsidRPr="00786988" w:rsidRDefault="002D3C05" w:rsidP="002D3C05">
            <w:pPr>
              <w:rPr>
                <w:rFonts w:ascii="Times New Roman" w:hAnsi="Times New Roman" w:cs="Times New Roman"/>
                <w:sz w:val="20"/>
                <w:szCs w:val="20"/>
              </w:rPr>
            </w:pPr>
            <w:r w:rsidRPr="00786988">
              <w:rPr>
                <w:rFonts w:ascii="Times New Roman" w:hAnsi="Times New Roman" w:cs="Times New Roman"/>
                <w:sz w:val="20"/>
                <w:szCs w:val="20"/>
              </w:rPr>
              <w:t>Rīcības virziens “Iekļaujošs darba tirgus ikvienam un kvalitatīvas darba vietas, atbalstot ilgtermiņa līdzdalību darba tirgū”</w:t>
            </w:r>
          </w:p>
        </w:tc>
        <w:tc>
          <w:tcPr>
            <w:tcW w:w="6752" w:type="dxa"/>
          </w:tcPr>
          <w:p w14:paraId="4859771F" w14:textId="77777777" w:rsidR="002D3C05" w:rsidRPr="00786988" w:rsidRDefault="002D3C05" w:rsidP="002D3C05">
            <w:pPr>
              <w:jc w:val="center"/>
              <w:rPr>
                <w:rFonts w:ascii="Times New Roman" w:hAnsi="Times New Roman" w:cs="Times New Roman"/>
                <w:b/>
                <w:sz w:val="20"/>
                <w:szCs w:val="20"/>
              </w:rPr>
            </w:pPr>
            <w:r w:rsidRPr="00786988">
              <w:rPr>
                <w:rFonts w:ascii="Times New Roman" w:hAnsi="Times New Roman" w:cs="Times New Roman"/>
                <w:b/>
                <w:sz w:val="20"/>
                <w:szCs w:val="20"/>
              </w:rPr>
              <w:t>SIF</w:t>
            </w:r>
          </w:p>
          <w:p w14:paraId="2B3BC378" w14:textId="77777777" w:rsidR="002D3C05" w:rsidRPr="00786988" w:rsidRDefault="002D3C05" w:rsidP="002D3C05">
            <w:pPr>
              <w:jc w:val="both"/>
              <w:rPr>
                <w:rFonts w:ascii="Times New Roman" w:hAnsi="Times New Roman" w:cs="Times New Roman"/>
                <w:sz w:val="20"/>
                <w:szCs w:val="20"/>
              </w:rPr>
            </w:pPr>
            <w:r w:rsidRPr="00786988">
              <w:rPr>
                <w:rFonts w:ascii="Times New Roman" w:hAnsi="Times New Roman" w:cs="Times New Roman"/>
                <w:sz w:val="20"/>
                <w:szCs w:val="20"/>
              </w:rPr>
              <w:t>Lūdzam veikt precizējumus 3. rīcības virziena “Iekļaujošs darba tirgus ikvienam un kvalitatīvas darba vietas, atbalstot ilgtermiņa līdzdalību darba tirgū” redakcijā:</w:t>
            </w:r>
          </w:p>
          <w:p w14:paraId="2EC698F4" w14:textId="77777777" w:rsidR="002D3C05" w:rsidRPr="00786988" w:rsidRDefault="002D3C05" w:rsidP="002D3C05">
            <w:pPr>
              <w:pStyle w:val="ListParagraph"/>
              <w:numPr>
                <w:ilvl w:val="0"/>
                <w:numId w:val="6"/>
              </w:numPr>
              <w:jc w:val="both"/>
              <w:rPr>
                <w:sz w:val="20"/>
                <w:szCs w:val="20"/>
              </w:rPr>
            </w:pPr>
            <w:r w:rsidRPr="00786988">
              <w:rPr>
                <w:sz w:val="20"/>
                <w:szCs w:val="20"/>
              </w:rPr>
              <w:t>papildinot vidējā termiņa mērķi, paredzot atbalstu arī patvēruma meklētājiem un personām ar bēgļa vai alternatīvo statusu (22. lpp.);</w:t>
            </w:r>
          </w:p>
          <w:p w14:paraId="13E691A0" w14:textId="77777777" w:rsidR="002D3C05" w:rsidRPr="00786988" w:rsidRDefault="002D3C05" w:rsidP="002D3C05">
            <w:pPr>
              <w:pStyle w:val="ListParagraph"/>
              <w:numPr>
                <w:ilvl w:val="0"/>
                <w:numId w:val="6"/>
              </w:numPr>
              <w:jc w:val="both"/>
              <w:rPr>
                <w:sz w:val="20"/>
                <w:szCs w:val="20"/>
              </w:rPr>
            </w:pPr>
            <w:r w:rsidRPr="00786988">
              <w:rPr>
                <w:sz w:val="20"/>
                <w:szCs w:val="20"/>
              </w:rPr>
              <w:t>papildinot 3. rīcības virziena uzdevumu tabulu, nosakot patvēruma meklētājus un personas ar bēgļa vai alternatīvo statusu kā mērķa grupu šim rīcības virzienam – bezdarba riskam pakļautās personas (23. lpp.);</w:t>
            </w:r>
          </w:p>
          <w:p w14:paraId="0F6D5775" w14:textId="77777777" w:rsidR="002D3C05" w:rsidRPr="00786988" w:rsidRDefault="002D3C05" w:rsidP="002D3C05">
            <w:pPr>
              <w:pStyle w:val="ListParagraph"/>
              <w:numPr>
                <w:ilvl w:val="0"/>
                <w:numId w:val="6"/>
              </w:numPr>
              <w:jc w:val="both"/>
              <w:rPr>
                <w:sz w:val="20"/>
                <w:szCs w:val="20"/>
              </w:rPr>
            </w:pPr>
            <w:r w:rsidRPr="00786988">
              <w:rPr>
                <w:sz w:val="20"/>
                <w:szCs w:val="20"/>
              </w:rPr>
              <w:t>nosakot SIF par līdzatbildīgo institūciju 2.1. uzdevuma īstenošanā, atbilstoši Nacionālā attīstības plāna 2021.–2027. gadam (turpmāk – NAP2027) 408. uzdevumam (24. lpp.). Vienlaikus norādām, ka attiecībā uz 2.1. uzdevumu jau pastāv vairāki risinājumi, tostarp izglītības un atbalsta pasākumi darba devējiem, kurus līdz 2022.gada nogalei īsteno SIF;</w:t>
            </w:r>
          </w:p>
          <w:p w14:paraId="70C0DD0C" w14:textId="77777777" w:rsidR="002D3C05" w:rsidRPr="00786988" w:rsidRDefault="002D3C05" w:rsidP="002D3C05">
            <w:pPr>
              <w:pStyle w:val="ListParagraph"/>
              <w:numPr>
                <w:ilvl w:val="0"/>
                <w:numId w:val="6"/>
              </w:numPr>
              <w:jc w:val="both"/>
              <w:rPr>
                <w:sz w:val="20"/>
                <w:szCs w:val="20"/>
              </w:rPr>
            </w:pPr>
            <w:r w:rsidRPr="00786988">
              <w:rPr>
                <w:sz w:val="20"/>
                <w:szCs w:val="20"/>
              </w:rPr>
              <w:t>nosakot SIF par līdzatbildīgo institūciju 2.2. uzdevuma īstenošanā, atbilstoši NAP2027 604. uzdevumam (24. lpp.).</w:t>
            </w:r>
          </w:p>
        </w:tc>
        <w:tc>
          <w:tcPr>
            <w:tcW w:w="4495" w:type="dxa"/>
          </w:tcPr>
          <w:p w14:paraId="25BD8B3B" w14:textId="383E61C4" w:rsidR="002D3C05" w:rsidRPr="00786988" w:rsidRDefault="004952F7" w:rsidP="00544BBC">
            <w:pPr>
              <w:rPr>
                <w:rFonts w:ascii="Times New Roman" w:hAnsi="Times New Roman" w:cs="Times New Roman"/>
                <w:b/>
                <w:sz w:val="20"/>
                <w:szCs w:val="20"/>
              </w:rPr>
            </w:pPr>
            <w:r w:rsidRPr="00786988">
              <w:rPr>
                <w:rFonts w:ascii="Times New Roman" w:hAnsi="Times New Roman" w:cs="Times New Roman"/>
                <w:b/>
                <w:sz w:val="20"/>
                <w:szCs w:val="20"/>
              </w:rPr>
              <w:t xml:space="preserve">Daļēji </w:t>
            </w:r>
            <w:r w:rsidR="00544BBC" w:rsidRPr="00786988">
              <w:rPr>
                <w:rFonts w:ascii="Times New Roman" w:hAnsi="Times New Roman" w:cs="Times New Roman"/>
                <w:b/>
                <w:sz w:val="20"/>
                <w:szCs w:val="20"/>
              </w:rPr>
              <w:t>ņemts vērā</w:t>
            </w:r>
          </w:p>
          <w:p w14:paraId="40ED618B" w14:textId="77777777" w:rsidR="004952F7" w:rsidRPr="00786988" w:rsidRDefault="004952F7" w:rsidP="004952F7">
            <w:pPr>
              <w:jc w:val="both"/>
              <w:rPr>
                <w:rFonts w:ascii="Times New Roman" w:hAnsi="Times New Roman" w:cs="Times New Roman"/>
                <w:sz w:val="20"/>
                <w:szCs w:val="20"/>
              </w:rPr>
            </w:pPr>
            <w:r w:rsidRPr="00786988">
              <w:rPr>
                <w:rFonts w:ascii="Times New Roman" w:hAnsi="Times New Roman" w:cs="Times New Roman"/>
                <w:sz w:val="20"/>
                <w:szCs w:val="20"/>
              </w:rPr>
              <w:t>Precizēts Pamatnostādņu projekta 3. Rīcības virziens: Iekļaujošs darba tirgus ikvienam un kvalitatīvas darba vietas, atbalstot ilgtermiņa līdzdalību darba tirgū izaicinājums, izaicinājumos uzsverot ne tikai personas ar invaliditāti, bet arī citu nelabvēlīgākā darba tirgus situācijā esošo grupu personas, tādējādi aptverot arī trešo valstu pilsoņus, tostarp personas, kurām nepieciešama starptautiskā aizsardzība:</w:t>
            </w:r>
          </w:p>
          <w:p w14:paraId="6DC3DD65" w14:textId="77777777" w:rsidR="004952F7" w:rsidRPr="00786988" w:rsidRDefault="004952F7" w:rsidP="004952F7">
            <w:pPr>
              <w:jc w:val="both"/>
              <w:rPr>
                <w:rFonts w:ascii="Times New Roman" w:hAnsi="Times New Roman" w:cs="Times New Roman"/>
                <w:sz w:val="20"/>
                <w:szCs w:val="20"/>
              </w:rPr>
            </w:pPr>
            <w:r w:rsidRPr="00786988">
              <w:rPr>
                <w:rFonts w:ascii="Times New Roman" w:hAnsi="Times New Roman" w:cs="Times New Roman"/>
                <w:sz w:val="20"/>
                <w:szCs w:val="20"/>
              </w:rPr>
              <w:t>“Nepietiekami izmantots personu ar invaliditāti un citu nelabvēlīgākā darba tirgus situācijā esošo grupu personu potenciāls”</w:t>
            </w:r>
          </w:p>
          <w:p w14:paraId="6C81282A" w14:textId="75DFCCB7" w:rsidR="00544BBC" w:rsidRPr="00786988" w:rsidRDefault="00544BBC" w:rsidP="00544BBC">
            <w:pPr>
              <w:rPr>
                <w:rFonts w:ascii="Times New Roman" w:hAnsi="Times New Roman" w:cs="Times New Roman"/>
                <w:sz w:val="20"/>
                <w:szCs w:val="20"/>
              </w:rPr>
            </w:pPr>
          </w:p>
        </w:tc>
      </w:tr>
      <w:tr w:rsidR="00153D5D" w:rsidRPr="00786988" w14:paraId="4C5D3A7A" w14:textId="77777777" w:rsidTr="007F35E7">
        <w:tc>
          <w:tcPr>
            <w:tcW w:w="3126" w:type="dxa"/>
          </w:tcPr>
          <w:p w14:paraId="304D5D8C" w14:textId="73932EEC" w:rsidR="00153D5D" w:rsidRPr="00786988" w:rsidRDefault="00447FB0" w:rsidP="00153D5D">
            <w:pPr>
              <w:rPr>
                <w:rFonts w:ascii="Times New Roman" w:hAnsi="Times New Roman" w:cs="Times New Roman"/>
                <w:sz w:val="20"/>
                <w:szCs w:val="20"/>
              </w:rPr>
            </w:pPr>
            <w:r w:rsidRPr="00786988">
              <w:rPr>
                <w:rFonts w:ascii="Times New Roman" w:hAnsi="Times New Roman" w:cs="Times New Roman"/>
                <w:sz w:val="20"/>
                <w:szCs w:val="20"/>
              </w:rPr>
              <w:t>192.</w:t>
            </w:r>
            <w:r w:rsidR="00153D5D" w:rsidRPr="00786988">
              <w:rPr>
                <w:rFonts w:ascii="Times New Roman" w:hAnsi="Times New Roman" w:cs="Times New Roman"/>
                <w:sz w:val="20"/>
                <w:szCs w:val="20"/>
              </w:rPr>
              <w:t>Pamatnostādņu projekts,</w:t>
            </w:r>
          </w:p>
          <w:p w14:paraId="230A8ABE" w14:textId="77777777" w:rsidR="00153D5D" w:rsidRPr="00786988" w:rsidRDefault="00153D5D" w:rsidP="00153D5D">
            <w:pPr>
              <w:rPr>
                <w:rFonts w:ascii="Times New Roman" w:hAnsi="Times New Roman" w:cs="Times New Roman"/>
                <w:sz w:val="20"/>
                <w:szCs w:val="20"/>
              </w:rPr>
            </w:pPr>
            <w:r w:rsidRPr="00786988">
              <w:rPr>
                <w:rFonts w:ascii="Times New Roman" w:hAnsi="Times New Roman" w:cs="Times New Roman"/>
                <w:sz w:val="20"/>
                <w:szCs w:val="20"/>
              </w:rPr>
              <w:t xml:space="preserve">Rīcības virziens “Iekļaujošs darba tirgus ikvienam un kvalitatīvas </w:t>
            </w:r>
            <w:r w:rsidRPr="00786988">
              <w:rPr>
                <w:rFonts w:ascii="Times New Roman" w:hAnsi="Times New Roman" w:cs="Times New Roman"/>
                <w:sz w:val="20"/>
                <w:szCs w:val="20"/>
              </w:rPr>
              <w:lastRenderedPageBreak/>
              <w:t>darba vietas, atbalstot ilgtermiņa līdzdalību darba tirgū”</w:t>
            </w:r>
          </w:p>
        </w:tc>
        <w:tc>
          <w:tcPr>
            <w:tcW w:w="6752" w:type="dxa"/>
          </w:tcPr>
          <w:p w14:paraId="66796E6B" w14:textId="77777777" w:rsidR="00153D5D" w:rsidRPr="00786988" w:rsidRDefault="00153D5D" w:rsidP="00153D5D">
            <w:pPr>
              <w:jc w:val="center"/>
              <w:rPr>
                <w:rFonts w:ascii="Times New Roman" w:hAnsi="Times New Roman" w:cs="Times New Roman"/>
                <w:b/>
                <w:bCs/>
                <w:noProof/>
                <w:sz w:val="20"/>
                <w:szCs w:val="20"/>
              </w:rPr>
            </w:pPr>
            <w:r w:rsidRPr="00786988">
              <w:rPr>
                <w:rFonts w:ascii="Times New Roman" w:hAnsi="Times New Roman" w:cs="Times New Roman"/>
                <w:b/>
                <w:bCs/>
                <w:noProof/>
                <w:sz w:val="20"/>
                <w:szCs w:val="20"/>
              </w:rPr>
              <w:lastRenderedPageBreak/>
              <w:t>IZM</w:t>
            </w:r>
          </w:p>
          <w:p w14:paraId="5B8DDF14" w14:textId="77777777" w:rsidR="00153D5D" w:rsidRPr="00786988" w:rsidRDefault="00153D5D" w:rsidP="00153D5D">
            <w:pPr>
              <w:jc w:val="both"/>
              <w:rPr>
                <w:rFonts w:ascii="Times New Roman" w:hAnsi="Times New Roman" w:cs="Times New Roman"/>
                <w:b/>
                <w:sz w:val="20"/>
                <w:szCs w:val="20"/>
              </w:rPr>
            </w:pPr>
            <w:r w:rsidRPr="00786988">
              <w:rPr>
                <w:rFonts w:ascii="Times New Roman" w:hAnsi="Times New Roman" w:cs="Times New Roman"/>
                <w:bCs/>
                <w:noProof/>
                <w:sz w:val="20"/>
                <w:szCs w:val="20"/>
              </w:rPr>
              <w:t xml:space="preserve">Ievērojot rīcības virzienā "Iekļaujošs darba tirgus ikvienam un kvalitatīvas darba vietas, atbalstot ilgtermiņa līdzdalību darba tirgū" noteikto mērķi "Nodrošināt individualizētu atbalstu bezdarba un ilgstošā bezdarba riskam visvairāk </w:t>
            </w:r>
            <w:r w:rsidRPr="00786988">
              <w:rPr>
                <w:rFonts w:ascii="Times New Roman" w:hAnsi="Times New Roman" w:cs="Times New Roman"/>
                <w:bCs/>
                <w:noProof/>
                <w:sz w:val="20"/>
                <w:szCs w:val="20"/>
              </w:rPr>
              <w:lastRenderedPageBreak/>
              <w:t>pakļautajām personām, īpaši personām ar invaliditāti, jauniešiem, kas nemācās un nestrādā, personām ar zemām un darba tirgum neatbilstošām prasmēm", ierosinām izvērtēt iespēju iekļaut zem 3. politikas rezultāta "Veicināta iekļaujoša, līdztiesīga un kvalitatīva darba tirgus attīstība" rezultatīvo rādītāju "15–24 gadus vecu personu īpatsvars, kuras nav iesaistītas izglītībā vai darba tirgū (NEET)" (NAP2027 [164]).</w:t>
            </w:r>
          </w:p>
        </w:tc>
        <w:tc>
          <w:tcPr>
            <w:tcW w:w="4495" w:type="dxa"/>
          </w:tcPr>
          <w:p w14:paraId="6CB3E4CB" w14:textId="4D3ABF91" w:rsidR="00E109F7" w:rsidRPr="00786988" w:rsidRDefault="00E109F7" w:rsidP="002D3C05">
            <w:pPr>
              <w:rPr>
                <w:rFonts w:ascii="Times New Roman" w:hAnsi="Times New Roman" w:cs="Times New Roman"/>
                <w:sz w:val="20"/>
                <w:szCs w:val="20"/>
              </w:rPr>
            </w:pPr>
            <w:r w:rsidRPr="00786988">
              <w:rPr>
                <w:rFonts w:ascii="Times New Roman" w:hAnsi="Times New Roman" w:cs="Times New Roman"/>
                <w:b/>
                <w:sz w:val="20"/>
                <w:szCs w:val="20"/>
              </w:rPr>
              <w:lastRenderedPageBreak/>
              <w:t>Ņemts vērā</w:t>
            </w:r>
          </w:p>
        </w:tc>
      </w:tr>
      <w:tr w:rsidR="002D3C05" w:rsidRPr="00786988" w14:paraId="3A047184" w14:textId="77777777" w:rsidTr="007F35E7">
        <w:tc>
          <w:tcPr>
            <w:tcW w:w="3126" w:type="dxa"/>
          </w:tcPr>
          <w:p w14:paraId="2F99488B" w14:textId="67F6CC48" w:rsidR="002D3C05" w:rsidRPr="00786988" w:rsidRDefault="00447FB0" w:rsidP="002D3C05">
            <w:pPr>
              <w:rPr>
                <w:rFonts w:ascii="Times New Roman" w:hAnsi="Times New Roman" w:cs="Times New Roman"/>
                <w:sz w:val="20"/>
                <w:szCs w:val="20"/>
              </w:rPr>
            </w:pPr>
            <w:r w:rsidRPr="00786988">
              <w:rPr>
                <w:rFonts w:ascii="Times New Roman" w:hAnsi="Times New Roman" w:cs="Times New Roman"/>
                <w:sz w:val="20"/>
                <w:szCs w:val="20"/>
              </w:rPr>
              <w:t>193.</w:t>
            </w:r>
            <w:r w:rsidR="002D3C05" w:rsidRPr="00786988">
              <w:rPr>
                <w:rFonts w:ascii="Times New Roman" w:hAnsi="Times New Roman" w:cs="Times New Roman"/>
                <w:sz w:val="20"/>
                <w:szCs w:val="20"/>
              </w:rPr>
              <w:t>Pamatnostādņu projekts,</w:t>
            </w:r>
          </w:p>
          <w:p w14:paraId="2680B764" w14:textId="77777777" w:rsidR="002D3C05" w:rsidRPr="00786988" w:rsidRDefault="002D3C05" w:rsidP="002D3C05">
            <w:pPr>
              <w:rPr>
                <w:rFonts w:ascii="Times New Roman" w:hAnsi="Times New Roman" w:cs="Times New Roman"/>
                <w:sz w:val="20"/>
                <w:szCs w:val="20"/>
              </w:rPr>
            </w:pPr>
            <w:r w:rsidRPr="00786988">
              <w:rPr>
                <w:rFonts w:ascii="Times New Roman" w:hAnsi="Times New Roman" w:cs="Times New Roman"/>
                <w:sz w:val="20"/>
                <w:szCs w:val="20"/>
              </w:rPr>
              <w:t>Rīcības virziens “Iekļaujošs darba tirgus ikvienam un kvalitatīvas darba vietas, atbalstot ilgtermiņa līdzdalību darba tirgū”</w:t>
            </w:r>
          </w:p>
        </w:tc>
        <w:tc>
          <w:tcPr>
            <w:tcW w:w="6752" w:type="dxa"/>
          </w:tcPr>
          <w:p w14:paraId="33084854" w14:textId="77777777" w:rsidR="002D3C05" w:rsidRPr="00786988" w:rsidRDefault="002D3C05" w:rsidP="002D3C05">
            <w:pPr>
              <w:ind w:firstLine="720"/>
              <w:jc w:val="center"/>
              <w:rPr>
                <w:rFonts w:ascii="Times New Roman" w:hAnsi="Times New Roman" w:cs="Times New Roman"/>
                <w:sz w:val="20"/>
                <w:szCs w:val="20"/>
              </w:rPr>
            </w:pPr>
            <w:r w:rsidRPr="00786988">
              <w:rPr>
                <w:rFonts w:ascii="Times New Roman" w:hAnsi="Times New Roman" w:cs="Times New Roman"/>
                <w:b/>
                <w:sz w:val="20"/>
                <w:szCs w:val="20"/>
              </w:rPr>
              <w:t>Zemgales plānošanas reģions</w:t>
            </w:r>
          </w:p>
          <w:p w14:paraId="5FCB7F8D" w14:textId="77777777" w:rsidR="002D3C05" w:rsidRPr="00786988" w:rsidRDefault="002D3C05" w:rsidP="002D3C05">
            <w:pPr>
              <w:jc w:val="both"/>
              <w:rPr>
                <w:rFonts w:ascii="Times New Roman" w:hAnsi="Times New Roman" w:cs="Times New Roman"/>
                <w:sz w:val="20"/>
                <w:szCs w:val="20"/>
              </w:rPr>
            </w:pPr>
            <w:r w:rsidRPr="00786988">
              <w:rPr>
                <w:rFonts w:ascii="Times New Roman" w:hAnsi="Times New Roman" w:cs="Times New Roman"/>
                <w:sz w:val="20"/>
                <w:szCs w:val="20"/>
              </w:rPr>
              <w:t>rīcības virziena “Iekļaujošs darba tirgus ikvienam un kvalitatīvas darba vietas, atbalstot ilgtermiņa līdzdalību darba tirgū” uzdevumiem 1.1, 1.6. un 3. papildināt aili “Līdzatbildīgās institūcijas” ar plānošanas reģioniem.</w:t>
            </w:r>
          </w:p>
        </w:tc>
        <w:tc>
          <w:tcPr>
            <w:tcW w:w="4495" w:type="dxa"/>
          </w:tcPr>
          <w:p w14:paraId="7B2DAB52" w14:textId="786EC878" w:rsidR="00E109F7" w:rsidRPr="00786988" w:rsidRDefault="006F6EC1" w:rsidP="00E109F7">
            <w:pPr>
              <w:jc w:val="both"/>
              <w:rPr>
                <w:rFonts w:ascii="Times New Roman" w:hAnsi="Times New Roman" w:cs="Times New Roman"/>
                <w:b/>
                <w:sz w:val="20"/>
                <w:szCs w:val="20"/>
              </w:rPr>
            </w:pPr>
            <w:r>
              <w:rPr>
                <w:rFonts w:ascii="Times New Roman" w:hAnsi="Times New Roman" w:cs="Times New Roman"/>
                <w:b/>
                <w:sz w:val="20"/>
                <w:szCs w:val="20"/>
              </w:rPr>
              <w:t>Ņ</w:t>
            </w:r>
            <w:r w:rsidR="00544BBC" w:rsidRPr="00786988">
              <w:rPr>
                <w:rFonts w:ascii="Times New Roman" w:hAnsi="Times New Roman" w:cs="Times New Roman"/>
                <w:b/>
                <w:sz w:val="20"/>
                <w:szCs w:val="20"/>
              </w:rPr>
              <w:t>emts vērā</w:t>
            </w:r>
          </w:p>
          <w:p w14:paraId="1CE9378A" w14:textId="4D0DA658" w:rsidR="002D3C05" w:rsidRPr="00786988" w:rsidRDefault="00E109F7" w:rsidP="00E109F7">
            <w:pPr>
              <w:jc w:val="both"/>
              <w:rPr>
                <w:rFonts w:ascii="Times New Roman" w:hAnsi="Times New Roman" w:cs="Times New Roman"/>
                <w:sz w:val="20"/>
                <w:szCs w:val="20"/>
              </w:rPr>
            </w:pPr>
            <w:r w:rsidRPr="00786988">
              <w:rPr>
                <w:rFonts w:ascii="Times New Roman" w:hAnsi="Times New Roman" w:cs="Times New Roman"/>
                <w:sz w:val="20"/>
                <w:szCs w:val="20"/>
              </w:rPr>
              <w:t xml:space="preserve"> </w:t>
            </w:r>
          </w:p>
        </w:tc>
      </w:tr>
      <w:tr w:rsidR="00795173" w:rsidRPr="00786988" w14:paraId="606EA89D" w14:textId="77777777" w:rsidTr="007F35E7">
        <w:tc>
          <w:tcPr>
            <w:tcW w:w="3126" w:type="dxa"/>
          </w:tcPr>
          <w:p w14:paraId="57839A43" w14:textId="0207E3F7" w:rsidR="00795173" w:rsidRPr="00786988" w:rsidRDefault="00447FB0" w:rsidP="00795173">
            <w:pPr>
              <w:rPr>
                <w:rFonts w:ascii="Times New Roman" w:hAnsi="Times New Roman" w:cs="Times New Roman"/>
                <w:sz w:val="20"/>
                <w:szCs w:val="20"/>
              </w:rPr>
            </w:pPr>
            <w:r w:rsidRPr="00786988">
              <w:rPr>
                <w:rFonts w:ascii="Times New Roman" w:hAnsi="Times New Roman" w:cs="Times New Roman"/>
                <w:sz w:val="20"/>
                <w:szCs w:val="20"/>
              </w:rPr>
              <w:t>194.</w:t>
            </w:r>
            <w:r w:rsidR="00795173" w:rsidRPr="00786988">
              <w:rPr>
                <w:rFonts w:ascii="Times New Roman" w:hAnsi="Times New Roman" w:cs="Times New Roman"/>
                <w:sz w:val="20"/>
                <w:szCs w:val="20"/>
              </w:rPr>
              <w:t>Pamatnostādņu projekts,</w:t>
            </w:r>
          </w:p>
          <w:p w14:paraId="6EC1D6DA" w14:textId="77777777" w:rsidR="00795173" w:rsidRPr="00786988" w:rsidRDefault="00795173" w:rsidP="00795173">
            <w:pPr>
              <w:rPr>
                <w:rFonts w:ascii="Times New Roman" w:hAnsi="Times New Roman" w:cs="Times New Roman"/>
                <w:sz w:val="20"/>
                <w:szCs w:val="20"/>
              </w:rPr>
            </w:pPr>
            <w:r w:rsidRPr="00786988">
              <w:rPr>
                <w:rFonts w:ascii="Times New Roman" w:hAnsi="Times New Roman" w:cs="Times New Roman"/>
                <w:sz w:val="20"/>
                <w:szCs w:val="20"/>
              </w:rPr>
              <w:t>Rīcības virziens “Iekļaujošs darba tirgus ikvienam un kvalitatīvas darba vietas, atbalstot ilgtermiņa līdzdalību darba tirgū”</w:t>
            </w:r>
          </w:p>
        </w:tc>
        <w:tc>
          <w:tcPr>
            <w:tcW w:w="6752" w:type="dxa"/>
          </w:tcPr>
          <w:p w14:paraId="1D5C5339" w14:textId="77777777" w:rsidR="00795173" w:rsidRPr="00786988" w:rsidRDefault="00795173" w:rsidP="002D3C05">
            <w:pPr>
              <w:ind w:firstLine="720"/>
              <w:jc w:val="center"/>
              <w:rPr>
                <w:rFonts w:ascii="Times New Roman" w:hAnsi="Times New Roman" w:cs="Times New Roman"/>
                <w:b/>
                <w:sz w:val="20"/>
                <w:szCs w:val="20"/>
              </w:rPr>
            </w:pPr>
            <w:r w:rsidRPr="00786988">
              <w:rPr>
                <w:rFonts w:ascii="Times New Roman" w:hAnsi="Times New Roman" w:cs="Times New Roman"/>
                <w:b/>
                <w:sz w:val="20"/>
                <w:szCs w:val="20"/>
              </w:rPr>
              <w:t>PKC</w:t>
            </w:r>
          </w:p>
          <w:p w14:paraId="79F16614" w14:textId="77777777" w:rsidR="00795173" w:rsidRPr="00786988" w:rsidRDefault="00795173" w:rsidP="00795173">
            <w:pPr>
              <w:jc w:val="both"/>
              <w:rPr>
                <w:rFonts w:ascii="Times New Roman" w:hAnsi="Times New Roman" w:cs="Times New Roman"/>
                <w:sz w:val="20"/>
                <w:szCs w:val="20"/>
              </w:rPr>
            </w:pPr>
            <w:r w:rsidRPr="00786988">
              <w:rPr>
                <w:rFonts w:ascii="Times New Roman" w:hAnsi="Times New Roman" w:cs="Times New Roman"/>
                <w:color w:val="212121"/>
                <w:sz w:val="20"/>
                <w:szCs w:val="20"/>
                <w:shd w:val="clear" w:color="auto" w:fill="FFFFFF"/>
              </w:rPr>
              <w:t>Papildināt 1.3.uzdevuma līdzatbildīgās institūcijas ar DLC, VARAM, ĀM.</w:t>
            </w:r>
          </w:p>
        </w:tc>
        <w:tc>
          <w:tcPr>
            <w:tcW w:w="4495" w:type="dxa"/>
          </w:tcPr>
          <w:p w14:paraId="5EB88D29" w14:textId="4D2CEA17" w:rsidR="00795173" w:rsidRPr="00786988" w:rsidRDefault="00544BBC" w:rsidP="002D3C05">
            <w:pPr>
              <w:rPr>
                <w:rFonts w:ascii="Times New Roman" w:hAnsi="Times New Roman" w:cs="Times New Roman"/>
                <w:b/>
                <w:sz w:val="20"/>
                <w:szCs w:val="20"/>
              </w:rPr>
            </w:pPr>
            <w:r w:rsidRPr="00786988">
              <w:rPr>
                <w:rFonts w:ascii="Times New Roman" w:hAnsi="Times New Roman" w:cs="Times New Roman"/>
                <w:b/>
                <w:sz w:val="20"/>
                <w:szCs w:val="20"/>
              </w:rPr>
              <w:t>Daļēji ņemts vērā</w:t>
            </w:r>
          </w:p>
          <w:p w14:paraId="3CE60C32" w14:textId="4CB02BC6" w:rsidR="00E109F7" w:rsidRPr="00786988" w:rsidRDefault="00E109F7" w:rsidP="00E109F7">
            <w:pPr>
              <w:jc w:val="both"/>
              <w:rPr>
                <w:rFonts w:ascii="Times New Roman" w:hAnsi="Times New Roman" w:cs="Times New Roman"/>
                <w:sz w:val="20"/>
                <w:szCs w:val="20"/>
              </w:rPr>
            </w:pPr>
            <w:r w:rsidRPr="00786988">
              <w:rPr>
                <w:rFonts w:ascii="Times New Roman" w:hAnsi="Times New Roman" w:cs="Times New Roman"/>
                <w:sz w:val="20"/>
                <w:szCs w:val="20"/>
              </w:rPr>
              <w:t>Ņemot vērā institūciju kompetenci, līdzatbildīgo institūciju uzskaitījums papildināts ar VARAM un ĀM</w:t>
            </w:r>
          </w:p>
        </w:tc>
      </w:tr>
      <w:tr w:rsidR="002D3C05" w:rsidRPr="00786988" w14:paraId="451654DE" w14:textId="77777777" w:rsidTr="007F35E7">
        <w:tc>
          <w:tcPr>
            <w:tcW w:w="3126" w:type="dxa"/>
          </w:tcPr>
          <w:p w14:paraId="10476FB2" w14:textId="03C12D3C" w:rsidR="002D3C05" w:rsidRPr="00786988" w:rsidRDefault="00447FB0" w:rsidP="002D3C05">
            <w:pPr>
              <w:rPr>
                <w:rFonts w:ascii="Times New Roman" w:hAnsi="Times New Roman" w:cs="Times New Roman"/>
                <w:sz w:val="20"/>
                <w:szCs w:val="20"/>
              </w:rPr>
            </w:pPr>
            <w:r w:rsidRPr="00786988">
              <w:rPr>
                <w:rFonts w:ascii="Times New Roman" w:hAnsi="Times New Roman" w:cs="Times New Roman"/>
                <w:sz w:val="20"/>
                <w:szCs w:val="20"/>
              </w:rPr>
              <w:t>195.</w:t>
            </w:r>
            <w:r w:rsidR="002D3C05" w:rsidRPr="00786988">
              <w:rPr>
                <w:rFonts w:ascii="Times New Roman" w:hAnsi="Times New Roman" w:cs="Times New Roman"/>
                <w:sz w:val="20"/>
                <w:szCs w:val="20"/>
              </w:rPr>
              <w:t>Pamatnostādņu projekts,</w:t>
            </w:r>
          </w:p>
          <w:p w14:paraId="1F94BF48" w14:textId="77777777" w:rsidR="002D3C05" w:rsidRPr="00786988" w:rsidRDefault="002D3C05" w:rsidP="002D3C05">
            <w:pPr>
              <w:rPr>
                <w:rFonts w:ascii="Times New Roman" w:hAnsi="Times New Roman" w:cs="Times New Roman"/>
                <w:sz w:val="20"/>
                <w:szCs w:val="20"/>
              </w:rPr>
            </w:pPr>
            <w:r w:rsidRPr="00786988">
              <w:rPr>
                <w:rFonts w:ascii="Times New Roman" w:hAnsi="Times New Roman" w:cs="Times New Roman"/>
                <w:sz w:val="20"/>
                <w:szCs w:val="20"/>
              </w:rPr>
              <w:t>Rīcības virziens “Iekļaujošs darba tirgus ikvienam un kvalitatīvas darba vietas, atbalstot ilgtermiņa līdzdalību darba tirgū”</w:t>
            </w:r>
          </w:p>
        </w:tc>
        <w:tc>
          <w:tcPr>
            <w:tcW w:w="6752" w:type="dxa"/>
          </w:tcPr>
          <w:p w14:paraId="287AE8CD" w14:textId="77777777" w:rsidR="002D3C05" w:rsidRPr="00786988" w:rsidRDefault="002D3C05" w:rsidP="002D3C05">
            <w:pPr>
              <w:ind w:firstLine="720"/>
              <w:jc w:val="center"/>
              <w:rPr>
                <w:rFonts w:ascii="Times New Roman" w:hAnsi="Times New Roman" w:cs="Times New Roman"/>
                <w:b/>
                <w:noProof/>
                <w:sz w:val="20"/>
                <w:szCs w:val="20"/>
              </w:rPr>
            </w:pPr>
            <w:r w:rsidRPr="00786988">
              <w:rPr>
                <w:rFonts w:ascii="Times New Roman" w:hAnsi="Times New Roman" w:cs="Times New Roman"/>
                <w:b/>
                <w:noProof/>
                <w:sz w:val="20"/>
                <w:szCs w:val="20"/>
              </w:rPr>
              <w:t>IZM</w:t>
            </w:r>
          </w:p>
          <w:p w14:paraId="0E41CA6E" w14:textId="77777777" w:rsidR="002D3C05" w:rsidRPr="00786988" w:rsidRDefault="002D3C05" w:rsidP="002D3C05">
            <w:pPr>
              <w:jc w:val="both"/>
              <w:rPr>
                <w:rFonts w:ascii="Times New Roman" w:hAnsi="Times New Roman" w:cs="Times New Roman"/>
                <w:b/>
                <w:sz w:val="20"/>
                <w:szCs w:val="20"/>
              </w:rPr>
            </w:pPr>
            <w:r w:rsidRPr="00786988">
              <w:rPr>
                <w:rFonts w:ascii="Times New Roman" w:hAnsi="Times New Roman" w:cs="Times New Roman"/>
                <w:noProof/>
                <w:sz w:val="20"/>
                <w:szCs w:val="20"/>
              </w:rPr>
              <w:t>Attiecībā uz Labklājības ministrijas mērķauditorijas paplašināšanu, iekļaujot bezdarba riskam pakļautos nodarbinātos iedzīvotājus, lūdzam skaidrot, kā tiks nodrošināta demarkācija un atbalsta nedublēšanās ar ministrijas atbalsta aktivitātēm nodarbinātajiem iedzīvotājiem (piem., SAM 8.4.1. un turpmākais atbalsts), t.sk. lūdzam papildināt pamatnostādņu lietoto terminu skaidrojumu sarakstu ar termina “bezdarba riskam pakļautie” skaidrojumu.</w:t>
            </w:r>
          </w:p>
        </w:tc>
        <w:tc>
          <w:tcPr>
            <w:tcW w:w="4495" w:type="dxa"/>
          </w:tcPr>
          <w:p w14:paraId="440D616D" w14:textId="2E5F2455" w:rsidR="00544BBC" w:rsidRPr="00786988" w:rsidRDefault="00544BBC" w:rsidP="00544BBC">
            <w:pPr>
              <w:rPr>
                <w:rFonts w:ascii="Times New Roman" w:hAnsi="Times New Roman" w:cs="Times New Roman"/>
                <w:b/>
                <w:sz w:val="20"/>
                <w:szCs w:val="20"/>
              </w:rPr>
            </w:pPr>
            <w:r w:rsidRPr="00786988">
              <w:rPr>
                <w:rFonts w:ascii="Times New Roman" w:hAnsi="Times New Roman" w:cs="Times New Roman"/>
                <w:b/>
                <w:sz w:val="20"/>
                <w:szCs w:val="20"/>
              </w:rPr>
              <w:t>Nav ņemts vērā</w:t>
            </w:r>
          </w:p>
          <w:p w14:paraId="0CFF9C28" w14:textId="2411ECDD" w:rsidR="00E109F7" w:rsidRPr="00786988" w:rsidRDefault="00E109F7" w:rsidP="00E109F7">
            <w:pPr>
              <w:jc w:val="both"/>
              <w:rPr>
                <w:rFonts w:ascii="Times New Roman" w:hAnsi="Times New Roman" w:cs="Times New Roman"/>
                <w:sz w:val="20"/>
                <w:szCs w:val="20"/>
              </w:rPr>
            </w:pPr>
            <w:r w:rsidRPr="00786988">
              <w:rPr>
                <w:rFonts w:ascii="Times New Roman" w:hAnsi="Times New Roman" w:cs="Times New Roman"/>
                <w:sz w:val="20"/>
                <w:szCs w:val="20"/>
              </w:rPr>
              <w:t>Termins “bezdarba riskam pakļautā persona” ir definēts Bezdarbnieku un darba meklētāju atbalsta likuma 15.</w:t>
            </w:r>
            <w:r w:rsidRPr="00786988">
              <w:rPr>
                <w:rFonts w:ascii="Times New Roman" w:hAnsi="Times New Roman" w:cs="Times New Roman"/>
                <w:sz w:val="20"/>
                <w:szCs w:val="20"/>
                <w:vertAlign w:val="superscript"/>
              </w:rPr>
              <w:t xml:space="preserve">1 </w:t>
            </w:r>
            <w:r w:rsidRPr="00786988">
              <w:rPr>
                <w:rFonts w:ascii="Times New Roman" w:hAnsi="Times New Roman" w:cs="Times New Roman"/>
                <w:sz w:val="20"/>
                <w:szCs w:val="20"/>
              </w:rPr>
              <w:t>pantā.</w:t>
            </w:r>
          </w:p>
        </w:tc>
      </w:tr>
      <w:tr w:rsidR="002D3C05" w:rsidRPr="00786988" w14:paraId="5E8A4398" w14:textId="77777777" w:rsidTr="007F35E7">
        <w:tc>
          <w:tcPr>
            <w:tcW w:w="3126" w:type="dxa"/>
          </w:tcPr>
          <w:p w14:paraId="04C2942E" w14:textId="24F11A9C" w:rsidR="002D3C05" w:rsidRPr="00786988" w:rsidRDefault="00447FB0" w:rsidP="002D3C05">
            <w:pPr>
              <w:rPr>
                <w:rFonts w:ascii="Times New Roman" w:hAnsi="Times New Roman" w:cs="Times New Roman"/>
                <w:sz w:val="20"/>
                <w:szCs w:val="20"/>
              </w:rPr>
            </w:pPr>
            <w:r w:rsidRPr="00786988">
              <w:rPr>
                <w:rFonts w:ascii="Times New Roman" w:hAnsi="Times New Roman" w:cs="Times New Roman"/>
                <w:sz w:val="20"/>
                <w:szCs w:val="20"/>
              </w:rPr>
              <w:t>196.</w:t>
            </w:r>
            <w:r w:rsidR="002D3C05" w:rsidRPr="00786988">
              <w:rPr>
                <w:rFonts w:ascii="Times New Roman" w:hAnsi="Times New Roman" w:cs="Times New Roman"/>
                <w:sz w:val="20"/>
                <w:szCs w:val="20"/>
              </w:rPr>
              <w:t>Pamatnostādņu projekts,</w:t>
            </w:r>
          </w:p>
          <w:p w14:paraId="37BB5FC9" w14:textId="77777777" w:rsidR="002D3C05" w:rsidRPr="00786988" w:rsidRDefault="002D3C05" w:rsidP="002D3C05">
            <w:pPr>
              <w:rPr>
                <w:rFonts w:ascii="Times New Roman" w:hAnsi="Times New Roman" w:cs="Times New Roman"/>
                <w:sz w:val="20"/>
                <w:szCs w:val="20"/>
              </w:rPr>
            </w:pPr>
            <w:r w:rsidRPr="00786988">
              <w:rPr>
                <w:rFonts w:ascii="Times New Roman" w:hAnsi="Times New Roman" w:cs="Times New Roman"/>
                <w:sz w:val="20"/>
                <w:szCs w:val="20"/>
              </w:rPr>
              <w:t>Rīcības virziens “Iekļaujošs darba tirgus ikvienam un kvalitatīvas darba vietas, atbalstot ilgtermiņa līdzdalību darba tirgū”</w:t>
            </w:r>
          </w:p>
        </w:tc>
        <w:tc>
          <w:tcPr>
            <w:tcW w:w="6752" w:type="dxa"/>
          </w:tcPr>
          <w:p w14:paraId="2A5668E7" w14:textId="77777777" w:rsidR="002D3C05" w:rsidRPr="00786988" w:rsidRDefault="002D3C05" w:rsidP="002D3C05">
            <w:pPr>
              <w:jc w:val="center"/>
              <w:rPr>
                <w:rFonts w:ascii="Times New Roman" w:hAnsi="Times New Roman" w:cs="Times New Roman"/>
                <w:b/>
                <w:sz w:val="20"/>
                <w:szCs w:val="20"/>
              </w:rPr>
            </w:pPr>
            <w:r w:rsidRPr="00786988">
              <w:rPr>
                <w:rFonts w:ascii="Times New Roman" w:hAnsi="Times New Roman" w:cs="Times New Roman"/>
                <w:b/>
                <w:sz w:val="20"/>
                <w:szCs w:val="20"/>
              </w:rPr>
              <w:t>KM</w:t>
            </w:r>
          </w:p>
          <w:p w14:paraId="50033950" w14:textId="77777777" w:rsidR="002D3C05" w:rsidRPr="00786988" w:rsidRDefault="002D3C05" w:rsidP="002D3C05">
            <w:pPr>
              <w:jc w:val="both"/>
              <w:rPr>
                <w:rFonts w:ascii="Times New Roman" w:hAnsi="Times New Roman" w:cs="Times New Roman"/>
                <w:sz w:val="20"/>
                <w:szCs w:val="20"/>
              </w:rPr>
            </w:pPr>
            <w:r w:rsidRPr="00786988">
              <w:rPr>
                <w:rFonts w:ascii="Times New Roman" w:hAnsi="Times New Roman" w:cs="Times New Roman"/>
                <w:sz w:val="20"/>
                <w:szCs w:val="20"/>
              </w:rPr>
              <w:t>Aicinām skaidrot, vai Projekta IV nodaļas „Rīcības virzieni un uzdevumi” 3.rīcības virziena „Iekļaujošs darba tirgus ikvienam un kvalitatīvas darba vietas, atbalstot ilgtermiņa līdzdalību darba tirgū” 1.1.uzdevumā starp darba tirgum nepieciešamajām zināšanām un prasmēm iekļaujas arī latviešu valodas apguve?</w:t>
            </w:r>
          </w:p>
        </w:tc>
        <w:tc>
          <w:tcPr>
            <w:tcW w:w="4495" w:type="dxa"/>
          </w:tcPr>
          <w:p w14:paraId="34FF5FDD" w14:textId="77777777" w:rsidR="00544BBC" w:rsidRPr="00786988" w:rsidRDefault="00544BBC" w:rsidP="00544BBC">
            <w:pPr>
              <w:rPr>
                <w:rFonts w:ascii="Times New Roman" w:hAnsi="Times New Roman" w:cs="Times New Roman"/>
                <w:b/>
                <w:sz w:val="20"/>
                <w:szCs w:val="20"/>
              </w:rPr>
            </w:pPr>
            <w:r w:rsidRPr="00786988">
              <w:rPr>
                <w:rFonts w:ascii="Times New Roman" w:hAnsi="Times New Roman" w:cs="Times New Roman"/>
                <w:b/>
                <w:sz w:val="20"/>
                <w:szCs w:val="20"/>
              </w:rPr>
              <w:t>Ņemts vērā</w:t>
            </w:r>
          </w:p>
          <w:p w14:paraId="6AAA87CE" w14:textId="77777777" w:rsidR="00E109F7" w:rsidRPr="00786988" w:rsidRDefault="00E109F7" w:rsidP="00E109F7">
            <w:pPr>
              <w:jc w:val="both"/>
              <w:rPr>
                <w:rFonts w:ascii="Times New Roman" w:hAnsi="Times New Roman" w:cs="Times New Roman"/>
                <w:sz w:val="20"/>
                <w:szCs w:val="20"/>
              </w:rPr>
            </w:pPr>
            <w:r w:rsidRPr="00786988">
              <w:rPr>
                <w:rFonts w:ascii="Times New Roman" w:hAnsi="Times New Roman" w:cs="Times New Roman"/>
                <w:sz w:val="20"/>
                <w:szCs w:val="20"/>
              </w:rPr>
              <w:t xml:space="preserve">Starp darba tirgum nepieciešamām zināšanām un prasmēm iekļaujas arī latviešu valodas apguve.  </w:t>
            </w:r>
          </w:p>
          <w:p w14:paraId="26BA9246" w14:textId="38EF5AC1" w:rsidR="00E109F7" w:rsidRPr="00786988" w:rsidRDefault="00E109F7" w:rsidP="00E109F7">
            <w:pPr>
              <w:jc w:val="both"/>
              <w:rPr>
                <w:rFonts w:ascii="Times New Roman" w:hAnsi="Times New Roman" w:cs="Times New Roman"/>
                <w:sz w:val="20"/>
                <w:szCs w:val="20"/>
              </w:rPr>
            </w:pPr>
            <w:r w:rsidRPr="00786988">
              <w:rPr>
                <w:rFonts w:ascii="Times New Roman" w:hAnsi="Times New Roman" w:cs="Times New Roman"/>
                <w:sz w:val="20"/>
                <w:szCs w:val="20"/>
              </w:rPr>
              <w:t xml:space="preserve">NVA ir vadošais valsts valodas izglītības nodrošinātājs pieaugušo mērķa grupai valstī. Vidēji gada laikā valsts valodu 3 </w:t>
            </w:r>
            <w:proofErr w:type="spellStart"/>
            <w:r w:rsidRPr="00786988">
              <w:rPr>
                <w:rFonts w:ascii="Times New Roman" w:hAnsi="Times New Roman" w:cs="Times New Roman"/>
                <w:sz w:val="20"/>
                <w:szCs w:val="20"/>
              </w:rPr>
              <w:t>pamatlīmeņos</w:t>
            </w:r>
            <w:proofErr w:type="spellEnd"/>
            <w:r w:rsidRPr="00786988">
              <w:rPr>
                <w:rFonts w:ascii="Times New Roman" w:hAnsi="Times New Roman" w:cs="Times New Roman"/>
                <w:sz w:val="20"/>
                <w:szCs w:val="20"/>
              </w:rPr>
              <w:t xml:space="preserve"> apgūst 2370 (dalību skaits) bezdarbnieki un darba meklētāji.  Tāpat kopš 2016.gada oktobra NVA organizē latviešu valodas apguvi bez starpniekvalodas NVA reģistrētiem bēgļiem un personām ar alternatīvo statusu. Papildus tiek nodrošinātas valsts valodas prasmju attīstīšanas praktiskās nodarbības</w:t>
            </w:r>
          </w:p>
        </w:tc>
      </w:tr>
      <w:tr w:rsidR="00D61E68" w:rsidRPr="00786988" w14:paraId="7A6AAB18" w14:textId="77777777" w:rsidTr="007F35E7">
        <w:tc>
          <w:tcPr>
            <w:tcW w:w="3126" w:type="dxa"/>
          </w:tcPr>
          <w:p w14:paraId="795018F3" w14:textId="5096ABE7" w:rsidR="00A93281" w:rsidRPr="00786988" w:rsidRDefault="00447FB0" w:rsidP="00A93281">
            <w:pPr>
              <w:rPr>
                <w:rFonts w:ascii="Times New Roman" w:hAnsi="Times New Roman" w:cs="Times New Roman"/>
                <w:sz w:val="20"/>
                <w:szCs w:val="20"/>
              </w:rPr>
            </w:pPr>
            <w:r w:rsidRPr="00786988">
              <w:rPr>
                <w:rFonts w:ascii="Times New Roman" w:hAnsi="Times New Roman" w:cs="Times New Roman"/>
                <w:sz w:val="20"/>
                <w:szCs w:val="20"/>
              </w:rPr>
              <w:t>197.</w:t>
            </w:r>
            <w:r w:rsidR="00A93281" w:rsidRPr="00786988">
              <w:rPr>
                <w:rFonts w:ascii="Times New Roman" w:hAnsi="Times New Roman" w:cs="Times New Roman"/>
                <w:sz w:val="20"/>
                <w:szCs w:val="20"/>
              </w:rPr>
              <w:t>Pamatnostādņu projekts,</w:t>
            </w:r>
          </w:p>
          <w:p w14:paraId="10DA105A" w14:textId="77777777" w:rsidR="00D61E68" w:rsidRPr="00786988" w:rsidRDefault="00A93281" w:rsidP="00A93281">
            <w:pPr>
              <w:rPr>
                <w:rFonts w:ascii="Times New Roman" w:hAnsi="Times New Roman" w:cs="Times New Roman"/>
                <w:sz w:val="20"/>
                <w:szCs w:val="20"/>
              </w:rPr>
            </w:pPr>
            <w:r w:rsidRPr="00786988">
              <w:rPr>
                <w:rFonts w:ascii="Times New Roman" w:hAnsi="Times New Roman" w:cs="Times New Roman"/>
                <w:sz w:val="20"/>
                <w:szCs w:val="20"/>
              </w:rPr>
              <w:t xml:space="preserve">Rīcības virziens “Iekļaujošs darba tirgus ikvienam un kvalitatīvas </w:t>
            </w:r>
            <w:r w:rsidRPr="00786988">
              <w:rPr>
                <w:rFonts w:ascii="Times New Roman" w:hAnsi="Times New Roman" w:cs="Times New Roman"/>
                <w:sz w:val="20"/>
                <w:szCs w:val="20"/>
              </w:rPr>
              <w:lastRenderedPageBreak/>
              <w:t>darba vietas, atbalstot ilgtermiņa līdzdalību darba tirgū”</w:t>
            </w:r>
          </w:p>
        </w:tc>
        <w:tc>
          <w:tcPr>
            <w:tcW w:w="6752" w:type="dxa"/>
          </w:tcPr>
          <w:p w14:paraId="18B1F9BB" w14:textId="77777777" w:rsidR="00A93281" w:rsidRPr="00786988" w:rsidRDefault="00A93281" w:rsidP="00A93281">
            <w:pPr>
              <w:jc w:val="center"/>
              <w:rPr>
                <w:rFonts w:ascii="Times New Roman" w:hAnsi="Times New Roman" w:cs="Times New Roman"/>
                <w:b/>
                <w:bCs/>
                <w:noProof/>
                <w:sz w:val="20"/>
                <w:szCs w:val="20"/>
              </w:rPr>
            </w:pPr>
            <w:r w:rsidRPr="00786988">
              <w:rPr>
                <w:rFonts w:ascii="Times New Roman" w:hAnsi="Times New Roman" w:cs="Times New Roman"/>
                <w:b/>
                <w:bCs/>
                <w:noProof/>
                <w:sz w:val="20"/>
                <w:szCs w:val="20"/>
              </w:rPr>
              <w:lastRenderedPageBreak/>
              <w:t>IZM</w:t>
            </w:r>
          </w:p>
          <w:p w14:paraId="7EC634C6" w14:textId="77777777" w:rsidR="00D61E68" w:rsidRPr="00786988" w:rsidRDefault="00A93281" w:rsidP="00A93281">
            <w:pPr>
              <w:jc w:val="both"/>
              <w:rPr>
                <w:rFonts w:ascii="Times New Roman" w:hAnsi="Times New Roman" w:cs="Times New Roman"/>
                <w:b/>
                <w:sz w:val="20"/>
                <w:szCs w:val="20"/>
              </w:rPr>
            </w:pPr>
            <w:r w:rsidRPr="00786988">
              <w:rPr>
                <w:rFonts w:ascii="Times New Roman" w:hAnsi="Times New Roman" w:cs="Times New Roman"/>
                <w:bCs/>
                <w:noProof/>
                <w:sz w:val="20"/>
                <w:szCs w:val="20"/>
              </w:rPr>
              <w:t xml:space="preserve">Atbilstoši Ministru kabineta 2014. gada 23. decembra noteikumu Nr. 836 "Darbības programmas “Izaugsme un nodarbinātība” 7.1.1. specifiskā atbalsta mērķa “Paaugstināt bezdarbnieku kvalifikāciju un prasmes atbilstoši darba tirgus </w:t>
            </w:r>
            <w:r w:rsidRPr="00786988">
              <w:rPr>
                <w:rFonts w:ascii="Times New Roman" w:hAnsi="Times New Roman" w:cs="Times New Roman"/>
                <w:bCs/>
                <w:noProof/>
                <w:sz w:val="20"/>
                <w:szCs w:val="20"/>
              </w:rPr>
              <w:lastRenderedPageBreak/>
              <w:t>pieprasījumam” īstenošanas noteikumi" 14.</w:t>
            </w:r>
            <w:r w:rsidRPr="00786988">
              <w:rPr>
                <w:rFonts w:ascii="Times New Roman" w:hAnsi="Times New Roman" w:cs="Times New Roman"/>
                <w:bCs/>
                <w:noProof/>
                <w:sz w:val="20"/>
                <w:szCs w:val="20"/>
                <w:vertAlign w:val="superscript"/>
              </w:rPr>
              <w:t xml:space="preserve">1 </w:t>
            </w:r>
            <w:r w:rsidRPr="00786988">
              <w:rPr>
                <w:rFonts w:ascii="Times New Roman" w:hAnsi="Times New Roman" w:cs="Times New Roman"/>
                <w:bCs/>
                <w:noProof/>
                <w:sz w:val="20"/>
                <w:szCs w:val="20"/>
              </w:rPr>
              <w:t>un 14.</w:t>
            </w:r>
            <w:r w:rsidRPr="00786988">
              <w:rPr>
                <w:rFonts w:ascii="Times New Roman" w:hAnsi="Times New Roman" w:cs="Times New Roman"/>
                <w:bCs/>
                <w:noProof/>
                <w:sz w:val="20"/>
                <w:szCs w:val="20"/>
                <w:vertAlign w:val="superscript"/>
              </w:rPr>
              <w:t>2</w:t>
            </w:r>
            <w:r w:rsidRPr="00786988">
              <w:rPr>
                <w:rFonts w:ascii="Times New Roman" w:hAnsi="Times New Roman" w:cs="Times New Roman"/>
                <w:bCs/>
                <w:noProof/>
                <w:sz w:val="20"/>
                <w:szCs w:val="20"/>
              </w:rPr>
              <w:t xml:space="preserve"> punktam projektā izglītības pakalpojuma regulāras kvalitātes nodrošināšanas uzraudzībai tiek iesaistīts Izglītības kvalitātes valsts dienests, kas sagatavos uzraudzības metodiku, piedalīsies pakalpojumu sniedzēju un izglītības programmu atlases komisijās, sniegs programmu izvērtējumu un veiks īstenoto izglītības programmu īstenošanas uzraudzību, kā arī veiks citus pasākumus uz sadarbības līguma pamata (spēkā līdz 2023. gada 30. jūnijam), pieaugušo izglītības kvalitātes veicināšanai.</w:t>
            </w:r>
          </w:p>
        </w:tc>
        <w:tc>
          <w:tcPr>
            <w:tcW w:w="4495" w:type="dxa"/>
          </w:tcPr>
          <w:p w14:paraId="2A509D60" w14:textId="784BD4AC" w:rsidR="00D61E68" w:rsidRPr="00786988" w:rsidRDefault="005A6C7E" w:rsidP="002D3C05">
            <w:pPr>
              <w:rPr>
                <w:rFonts w:ascii="Times New Roman" w:hAnsi="Times New Roman" w:cs="Times New Roman"/>
                <w:b/>
                <w:sz w:val="20"/>
                <w:szCs w:val="20"/>
              </w:rPr>
            </w:pPr>
            <w:r w:rsidRPr="00786988">
              <w:rPr>
                <w:rFonts w:ascii="Times New Roman" w:hAnsi="Times New Roman" w:cs="Times New Roman"/>
                <w:b/>
                <w:sz w:val="20"/>
                <w:szCs w:val="20"/>
              </w:rPr>
              <w:lastRenderedPageBreak/>
              <w:t>Nav ņemts vērā</w:t>
            </w:r>
          </w:p>
          <w:p w14:paraId="14E398D4" w14:textId="1D14DA35" w:rsidR="00E109F7" w:rsidRPr="00786988" w:rsidRDefault="00AE77EA" w:rsidP="00AE77EA">
            <w:pPr>
              <w:jc w:val="both"/>
              <w:rPr>
                <w:rFonts w:ascii="Times New Roman" w:hAnsi="Times New Roman" w:cs="Times New Roman"/>
                <w:sz w:val="20"/>
                <w:szCs w:val="20"/>
              </w:rPr>
            </w:pPr>
            <w:r w:rsidRPr="00786988">
              <w:rPr>
                <w:rFonts w:ascii="Times New Roman" w:hAnsi="Times New Roman" w:cs="Times New Roman"/>
                <w:bCs/>
                <w:noProof/>
                <w:sz w:val="20"/>
                <w:szCs w:val="20"/>
              </w:rPr>
              <w:t xml:space="preserve">Definējums par pieaugušo izglītības kvalitātes veicināšanu (pašās beigās) nav īsti korekts, jo IKVD uz sadarbības līgums veiks tās darbības NVA mācību </w:t>
            </w:r>
            <w:r w:rsidRPr="00786988">
              <w:rPr>
                <w:rFonts w:ascii="Times New Roman" w:hAnsi="Times New Roman" w:cs="Times New Roman"/>
                <w:bCs/>
                <w:noProof/>
                <w:sz w:val="20"/>
                <w:szCs w:val="20"/>
              </w:rPr>
              <w:lastRenderedPageBreak/>
              <w:t>ietvaros, ko IZM nenodrošina pieaugušo izglītības ietvaros. Līdz ar to pareizi būtu: NVA klientu izglītības kvalitātes veicināšanai.</w:t>
            </w:r>
          </w:p>
        </w:tc>
      </w:tr>
      <w:tr w:rsidR="002D3C05" w:rsidRPr="00786988" w14:paraId="5886482B" w14:textId="77777777" w:rsidTr="007F35E7">
        <w:tc>
          <w:tcPr>
            <w:tcW w:w="3126" w:type="dxa"/>
          </w:tcPr>
          <w:p w14:paraId="6932ACC1" w14:textId="3F4D9452" w:rsidR="002D3C05" w:rsidRPr="00786988" w:rsidRDefault="00447FB0" w:rsidP="002D3C05">
            <w:pPr>
              <w:rPr>
                <w:rFonts w:ascii="Times New Roman" w:hAnsi="Times New Roman" w:cs="Times New Roman"/>
                <w:sz w:val="20"/>
                <w:szCs w:val="20"/>
              </w:rPr>
            </w:pPr>
            <w:r w:rsidRPr="00786988">
              <w:rPr>
                <w:rFonts w:ascii="Times New Roman" w:hAnsi="Times New Roman" w:cs="Times New Roman"/>
                <w:sz w:val="20"/>
                <w:szCs w:val="20"/>
              </w:rPr>
              <w:lastRenderedPageBreak/>
              <w:t>198.</w:t>
            </w:r>
            <w:r w:rsidR="002D3C05" w:rsidRPr="00786988">
              <w:rPr>
                <w:rFonts w:ascii="Times New Roman" w:hAnsi="Times New Roman" w:cs="Times New Roman"/>
                <w:sz w:val="20"/>
                <w:szCs w:val="20"/>
              </w:rPr>
              <w:t>Pamatnostādņu projekts,</w:t>
            </w:r>
          </w:p>
          <w:p w14:paraId="581A5DD3" w14:textId="77777777" w:rsidR="002D3C05" w:rsidRPr="00786988" w:rsidRDefault="002D3C05" w:rsidP="002D3C05">
            <w:pPr>
              <w:rPr>
                <w:rFonts w:ascii="Times New Roman" w:hAnsi="Times New Roman" w:cs="Times New Roman"/>
                <w:sz w:val="20"/>
                <w:szCs w:val="20"/>
              </w:rPr>
            </w:pPr>
            <w:r w:rsidRPr="00786988">
              <w:rPr>
                <w:rFonts w:ascii="Times New Roman" w:hAnsi="Times New Roman" w:cs="Times New Roman"/>
                <w:sz w:val="20"/>
                <w:szCs w:val="20"/>
              </w:rPr>
              <w:t>Rīcības virziens “Iekļaujošs darba tirgus ikvienam un kvalitatīvas darba vietas, atbalstot ilgtermiņa līdzdalību darba tirgū”</w:t>
            </w:r>
          </w:p>
        </w:tc>
        <w:tc>
          <w:tcPr>
            <w:tcW w:w="6752" w:type="dxa"/>
          </w:tcPr>
          <w:p w14:paraId="068E4F35" w14:textId="77777777" w:rsidR="002D3C05" w:rsidRPr="00786988" w:rsidRDefault="002D3C05" w:rsidP="002D3C05">
            <w:pPr>
              <w:jc w:val="center"/>
              <w:rPr>
                <w:rFonts w:ascii="Times New Roman" w:hAnsi="Times New Roman" w:cs="Times New Roman"/>
                <w:b/>
                <w:sz w:val="20"/>
                <w:szCs w:val="20"/>
              </w:rPr>
            </w:pPr>
            <w:r w:rsidRPr="00786988">
              <w:rPr>
                <w:rFonts w:ascii="Times New Roman" w:hAnsi="Times New Roman" w:cs="Times New Roman"/>
                <w:b/>
                <w:sz w:val="20"/>
                <w:szCs w:val="20"/>
              </w:rPr>
              <w:t>KM</w:t>
            </w:r>
          </w:p>
          <w:p w14:paraId="1C8158C8" w14:textId="77777777" w:rsidR="002D3C05" w:rsidRPr="00786988" w:rsidRDefault="002D3C05" w:rsidP="002D3C05">
            <w:pPr>
              <w:jc w:val="both"/>
              <w:rPr>
                <w:rFonts w:ascii="Times New Roman" w:hAnsi="Times New Roman" w:cs="Times New Roman"/>
                <w:sz w:val="20"/>
                <w:szCs w:val="20"/>
              </w:rPr>
            </w:pPr>
            <w:r w:rsidRPr="00786988">
              <w:rPr>
                <w:rFonts w:ascii="Times New Roman" w:hAnsi="Times New Roman" w:cs="Times New Roman"/>
                <w:sz w:val="20"/>
                <w:szCs w:val="20"/>
              </w:rPr>
              <w:t>Aicinām skaidrot, vai Projekta IV nodaļas „Rīcības virzieni un uzdevumi” 3.rīcības virziena „Iekļaujošs darba tirgus ikvienam un kvalitatīvas darba vietas, atbalstot ilgtermiņa līdzdalību darba tirgū” 1.2.uzdevumā kā mērķa grupa ietilpst arī trešo valstu pilsoņi, tostarp personas, kurām nepieciešama starptautiskā aizsardzība.</w:t>
            </w:r>
          </w:p>
        </w:tc>
        <w:tc>
          <w:tcPr>
            <w:tcW w:w="4495" w:type="dxa"/>
          </w:tcPr>
          <w:p w14:paraId="5DEAFC7E" w14:textId="7E8604F5" w:rsidR="00AE77EA" w:rsidRPr="00786988" w:rsidRDefault="005A6C7E" w:rsidP="00AE77EA">
            <w:pPr>
              <w:rPr>
                <w:rFonts w:ascii="Times New Roman" w:hAnsi="Times New Roman" w:cs="Times New Roman"/>
                <w:b/>
                <w:sz w:val="20"/>
                <w:szCs w:val="20"/>
              </w:rPr>
            </w:pPr>
            <w:r w:rsidRPr="00786988">
              <w:rPr>
                <w:rFonts w:ascii="Times New Roman" w:hAnsi="Times New Roman" w:cs="Times New Roman"/>
                <w:b/>
                <w:sz w:val="20"/>
                <w:szCs w:val="20"/>
              </w:rPr>
              <w:t>Ņemts vērā</w:t>
            </w:r>
          </w:p>
          <w:p w14:paraId="2937B0CC" w14:textId="65C96695" w:rsidR="002D3C05" w:rsidRPr="00786988" w:rsidRDefault="00AE77EA" w:rsidP="00345179">
            <w:pPr>
              <w:jc w:val="both"/>
              <w:rPr>
                <w:rFonts w:ascii="Times New Roman" w:hAnsi="Times New Roman" w:cs="Times New Roman"/>
                <w:sz w:val="20"/>
                <w:szCs w:val="20"/>
              </w:rPr>
            </w:pPr>
            <w:r w:rsidRPr="00786988">
              <w:rPr>
                <w:rFonts w:ascii="Times New Roman" w:hAnsi="Times New Roman" w:cs="Times New Roman"/>
                <w:sz w:val="20"/>
                <w:szCs w:val="20"/>
              </w:rPr>
              <w:t>Pamatnostādņu projekta 1.2.uzdevuma formulējums vispārīgā veidā aptver darba meklētājus, bezdarbniekus un bezdarba riskam pakļautās personas</w:t>
            </w:r>
            <w:r w:rsidR="00345179" w:rsidRPr="00786988">
              <w:rPr>
                <w:rFonts w:ascii="Times New Roman" w:hAnsi="Times New Roman" w:cs="Times New Roman"/>
                <w:sz w:val="20"/>
                <w:szCs w:val="20"/>
              </w:rPr>
              <w:t>. Šis formulējums nekādā veidā neizslēdz trešo valstu pilsoņus, tostarp personas, kurām nepieciešama starptautiskā aizsardzība.</w:t>
            </w:r>
          </w:p>
        </w:tc>
      </w:tr>
      <w:tr w:rsidR="00D4193C" w:rsidRPr="00786988" w14:paraId="5A721AB6" w14:textId="77777777" w:rsidTr="007F35E7">
        <w:tc>
          <w:tcPr>
            <w:tcW w:w="3126" w:type="dxa"/>
          </w:tcPr>
          <w:p w14:paraId="328B6D18" w14:textId="1E3FF664" w:rsidR="00D4193C" w:rsidRPr="00786988" w:rsidRDefault="00447FB0" w:rsidP="00D4193C">
            <w:pPr>
              <w:rPr>
                <w:rFonts w:ascii="Times New Roman" w:hAnsi="Times New Roman" w:cs="Times New Roman"/>
                <w:sz w:val="20"/>
                <w:szCs w:val="20"/>
              </w:rPr>
            </w:pPr>
            <w:r w:rsidRPr="00786988">
              <w:rPr>
                <w:rFonts w:ascii="Times New Roman" w:hAnsi="Times New Roman" w:cs="Times New Roman"/>
                <w:sz w:val="20"/>
                <w:szCs w:val="20"/>
              </w:rPr>
              <w:t>199.</w:t>
            </w:r>
            <w:r w:rsidR="00D4193C" w:rsidRPr="00786988">
              <w:rPr>
                <w:rFonts w:ascii="Times New Roman" w:hAnsi="Times New Roman" w:cs="Times New Roman"/>
                <w:sz w:val="20"/>
                <w:szCs w:val="20"/>
              </w:rPr>
              <w:t>Pamatnostādņu projekts,</w:t>
            </w:r>
          </w:p>
          <w:p w14:paraId="29E4F289" w14:textId="77777777" w:rsidR="00D4193C" w:rsidRPr="00786988" w:rsidRDefault="00D4193C" w:rsidP="00D4193C">
            <w:pPr>
              <w:rPr>
                <w:rFonts w:ascii="Times New Roman" w:hAnsi="Times New Roman" w:cs="Times New Roman"/>
                <w:sz w:val="20"/>
                <w:szCs w:val="20"/>
              </w:rPr>
            </w:pPr>
            <w:r w:rsidRPr="00786988">
              <w:rPr>
                <w:rFonts w:ascii="Times New Roman" w:hAnsi="Times New Roman" w:cs="Times New Roman"/>
                <w:sz w:val="20"/>
                <w:szCs w:val="20"/>
              </w:rPr>
              <w:t>Rīcības virziens “Iekļaujošs darba tirgus ikvienam un kvalitatīvas darba vietas, atbalstot ilgtermiņa līdzdalību darba tirgū”</w:t>
            </w:r>
          </w:p>
        </w:tc>
        <w:tc>
          <w:tcPr>
            <w:tcW w:w="6752" w:type="dxa"/>
          </w:tcPr>
          <w:p w14:paraId="4F3929D1" w14:textId="77777777" w:rsidR="00D4193C" w:rsidRPr="00786988" w:rsidRDefault="00D4193C" w:rsidP="00D4193C">
            <w:pPr>
              <w:jc w:val="center"/>
              <w:rPr>
                <w:rFonts w:ascii="Times New Roman" w:hAnsi="Times New Roman" w:cs="Times New Roman"/>
                <w:b/>
                <w:sz w:val="20"/>
                <w:szCs w:val="20"/>
              </w:rPr>
            </w:pPr>
            <w:proofErr w:type="spellStart"/>
            <w:r w:rsidRPr="00786988">
              <w:rPr>
                <w:rFonts w:ascii="Times New Roman" w:hAnsi="Times New Roman" w:cs="Times New Roman"/>
                <w:b/>
                <w:sz w:val="20"/>
                <w:szCs w:val="20"/>
              </w:rPr>
              <w:t>Domnīca</w:t>
            </w:r>
            <w:proofErr w:type="spellEnd"/>
            <w:r w:rsidRPr="00786988">
              <w:rPr>
                <w:rFonts w:ascii="Times New Roman" w:hAnsi="Times New Roman" w:cs="Times New Roman"/>
                <w:b/>
                <w:sz w:val="20"/>
                <w:szCs w:val="20"/>
              </w:rPr>
              <w:t xml:space="preserve"> PROVIDUS</w:t>
            </w:r>
          </w:p>
          <w:p w14:paraId="5F060BAB" w14:textId="77777777" w:rsidR="00D4193C" w:rsidRPr="00786988" w:rsidRDefault="00D4193C" w:rsidP="00D4193C">
            <w:pPr>
              <w:jc w:val="both"/>
              <w:rPr>
                <w:rFonts w:ascii="Times New Roman" w:hAnsi="Times New Roman" w:cs="Times New Roman"/>
                <w:sz w:val="20"/>
                <w:szCs w:val="20"/>
              </w:rPr>
            </w:pPr>
            <w:proofErr w:type="spellStart"/>
            <w:r w:rsidRPr="00786988">
              <w:rPr>
                <w:rFonts w:ascii="Times New Roman" w:hAnsi="Times New Roman" w:cs="Times New Roman"/>
                <w:sz w:val="20"/>
                <w:szCs w:val="20"/>
              </w:rPr>
              <w:t>Domnīca</w:t>
            </w:r>
            <w:proofErr w:type="spellEnd"/>
            <w:r w:rsidRPr="00786988">
              <w:rPr>
                <w:rFonts w:ascii="Times New Roman" w:hAnsi="Times New Roman" w:cs="Times New Roman"/>
                <w:sz w:val="20"/>
                <w:szCs w:val="20"/>
              </w:rPr>
              <w:t xml:space="preserve"> PROVIDUS atzinīgi vērtē Labklājības ministrijas izvirzīto rīcības virzienu par iekļaujošas darba vides nodrošināšanu ikvienam, atbalstot ilgtermiņa līdzdalību darba tirgū. Kvalitatīvas darba vietas ir būtisks priekšnosacījums jebkuras personas veiksmīgai integrācijai sabiedrībā un pašpietiekamības veicināšanā. </w:t>
            </w:r>
          </w:p>
          <w:p w14:paraId="05FA89AC" w14:textId="77777777" w:rsidR="00D4193C" w:rsidRPr="00786988" w:rsidRDefault="00D4193C" w:rsidP="00D4193C">
            <w:pPr>
              <w:jc w:val="both"/>
              <w:rPr>
                <w:rFonts w:ascii="Times New Roman" w:hAnsi="Times New Roman" w:cs="Times New Roman"/>
                <w:sz w:val="20"/>
                <w:szCs w:val="20"/>
              </w:rPr>
            </w:pPr>
            <w:r w:rsidRPr="00786988">
              <w:rPr>
                <w:rFonts w:ascii="Times New Roman" w:hAnsi="Times New Roman" w:cs="Times New Roman"/>
                <w:sz w:val="20"/>
                <w:szCs w:val="20"/>
              </w:rPr>
              <w:t xml:space="preserve">Tā kā riski un izaicinājumi, kas saistīti ar iekļaušanos darba tirgū ir dažādi, PROVIDUS atzinīgi novērtē arī konkrētu sociālo grupu identificēšanu pamatnostādņu projektā: personas ar invaliditāti, pirmspensijas vecumā esošās personas, jaunieši, kas nemācās un nestrādā un personas ar zemām </w:t>
            </w:r>
            <w:proofErr w:type="spellStart"/>
            <w:r w:rsidRPr="00786988">
              <w:rPr>
                <w:rFonts w:ascii="Times New Roman" w:hAnsi="Times New Roman" w:cs="Times New Roman"/>
                <w:sz w:val="20"/>
                <w:szCs w:val="20"/>
              </w:rPr>
              <w:t>pamatprasmēm</w:t>
            </w:r>
            <w:proofErr w:type="spellEnd"/>
            <w:r w:rsidRPr="00786988">
              <w:rPr>
                <w:rFonts w:ascii="Times New Roman" w:hAnsi="Times New Roman" w:cs="Times New Roman"/>
                <w:sz w:val="20"/>
                <w:szCs w:val="20"/>
              </w:rPr>
              <w:t xml:space="preserve">. </w:t>
            </w:r>
          </w:p>
          <w:p w14:paraId="77804A32" w14:textId="77777777" w:rsidR="00D4193C" w:rsidRPr="00786988" w:rsidRDefault="00D4193C" w:rsidP="00D4193C">
            <w:pPr>
              <w:jc w:val="both"/>
              <w:rPr>
                <w:rFonts w:ascii="Times New Roman" w:hAnsi="Times New Roman" w:cs="Times New Roman"/>
                <w:sz w:val="20"/>
                <w:szCs w:val="20"/>
              </w:rPr>
            </w:pPr>
            <w:r w:rsidRPr="00786988">
              <w:rPr>
                <w:rFonts w:ascii="Times New Roman" w:hAnsi="Times New Roman" w:cs="Times New Roman"/>
                <w:sz w:val="20"/>
                <w:szCs w:val="20"/>
              </w:rPr>
              <w:t>PROVIDUS ierosina papildināt 3. Rīcības virziena 1.2 punktu, norādot starptautiskās aizsardzības saņēmējus (SAS), kā vienu no šādām riska grupām:</w:t>
            </w:r>
          </w:p>
          <w:p w14:paraId="0FAB61A5" w14:textId="77777777" w:rsidR="00D4193C" w:rsidRPr="00786988" w:rsidRDefault="00D4193C" w:rsidP="00D4193C">
            <w:pPr>
              <w:jc w:val="both"/>
              <w:rPr>
                <w:rFonts w:ascii="Times New Roman" w:hAnsi="Times New Roman" w:cs="Times New Roman"/>
                <w:sz w:val="20"/>
                <w:szCs w:val="20"/>
              </w:rPr>
            </w:pPr>
            <w:r w:rsidRPr="00786988">
              <w:rPr>
                <w:rFonts w:ascii="Times New Roman" w:eastAsia="Times New Roman" w:hAnsi="Times New Roman" w:cs="Times New Roman"/>
                <w:i/>
                <w:sz w:val="20"/>
                <w:szCs w:val="20"/>
                <w:lang w:eastAsia="lv-LV"/>
              </w:rPr>
              <w:t xml:space="preserve">“pilnveidojot individualizēta atbalsta sniegšanu darba </w:t>
            </w:r>
            <w:proofErr w:type="spellStart"/>
            <w:r w:rsidRPr="00786988">
              <w:rPr>
                <w:rFonts w:ascii="Times New Roman" w:eastAsia="Times New Roman" w:hAnsi="Times New Roman" w:cs="Times New Roman"/>
                <w:i/>
                <w:sz w:val="20"/>
                <w:szCs w:val="20"/>
                <w:lang w:eastAsia="lv-LV"/>
              </w:rPr>
              <w:t>meklētājem</w:t>
            </w:r>
            <w:proofErr w:type="spellEnd"/>
            <w:r w:rsidRPr="00786988">
              <w:rPr>
                <w:rFonts w:ascii="Times New Roman" w:eastAsia="Times New Roman" w:hAnsi="Times New Roman" w:cs="Times New Roman"/>
                <w:i/>
                <w:sz w:val="20"/>
                <w:szCs w:val="20"/>
                <w:lang w:eastAsia="lv-LV"/>
              </w:rPr>
              <w:t xml:space="preserve">, bezdarbniekiem un bezdarba riskam pakļautajām personām, īpaši personām ar invaliditāti, pirmspensijas vecumā esošām personām, jauniešiem, kas nemācās un nestrādā, personām ar zemām </w:t>
            </w:r>
            <w:proofErr w:type="spellStart"/>
            <w:r w:rsidRPr="00786988">
              <w:rPr>
                <w:rFonts w:ascii="Times New Roman" w:eastAsia="Times New Roman" w:hAnsi="Times New Roman" w:cs="Times New Roman"/>
                <w:i/>
                <w:sz w:val="20"/>
                <w:szCs w:val="20"/>
                <w:lang w:eastAsia="lv-LV"/>
              </w:rPr>
              <w:t>pamatprasmēm</w:t>
            </w:r>
            <w:proofErr w:type="spellEnd"/>
            <w:r w:rsidRPr="00786988">
              <w:rPr>
                <w:rFonts w:ascii="Times New Roman" w:eastAsia="Times New Roman" w:hAnsi="Times New Roman" w:cs="Times New Roman"/>
                <w:i/>
                <w:sz w:val="20"/>
                <w:szCs w:val="20"/>
                <w:lang w:eastAsia="lv-LV"/>
              </w:rPr>
              <w:t xml:space="preserve">, </w:t>
            </w:r>
            <w:r w:rsidRPr="00786988">
              <w:rPr>
                <w:rFonts w:ascii="Times New Roman" w:eastAsia="Times New Roman" w:hAnsi="Times New Roman" w:cs="Times New Roman"/>
                <w:b/>
                <w:i/>
                <w:sz w:val="20"/>
                <w:szCs w:val="20"/>
                <w:lang w:eastAsia="lv-LV"/>
              </w:rPr>
              <w:t>starptautiskās aizsardzības saņēmējiem</w:t>
            </w:r>
            <w:r w:rsidRPr="00786988">
              <w:rPr>
                <w:rFonts w:ascii="Times New Roman" w:eastAsia="Times New Roman" w:hAnsi="Times New Roman" w:cs="Times New Roman"/>
                <w:i/>
                <w:sz w:val="20"/>
                <w:szCs w:val="20"/>
                <w:lang w:eastAsia="lv-LV"/>
              </w:rPr>
              <w:t>”</w:t>
            </w:r>
          </w:p>
          <w:p w14:paraId="3CCDA59F" w14:textId="77777777" w:rsidR="00D4193C" w:rsidRPr="00786988" w:rsidRDefault="00D4193C" w:rsidP="00D4193C">
            <w:pPr>
              <w:jc w:val="both"/>
              <w:rPr>
                <w:rFonts w:ascii="Times New Roman" w:hAnsi="Times New Roman" w:cs="Times New Roman"/>
                <w:sz w:val="20"/>
                <w:szCs w:val="20"/>
              </w:rPr>
            </w:pPr>
            <w:proofErr w:type="spellStart"/>
            <w:r w:rsidRPr="00786988">
              <w:rPr>
                <w:rFonts w:ascii="Times New Roman" w:hAnsi="Times New Roman" w:cs="Times New Roman"/>
                <w:sz w:val="20"/>
                <w:szCs w:val="20"/>
              </w:rPr>
              <w:t>Domnīca</w:t>
            </w:r>
            <w:proofErr w:type="spellEnd"/>
            <w:r w:rsidRPr="00786988">
              <w:rPr>
                <w:rFonts w:ascii="Times New Roman" w:hAnsi="Times New Roman" w:cs="Times New Roman"/>
                <w:sz w:val="20"/>
                <w:szCs w:val="20"/>
              </w:rPr>
              <w:t xml:space="preserve"> PROVIDUS jau vairākus gadus pēta jautājumu par starptautiskās aizsardzības saņēmēju integrācijas procesu Latvijā, un labas nodarbinātības iespējas regulāri tiek atzīmētas kā viens no galvenajiem procesa izaicinājumiem. Tāpēc Nodarbinātības valsts aģentūras īstenotais divu gadu projekts</w:t>
            </w:r>
            <w:r w:rsidRPr="00786988">
              <w:rPr>
                <w:rStyle w:val="FootnoteReference"/>
                <w:rFonts w:ascii="Times New Roman" w:hAnsi="Times New Roman" w:cs="Times New Roman"/>
                <w:sz w:val="20"/>
                <w:szCs w:val="20"/>
              </w:rPr>
              <w:footnoteReference w:id="3"/>
            </w:r>
            <w:r w:rsidRPr="00786988">
              <w:rPr>
                <w:rFonts w:ascii="Times New Roman" w:hAnsi="Times New Roman" w:cs="Times New Roman"/>
                <w:sz w:val="20"/>
                <w:szCs w:val="20"/>
              </w:rPr>
              <w:t xml:space="preserve">, kura mērķauditorija bija starptautiskās aizsardzības saņēmēji, ir uzskatāms par veiksmīgu piemēru aktīvas nodarbinātības politikas izveidošanā. Tomēr šādu </w:t>
            </w:r>
            <w:r w:rsidRPr="00786988">
              <w:rPr>
                <w:rFonts w:ascii="Times New Roman" w:hAnsi="Times New Roman" w:cs="Times New Roman"/>
                <w:sz w:val="20"/>
                <w:szCs w:val="20"/>
              </w:rPr>
              <w:lastRenderedPageBreak/>
              <w:t xml:space="preserve">atbalstu ir nepieciešams </w:t>
            </w:r>
            <w:proofErr w:type="spellStart"/>
            <w:r w:rsidRPr="00786988">
              <w:rPr>
                <w:rFonts w:ascii="Times New Roman" w:hAnsi="Times New Roman" w:cs="Times New Roman"/>
                <w:sz w:val="20"/>
                <w:szCs w:val="20"/>
              </w:rPr>
              <w:t>institucionalizēt</w:t>
            </w:r>
            <w:proofErr w:type="spellEnd"/>
            <w:r w:rsidRPr="00786988">
              <w:rPr>
                <w:rFonts w:ascii="Times New Roman" w:hAnsi="Times New Roman" w:cs="Times New Roman"/>
                <w:sz w:val="20"/>
                <w:szCs w:val="20"/>
              </w:rPr>
              <w:t>, nodrošinot regulāru atbalsta pieejamību starptautiskās aizsardzības saņēmējiem, kas nav atkarīgs no projektu īstenošanas ilguma.</w:t>
            </w:r>
          </w:p>
          <w:p w14:paraId="3857A4D2" w14:textId="77777777" w:rsidR="00D4193C" w:rsidRPr="00786988" w:rsidRDefault="00D4193C" w:rsidP="00D4193C">
            <w:pPr>
              <w:jc w:val="both"/>
              <w:rPr>
                <w:rFonts w:ascii="Times New Roman" w:hAnsi="Times New Roman" w:cs="Times New Roman"/>
                <w:b/>
                <w:sz w:val="20"/>
                <w:szCs w:val="20"/>
              </w:rPr>
            </w:pPr>
            <w:r w:rsidRPr="00786988">
              <w:rPr>
                <w:rFonts w:ascii="Times New Roman" w:hAnsi="Times New Roman" w:cs="Times New Roman"/>
                <w:sz w:val="20"/>
                <w:szCs w:val="20"/>
              </w:rPr>
              <w:t>Kā parāda PROVIDUS īstenotais pētījums par nacionālo integrācijas rādītāju izvērtējumu</w:t>
            </w:r>
            <w:r w:rsidRPr="00786988">
              <w:rPr>
                <w:rStyle w:val="FootnoteReference"/>
                <w:rFonts w:ascii="Times New Roman" w:hAnsi="Times New Roman" w:cs="Times New Roman"/>
                <w:sz w:val="20"/>
                <w:szCs w:val="20"/>
              </w:rPr>
              <w:footnoteReference w:id="4"/>
            </w:r>
            <w:r w:rsidRPr="00786988">
              <w:rPr>
                <w:rFonts w:ascii="Times New Roman" w:hAnsi="Times New Roman" w:cs="Times New Roman"/>
                <w:sz w:val="20"/>
                <w:szCs w:val="20"/>
              </w:rPr>
              <w:t>, nodarbinātība ir viena no jomām, kur rīcībpolitikas pasākumi var tikt ievērojami uzlaboti. Izaicinājumi, kas raksturo starptautiskās aizsardzības saņēmēju situāciju būtiski atšķiras no tiem, kas raksturo citu sociālo risku grupu situācijas. Pirmkārt, valodas apguve ir priekšnosacījums efektīvai integrācijai darba tirgū, kam jāvelta īpaša uzmanība. Otrkārt, mūsu sadarbības partneru pieredze apliecina, ka pastāv gadījumi, kuros starptautiskās aizsardzības saņēmējiem trūkst lasīt- un rakstītprasmes. Treškārt, sievietes, kuras ir saņēmušas starptautiskās aizsardzības statusu, ir pakļautas papildu spiedienam, ņemot vērā viņu lomu ģimenē un rūpes par bērniem. Atsevišķi pasākumi, kas būtu mērķēti uz sieviešu un jauniešu līdzdalību darba tirgū, uzlabotu arī Latvijas nodarbinātības rādītājus Migrantu integrācijas indeksā</w:t>
            </w:r>
            <w:r w:rsidRPr="00786988">
              <w:rPr>
                <w:rStyle w:val="FootnoteReference"/>
                <w:rFonts w:ascii="Times New Roman" w:hAnsi="Times New Roman" w:cs="Times New Roman"/>
                <w:sz w:val="20"/>
                <w:szCs w:val="20"/>
              </w:rPr>
              <w:footnoteReference w:id="5"/>
            </w:r>
            <w:r w:rsidRPr="00786988">
              <w:rPr>
                <w:rFonts w:ascii="Times New Roman" w:hAnsi="Times New Roman" w:cs="Times New Roman"/>
                <w:sz w:val="20"/>
                <w:szCs w:val="20"/>
              </w:rPr>
              <w:t>, kur šobrīd darba tirgus mobilitāte Latvijā tiek vērtēta, kā ‘drīzāk nelabvēlīga’. Lai arī šis indekss atspoguļo situāciju par trešo valstu pilsoņiem kopumā, viens no iemesliem zemajiem rādītājiem ir rīcībpolitikas trūkumi tieši saistībā ar sieviešu un jauniešu integrāciju darba tirgū.</w:t>
            </w:r>
          </w:p>
        </w:tc>
        <w:tc>
          <w:tcPr>
            <w:tcW w:w="4495" w:type="dxa"/>
          </w:tcPr>
          <w:p w14:paraId="0435EB52" w14:textId="7AB39662" w:rsidR="00D4193C" w:rsidRPr="00786988" w:rsidRDefault="005A6C7E" w:rsidP="002D3C05">
            <w:pPr>
              <w:rPr>
                <w:rFonts w:ascii="Times New Roman" w:hAnsi="Times New Roman" w:cs="Times New Roman"/>
                <w:b/>
                <w:sz w:val="20"/>
                <w:szCs w:val="20"/>
              </w:rPr>
            </w:pPr>
            <w:r w:rsidRPr="00786988">
              <w:rPr>
                <w:rFonts w:ascii="Times New Roman" w:hAnsi="Times New Roman" w:cs="Times New Roman"/>
                <w:b/>
                <w:sz w:val="20"/>
                <w:szCs w:val="20"/>
              </w:rPr>
              <w:lastRenderedPageBreak/>
              <w:t>Daļēji ņemts vērā</w:t>
            </w:r>
          </w:p>
          <w:p w14:paraId="2391548D" w14:textId="687CD7CA" w:rsidR="00345179" w:rsidRPr="00786988" w:rsidRDefault="00345179" w:rsidP="005A6C7E">
            <w:pPr>
              <w:jc w:val="both"/>
              <w:rPr>
                <w:rFonts w:ascii="Times New Roman" w:hAnsi="Times New Roman" w:cs="Times New Roman"/>
                <w:sz w:val="20"/>
                <w:szCs w:val="20"/>
              </w:rPr>
            </w:pPr>
            <w:r w:rsidRPr="00786988">
              <w:rPr>
                <w:rFonts w:ascii="Times New Roman" w:hAnsi="Times New Roman" w:cs="Times New Roman"/>
                <w:sz w:val="20"/>
                <w:szCs w:val="20"/>
              </w:rPr>
              <w:t xml:space="preserve">Precizēts Pamatnostādņu projekta 3. Rīcības virziens: Iekļaujošs darba tirgus ikvienam un kvalitatīvas darba vietas, atbalstot ilgtermiņa līdzdalību darba tirgū izaicinājums, </w:t>
            </w:r>
            <w:r w:rsidR="005A6C7E" w:rsidRPr="00786988">
              <w:rPr>
                <w:rFonts w:ascii="Times New Roman" w:hAnsi="Times New Roman" w:cs="Times New Roman"/>
                <w:sz w:val="20"/>
                <w:szCs w:val="20"/>
              </w:rPr>
              <w:t xml:space="preserve">izaicinājumos </w:t>
            </w:r>
            <w:r w:rsidRPr="00786988">
              <w:rPr>
                <w:rFonts w:ascii="Times New Roman" w:hAnsi="Times New Roman" w:cs="Times New Roman"/>
                <w:sz w:val="20"/>
                <w:szCs w:val="20"/>
              </w:rPr>
              <w:t>uzsverot ne tikai personas ar invaliditāti, bet arī citu nelabvēlīgākā darba tirgus situācijā esošo grupu personas, tādējādi aptverot arī trešo valstu pilsoņus, tostarp personas, kurām nepieciešama starptautiskā aizsardzība:</w:t>
            </w:r>
          </w:p>
          <w:p w14:paraId="607B9786" w14:textId="77777777" w:rsidR="00345179" w:rsidRPr="00786988" w:rsidRDefault="00345179" w:rsidP="005A6C7E">
            <w:pPr>
              <w:jc w:val="both"/>
              <w:rPr>
                <w:rFonts w:ascii="Times New Roman" w:hAnsi="Times New Roman" w:cs="Times New Roman"/>
                <w:sz w:val="20"/>
                <w:szCs w:val="20"/>
              </w:rPr>
            </w:pPr>
            <w:r w:rsidRPr="00786988">
              <w:rPr>
                <w:rFonts w:ascii="Times New Roman" w:hAnsi="Times New Roman" w:cs="Times New Roman"/>
                <w:sz w:val="20"/>
                <w:szCs w:val="20"/>
              </w:rPr>
              <w:t>“Nepietiekami izmantots personu ar invaliditāti un citu nelabvēlīgākā darba tirgus situācijā esošo grupu personu potenciāls”</w:t>
            </w:r>
          </w:p>
          <w:p w14:paraId="0070E40C" w14:textId="77777777" w:rsidR="00345179" w:rsidRPr="00786988" w:rsidRDefault="00345179" w:rsidP="00345179">
            <w:pPr>
              <w:rPr>
                <w:rFonts w:ascii="Times New Roman" w:hAnsi="Times New Roman" w:cs="Times New Roman"/>
                <w:sz w:val="20"/>
                <w:szCs w:val="20"/>
                <w:highlight w:val="green"/>
              </w:rPr>
            </w:pPr>
          </w:p>
          <w:p w14:paraId="155AE0E3" w14:textId="186F44A4" w:rsidR="00345179" w:rsidRPr="00786988" w:rsidRDefault="00345179" w:rsidP="00345179">
            <w:pPr>
              <w:rPr>
                <w:rFonts w:ascii="Times New Roman" w:hAnsi="Times New Roman" w:cs="Times New Roman"/>
                <w:sz w:val="20"/>
                <w:szCs w:val="20"/>
              </w:rPr>
            </w:pPr>
          </w:p>
        </w:tc>
      </w:tr>
      <w:tr w:rsidR="002D3C05" w:rsidRPr="00786988" w14:paraId="69ED8ACF" w14:textId="77777777" w:rsidTr="007F35E7">
        <w:tc>
          <w:tcPr>
            <w:tcW w:w="3126" w:type="dxa"/>
          </w:tcPr>
          <w:p w14:paraId="6677A56F" w14:textId="16DC23B0" w:rsidR="002D3C05" w:rsidRPr="00786988" w:rsidRDefault="00447FB0" w:rsidP="002D3C05">
            <w:pPr>
              <w:rPr>
                <w:rFonts w:ascii="Times New Roman" w:hAnsi="Times New Roman" w:cs="Times New Roman"/>
                <w:sz w:val="20"/>
                <w:szCs w:val="20"/>
              </w:rPr>
            </w:pPr>
            <w:r w:rsidRPr="00786988">
              <w:rPr>
                <w:rFonts w:ascii="Times New Roman" w:hAnsi="Times New Roman" w:cs="Times New Roman"/>
                <w:sz w:val="20"/>
                <w:szCs w:val="20"/>
              </w:rPr>
              <w:lastRenderedPageBreak/>
              <w:t>200.</w:t>
            </w:r>
            <w:r w:rsidR="002D3C05" w:rsidRPr="00786988">
              <w:rPr>
                <w:rFonts w:ascii="Times New Roman" w:hAnsi="Times New Roman" w:cs="Times New Roman"/>
                <w:sz w:val="20"/>
                <w:szCs w:val="20"/>
              </w:rPr>
              <w:t>Pamatnostādņu projekts,</w:t>
            </w:r>
          </w:p>
          <w:p w14:paraId="1712940E" w14:textId="77777777" w:rsidR="002D3C05" w:rsidRPr="00786988" w:rsidRDefault="002D3C05" w:rsidP="002D3C05">
            <w:pPr>
              <w:rPr>
                <w:rFonts w:ascii="Times New Roman" w:hAnsi="Times New Roman" w:cs="Times New Roman"/>
                <w:sz w:val="20"/>
                <w:szCs w:val="20"/>
              </w:rPr>
            </w:pPr>
            <w:r w:rsidRPr="00786988">
              <w:rPr>
                <w:rFonts w:ascii="Times New Roman" w:hAnsi="Times New Roman" w:cs="Times New Roman"/>
                <w:sz w:val="20"/>
                <w:szCs w:val="20"/>
              </w:rPr>
              <w:t>Rīcības virziens “Iekļaujošs darba tirgus ikvienam un kvalitatīvas darba vietas, atbalstot ilgtermiņa līdzdalību darba tirgū”</w:t>
            </w:r>
          </w:p>
        </w:tc>
        <w:tc>
          <w:tcPr>
            <w:tcW w:w="6752" w:type="dxa"/>
          </w:tcPr>
          <w:p w14:paraId="3EC692CF" w14:textId="77777777" w:rsidR="002D3C05" w:rsidRPr="00786988" w:rsidRDefault="002D3C05" w:rsidP="002D3C05">
            <w:pPr>
              <w:pStyle w:val="CommentText"/>
              <w:jc w:val="center"/>
              <w:rPr>
                <w:rFonts w:ascii="Times New Roman" w:hAnsi="Times New Roman"/>
                <w:b/>
              </w:rPr>
            </w:pPr>
            <w:r w:rsidRPr="00786988">
              <w:rPr>
                <w:rFonts w:ascii="Times New Roman" w:hAnsi="Times New Roman"/>
                <w:b/>
              </w:rPr>
              <w:t>Latvijas Lielo pilsētu asociācija</w:t>
            </w:r>
          </w:p>
          <w:p w14:paraId="62FAF21A" w14:textId="77777777" w:rsidR="002D3C05" w:rsidRPr="00786988" w:rsidRDefault="002D3C05" w:rsidP="002D3C05">
            <w:pPr>
              <w:pStyle w:val="CommentText"/>
              <w:jc w:val="both"/>
              <w:rPr>
                <w:rFonts w:ascii="Times New Roman" w:hAnsi="Times New Roman"/>
                <w:b/>
                <w:u w:val="single"/>
              </w:rPr>
            </w:pPr>
            <w:r w:rsidRPr="00786988">
              <w:rPr>
                <w:rFonts w:ascii="Times New Roman" w:hAnsi="Times New Roman"/>
                <w:b/>
                <w:u w:val="single"/>
              </w:rPr>
              <w:t>1.3.uzdevums</w:t>
            </w:r>
          </w:p>
          <w:p w14:paraId="5026C6A8" w14:textId="77777777" w:rsidR="002D3C05" w:rsidRPr="00786988" w:rsidRDefault="002D3C05" w:rsidP="002D3C05">
            <w:pPr>
              <w:pStyle w:val="CommentText"/>
              <w:jc w:val="both"/>
              <w:rPr>
                <w:rFonts w:ascii="Times New Roman" w:hAnsi="Times New Roman"/>
              </w:rPr>
            </w:pPr>
            <w:r w:rsidRPr="00786988">
              <w:rPr>
                <w:rFonts w:ascii="Times New Roman" w:hAnsi="Times New Roman"/>
              </w:rPr>
              <w:t xml:space="preserve">Lai veicinātu </w:t>
            </w:r>
            <w:proofErr w:type="spellStart"/>
            <w:r w:rsidRPr="00786988">
              <w:rPr>
                <w:rFonts w:ascii="Times New Roman" w:hAnsi="Times New Roman"/>
              </w:rPr>
              <w:t>reemigrāciju</w:t>
            </w:r>
            <w:proofErr w:type="spellEnd"/>
            <w:r w:rsidRPr="00786988">
              <w:rPr>
                <w:rFonts w:ascii="Times New Roman" w:hAnsi="Times New Roman"/>
              </w:rPr>
              <w:t xml:space="preserve"> un reģionālo mobilitāti atbalsts, ir jāpilnveido pēc iespējas ātrāk.</w:t>
            </w:r>
          </w:p>
          <w:p w14:paraId="7A9FF47E" w14:textId="77777777" w:rsidR="002D3C05" w:rsidRPr="00786988" w:rsidRDefault="002D3C05" w:rsidP="002D3C05">
            <w:pPr>
              <w:pStyle w:val="CommentText"/>
              <w:jc w:val="both"/>
              <w:rPr>
                <w:rFonts w:ascii="Times New Roman" w:hAnsi="Times New Roman"/>
              </w:rPr>
            </w:pPr>
          </w:p>
          <w:p w14:paraId="65738154" w14:textId="77777777" w:rsidR="002D3C05" w:rsidRPr="00786988" w:rsidRDefault="002D3C05" w:rsidP="002D3C05">
            <w:pPr>
              <w:jc w:val="both"/>
              <w:rPr>
                <w:rFonts w:ascii="Times New Roman" w:hAnsi="Times New Roman" w:cs="Times New Roman"/>
                <w:b/>
                <w:sz w:val="20"/>
                <w:szCs w:val="20"/>
              </w:rPr>
            </w:pPr>
            <w:r w:rsidRPr="00786988">
              <w:rPr>
                <w:rFonts w:ascii="Times New Roman" w:hAnsi="Times New Roman" w:cs="Times New Roman"/>
                <w:sz w:val="20"/>
                <w:szCs w:val="20"/>
              </w:rPr>
              <w:t>Uzskatām ka uzdevums izpildes termiņu nepieciešams pasteidzināt, nosakot 2025. gadu.</w:t>
            </w:r>
          </w:p>
        </w:tc>
        <w:tc>
          <w:tcPr>
            <w:tcW w:w="4495" w:type="dxa"/>
          </w:tcPr>
          <w:p w14:paraId="52502350" w14:textId="77777777" w:rsidR="005A6C7E" w:rsidRPr="00786988" w:rsidRDefault="005A6C7E" w:rsidP="005A6C7E">
            <w:pPr>
              <w:rPr>
                <w:rFonts w:ascii="Times New Roman" w:hAnsi="Times New Roman" w:cs="Times New Roman"/>
                <w:b/>
                <w:sz w:val="20"/>
                <w:szCs w:val="20"/>
              </w:rPr>
            </w:pPr>
            <w:r w:rsidRPr="00786988">
              <w:rPr>
                <w:rFonts w:ascii="Times New Roman" w:hAnsi="Times New Roman" w:cs="Times New Roman"/>
                <w:b/>
                <w:sz w:val="20"/>
                <w:szCs w:val="20"/>
              </w:rPr>
              <w:t>Ņemts vērā</w:t>
            </w:r>
          </w:p>
          <w:p w14:paraId="1B356196" w14:textId="0970D24D" w:rsidR="00345179" w:rsidRPr="00786988" w:rsidRDefault="00345179" w:rsidP="00345179">
            <w:pPr>
              <w:jc w:val="both"/>
              <w:rPr>
                <w:rFonts w:ascii="Times New Roman" w:hAnsi="Times New Roman" w:cs="Times New Roman"/>
                <w:sz w:val="20"/>
                <w:szCs w:val="20"/>
              </w:rPr>
            </w:pPr>
            <w:r w:rsidRPr="00786988">
              <w:rPr>
                <w:rFonts w:ascii="Times New Roman" w:hAnsi="Times New Roman" w:cs="Times New Roman"/>
                <w:sz w:val="20"/>
                <w:szCs w:val="20"/>
              </w:rPr>
              <w:t>Pamatnostādņu projekta 3.rīcības virziena 1.3.uzdevuma īstenošanas termiņš noteikts 2023.gads.</w:t>
            </w:r>
          </w:p>
        </w:tc>
      </w:tr>
      <w:tr w:rsidR="002D3C05" w:rsidRPr="00786988" w14:paraId="5DE38C80" w14:textId="77777777" w:rsidTr="007F35E7">
        <w:tc>
          <w:tcPr>
            <w:tcW w:w="3126" w:type="dxa"/>
          </w:tcPr>
          <w:p w14:paraId="58F326CD" w14:textId="1651C3BF" w:rsidR="002D3C05" w:rsidRPr="00786988" w:rsidRDefault="00447FB0" w:rsidP="002D3C05">
            <w:pPr>
              <w:rPr>
                <w:rFonts w:ascii="Times New Roman" w:hAnsi="Times New Roman" w:cs="Times New Roman"/>
                <w:sz w:val="20"/>
                <w:szCs w:val="20"/>
              </w:rPr>
            </w:pPr>
            <w:r w:rsidRPr="00786988">
              <w:rPr>
                <w:rFonts w:ascii="Times New Roman" w:hAnsi="Times New Roman" w:cs="Times New Roman"/>
                <w:sz w:val="20"/>
                <w:szCs w:val="20"/>
              </w:rPr>
              <w:t>201.</w:t>
            </w:r>
            <w:r w:rsidR="002D3C05" w:rsidRPr="00786988">
              <w:rPr>
                <w:rFonts w:ascii="Times New Roman" w:hAnsi="Times New Roman" w:cs="Times New Roman"/>
                <w:sz w:val="20"/>
                <w:szCs w:val="20"/>
              </w:rPr>
              <w:t>Pamatnostādņu projekts,</w:t>
            </w:r>
          </w:p>
          <w:p w14:paraId="03246D21" w14:textId="77777777" w:rsidR="002D3C05" w:rsidRPr="00786988" w:rsidRDefault="002D3C05" w:rsidP="002D3C05">
            <w:pPr>
              <w:rPr>
                <w:rFonts w:ascii="Times New Roman" w:hAnsi="Times New Roman" w:cs="Times New Roman"/>
                <w:sz w:val="20"/>
                <w:szCs w:val="20"/>
              </w:rPr>
            </w:pPr>
            <w:r w:rsidRPr="00786988">
              <w:rPr>
                <w:rFonts w:ascii="Times New Roman" w:hAnsi="Times New Roman" w:cs="Times New Roman"/>
                <w:sz w:val="20"/>
                <w:szCs w:val="20"/>
              </w:rPr>
              <w:t>Rīcības virziens “Iekļaujošs darba tirgus ikvienam un kvalitatīvas darba vietas, atbalstot ilgtermiņa līdzdalību darba tirgū”</w:t>
            </w:r>
          </w:p>
        </w:tc>
        <w:tc>
          <w:tcPr>
            <w:tcW w:w="6752" w:type="dxa"/>
          </w:tcPr>
          <w:p w14:paraId="277B389F" w14:textId="77777777" w:rsidR="002D3C05" w:rsidRPr="00786988" w:rsidRDefault="002D3C05" w:rsidP="002D3C05">
            <w:pPr>
              <w:pStyle w:val="CommentText"/>
              <w:jc w:val="center"/>
              <w:rPr>
                <w:rFonts w:ascii="Times New Roman" w:hAnsi="Times New Roman"/>
                <w:b/>
                <w:noProof/>
              </w:rPr>
            </w:pPr>
            <w:r w:rsidRPr="00786988">
              <w:rPr>
                <w:rFonts w:ascii="Times New Roman" w:hAnsi="Times New Roman"/>
                <w:b/>
                <w:noProof/>
              </w:rPr>
              <w:t>IZM</w:t>
            </w:r>
          </w:p>
          <w:p w14:paraId="3D37F6FE" w14:textId="77777777" w:rsidR="002D3C05" w:rsidRPr="00786988" w:rsidRDefault="002D3C05" w:rsidP="002D3C05">
            <w:pPr>
              <w:pStyle w:val="CommentText"/>
              <w:jc w:val="both"/>
              <w:rPr>
                <w:rFonts w:ascii="Times New Roman" w:hAnsi="Times New Roman"/>
                <w:b/>
                <w:noProof/>
                <w:u w:val="single"/>
              </w:rPr>
            </w:pPr>
            <w:r w:rsidRPr="00786988">
              <w:rPr>
                <w:rFonts w:ascii="Times New Roman" w:hAnsi="Times New Roman"/>
                <w:b/>
                <w:noProof/>
                <w:u w:val="single"/>
              </w:rPr>
              <w:t>1.4.uzdevums</w:t>
            </w:r>
          </w:p>
          <w:p w14:paraId="270B46D7" w14:textId="77777777" w:rsidR="002D3C05" w:rsidRPr="00786988" w:rsidRDefault="002D3C05" w:rsidP="002D3C05">
            <w:pPr>
              <w:pStyle w:val="CommentText"/>
              <w:jc w:val="both"/>
              <w:rPr>
                <w:rFonts w:ascii="Times New Roman" w:hAnsi="Times New Roman"/>
                <w:b/>
              </w:rPr>
            </w:pPr>
            <w:r w:rsidRPr="00786988">
              <w:rPr>
                <w:rFonts w:ascii="Times New Roman" w:hAnsi="Times New Roman"/>
                <w:noProof/>
              </w:rPr>
              <w:t xml:space="preserve">Patlaban pamatnostādņu projektā karjeras attīstības atbalsts ir ietverts 3. rīcības virziena 1.4. apakšpunktā, kur mērķauditorija ir </w:t>
            </w:r>
            <w:r w:rsidRPr="00786988">
              <w:rPr>
                <w:rFonts w:ascii="Times New Roman" w:hAnsi="Times New Roman"/>
                <w:i/>
                <w:noProof/>
              </w:rPr>
              <w:t>bezdarbnieki, darba meklētāji un bezdarba riskam pakļautie</w:t>
            </w:r>
            <w:r w:rsidRPr="00786988">
              <w:rPr>
                <w:rFonts w:ascii="Times New Roman" w:hAnsi="Times New Roman"/>
                <w:noProof/>
              </w:rPr>
              <w:t>. Vienlaikus karjeras attīstības atbalsts nodarbinātības kontekstā ir jānodrošina plašākai mērķauditorijai, t.sk. nodarbinātajiem, jo īpaši ņemot vērā 3. rīcības virziena tvērumu “Iekļaujošs darba tirgus</w:t>
            </w:r>
            <w:r w:rsidRPr="00786988">
              <w:rPr>
                <w:rFonts w:ascii="Times New Roman" w:hAnsi="Times New Roman"/>
                <w:b/>
                <w:noProof/>
              </w:rPr>
              <w:t xml:space="preserve"> ikvienam</w:t>
            </w:r>
            <w:r w:rsidRPr="00786988">
              <w:rPr>
                <w:rFonts w:ascii="Times New Roman" w:hAnsi="Times New Roman"/>
                <w:noProof/>
              </w:rPr>
              <w:t xml:space="preserve"> un kvalitatīvas darba vietas, atbalstot ilgtermiņa līdzdalību darba tirgū” (ministrijas izcēlums). Ievērojot minēto, aicinām 3. rīcības virziena ietvaros paredzēt atsevišķu uzdevumu, kas būtu vērsts uz Nodarbinātības valsts aģentūras (turpmāk - NVA) karjeras attīstības atbalsta pakalpojuma pieejamības un kvalitātes veicināšanu, </w:t>
            </w:r>
            <w:r w:rsidRPr="00786988">
              <w:rPr>
                <w:rFonts w:ascii="Times New Roman" w:hAnsi="Times New Roman"/>
                <w:noProof/>
              </w:rPr>
              <w:lastRenderedPageBreak/>
              <w:t>t.sk. paredzot NVA karjeras konsultantu profesionālās kompetences pilnveidi un metodisko atbalstu, pakalpojuma kvalitātes uzraudzību un cilvēkresursu nodrošināšanu. OECD Prasmju stratēģijas projekta ietvaros citu starpā iesaka Latvijai nodrošināt regulārās karjeras attīstības speciālistu mācības (OECD ziņojums “OECD Latvijas Prasmju stratēģija: Novērtējums un rekomendācijas”, 2019</w:t>
            </w:r>
          </w:p>
        </w:tc>
        <w:tc>
          <w:tcPr>
            <w:tcW w:w="4495" w:type="dxa"/>
          </w:tcPr>
          <w:p w14:paraId="4D3FED61" w14:textId="7823EECA" w:rsidR="002D3C05" w:rsidRPr="00786988" w:rsidRDefault="005A6C7E" w:rsidP="002D3C05">
            <w:pPr>
              <w:rPr>
                <w:rFonts w:ascii="Times New Roman" w:hAnsi="Times New Roman" w:cs="Times New Roman"/>
                <w:b/>
                <w:sz w:val="20"/>
                <w:szCs w:val="20"/>
              </w:rPr>
            </w:pPr>
            <w:r w:rsidRPr="00786988">
              <w:rPr>
                <w:rFonts w:ascii="Times New Roman" w:hAnsi="Times New Roman" w:cs="Times New Roman"/>
                <w:b/>
                <w:sz w:val="20"/>
                <w:szCs w:val="20"/>
              </w:rPr>
              <w:lastRenderedPageBreak/>
              <w:t>Ņemts vērā</w:t>
            </w:r>
          </w:p>
          <w:p w14:paraId="76A97467" w14:textId="3C788F26" w:rsidR="00345179" w:rsidRPr="00786988" w:rsidRDefault="00345179" w:rsidP="00345179">
            <w:pPr>
              <w:jc w:val="both"/>
              <w:rPr>
                <w:rFonts w:ascii="Times New Roman" w:hAnsi="Times New Roman" w:cs="Times New Roman"/>
                <w:sz w:val="20"/>
                <w:szCs w:val="20"/>
              </w:rPr>
            </w:pPr>
            <w:r w:rsidRPr="00786988">
              <w:rPr>
                <w:rFonts w:ascii="Times New Roman" w:hAnsi="Times New Roman" w:cs="Times New Roman"/>
                <w:sz w:val="20"/>
                <w:szCs w:val="20"/>
              </w:rPr>
              <w:t>Pamatnostādņu projekta 3.rīcības virziena 1.4.uzdevuma formulējums ir precizēts.</w:t>
            </w:r>
          </w:p>
        </w:tc>
      </w:tr>
      <w:tr w:rsidR="002D3C05" w:rsidRPr="00786988" w14:paraId="4119DD7E" w14:textId="77777777" w:rsidTr="007F35E7">
        <w:tc>
          <w:tcPr>
            <w:tcW w:w="3126" w:type="dxa"/>
          </w:tcPr>
          <w:p w14:paraId="7D91F8B7" w14:textId="59CF41B0" w:rsidR="002D3C05" w:rsidRPr="00786988" w:rsidRDefault="00447FB0" w:rsidP="002D3C05">
            <w:pPr>
              <w:rPr>
                <w:rFonts w:ascii="Times New Roman" w:hAnsi="Times New Roman" w:cs="Times New Roman"/>
                <w:sz w:val="20"/>
                <w:szCs w:val="20"/>
              </w:rPr>
            </w:pPr>
            <w:r w:rsidRPr="00786988">
              <w:rPr>
                <w:rFonts w:ascii="Times New Roman" w:hAnsi="Times New Roman" w:cs="Times New Roman"/>
                <w:sz w:val="20"/>
                <w:szCs w:val="20"/>
              </w:rPr>
              <w:t>202.</w:t>
            </w:r>
            <w:r w:rsidR="002D3C05" w:rsidRPr="00786988">
              <w:rPr>
                <w:rFonts w:ascii="Times New Roman" w:hAnsi="Times New Roman" w:cs="Times New Roman"/>
                <w:sz w:val="20"/>
                <w:szCs w:val="20"/>
              </w:rPr>
              <w:t>Pamatnostādņu projekts,</w:t>
            </w:r>
          </w:p>
          <w:p w14:paraId="63FF8C19" w14:textId="77777777" w:rsidR="002D3C05" w:rsidRPr="00786988" w:rsidRDefault="002D3C05" w:rsidP="002D3C05">
            <w:pPr>
              <w:rPr>
                <w:rFonts w:ascii="Times New Roman" w:hAnsi="Times New Roman" w:cs="Times New Roman"/>
                <w:sz w:val="20"/>
                <w:szCs w:val="20"/>
              </w:rPr>
            </w:pPr>
            <w:r w:rsidRPr="00786988">
              <w:rPr>
                <w:rFonts w:ascii="Times New Roman" w:hAnsi="Times New Roman" w:cs="Times New Roman"/>
                <w:sz w:val="20"/>
                <w:szCs w:val="20"/>
              </w:rPr>
              <w:t>Rīcības virziens “Iekļaujošs darba tirgus ikvienam un kvalitatīvas darba vietas, atbalstot ilgtermiņa līdzdalību darba tirgū”</w:t>
            </w:r>
          </w:p>
        </w:tc>
        <w:tc>
          <w:tcPr>
            <w:tcW w:w="6752" w:type="dxa"/>
          </w:tcPr>
          <w:p w14:paraId="5DAE9297" w14:textId="77777777" w:rsidR="002D3C05" w:rsidRPr="00786988" w:rsidRDefault="002D3C05" w:rsidP="002D3C05">
            <w:pPr>
              <w:jc w:val="center"/>
              <w:rPr>
                <w:rFonts w:ascii="Times New Roman" w:hAnsi="Times New Roman" w:cs="Times New Roman"/>
                <w:b/>
                <w:sz w:val="20"/>
                <w:szCs w:val="20"/>
              </w:rPr>
            </w:pPr>
            <w:r w:rsidRPr="00786988">
              <w:rPr>
                <w:rFonts w:ascii="Times New Roman" w:hAnsi="Times New Roman" w:cs="Times New Roman"/>
                <w:b/>
                <w:sz w:val="20"/>
                <w:szCs w:val="20"/>
              </w:rPr>
              <w:t>TM</w:t>
            </w:r>
          </w:p>
          <w:p w14:paraId="0D3AA032" w14:textId="77777777" w:rsidR="002D3C05" w:rsidRPr="00786988" w:rsidRDefault="002D3C05" w:rsidP="002D3C05">
            <w:pPr>
              <w:jc w:val="both"/>
              <w:rPr>
                <w:rFonts w:ascii="Times New Roman" w:hAnsi="Times New Roman" w:cs="Times New Roman"/>
                <w:sz w:val="20"/>
                <w:szCs w:val="20"/>
              </w:rPr>
            </w:pPr>
            <w:r w:rsidRPr="00786988">
              <w:rPr>
                <w:rFonts w:ascii="Times New Roman" w:hAnsi="Times New Roman" w:cs="Times New Roman"/>
                <w:sz w:val="20"/>
                <w:szCs w:val="20"/>
              </w:rPr>
              <w:t>Pamatnostādņu projekta 3. rīcības virzienā “Iekļaujošs darba tirgus ikvienam un kvalitatīvas darba vietas, atbalstot ilgtermiņa līdzdalību darba tirgū” iekļauts 3.uzdevums “Attīstīt sociālo uzņēmējdarbību”, kas noteic uzdevuma izpildei atbildīgo institūciju Labklājības ministriju un līdzatbildīgās institūcijas Finanšu ministriju un Ekonomikas ministriju. Vēršam Jūsu uzmanību, ka Noteikumu Nr.173 .. punktā kā viena no mērķa grupām, kuras iespējams iesaistīt sociālajā uzņēmējdarbībā, ir paredzēti ieslodzītie un bijušie ieslodzītie. Tāpat Tieslietu ministrija ir secinājusi, ka sociālā uzņēmējdarbība attiecībā uz ieslodzītajiem un bijušajiem ieslodzītajiem un probācijas klientiem, ir attīstāma un šis instruments var būt labs resurss minētās mērķa grupas resursu aktivizēšanai un saiknes ar sabiedrību izveidošanai vai nostiprināšanai.</w:t>
            </w:r>
          </w:p>
          <w:p w14:paraId="1D2062E0" w14:textId="77777777" w:rsidR="002D3C05" w:rsidRPr="00786988" w:rsidRDefault="002D3C05" w:rsidP="002D3C05">
            <w:pPr>
              <w:jc w:val="both"/>
              <w:rPr>
                <w:rFonts w:ascii="Times New Roman" w:hAnsi="Times New Roman" w:cs="Times New Roman"/>
                <w:sz w:val="20"/>
                <w:szCs w:val="20"/>
              </w:rPr>
            </w:pPr>
            <w:r w:rsidRPr="00786988">
              <w:rPr>
                <w:rFonts w:ascii="Times New Roman" w:hAnsi="Times New Roman" w:cs="Times New Roman"/>
                <w:sz w:val="20"/>
                <w:szCs w:val="20"/>
              </w:rPr>
              <w:t xml:space="preserve"> Ņemot vērā minēto, lūdzam pamatnostādņu projektā kā līdzatbildīgo institūciju šī uzdevuma izpildē noteikt arī Tieslietu ministriju (Valsts probācijas dienestu). Tāpat vēršam Jūsu uzmanību, ka Tieslietu ministrija šobrīd strādā pie </w:t>
            </w:r>
            <w:proofErr w:type="spellStart"/>
            <w:r w:rsidRPr="00786988">
              <w:rPr>
                <w:rFonts w:ascii="Times New Roman" w:hAnsi="Times New Roman" w:cs="Times New Roman"/>
                <w:sz w:val="20"/>
                <w:szCs w:val="20"/>
              </w:rPr>
              <w:t>Resocializācijas</w:t>
            </w:r>
            <w:proofErr w:type="spellEnd"/>
            <w:r w:rsidRPr="00786988">
              <w:rPr>
                <w:rFonts w:ascii="Times New Roman" w:hAnsi="Times New Roman" w:cs="Times New Roman"/>
                <w:sz w:val="20"/>
                <w:szCs w:val="20"/>
              </w:rPr>
              <w:t xml:space="preserve"> politikas pamatnostādņu 2021.-2027. gadam projekta izstrādes, kurā tiks iekļauti arī uzdevumi, kas vērsti uz atbalsta pasākumu īstenošanu notiesāto personu (gan ieslodzīto, gan probācijas klientu) sociālās uzņēmējdarbības attīstībai.</w:t>
            </w:r>
          </w:p>
        </w:tc>
        <w:tc>
          <w:tcPr>
            <w:tcW w:w="4495" w:type="dxa"/>
          </w:tcPr>
          <w:p w14:paraId="71334431" w14:textId="35A712AA" w:rsidR="002D3C05" w:rsidRPr="00786988" w:rsidRDefault="005A6C7E" w:rsidP="002D3C05">
            <w:pPr>
              <w:rPr>
                <w:rFonts w:ascii="Times New Roman" w:hAnsi="Times New Roman" w:cs="Times New Roman"/>
                <w:b/>
                <w:sz w:val="20"/>
                <w:szCs w:val="20"/>
              </w:rPr>
            </w:pPr>
            <w:r w:rsidRPr="00786988">
              <w:rPr>
                <w:rFonts w:ascii="Times New Roman" w:hAnsi="Times New Roman" w:cs="Times New Roman"/>
                <w:b/>
                <w:sz w:val="20"/>
                <w:szCs w:val="20"/>
              </w:rPr>
              <w:t>Nav ņemts vērā</w:t>
            </w:r>
          </w:p>
          <w:p w14:paraId="7E7DF480" w14:textId="56CBFC58" w:rsidR="00345179" w:rsidRPr="00786988" w:rsidRDefault="00345179" w:rsidP="00345179">
            <w:pPr>
              <w:jc w:val="both"/>
              <w:rPr>
                <w:rFonts w:ascii="Times New Roman" w:hAnsi="Times New Roman" w:cs="Times New Roman"/>
                <w:sz w:val="20"/>
                <w:szCs w:val="20"/>
              </w:rPr>
            </w:pPr>
            <w:r w:rsidRPr="00786988">
              <w:rPr>
                <w:rFonts w:ascii="Times New Roman" w:hAnsi="Times New Roman" w:cs="Times New Roman"/>
                <w:sz w:val="20"/>
                <w:szCs w:val="20"/>
              </w:rPr>
              <w:t xml:space="preserve">Piekrītam, ka sociālā uzņēmējdarbība var būt viens no instrumentiem bijušo ieslodzīto kā mērķa grupas </w:t>
            </w:r>
            <w:proofErr w:type="spellStart"/>
            <w:r w:rsidRPr="00786988">
              <w:rPr>
                <w:rFonts w:ascii="Times New Roman" w:hAnsi="Times New Roman" w:cs="Times New Roman"/>
                <w:sz w:val="20"/>
                <w:szCs w:val="20"/>
              </w:rPr>
              <w:t>resocializācijai</w:t>
            </w:r>
            <w:proofErr w:type="spellEnd"/>
            <w:r w:rsidRPr="00786988">
              <w:rPr>
                <w:rFonts w:ascii="Times New Roman" w:hAnsi="Times New Roman" w:cs="Times New Roman"/>
                <w:sz w:val="20"/>
                <w:szCs w:val="20"/>
              </w:rPr>
              <w:t xml:space="preserve">. Tomēr saskaņā ar Sociālā uzņēmuma likumu sociālie uzņēmumi var darboties visdažādākajās jomās, piemēram, sociālo pakalpojumu sniegšana, iekļaujošas pilsoniskas sabiedrības veidošana, izglītības veicināšana, atbalsts zinātnei, vides aizsardzība un saglabāšana, dzīvnieku aizsardzība vai kultūras daudzveidības nodrošināšana. Līdz ar to atbalstāma ir sadarbība konkrētu atbalsta pasākumu izstrādē, vienlaikus saglabājot līdzšinējo atbildību sadalījumu.  </w:t>
            </w:r>
          </w:p>
        </w:tc>
      </w:tr>
      <w:tr w:rsidR="002D3C05" w:rsidRPr="00786988" w14:paraId="6E21350B" w14:textId="77777777" w:rsidTr="007F35E7">
        <w:tc>
          <w:tcPr>
            <w:tcW w:w="3126" w:type="dxa"/>
          </w:tcPr>
          <w:p w14:paraId="18530284" w14:textId="1F4222BE" w:rsidR="002D3C05" w:rsidRPr="00786988" w:rsidRDefault="00555914" w:rsidP="002D3C05">
            <w:pPr>
              <w:rPr>
                <w:rFonts w:ascii="Times New Roman" w:hAnsi="Times New Roman" w:cs="Times New Roman"/>
                <w:sz w:val="20"/>
                <w:szCs w:val="20"/>
              </w:rPr>
            </w:pPr>
            <w:r w:rsidRPr="00786988">
              <w:rPr>
                <w:rFonts w:ascii="Times New Roman" w:hAnsi="Times New Roman" w:cs="Times New Roman"/>
                <w:sz w:val="20"/>
                <w:szCs w:val="20"/>
              </w:rPr>
              <w:t>203.</w:t>
            </w:r>
            <w:r w:rsidR="002D3C05" w:rsidRPr="00786988">
              <w:rPr>
                <w:rFonts w:ascii="Times New Roman" w:hAnsi="Times New Roman" w:cs="Times New Roman"/>
                <w:sz w:val="20"/>
                <w:szCs w:val="20"/>
              </w:rPr>
              <w:t>Pamatnostādņu projekts,</w:t>
            </w:r>
          </w:p>
          <w:p w14:paraId="43945054" w14:textId="77777777" w:rsidR="002D3C05" w:rsidRPr="00786988" w:rsidRDefault="002D3C05" w:rsidP="002D3C05">
            <w:pPr>
              <w:rPr>
                <w:rFonts w:ascii="Times New Roman" w:hAnsi="Times New Roman" w:cs="Times New Roman"/>
                <w:sz w:val="20"/>
                <w:szCs w:val="20"/>
              </w:rPr>
            </w:pPr>
            <w:r w:rsidRPr="00786988">
              <w:rPr>
                <w:rFonts w:ascii="Times New Roman" w:hAnsi="Times New Roman" w:cs="Times New Roman"/>
                <w:sz w:val="20"/>
                <w:szCs w:val="20"/>
              </w:rPr>
              <w:t>Rīcības virziens “Iekļaujošs darba tirgus ikvienam un kvalitatīvas darba vietas, atbalstot ilgtermiņa līdzdalību darba tirgū”</w:t>
            </w:r>
          </w:p>
        </w:tc>
        <w:tc>
          <w:tcPr>
            <w:tcW w:w="6752" w:type="dxa"/>
          </w:tcPr>
          <w:p w14:paraId="2BDA8035" w14:textId="77777777" w:rsidR="002D3C05" w:rsidRPr="00786988" w:rsidRDefault="002D3C05" w:rsidP="002D3C05">
            <w:pPr>
              <w:jc w:val="center"/>
              <w:rPr>
                <w:rFonts w:ascii="Times New Roman" w:hAnsi="Times New Roman" w:cs="Times New Roman"/>
                <w:b/>
                <w:sz w:val="20"/>
                <w:szCs w:val="20"/>
              </w:rPr>
            </w:pPr>
            <w:r w:rsidRPr="00786988">
              <w:rPr>
                <w:rFonts w:ascii="Times New Roman" w:hAnsi="Times New Roman" w:cs="Times New Roman"/>
                <w:b/>
                <w:sz w:val="20"/>
                <w:szCs w:val="20"/>
              </w:rPr>
              <w:t>EM</w:t>
            </w:r>
          </w:p>
          <w:p w14:paraId="787534FC" w14:textId="77777777" w:rsidR="002D3C05" w:rsidRPr="00786988" w:rsidRDefault="002D3C05" w:rsidP="002D3C05">
            <w:pPr>
              <w:jc w:val="both"/>
              <w:rPr>
                <w:rFonts w:ascii="Times New Roman" w:hAnsi="Times New Roman" w:cs="Times New Roman"/>
                <w:sz w:val="20"/>
                <w:szCs w:val="20"/>
              </w:rPr>
            </w:pPr>
            <w:r w:rsidRPr="00786988">
              <w:rPr>
                <w:rFonts w:ascii="Times New Roman" w:hAnsi="Times New Roman" w:cs="Times New Roman"/>
                <w:sz w:val="20"/>
                <w:szCs w:val="20"/>
              </w:rPr>
              <w:t xml:space="preserve">Pamatnostādņu dokumenta 22.lpp, 3. Rīcības virziena “Iekļaujošs darba tirgus ikvienam un kvalitatīvas darba vietas, atbalstot ilgtermiņa līdzdalību darba tirgū”, 1.1.p. “pilnveidojot bezdarbnieku, darba meklētāju un bezdarba riskam pakļauto personu darba tirgum nepieciešamās zināšanas un prasmes” Ekonomikas ministrija būtu jānorāda kā līdzatbildīgā institūcija. Šobrīd Ekonomikas ministrija sadarbībā ar Labklājības ministriju, Nodarbinātības valsts aģentūru un stratēģiskās cilvēkresursu vadības konsultāciju uzņēmumu "ERDA" izstrādā </w:t>
            </w:r>
            <w:proofErr w:type="spellStart"/>
            <w:r w:rsidRPr="00786988">
              <w:rPr>
                <w:rFonts w:ascii="Times New Roman" w:hAnsi="Times New Roman" w:cs="Times New Roman"/>
                <w:sz w:val="20"/>
                <w:szCs w:val="20"/>
              </w:rPr>
              <w:t>cilvēkkapitāla</w:t>
            </w:r>
            <w:proofErr w:type="spellEnd"/>
            <w:r w:rsidRPr="00786988">
              <w:rPr>
                <w:rFonts w:ascii="Times New Roman" w:hAnsi="Times New Roman" w:cs="Times New Roman"/>
                <w:sz w:val="20"/>
                <w:szCs w:val="20"/>
              </w:rPr>
              <w:t xml:space="preserve"> pārkvalifikācijas projektu ar mērķi uzlabot darba meklētāju un nodarbināto digitālās prasmes, tādējādi veicinot darba tirgum atbilstoša darbaspēka palielināšanos, kā arī nodarbinātību.</w:t>
            </w:r>
          </w:p>
        </w:tc>
        <w:tc>
          <w:tcPr>
            <w:tcW w:w="4495" w:type="dxa"/>
          </w:tcPr>
          <w:p w14:paraId="437EAF8B" w14:textId="77777777" w:rsidR="002D3C05" w:rsidRPr="00786988" w:rsidRDefault="002D3C05" w:rsidP="002D3C05">
            <w:pPr>
              <w:rPr>
                <w:rFonts w:ascii="Times New Roman" w:hAnsi="Times New Roman" w:cs="Times New Roman"/>
                <w:b/>
                <w:sz w:val="20"/>
                <w:szCs w:val="20"/>
              </w:rPr>
            </w:pPr>
            <w:r w:rsidRPr="00786988">
              <w:rPr>
                <w:rFonts w:ascii="Times New Roman" w:hAnsi="Times New Roman" w:cs="Times New Roman"/>
                <w:b/>
                <w:sz w:val="20"/>
                <w:szCs w:val="20"/>
              </w:rPr>
              <w:t>Ņemts vērā</w:t>
            </w:r>
          </w:p>
        </w:tc>
      </w:tr>
      <w:tr w:rsidR="002D3C05" w:rsidRPr="00786988" w14:paraId="11BCF792" w14:textId="77777777" w:rsidTr="007F35E7">
        <w:tc>
          <w:tcPr>
            <w:tcW w:w="3126" w:type="dxa"/>
          </w:tcPr>
          <w:p w14:paraId="0AFCE721" w14:textId="473B9CFA" w:rsidR="002D3C05" w:rsidRPr="00786988" w:rsidRDefault="00555914" w:rsidP="002D3C05">
            <w:pPr>
              <w:rPr>
                <w:rFonts w:ascii="Times New Roman" w:hAnsi="Times New Roman" w:cs="Times New Roman"/>
                <w:sz w:val="20"/>
                <w:szCs w:val="20"/>
              </w:rPr>
            </w:pPr>
            <w:r w:rsidRPr="00786988">
              <w:rPr>
                <w:rFonts w:ascii="Times New Roman" w:hAnsi="Times New Roman" w:cs="Times New Roman"/>
                <w:sz w:val="20"/>
                <w:szCs w:val="20"/>
              </w:rPr>
              <w:t>204.</w:t>
            </w:r>
            <w:r w:rsidR="002D3C05" w:rsidRPr="00786988">
              <w:rPr>
                <w:rFonts w:ascii="Times New Roman" w:hAnsi="Times New Roman" w:cs="Times New Roman"/>
                <w:sz w:val="20"/>
                <w:szCs w:val="20"/>
              </w:rPr>
              <w:t>Pamatnostādņu projekts,</w:t>
            </w:r>
          </w:p>
          <w:p w14:paraId="233B817B" w14:textId="77777777" w:rsidR="002D3C05" w:rsidRPr="00786988" w:rsidRDefault="002D3C05" w:rsidP="002D3C05">
            <w:pPr>
              <w:rPr>
                <w:rFonts w:ascii="Times New Roman" w:hAnsi="Times New Roman" w:cs="Times New Roman"/>
                <w:sz w:val="20"/>
                <w:szCs w:val="20"/>
              </w:rPr>
            </w:pPr>
            <w:r w:rsidRPr="00786988">
              <w:rPr>
                <w:rFonts w:ascii="Times New Roman" w:hAnsi="Times New Roman" w:cs="Times New Roman"/>
                <w:sz w:val="20"/>
                <w:szCs w:val="20"/>
              </w:rPr>
              <w:t xml:space="preserve">Rīcības virziens “Iekļaujošs darba tirgus ikvienam un kvalitatīvas </w:t>
            </w:r>
            <w:r w:rsidRPr="00786988">
              <w:rPr>
                <w:rFonts w:ascii="Times New Roman" w:hAnsi="Times New Roman" w:cs="Times New Roman"/>
                <w:sz w:val="20"/>
                <w:szCs w:val="20"/>
              </w:rPr>
              <w:lastRenderedPageBreak/>
              <w:t>darba vietas, atbalstot ilgtermiņa līdzdalību darba tirgū”</w:t>
            </w:r>
          </w:p>
        </w:tc>
        <w:tc>
          <w:tcPr>
            <w:tcW w:w="6752" w:type="dxa"/>
          </w:tcPr>
          <w:p w14:paraId="3CE310C5" w14:textId="77777777" w:rsidR="002D3C05" w:rsidRPr="00786988" w:rsidRDefault="002D3C05" w:rsidP="002D3C05">
            <w:pPr>
              <w:ind w:firstLine="567"/>
              <w:jc w:val="center"/>
              <w:rPr>
                <w:rFonts w:ascii="Times New Roman" w:eastAsia="Calibri" w:hAnsi="Times New Roman" w:cs="Times New Roman"/>
                <w:b/>
                <w:sz w:val="20"/>
                <w:szCs w:val="20"/>
              </w:rPr>
            </w:pPr>
            <w:r w:rsidRPr="00786988">
              <w:rPr>
                <w:rFonts w:ascii="Times New Roman" w:eastAsia="Calibri" w:hAnsi="Times New Roman" w:cs="Times New Roman"/>
                <w:b/>
                <w:sz w:val="20"/>
                <w:szCs w:val="20"/>
              </w:rPr>
              <w:lastRenderedPageBreak/>
              <w:t>LIZDA</w:t>
            </w:r>
          </w:p>
          <w:p w14:paraId="6E071B2C" w14:textId="77777777" w:rsidR="002D3C05" w:rsidRPr="00786988" w:rsidRDefault="002D3C05" w:rsidP="002D3C05">
            <w:pPr>
              <w:ind w:firstLine="567"/>
              <w:jc w:val="both"/>
              <w:rPr>
                <w:rFonts w:ascii="Times New Roman" w:eastAsia="Calibri" w:hAnsi="Times New Roman" w:cs="Times New Roman"/>
                <w:sz w:val="20"/>
                <w:szCs w:val="20"/>
              </w:rPr>
            </w:pPr>
            <w:r w:rsidRPr="00786988">
              <w:rPr>
                <w:rFonts w:ascii="Times New Roman" w:eastAsia="Calibri" w:hAnsi="Times New Roman" w:cs="Times New Roman"/>
                <w:sz w:val="20"/>
                <w:szCs w:val="20"/>
              </w:rPr>
              <w:t xml:space="preserve">LIZDA iebilst pret 3.Rīcības virzienā “Iekļaujošs darba tirgus ikvienam un kvalitatīvas darba vietas, atbalstot ilgtermiņa līdzdalību darba tirgū” 2. uzdevumā </w:t>
            </w:r>
            <w:r w:rsidRPr="00786988">
              <w:rPr>
                <w:rFonts w:ascii="Times New Roman" w:eastAsia="Calibri" w:hAnsi="Times New Roman" w:cs="Times New Roman"/>
                <w:sz w:val="20"/>
                <w:szCs w:val="20"/>
              </w:rPr>
              <w:lastRenderedPageBreak/>
              <w:t>“Nodrošināt drošas darba vides, kvalitatīvu darba vietu un cienīga darba attīstību“ noteikto izpildes termiņu – 2027.gadu un rosina precizēt termiņu</w:t>
            </w:r>
            <w:r w:rsidRPr="00786988">
              <w:rPr>
                <w:rFonts w:ascii="Times New Roman" w:hAnsi="Times New Roman" w:cs="Times New Roman"/>
                <w:sz w:val="20"/>
                <w:szCs w:val="20"/>
              </w:rPr>
              <w:t xml:space="preserve"> </w:t>
            </w:r>
            <w:r w:rsidRPr="00786988">
              <w:rPr>
                <w:rFonts w:ascii="Times New Roman" w:eastAsia="Calibri" w:hAnsi="Times New Roman" w:cs="Times New Roman"/>
                <w:sz w:val="20"/>
                <w:szCs w:val="20"/>
              </w:rPr>
              <w:t>norādot, ka tas ir jāveic “regulāri”,  šādiem apakšpunktiem:</w:t>
            </w:r>
          </w:p>
          <w:p w14:paraId="21AA5D60" w14:textId="77777777" w:rsidR="002D3C05" w:rsidRPr="00786988" w:rsidRDefault="002D3C05" w:rsidP="002D3C05">
            <w:pPr>
              <w:ind w:firstLine="567"/>
              <w:jc w:val="both"/>
              <w:rPr>
                <w:rFonts w:ascii="Times New Roman" w:eastAsia="Calibri" w:hAnsi="Times New Roman" w:cs="Times New Roman"/>
                <w:sz w:val="20"/>
                <w:szCs w:val="20"/>
              </w:rPr>
            </w:pPr>
            <w:r w:rsidRPr="00786988">
              <w:rPr>
                <w:rFonts w:ascii="Times New Roman" w:eastAsia="Calibri" w:hAnsi="Times New Roman" w:cs="Times New Roman"/>
                <w:sz w:val="20"/>
                <w:szCs w:val="20"/>
              </w:rPr>
              <w:t>1) 2.1. “veicinot iekļaujoša darba tirgus attīstību un sabiedrības, darba ņēmēju un darba devēju izpratni par dažādības veicināšanu, diskriminācijas mazināšanu un iekļaušanu”,</w:t>
            </w:r>
          </w:p>
          <w:p w14:paraId="1FCCDF0E" w14:textId="77777777" w:rsidR="002D3C05" w:rsidRPr="00786988" w:rsidRDefault="002D3C05" w:rsidP="002D3C05">
            <w:pPr>
              <w:ind w:firstLine="567"/>
              <w:jc w:val="both"/>
              <w:rPr>
                <w:rFonts w:ascii="Times New Roman" w:eastAsia="Calibri" w:hAnsi="Times New Roman" w:cs="Times New Roman"/>
                <w:sz w:val="20"/>
                <w:szCs w:val="20"/>
              </w:rPr>
            </w:pPr>
            <w:r w:rsidRPr="00786988">
              <w:rPr>
                <w:rFonts w:ascii="Times New Roman" w:eastAsia="Calibri" w:hAnsi="Times New Roman" w:cs="Times New Roman"/>
                <w:sz w:val="20"/>
                <w:szCs w:val="20"/>
              </w:rPr>
              <w:t>2) 2.2. “veicinot darba un privātās dzīves saskaņošanu nodarbinātajiem”,</w:t>
            </w:r>
          </w:p>
          <w:p w14:paraId="1195D1E3" w14:textId="77777777" w:rsidR="002D3C05" w:rsidRPr="00786988" w:rsidRDefault="002D3C05" w:rsidP="002D3C05">
            <w:pPr>
              <w:ind w:firstLine="567"/>
              <w:jc w:val="both"/>
              <w:rPr>
                <w:rFonts w:ascii="Times New Roman" w:eastAsia="Calibri" w:hAnsi="Times New Roman" w:cs="Times New Roman"/>
                <w:sz w:val="20"/>
                <w:szCs w:val="20"/>
              </w:rPr>
            </w:pPr>
            <w:r w:rsidRPr="00786988">
              <w:rPr>
                <w:rFonts w:ascii="Times New Roman" w:eastAsia="Calibri" w:hAnsi="Times New Roman" w:cs="Times New Roman"/>
                <w:sz w:val="20"/>
                <w:szCs w:val="20"/>
              </w:rPr>
              <w:t>3) 2.3. “paaugstinot sabiedrības, īpaši darba devēju un nodarbināto informētības un izpratnes līmeni par darba aizsardzības jautājumiem (dažādās nodarbinātības formās) un veicinot preventīvās kultūras attīstību”,</w:t>
            </w:r>
          </w:p>
          <w:p w14:paraId="3BA1B4FA" w14:textId="77777777" w:rsidR="002D3C05" w:rsidRPr="00786988" w:rsidRDefault="002D3C05" w:rsidP="002D3C05">
            <w:pPr>
              <w:jc w:val="both"/>
              <w:rPr>
                <w:rFonts w:ascii="Times New Roman" w:hAnsi="Times New Roman" w:cs="Times New Roman"/>
                <w:b/>
                <w:sz w:val="20"/>
                <w:szCs w:val="20"/>
              </w:rPr>
            </w:pPr>
            <w:r w:rsidRPr="00786988">
              <w:rPr>
                <w:rFonts w:ascii="Times New Roman" w:eastAsia="Calibri" w:hAnsi="Times New Roman" w:cs="Times New Roman"/>
                <w:sz w:val="20"/>
                <w:szCs w:val="20"/>
              </w:rPr>
              <w:t>4) 2.6. “pilnveidojot nodarbināto tiesisko aizsardzību, viņu izpratni un zināšanas par darba tiesiskajām attiecībām, īpaši nestandarta/ jaunajās nodarbinātības formās strādājošiem.</w:t>
            </w:r>
          </w:p>
        </w:tc>
        <w:tc>
          <w:tcPr>
            <w:tcW w:w="4495" w:type="dxa"/>
          </w:tcPr>
          <w:p w14:paraId="499FC7B3" w14:textId="4DE363EE" w:rsidR="00CE02B4" w:rsidRPr="00786988" w:rsidRDefault="00600CCF" w:rsidP="00600CCF">
            <w:pPr>
              <w:rPr>
                <w:rFonts w:ascii="Times New Roman" w:hAnsi="Times New Roman" w:cs="Times New Roman"/>
                <w:b/>
                <w:sz w:val="20"/>
                <w:szCs w:val="20"/>
              </w:rPr>
            </w:pPr>
            <w:r w:rsidRPr="00786988">
              <w:rPr>
                <w:rFonts w:ascii="Times New Roman" w:hAnsi="Times New Roman" w:cs="Times New Roman"/>
                <w:b/>
                <w:sz w:val="20"/>
                <w:szCs w:val="20"/>
              </w:rPr>
              <w:lastRenderedPageBreak/>
              <w:t>Ņemts vērā</w:t>
            </w:r>
          </w:p>
        </w:tc>
      </w:tr>
      <w:tr w:rsidR="00367942" w:rsidRPr="00786988" w14:paraId="32B17C2E" w14:textId="77777777" w:rsidTr="007F35E7">
        <w:tc>
          <w:tcPr>
            <w:tcW w:w="3126" w:type="dxa"/>
          </w:tcPr>
          <w:p w14:paraId="197251D7" w14:textId="55020760" w:rsidR="00367942" w:rsidRPr="00786988" w:rsidRDefault="00555914" w:rsidP="00367942">
            <w:pPr>
              <w:rPr>
                <w:rFonts w:ascii="Times New Roman" w:hAnsi="Times New Roman" w:cs="Times New Roman"/>
                <w:sz w:val="20"/>
                <w:szCs w:val="20"/>
              </w:rPr>
            </w:pPr>
            <w:r w:rsidRPr="00786988">
              <w:rPr>
                <w:rFonts w:ascii="Times New Roman" w:hAnsi="Times New Roman" w:cs="Times New Roman"/>
                <w:sz w:val="20"/>
                <w:szCs w:val="20"/>
              </w:rPr>
              <w:t>205.</w:t>
            </w:r>
            <w:r w:rsidR="00367942" w:rsidRPr="00786988">
              <w:rPr>
                <w:rFonts w:ascii="Times New Roman" w:hAnsi="Times New Roman" w:cs="Times New Roman"/>
                <w:sz w:val="20"/>
                <w:szCs w:val="20"/>
              </w:rPr>
              <w:t>Pamatnostādņu projekts,</w:t>
            </w:r>
          </w:p>
          <w:p w14:paraId="51BA689D" w14:textId="77777777" w:rsidR="00367942" w:rsidRPr="00786988" w:rsidRDefault="00367942" w:rsidP="00367942">
            <w:pPr>
              <w:rPr>
                <w:rFonts w:ascii="Times New Roman" w:hAnsi="Times New Roman" w:cs="Times New Roman"/>
                <w:sz w:val="20"/>
                <w:szCs w:val="20"/>
              </w:rPr>
            </w:pPr>
            <w:r w:rsidRPr="00786988">
              <w:rPr>
                <w:rFonts w:ascii="Times New Roman" w:hAnsi="Times New Roman" w:cs="Times New Roman"/>
                <w:sz w:val="20"/>
                <w:szCs w:val="20"/>
              </w:rPr>
              <w:t>Rīcības virziens “Iekļaujošs darba tirgus ikvienam un kvalitatīvas darba vietas, atbalstot ilgtermiņa līdzdalību darba tirgū”</w:t>
            </w:r>
          </w:p>
        </w:tc>
        <w:tc>
          <w:tcPr>
            <w:tcW w:w="6752" w:type="dxa"/>
          </w:tcPr>
          <w:p w14:paraId="774C421F" w14:textId="77777777" w:rsidR="00367942" w:rsidRPr="00786988" w:rsidRDefault="00367942" w:rsidP="002D3C05">
            <w:pPr>
              <w:ind w:firstLine="567"/>
              <w:jc w:val="center"/>
              <w:rPr>
                <w:rFonts w:ascii="Times New Roman" w:eastAsia="Calibri" w:hAnsi="Times New Roman" w:cs="Times New Roman"/>
                <w:b/>
                <w:sz w:val="20"/>
                <w:szCs w:val="20"/>
              </w:rPr>
            </w:pPr>
            <w:r w:rsidRPr="00786988">
              <w:rPr>
                <w:rFonts w:ascii="Times New Roman" w:eastAsia="Calibri" w:hAnsi="Times New Roman" w:cs="Times New Roman"/>
                <w:b/>
                <w:sz w:val="20"/>
                <w:szCs w:val="20"/>
              </w:rPr>
              <w:t>PKC</w:t>
            </w:r>
          </w:p>
          <w:p w14:paraId="43919F77" w14:textId="77777777" w:rsidR="00367942" w:rsidRPr="00786988" w:rsidRDefault="00367942" w:rsidP="00367942">
            <w:pPr>
              <w:jc w:val="both"/>
              <w:rPr>
                <w:rFonts w:ascii="Times New Roman" w:eastAsia="Calibri" w:hAnsi="Times New Roman" w:cs="Times New Roman"/>
                <w:sz w:val="20"/>
                <w:szCs w:val="20"/>
              </w:rPr>
            </w:pPr>
            <w:r w:rsidRPr="00786988">
              <w:rPr>
                <w:rFonts w:ascii="Times New Roman" w:hAnsi="Times New Roman" w:cs="Times New Roman"/>
                <w:color w:val="212121"/>
                <w:sz w:val="20"/>
                <w:szCs w:val="20"/>
                <w:shd w:val="clear" w:color="auto" w:fill="FFFFFF"/>
              </w:rPr>
              <w:t>Izteikt 2.2.uzdevumu šādā redakcijā: “veicinot darba un privātās dzīves saskaņošanu nodarbinātajiem, t.sk. personām ar aprūpes pienākumiem mājsaimniecībās”</w:t>
            </w:r>
          </w:p>
        </w:tc>
        <w:tc>
          <w:tcPr>
            <w:tcW w:w="4495" w:type="dxa"/>
          </w:tcPr>
          <w:p w14:paraId="449F69FA" w14:textId="30C94866" w:rsidR="00CE02B4" w:rsidRPr="00786988" w:rsidRDefault="00CE02B4" w:rsidP="002D3C05">
            <w:pPr>
              <w:rPr>
                <w:rFonts w:ascii="Times New Roman" w:hAnsi="Times New Roman" w:cs="Times New Roman"/>
                <w:b/>
                <w:sz w:val="20"/>
                <w:szCs w:val="20"/>
              </w:rPr>
            </w:pPr>
            <w:r w:rsidRPr="00786988">
              <w:rPr>
                <w:rFonts w:ascii="Times New Roman" w:hAnsi="Times New Roman" w:cs="Times New Roman"/>
                <w:b/>
                <w:sz w:val="20"/>
                <w:szCs w:val="20"/>
              </w:rPr>
              <w:t>Ņemts vērā</w:t>
            </w:r>
          </w:p>
        </w:tc>
      </w:tr>
      <w:tr w:rsidR="009F3809" w:rsidRPr="00786988" w14:paraId="0A2E935D" w14:textId="77777777" w:rsidTr="007F35E7">
        <w:tc>
          <w:tcPr>
            <w:tcW w:w="3126" w:type="dxa"/>
          </w:tcPr>
          <w:p w14:paraId="5DF5BAD0" w14:textId="49E1BE93" w:rsidR="009F3809" w:rsidRPr="00786988" w:rsidRDefault="00555914" w:rsidP="009F3809">
            <w:pPr>
              <w:rPr>
                <w:rFonts w:ascii="Times New Roman" w:hAnsi="Times New Roman" w:cs="Times New Roman"/>
                <w:sz w:val="20"/>
                <w:szCs w:val="20"/>
              </w:rPr>
            </w:pPr>
            <w:r w:rsidRPr="00786988">
              <w:rPr>
                <w:rFonts w:ascii="Times New Roman" w:hAnsi="Times New Roman" w:cs="Times New Roman"/>
                <w:sz w:val="20"/>
                <w:szCs w:val="20"/>
              </w:rPr>
              <w:t>206.</w:t>
            </w:r>
            <w:r w:rsidR="009F3809" w:rsidRPr="00786988">
              <w:rPr>
                <w:rFonts w:ascii="Times New Roman" w:hAnsi="Times New Roman" w:cs="Times New Roman"/>
                <w:sz w:val="20"/>
                <w:szCs w:val="20"/>
              </w:rPr>
              <w:t>Pamatnostādņu projekts,</w:t>
            </w:r>
          </w:p>
          <w:p w14:paraId="370CB00E" w14:textId="77777777" w:rsidR="009F3809" w:rsidRPr="00786988" w:rsidRDefault="009F3809" w:rsidP="009F3809">
            <w:pPr>
              <w:rPr>
                <w:rFonts w:ascii="Times New Roman" w:hAnsi="Times New Roman" w:cs="Times New Roman"/>
                <w:sz w:val="20"/>
                <w:szCs w:val="20"/>
              </w:rPr>
            </w:pPr>
            <w:r w:rsidRPr="00786988">
              <w:rPr>
                <w:rFonts w:ascii="Times New Roman" w:hAnsi="Times New Roman" w:cs="Times New Roman"/>
                <w:sz w:val="20"/>
                <w:szCs w:val="20"/>
              </w:rPr>
              <w:t>Rīcības virziens “Iekļaujošs darba tirgus ikvienam un kvalitatīvas darba vietas, atbalstot ilgtermiņa līdzdalību darba tirgū”</w:t>
            </w:r>
          </w:p>
        </w:tc>
        <w:tc>
          <w:tcPr>
            <w:tcW w:w="6752" w:type="dxa"/>
          </w:tcPr>
          <w:p w14:paraId="7CCAD18A" w14:textId="77777777" w:rsidR="009F3809" w:rsidRPr="00786988" w:rsidRDefault="009F3809" w:rsidP="009F3809">
            <w:pPr>
              <w:ind w:firstLine="567"/>
              <w:jc w:val="center"/>
              <w:rPr>
                <w:rFonts w:ascii="Times New Roman" w:eastAsia="Calibri" w:hAnsi="Times New Roman" w:cs="Times New Roman"/>
                <w:b/>
                <w:sz w:val="20"/>
                <w:szCs w:val="20"/>
              </w:rPr>
            </w:pPr>
            <w:r w:rsidRPr="00786988">
              <w:rPr>
                <w:rFonts w:ascii="Times New Roman" w:eastAsia="Calibri" w:hAnsi="Times New Roman" w:cs="Times New Roman"/>
                <w:b/>
                <w:sz w:val="20"/>
                <w:szCs w:val="20"/>
              </w:rPr>
              <w:t>LBAS</w:t>
            </w:r>
          </w:p>
          <w:p w14:paraId="0BD58DC7" w14:textId="77777777" w:rsidR="009F3809" w:rsidRPr="00786988" w:rsidRDefault="009F3809" w:rsidP="009F3809">
            <w:pPr>
              <w:ind w:firstLine="567"/>
              <w:jc w:val="both"/>
              <w:rPr>
                <w:rFonts w:ascii="Times New Roman" w:eastAsia="Calibri" w:hAnsi="Times New Roman" w:cs="Times New Roman"/>
                <w:b/>
                <w:sz w:val="20"/>
                <w:szCs w:val="20"/>
              </w:rPr>
            </w:pPr>
            <w:r w:rsidRPr="00786988">
              <w:rPr>
                <w:rFonts w:ascii="Times New Roman" w:hAnsi="Times New Roman" w:cs="Times New Roman"/>
                <w:color w:val="000000"/>
                <w:sz w:val="20"/>
                <w:szCs w:val="20"/>
                <w:lang w:eastAsia="lv-LV" w:bidi="lv-LV"/>
              </w:rPr>
              <w:t xml:space="preserve">Pamatnostādņu projekta 2.3.punktu (23.lpp.) </w:t>
            </w:r>
            <w:r w:rsidRPr="00786988">
              <w:rPr>
                <w:rStyle w:val="Bodytext2Bold"/>
                <w:rFonts w:ascii="Times New Roman" w:hAnsi="Times New Roman" w:cs="Times New Roman"/>
                <w:sz w:val="20"/>
                <w:szCs w:val="20"/>
              </w:rPr>
              <w:t xml:space="preserve">lūdzam izteikt šādā redakcijā </w:t>
            </w:r>
            <w:r w:rsidRPr="00786988">
              <w:rPr>
                <w:rFonts w:ascii="Times New Roman" w:hAnsi="Times New Roman" w:cs="Times New Roman"/>
                <w:color w:val="000000"/>
                <w:sz w:val="20"/>
                <w:szCs w:val="20"/>
                <w:lang w:eastAsia="lv-LV" w:bidi="lv-LV"/>
              </w:rPr>
              <w:t>"paaugstinot sabiedrības, īpaši darba devēju un nodarbināto informētības un izpratnes līmeni par darba tiesību, darba aizsardzības un sociālās aizsardzības jautājumiem (dažādās nodarbinātības formās) un veicinot preventīvās kultūras attīstību".</w:t>
            </w:r>
          </w:p>
        </w:tc>
        <w:tc>
          <w:tcPr>
            <w:tcW w:w="4495" w:type="dxa"/>
          </w:tcPr>
          <w:p w14:paraId="0B8A2E71" w14:textId="77777777" w:rsidR="005A6C7E" w:rsidRPr="00786988" w:rsidRDefault="005A6C7E" w:rsidP="005A6C7E">
            <w:pPr>
              <w:rPr>
                <w:rFonts w:ascii="Times New Roman" w:eastAsia="Times New Roman" w:hAnsi="Times New Roman" w:cs="Times New Roman"/>
                <w:b/>
                <w:sz w:val="20"/>
                <w:szCs w:val="20"/>
              </w:rPr>
            </w:pPr>
            <w:r w:rsidRPr="00786988">
              <w:rPr>
                <w:rFonts w:ascii="Times New Roman" w:eastAsia="Times New Roman" w:hAnsi="Times New Roman" w:cs="Times New Roman"/>
                <w:b/>
                <w:sz w:val="20"/>
                <w:szCs w:val="20"/>
              </w:rPr>
              <w:t xml:space="preserve">Nav ņemts vērā </w:t>
            </w:r>
          </w:p>
          <w:p w14:paraId="6FA0E2ED" w14:textId="0749CC47" w:rsidR="00CE02B4" w:rsidRPr="00786988" w:rsidRDefault="00CE02B4" w:rsidP="00CE02B4">
            <w:pPr>
              <w:jc w:val="both"/>
              <w:rPr>
                <w:rFonts w:ascii="Times New Roman" w:eastAsia="Times New Roman" w:hAnsi="Times New Roman" w:cs="Times New Roman"/>
                <w:sz w:val="20"/>
                <w:szCs w:val="20"/>
              </w:rPr>
            </w:pPr>
            <w:r w:rsidRPr="00786988">
              <w:rPr>
                <w:rFonts w:ascii="Times New Roman" w:eastAsia="Times New Roman" w:hAnsi="Times New Roman" w:cs="Times New Roman"/>
                <w:sz w:val="20"/>
                <w:szCs w:val="20"/>
              </w:rPr>
              <w:t>Pamatnostādņu projektā 2.3.apakšpunkts attiecas specifiski uz  darba aizsardzības jautājumu izpratni. Uz darba tiesību jautājumiem ir attiecināms 2.6.apakšpunkts “pilnveidojot nodarbināto tiesisko aizsardzību, viņu izpratni un zināšanas par darba tiesiskajām attiecībām, īpaši nestandarta/ jaunajās nodarbinātības formās strādājošiem”.</w:t>
            </w:r>
          </w:p>
        </w:tc>
      </w:tr>
      <w:tr w:rsidR="009F3809" w:rsidRPr="00786988" w14:paraId="6E56E391" w14:textId="77777777" w:rsidTr="007F35E7">
        <w:tc>
          <w:tcPr>
            <w:tcW w:w="3126" w:type="dxa"/>
          </w:tcPr>
          <w:p w14:paraId="37D8149A" w14:textId="7458D8ED" w:rsidR="009F3809" w:rsidRPr="00786988" w:rsidRDefault="00555914" w:rsidP="009F3809">
            <w:pPr>
              <w:rPr>
                <w:rFonts w:ascii="Times New Roman" w:hAnsi="Times New Roman" w:cs="Times New Roman"/>
                <w:sz w:val="20"/>
                <w:szCs w:val="20"/>
              </w:rPr>
            </w:pPr>
            <w:r w:rsidRPr="00786988">
              <w:rPr>
                <w:rFonts w:ascii="Times New Roman" w:hAnsi="Times New Roman" w:cs="Times New Roman"/>
                <w:sz w:val="20"/>
                <w:szCs w:val="20"/>
              </w:rPr>
              <w:t>207.</w:t>
            </w:r>
            <w:r w:rsidR="009F3809" w:rsidRPr="00786988">
              <w:rPr>
                <w:rFonts w:ascii="Times New Roman" w:hAnsi="Times New Roman" w:cs="Times New Roman"/>
                <w:sz w:val="20"/>
                <w:szCs w:val="20"/>
              </w:rPr>
              <w:t>Pamatnostādņu projekts,</w:t>
            </w:r>
          </w:p>
          <w:p w14:paraId="779B2C29" w14:textId="77777777" w:rsidR="009F3809" w:rsidRPr="00786988" w:rsidRDefault="009F3809" w:rsidP="009F3809">
            <w:pPr>
              <w:rPr>
                <w:rFonts w:ascii="Times New Roman" w:hAnsi="Times New Roman" w:cs="Times New Roman"/>
                <w:sz w:val="20"/>
                <w:szCs w:val="20"/>
              </w:rPr>
            </w:pPr>
            <w:r w:rsidRPr="00786988">
              <w:rPr>
                <w:rFonts w:ascii="Times New Roman" w:hAnsi="Times New Roman" w:cs="Times New Roman"/>
                <w:sz w:val="20"/>
                <w:szCs w:val="20"/>
              </w:rPr>
              <w:t>Rīcības virziens “Iekļaujošs darba tirgus ikvienam un kvalitatīvas darba vietas, atbalstot ilgtermiņa līdzdalību darba tirgū”</w:t>
            </w:r>
          </w:p>
        </w:tc>
        <w:tc>
          <w:tcPr>
            <w:tcW w:w="6752" w:type="dxa"/>
          </w:tcPr>
          <w:p w14:paraId="16FA2765" w14:textId="15267CAE" w:rsidR="009F3809" w:rsidRPr="00786988" w:rsidRDefault="009F3809" w:rsidP="009F3809">
            <w:pPr>
              <w:pStyle w:val="CommentText"/>
              <w:jc w:val="center"/>
              <w:rPr>
                <w:rFonts w:ascii="Times New Roman" w:hAnsi="Times New Roman"/>
                <w:b/>
                <w:bCs/>
              </w:rPr>
            </w:pPr>
            <w:r w:rsidRPr="00786988">
              <w:rPr>
                <w:rFonts w:ascii="Times New Roman" w:hAnsi="Times New Roman"/>
                <w:b/>
                <w:bCs/>
              </w:rPr>
              <w:t xml:space="preserve">Latvijas </w:t>
            </w:r>
            <w:r w:rsidR="00916ADE">
              <w:rPr>
                <w:rFonts w:ascii="Times New Roman" w:hAnsi="Times New Roman"/>
                <w:b/>
                <w:bCs/>
              </w:rPr>
              <w:t>s</w:t>
            </w:r>
            <w:r w:rsidRPr="00786988">
              <w:rPr>
                <w:rFonts w:ascii="Times New Roman" w:hAnsi="Times New Roman"/>
                <w:b/>
                <w:bCs/>
              </w:rPr>
              <w:t>ociālo darbinieku biedrība</w:t>
            </w:r>
          </w:p>
          <w:p w14:paraId="15C602F8" w14:textId="77777777" w:rsidR="009F3809" w:rsidRPr="00786988" w:rsidRDefault="009F3809" w:rsidP="009F3809">
            <w:pPr>
              <w:pStyle w:val="CommentText"/>
              <w:jc w:val="both"/>
              <w:rPr>
                <w:rFonts w:ascii="Times New Roman" w:hAnsi="Times New Roman"/>
              </w:rPr>
            </w:pPr>
            <w:r w:rsidRPr="00786988">
              <w:rPr>
                <w:rFonts w:ascii="Times New Roman" w:hAnsi="Times New Roman"/>
                <w:b/>
                <w:bCs/>
                <w:u w:val="single"/>
              </w:rPr>
              <w:t>Priekšlikums</w:t>
            </w:r>
            <w:r w:rsidRPr="00786988">
              <w:rPr>
                <w:rFonts w:ascii="Times New Roman" w:hAnsi="Times New Roman"/>
              </w:rPr>
              <w:t>: Papildināt 1.punktu ar apakšpunktu:</w:t>
            </w:r>
          </w:p>
          <w:p w14:paraId="686C9D30" w14:textId="77777777" w:rsidR="009F3809" w:rsidRPr="00786988" w:rsidRDefault="009F3809" w:rsidP="009F3809">
            <w:pPr>
              <w:pStyle w:val="CommentText"/>
              <w:jc w:val="both"/>
              <w:rPr>
                <w:rFonts w:ascii="Times New Roman" w:hAnsi="Times New Roman"/>
              </w:rPr>
            </w:pPr>
            <w:r w:rsidRPr="00786988">
              <w:rPr>
                <w:rFonts w:ascii="Times New Roman" w:hAnsi="Times New Roman"/>
              </w:rPr>
              <w:t>1.8. veicināt VSAC klientu nodarbinātību, izmantojot NVA aktīvās nodarbinātības pasākumus.</w:t>
            </w:r>
          </w:p>
          <w:p w14:paraId="29D72403" w14:textId="77777777" w:rsidR="009F3809" w:rsidRPr="00786988" w:rsidRDefault="009F3809" w:rsidP="009F3809">
            <w:pPr>
              <w:pStyle w:val="CommentText"/>
              <w:jc w:val="both"/>
              <w:rPr>
                <w:rFonts w:ascii="Times New Roman" w:hAnsi="Times New Roman"/>
              </w:rPr>
            </w:pPr>
          </w:p>
          <w:p w14:paraId="3D8D5E4F" w14:textId="77777777" w:rsidR="009F3809" w:rsidRPr="00786988" w:rsidRDefault="009F3809" w:rsidP="009F3809">
            <w:pPr>
              <w:jc w:val="both"/>
              <w:rPr>
                <w:rFonts w:ascii="Times New Roman" w:eastAsia="Calibri" w:hAnsi="Times New Roman" w:cs="Times New Roman"/>
                <w:b/>
                <w:sz w:val="20"/>
                <w:szCs w:val="20"/>
              </w:rPr>
            </w:pPr>
            <w:r w:rsidRPr="00786988">
              <w:rPr>
                <w:rFonts w:ascii="Times New Roman" w:hAnsi="Times New Roman" w:cs="Times New Roman"/>
                <w:sz w:val="20"/>
                <w:szCs w:val="20"/>
              </w:rPr>
              <w:t>Pamatojums: 2.pielikuma 77.lpp minēts, ka darba prasmēm ir būtiska nozīme mērķa grupas sociālajā rehabilitācijā, tāpēc ir svarīgi sasaistīt un koordinēt abu šo LM padotības iestāžu rezultatīvu darbību.</w:t>
            </w:r>
          </w:p>
        </w:tc>
        <w:tc>
          <w:tcPr>
            <w:tcW w:w="4495" w:type="dxa"/>
          </w:tcPr>
          <w:p w14:paraId="77F1C25D" w14:textId="77777777" w:rsidR="00DD63F2" w:rsidRPr="00786988" w:rsidRDefault="00DD63F2" w:rsidP="005A6C7E">
            <w:pPr>
              <w:rPr>
                <w:rFonts w:ascii="Times New Roman" w:eastAsia="Times New Roman" w:hAnsi="Times New Roman" w:cs="Times New Roman"/>
                <w:b/>
                <w:sz w:val="20"/>
                <w:szCs w:val="20"/>
              </w:rPr>
            </w:pPr>
            <w:r w:rsidRPr="00786988">
              <w:rPr>
                <w:rFonts w:ascii="Times New Roman" w:eastAsia="Times New Roman" w:hAnsi="Times New Roman" w:cs="Times New Roman"/>
                <w:b/>
                <w:sz w:val="20"/>
                <w:szCs w:val="20"/>
              </w:rPr>
              <w:t xml:space="preserve">Nav ņemts vērā </w:t>
            </w:r>
          </w:p>
          <w:p w14:paraId="7367C0A8" w14:textId="19F5E1F2" w:rsidR="00DD63F2" w:rsidRPr="00786988" w:rsidRDefault="00DD63F2" w:rsidP="005A6C7E">
            <w:pPr>
              <w:jc w:val="both"/>
              <w:rPr>
                <w:rFonts w:ascii="Times New Roman" w:hAnsi="Times New Roman" w:cs="Times New Roman"/>
                <w:sz w:val="20"/>
                <w:szCs w:val="20"/>
              </w:rPr>
            </w:pPr>
            <w:r w:rsidRPr="00786988">
              <w:rPr>
                <w:rFonts w:ascii="Times New Roman" w:eastAsia="Times New Roman" w:hAnsi="Times New Roman" w:cs="Times New Roman"/>
                <w:sz w:val="20"/>
                <w:szCs w:val="20"/>
              </w:rPr>
              <w:t>VSAC tiek nodrošināts pakalpojums personām ar  3., 4.aprūpes līmeni, kurām būtiski ir saņemt aprūpi un nākotnē netiek prognozēta aktīva iesaistīšanās darba tirgū.  Līdz ar to nav lietderīgi VSAC klientus iesaistīt NVA nodarbinātības veicināšanas  pa</w:t>
            </w:r>
            <w:r w:rsidR="005A6C7E" w:rsidRPr="00786988">
              <w:rPr>
                <w:rFonts w:ascii="Times New Roman" w:eastAsia="Times New Roman" w:hAnsi="Times New Roman" w:cs="Times New Roman"/>
                <w:sz w:val="20"/>
                <w:szCs w:val="20"/>
              </w:rPr>
              <w:t>sākumos</w:t>
            </w:r>
            <w:r w:rsidRPr="00786988">
              <w:rPr>
                <w:rFonts w:ascii="Times New Roman" w:eastAsia="Times New Roman" w:hAnsi="Times New Roman" w:cs="Times New Roman"/>
                <w:sz w:val="20"/>
                <w:szCs w:val="20"/>
              </w:rPr>
              <w:t xml:space="preserve">.  VSAC klientiem tiek piedāvāts </w:t>
            </w:r>
            <w:proofErr w:type="spellStart"/>
            <w:r w:rsidRPr="00786988">
              <w:rPr>
                <w:rFonts w:ascii="Times New Roman" w:eastAsia="Times New Roman" w:hAnsi="Times New Roman" w:cs="Times New Roman"/>
                <w:sz w:val="20"/>
                <w:szCs w:val="20"/>
              </w:rPr>
              <w:t>pusceļas</w:t>
            </w:r>
            <w:proofErr w:type="spellEnd"/>
            <w:r w:rsidRPr="00786988">
              <w:rPr>
                <w:rFonts w:ascii="Times New Roman" w:eastAsia="Times New Roman" w:hAnsi="Times New Roman" w:cs="Times New Roman"/>
                <w:sz w:val="20"/>
                <w:szCs w:val="20"/>
              </w:rPr>
              <w:t xml:space="preserve"> mājas pakalpojums, izstrādātās individuālās rehabilitācijas programmas, īstenotas sagatavošanas patstāvīgai dzīvei programmas, lai veicinātu personu integrāciju sabiedrībā. Atkarībā no klienta spēju  un prasmju līmeņa, viņi tiek iesaistīti nodarbinātības veicināšanas pasākumos un darbnīcu aktivitātēs, ja persona tiek </w:t>
            </w:r>
            <w:r w:rsidRPr="00786988">
              <w:rPr>
                <w:rFonts w:ascii="Times New Roman" w:eastAsia="Times New Roman" w:hAnsi="Times New Roman" w:cs="Times New Roman"/>
                <w:sz w:val="20"/>
                <w:szCs w:val="20"/>
              </w:rPr>
              <w:lastRenderedPageBreak/>
              <w:t>sagatavota iziešanai patstāvīgā dzīvē, taču tas nenozīmē, ka visas šis personas nākotnē spēs nodibināt darba attiecības.</w:t>
            </w:r>
          </w:p>
        </w:tc>
      </w:tr>
      <w:tr w:rsidR="009F3809" w:rsidRPr="00786988" w14:paraId="35385C3C" w14:textId="77777777" w:rsidTr="007F35E7">
        <w:tc>
          <w:tcPr>
            <w:tcW w:w="3126" w:type="dxa"/>
          </w:tcPr>
          <w:p w14:paraId="1665194E" w14:textId="5163CF30" w:rsidR="009F3809" w:rsidRPr="00786988" w:rsidRDefault="00555914" w:rsidP="009F3809">
            <w:pPr>
              <w:rPr>
                <w:rFonts w:ascii="Times New Roman" w:hAnsi="Times New Roman" w:cs="Times New Roman"/>
                <w:sz w:val="20"/>
                <w:szCs w:val="20"/>
              </w:rPr>
            </w:pPr>
            <w:r w:rsidRPr="00786988">
              <w:rPr>
                <w:rFonts w:ascii="Times New Roman" w:hAnsi="Times New Roman" w:cs="Times New Roman"/>
                <w:sz w:val="20"/>
                <w:szCs w:val="20"/>
              </w:rPr>
              <w:lastRenderedPageBreak/>
              <w:t>208.</w:t>
            </w:r>
            <w:r w:rsidR="009F3809" w:rsidRPr="00786988">
              <w:rPr>
                <w:rFonts w:ascii="Times New Roman" w:hAnsi="Times New Roman" w:cs="Times New Roman"/>
                <w:sz w:val="20"/>
                <w:szCs w:val="20"/>
              </w:rPr>
              <w:t>Pamatnostādņu projekts,</w:t>
            </w:r>
          </w:p>
          <w:p w14:paraId="3F8880E7" w14:textId="77777777" w:rsidR="009F3809" w:rsidRPr="00786988" w:rsidRDefault="009F3809" w:rsidP="009F3809">
            <w:pPr>
              <w:rPr>
                <w:rFonts w:ascii="Times New Roman" w:hAnsi="Times New Roman" w:cs="Times New Roman"/>
                <w:sz w:val="20"/>
                <w:szCs w:val="20"/>
              </w:rPr>
            </w:pPr>
            <w:r w:rsidRPr="00786988">
              <w:rPr>
                <w:rFonts w:ascii="Times New Roman" w:hAnsi="Times New Roman" w:cs="Times New Roman"/>
                <w:sz w:val="20"/>
                <w:szCs w:val="20"/>
              </w:rPr>
              <w:t>Rīcības virziens “Iekļaujošs darba tirgus ikvienam un kvalitatīvas darba vietas, atbalstot ilgtermiņa līdzdalību darba tirgū”</w:t>
            </w:r>
          </w:p>
        </w:tc>
        <w:tc>
          <w:tcPr>
            <w:tcW w:w="6752" w:type="dxa"/>
          </w:tcPr>
          <w:p w14:paraId="72C60744" w14:textId="77777777" w:rsidR="009F3809" w:rsidRPr="00786988" w:rsidRDefault="009F3809" w:rsidP="009F3809">
            <w:pPr>
              <w:pStyle w:val="CommentText"/>
              <w:jc w:val="center"/>
              <w:rPr>
                <w:rFonts w:ascii="Times New Roman" w:hAnsi="Times New Roman"/>
                <w:b/>
                <w:noProof/>
              </w:rPr>
            </w:pPr>
            <w:r w:rsidRPr="00786988">
              <w:rPr>
                <w:rFonts w:ascii="Times New Roman" w:hAnsi="Times New Roman"/>
                <w:b/>
                <w:noProof/>
              </w:rPr>
              <w:t>IZM</w:t>
            </w:r>
          </w:p>
          <w:p w14:paraId="3211A461" w14:textId="77777777" w:rsidR="009F3809" w:rsidRPr="00786988" w:rsidRDefault="009F3809" w:rsidP="009F3809">
            <w:pPr>
              <w:pStyle w:val="CommentText"/>
              <w:jc w:val="both"/>
              <w:rPr>
                <w:rFonts w:ascii="Times New Roman" w:hAnsi="Times New Roman"/>
                <w:b/>
                <w:bCs/>
              </w:rPr>
            </w:pPr>
            <w:r w:rsidRPr="00786988">
              <w:rPr>
                <w:rFonts w:ascii="Times New Roman" w:hAnsi="Times New Roman"/>
                <w:noProof/>
              </w:rPr>
              <w:t>Ievērojot augošo nepieciešamību regulāri iedzīvotājiem pilnveidot un apgūt jaunas zināšanas un prasmes darbam,  lūdzam papildināt 3. rīcības virzienu “Iekļaujošs darba tirgus ikvienam un kvalitatīvas darba vietas, atbalstot ilgtermiņa līdzdalību darba tirgū”, iekļaujot uzdevumu, kas vērsts uz darba tiesiska regulējuma izvērtēšanu ar mērķi rast iespēju paplašināt nodarināto tiesības regulāri pilnveidot savas zināšanas un prasmes darbam, t.sk. darba laikā. (atbilst OECD  ziņojuma “OECD Latvijas Prasmju stratēģija: Novērtējums un rekomendācijas” rekomendācijām), t.sk. nosakot par uzdevuma līdzatbildīgajām Ekonomikas ministriju, Tieslietu ministriju, Finanšu ministriju, Izglītības un zinātnes ministriju, kā arī sociālos partnerus.</w:t>
            </w:r>
          </w:p>
        </w:tc>
        <w:tc>
          <w:tcPr>
            <w:tcW w:w="4495" w:type="dxa"/>
          </w:tcPr>
          <w:p w14:paraId="6AD9B4E7" w14:textId="3ED69521" w:rsidR="009F3809" w:rsidRPr="00786988" w:rsidRDefault="009854D2" w:rsidP="009F3809">
            <w:pPr>
              <w:rPr>
                <w:rFonts w:ascii="Times New Roman" w:hAnsi="Times New Roman" w:cs="Times New Roman"/>
                <w:b/>
                <w:sz w:val="20"/>
                <w:szCs w:val="20"/>
              </w:rPr>
            </w:pPr>
            <w:r w:rsidRPr="00786988">
              <w:rPr>
                <w:rFonts w:ascii="Times New Roman" w:hAnsi="Times New Roman" w:cs="Times New Roman"/>
                <w:b/>
                <w:sz w:val="20"/>
                <w:szCs w:val="20"/>
              </w:rPr>
              <w:t>Nav ņemts vērā</w:t>
            </w:r>
          </w:p>
          <w:p w14:paraId="3CFDFF6C" w14:textId="77777777" w:rsidR="00CE02B4" w:rsidRPr="00786988" w:rsidRDefault="00CE02B4" w:rsidP="00CE02B4">
            <w:pPr>
              <w:jc w:val="both"/>
              <w:rPr>
                <w:rFonts w:ascii="Times New Roman" w:eastAsia="Times New Roman" w:hAnsi="Times New Roman" w:cs="Times New Roman"/>
                <w:sz w:val="20"/>
                <w:szCs w:val="20"/>
              </w:rPr>
            </w:pPr>
            <w:r w:rsidRPr="00786988">
              <w:rPr>
                <w:rFonts w:ascii="Times New Roman" w:eastAsia="Times New Roman" w:hAnsi="Times New Roman" w:cs="Times New Roman"/>
                <w:sz w:val="20"/>
                <w:szCs w:val="20"/>
              </w:rPr>
              <w:t>Darba tiesisko attiecību regulējums pats par sevi jau šobrīd pieļauj iespēju nodarbinātajiem regulāri pilnveidot zināšanas un prasmes, tai skaitā arī darba laikā, bet jautājums pats par sevi ir darbinieka un darba devēja vienošanās objekts.</w:t>
            </w:r>
          </w:p>
          <w:p w14:paraId="69DBEDA2" w14:textId="4DDB8F5C" w:rsidR="00CE02B4" w:rsidRPr="00786988" w:rsidRDefault="00CE02B4" w:rsidP="00CE02B4">
            <w:pPr>
              <w:jc w:val="both"/>
              <w:rPr>
                <w:rFonts w:ascii="Times New Roman" w:eastAsia="Times New Roman" w:hAnsi="Times New Roman" w:cs="Times New Roman"/>
                <w:sz w:val="20"/>
                <w:szCs w:val="20"/>
              </w:rPr>
            </w:pPr>
            <w:r w:rsidRPr="00786988">
              <w:rPr>
                <w:rFonts w:ascii="Times New Roman" w:eastAsia="Times New Roman" w:hAnsi="Times New Roman" w:cs="Times New Roman"/>
                <w:sz w:val="20"/>
                <w:szCs w:val="20"/>
              </w:rPr>
              <w:t>Piemēram, Darba likuma 74.panta pirmās daļas 3.punkts paredz darba devēja pienākumu izmaksāt atlīdzību, ja darbinieks neveic darbu gadījumos, kad pamatojoties uz attiecīgu darba devēja rīkojumu, darba laika ietvaros piedalās profesionālajā apmācībā vai kvalifikācijas paaugstināšanā. Darba likuma 7.panta trešā daļa attiecas uz vienlīdzīgu tiesību principa ieviešanu arī attiecībā uz profesionālo apmācību un kval</w:t>
            </w:r>
            <w:r w:rsidR="00600CCF" w:rsidRPr="00786988">
              <w:rPr>
                <w:rFonts w:ascii="Times New Roman" w:eastAsia="Times New Roman" w:hAnsi="Times New Roman" w:cs="Times New Roman"/>
                <w:sz w:val="20"/>
                <w:szCs w:val="20"/>
              </w:rPr>
              <w:t>ifikācijas paaugstināšanu, u.c.</w:t>
            </w:r>
          </w:p>
        </w:tc>
      </w:tr>
      <w:tr w:rsidR="00F2144A" w:rsidRPr="00786988" w14:paraId="368381BD" w14:textId="77777777" w:rsidTr="007F35E7">
        <w:tc>
          <w:tcPr>
            <w:tcW w:w="3126" w:type="dxa"/>
          </w:tcPr>
          <w:p w14:paraId="4E37315A" w14:textId="7D104312" w:rsidR="00F2144A" w:rsidRPr="00786988" w:rsidRDefault="00555914" w:rsidP="00F2144A">
            <w:pPr>
              <w:rPr>
                <w:rFonts w:ascii="Times New Roman" w:hAnsi="Times New Roman" w:cs="Times New Roman"/>
                <w:sz w:val="20"/>
                <w:szCs w:val="20"/>
              </w:rPr>
            </w:pPr>
            <w:r w:rsidRPr="00786988">
              <w:rPr>
                <w:rFonts w:ascii="Times New Roman" w:hAnsi="Times New Roman" w:cs="Times New Roman"/>
                <w:sz w:val="20"/>
                <w:szCs w:val="20"/>
              </w:rPr>
              <w:t>209.</w:t>
            </w:r>
            <w:r w:rsidR="00F2144A" w:rsidRPr="00786988">
              <w:rPr>
                <w:rFonts w:ascii="Times New Roman" w:hAnsi="Times New Roman" w:cs="Times New Roman"/>
                <w:sz w:val="20"/>
                <w:szCs w:val="20"/>
              </w:rPr>
              <w:t>Pamatnostādņu projekts,</w:t>
            </w:r>
          </w:p>
          <w:p w14:paraId="366D3571" w14:textId="77777777" w:rsidR="00F2144A" w:rsidRPr="00786988" w:rsidRDefault="00F2144A" w:rsidP="00F2144A">
            <w:pPr>
              <w:rPr>
                <w:rFonts w:ascii="Times New Roman" w:hAnsi="Times New Roman" w:cs="Times New Roman"/>
                <w:sz w:val="20"/>
                <w:szCs w:val="20"/>
              </w:rPr>
            </w:pPr>
            <w:r w:rsidRPr="00786988">
              <w:rPr>
                <w:rFonts w:ascii="Times New Roman" w:hAnsi="Times New Roman" w:cs="Times New Roman"/>
                <w:sz w:val="20"/>
                <w:szCs w:val="20"/>
              </w:rPr>
              <w:t>Rīcības virziens “Iekļaujošs darba tirgus ikvienam un kvalitatīvas darba vietas, atbalstot ilgtermiņa līdzdalību darba tirgū”</w:t>
            </w:r>
          </w:p>
        </w:tc>
        <w:tc>
          <w:tcPr>
            <w:tcW w:w="6752" w:type="dxa"/>
          </w:tcPr>
          <w:p w14:paraId="16A81189" w14:textId="77777777" w:rsidR="00F2144A" w:rsidRPr="00786988" w:rsidRDefault="00F2144A" w:rsidP="009F3809">
            <w:pPr>
              <w:pStyle w:val="CommentText"/>
              <w:jc w:val="center"/>
              <w:rPr>
                <w:rFonts w:ascii="Times New Roman" w:hAnsi="Times New Roman"/>
                <w:b/>
                <w:noProof/>
              </w:rPr>
            </w:pPr>
            <w:r w:rsidRPr="00786988">
              <w:rPr>
                <w:rFonts w:ascii="Times New Roman" w:hAnsi="Times New Roman"/>
                <w:b/>
                <w:noProof/>
              </w:rPr>
              <w:t>PKC</w:t>
            </w:r>
          </w:p>
          <w:p w14:paraId="48B5744F" w14:textId="77777777" w:rsidR="00F2144A" w:rsidRPr="00786988" w:rsidRDefault="00F2144A" w:rsidP="00F2144A">
            <w:pPr>
              <w:pStyle w:val="CommentText"/>
              <w:jc w:val="both"/>
              <w:rPr>
                <w:rFonts w:ascii="Times New Roman" w:hAnsi="Times New Roman"/>
                <w:noProof/>
              </w:rPr>
            </w:pPr>
            <w:r w:rsidRPr="00786988">
              <w:rPr>
                <w:rFonts w:ascii="Times New Roman" w:hAnsi="Times New Roman"/>
                <w:color w:val="212121"/>
                <w:shd w:val="clear" w:color="auto" w:fill="FFFFFF"/>
              </w:rPr>
              <w:t>Nepieciešams detalizēt 3.uzdevumu</w:t>
            </w:r>
          </w:p>
        </w:tc>
        <w:tc>
          <w:tcPr>
            <w:tcW w:w="4495" w:type="dxa"/>
          </w:tcPr>
          <w:p w14:paraId="743BD5BC" w14:textId="54BC7FBC" w:rsidR="00345179" w:rsidRPr="00786988" w:rsidRDefault="00345179" w:rsidP="009F3809">
            <w:pPr>
              <w:rPr>
                <w:rFonts w:ascii="Times New Roman" w:hAnsi="Times New Roman" w:cs="Times New Roman"/>
                <w:b/>
                <w:sz w:val="20"/>
                <w:szCs w:val="20"/>
              </w:rPr>
            </w:pPr>
            <w:r w:rsidRPr="00786988">
              <w:rPr>
                <w:rFonts w:ascii="Times New Roman" w:hAnsi="Times New Roman" w:cs="Times New Roman"/>
                <w:b/>
                <w:sz w:val="20"/>
                <w:szCs w:val="20"/>
              </w:rPr>
              <w:t>Ņemts vērā</w:t>
            </w:r>
          </w:p>
        </w:tc>
      </w:tr>
      <w:tr w:rsidR="009F3809" w:rsidRPr="00786988" w14:paraId="00CF27CB" w14:textId="77777777" w:rsidTr="007F35E7">
        <w:tc>
          <w:tcPr>
            <w:tcW w:w="3126" w:type="dxa"/>
          </w:tcPr>
          <w:p w14:paraId="6E14EDA0" w14:textId="73E9F32F" w:rsidR="009F3809" w:rsidRPr="00786988" w:rsidRDefault="00555914" w:rsidP="009F3809">
            <w:pPr>
              <w:rPr>
                <w:rFonts w:ascii="Times New Roman" w:hAnsi="Times New Roman" w:cs="Times New Roman"/>
                <w:sz w:val="20"/>
                <w:szCs w:val="20"/>
              </w:rPr>
            </w:pPr>
            <w:r w:rsidRPr="00786988">
              <w:rPr>
                <w:rFonts w:ascii="Times New Roman" w:hAnsi="Times New Roman" w:cs="Times New Roman"/>
                <w:sz w:val="20"/>
                <w:szCs w:val="20"/>
              </w:rPr>
              <w:t>210.</w:t>
            </w:r>
            <w:r w:rsidR="009F3809" w:rsidRPr="00786988">
              <w:rPr>
                <w:rFonts w:ascii="Times New Roman" w:hAnsi="Times New Roman" w:cs="Times New Roman"/>
                <w:sz w:val="20"/>
                <w:szCs w:val="20"/>
              </w:rPr>
              <w:t>Pamatnostādņu projekts,</w:t>
            </w:r>
          </w:p>
          <w:p w14:paraId="33ECF548" w14:textId="77777777" w:rsidR="009F3809" w:rsidRPr="00786988" w:rsidRDefault="009F3809" w:rsidP="009F3809">
            <w:pPr>
              <w:rPr>
                <w:rFonts w:ascii="Times New Roman" w:hAnsi="Times New Roman" w:cs="Times New Roman"/>
                <w:sz w:val="20"/>
                <w:szCs w:val="20"/>
              </w:rPr>
            </w:pPr>
            <w:r w:rsidRPr="00786988">
              <w:rPr>
                <w:rFonts w:ascii="Times New Roman" w:hAnsi="Times New Roman" w:cs="Times New Roman"/>
                <w:sz w:val="20"/>
                <w:szCs w:val="20"/>
              </w:rPr>
              <w:t>Rīcības virziens “Attīstīta valsts nodrošinātā juridiskā atbalsta sistēma, paplašinot mazāk aizsargāto personu piekļuvi tiesu sistēmai”</w:t>
            </w:r>
          </w:p>
        </w:tc>
        <w:tc>
          <w:tcPr>
            <w:tcW w:w="6752" w:type="dxa"/>
          </w:tcPr>
          <w:p w14:paraId="248AA333" w14:textId="77777777" w:rsidR="009F3809" w:rsidRPr="00786988" w:rsidRDefault="009F3809" w:rsidP="009F3809">
            <w:pPr>
              <w:pStyle w:val="CommentText"/>
              <w:jc w:val="center"/>
              <w:rPr>
                <w:rFonts w:ascii="Times New Roman" w:hAnsi="Times New Roman"/>
                <w:b/>
              </w:rPr>
            </w:pPr>
            <w:r w:rsidRPr="00786988">
              <w:rPr>
                <w:rFonts w:ascii="Times New Roman" w:hAnsi="Times New Roman"/>
                <w:b/>
              </w:rPr>
              <w:t>Latvijas Lielo pilsētu asociācija</w:t>
            </w:r>
          </w:p>
          <w:p w14:paraId="75A39F69" w14:textId="77777777" w:rsidR="009F3809" w:rsidRPr="00786988" w:rsidRDefault="009F3809" w:rsidP="009F3809">
            <w:pPr>
              <w:pStyle w:val="CommentText"/>
              <w:jc w:val="both"/>
              <w:rPr>
                <w:rFonts w:ascii="Times New Roman" w:hAnsi="Times New Roman"/>
                <w:b/>
                <w:bCs/>
              </w:rPr>
            </w:pPr>
            <w:r w:rsidRPr="00786988">
              <w:rPr>
                <w:rFonts w:ascii="Times New Roman" w:hAnsi="Times New Roman"/>
              </w:rPr>
              <w:t>Kā jau minēts iepriekšējā komentārā, Pamatnostādnes nesniedz pierādījumus, ka mazāk aizsargātām personām ir apgrūtināta piekļuve tiesu sistēmai, turklāt nav saprotams, kādēļ Tieslietu ministrijas kompetencē esošs jautājums izcelts kā atsevišķs rīcības virziens šajās Pamatnostādnēs. Iebilstam pret 4. rīcības virzienu.</w:t>
            </w:r>
          </w:p>
        </w:tc>
        <w:tc>
          <w:tcPr>
            <w:tcW w:w="4495" w:type="dxa"/>
          </w:tcPr>
          <w:p w14:paraId="4BD947AB" w14:textId="55093961" w:rsidR="009F3809" w:rsidRPr="00786988" w:rsidRDefault="009854D2" w:rsidP="009F3809">
            <w:pPr>
              <w:rPr>
                <w:rFonts w:ascii="Times New Roman" w:hAnsi="Times New Roman" w:cs="Times New Roman"/>
                <w:b/>
                <w:sz w:val="20"/>
                <w:szCs w:val="20"/>
              </w:rPr>
            </w:pPr>
            <w:r w:rsidRPr="00786988">
              <w:rPr>
                <w:rFonts w:ascii="Times New Roman" w:hAnsi="Times New Roman" w:cs="Times New Roman"/>
                <w:b/>
                <w:sz w:val="20"/>
                <w:szCs w:val="20"/>
              </w:rPr>
              <w:t>Nav ņemts vērā</w:t>
            </w:r>
          </w:p>
          <w:p w14:paraId="699F3C6B" w14:textId="77777777" w:rsidR="00083B5E" w:rsidRPr="00786988" w:rsidRDefault="00083B5E" w:rsidP="00A80D68">
            <w:pPr>
              <w:jc w:val="both"/>
              <w:rPr>
                <w:rFonts w:ascii="Times New Roman" w:hAnsi="Times New Roman" w:cs="Times New Roman"/>
                <w:sz w:val="20"/>
                <w:szCs w:val="20"/>
              </w:rPr>
            </w:pPr>
            <w:r w:rsidRPr="00786988">
              <w:rPr>
                <w:rFonts w:ascii="Times New Roman" w:hAnsi="Times New Roman" w:cs="Times New Roman"/>
                <w:sz w:val="20"/>
                <w:szCs w:val="20"/>
              </w:rPr>
              <w:t xml:space="preserve">Juridiskās palīdzības nodrošināšanas jautājums “Sociālās aizsardzības un darba tirgus politikas attīstības pamatnostādnes 2021.-2027.gadam” tiek iekļauts šajās pamatnostādnēs, jo vienlīdzīgas pieejas tiesiskumam neesamība, juridisko problēmu savlaicīga nerisināšana būtiski palielina sociālās atstumtības un nabadzības risku, ietekmē personas materiālo un fizisko stāvokli. Tas var atstāt ietekmi uz veselību, nodarbinātību, produktivitāti, ģimenes stabilitāti, izglītības iespējām bērniem, paaugstinot vardarbības riskus. Līdz ar to visām sociāli mazsaizsargātajām grupām ir būtiski nodrošināt savlaicīgu pieeju tiesiskajiem instrumentiem savu tiesību un pienākumu realizācijai un aizstāvībai. Tiesiskuma jautājumi šajās pamatnostādnēs tieši ir </w:t>
            </w:r>
            <w:r w:rsidRPr="00786988">
              <w:rPr>
                <w:rFonts w:ascii="Times New Roman" w:hAnsi="Times New Roman" w:cs="Times New Roman"/>
                <w:sz w:val="20"/>
                <w:szCs w:val="20"/>
              </w:rPr>
              <w:lastRenderedPageBreak/>
              <w:t xml:space="preserve">iekļauti ar mērķi paskatīties uz visām definētajām problēmām horizontāli un īstenojot starpinstitūciju sadarbību, nevis katrai institūcijai šauri lūkoties savas kompetences ietvaros stratēģiski ilgtermiņā plānojot attīstības virzienus sociālajā jomā. Vēršama uzmanība, ka šis ir plaša mēroga stratēģiskais attīstības plānošanas dokuments labklājības jomā un dokumentā minēto </w:t>
            </w:r>
            <w:proofErr w:type="spellStart"/>
            <w:r w:rsidRPr="00786988">
              <w:rPr>
                <w:rFonts w:ascii="Times New Roman" w:hAnsi="Times New Roman" w:cs="Times New Roman"/>
                <w:sz w:val="20"/>
                <w:szCs w:val="20"/>
              </w:rPr>
              <w:t>mērķgrupu</w:t>
            </w:r>
            <w:proofErr w:type="spellEnd"/>
            <w:r w:rsidRPr="00786988">
              <w:rPr>
                <w:rFonts w:ascii="Times New Roman" w:hAnsi="Times New Roman" w:cs="Times New Roman"/>
                <w:sz w:val="20"/>
                <w:szCs w:val="20"/>
              </w:rPr>
              <w:t xml:space="preserve"> pieeju tiesiskumam vispareizāk ir skatīt kompleksi kopā ar citu </w:t>
            </w:r>
            <w:proofErr w:type="spellStart"/>
            <w:r w:rsidRPr="00786988">
              <w:rPr>
                <w:rFonts w:ascii="Times New Roman" w:hAnsi="Times New Roman" w:cs="Times New Roman"/>
                <w:sz w:val="20"/>
                <w:szCs w:val="20"/>
              </w:rPr>
              <w:t>problēmjautājumu</w:t>
            </w:r>
            <w:proofErr w:type="spellEnd"/>
            <w:r w:rsidRPr="00786988">
              <w:rPr>
                <w:rFonts w:ascii="Times New Roman" w:hAnsi="Times New Roman" w:cs="Times New Roman"/>
                <w:sz w:val="20"/>
                <w:szCs w:val="20"/>
              </w:rPr>
              <w:t xml:space="preserve"> risināšanu.</w:t>
            </w:r>
          </w:p>
          <w:p w14:paraId="1CDDB1C9" w14:textId="77777777" w:rsidR="00083B5E" w:rsidRPr="00786988" w:rsidRDefault="00083B5E" w:rsidP="00083B5E">
            <w:pPr>
              <w:jc w:val="both"/>
              <w:rPr>
                <w:rFonts w:ascii="Times New Roman" w:hAnsi="Times New Roman" w:cs="Times New Roman"/>
                <w:sz w:val="20"/>
                <w:szCs w:val="20"/>
              </w:rPr>
            </w:pPr>
            <w:r w:rsidRPr="00786988">
              <w:rPr>
                <w:rFonts w:ascii="Times New Roman" w:hAnsi="Times New Roman" w:cs="Times New Roman"/>
                <w:sz w:val="20"/>
                <w:szCs w:val="20"/>
              </w:rPr>
              <w:t>Savukārt attiecībā uz pierādījumiem norādām, ka pētījuma “Pieeja tiesiskumam Latvijā” autori pētījuma rezultātus ieguva tieši socioloģisko aptauju rezultātā. Tai skaitā tieši tika intervēti vairāku pašvaldību sociālo dienestu pārstāvji, kas jo īpaši uzsvēra akūto nepieciešamību rast risinājumus personu pieejai tiesiskumam (īpaši juridiskajai palīdzībai), jo aptauju rezultāti liecina, ka personām pietrūkst izpratnes un zināšanu, lai konstatētu, ka tai pastāv juridiska rakstura risināma problēma, kas ir par iemeslu tam, ka personas savas juridiskās problēmas risina novēloti, kad iestājušās sekas nereti jau ir neatgriezeniskas. Šāds pētījums līdz šim iepriekš Latvijā nebija veikts un iegūtie dati norāda uz akūtu nepieciešamību sabiedrību izglītot par juridiskajiem jautājumiem. Tāpat regulāri notiekošajās brīvo juridisko profesiju profesionālajās dienās, kas tiek organizētas ik gadu pavasarī (Notāru dienas, Advokātu dienas u.c.) regulāri pieprasījums pēc juridiskas konsultācijas ir lielāks par piedāvājumu, kas nozīmē, ka sabiedrības interese ir liela un kā rāda konsultāciju sniedzēju secinājumi, cilvēki savas problēmas sāk risināt novēloti, kas prasa jau daudz lielākus laika un finansiālos ieguldījumus no personas vai arī, pat vēl sliktāk, problēmas risināšana vairs nav iespējama (piemēram, noilguma dēļ, citu tiesisko apstākļu iestāšanās).</w:t>
            </w:r>
          </w:p>
          <w:p w14:paraId="21276EB7" w14:textId="7FFA287C" w:rsidR="00083B5E" w:rsidRPr="00786988" w:rsidRDefault="00083B5E" w:rsidP="00A80D68">
            <w:pPr>
              <w:jc w:val="both"/>
              <w:rPr>
                <w:rFonts w:ascii="Times New Roman" w:hAnsi="Times New Roman" w:cs="Times New Roman"/>
                <w:sz w:val="20"/>
                <w:szCs w:val="20"/>
              </w:rPr>
            </w:pPr>
            <w:r w:rsidRPr="00786988">
              <w:rPr>
                <w:rFonts w:ascii="Times New Roman" w:hAnsi="Times New Roman" w:cs="Times New Roman"/>
                <w:sz w:val="20"/>
                <w:szCs w:val="20"/>
              </w:rPr>
              <w:t xml:space="preserve">Tāpat norādās, ka Tieslietu no 2020.gada 12. oktobra līdz 4. decembrim Rīgā un Daugavpilī tika īstenots </w:t>
            </w:r>
            <w:r w:rsidRPr="00786988">
              <w:rPr>
                <w:rFonts w:ascii="Times New Roman" w:hAnsi="Times New Roman" w:cs="Times New Roman"/>
                <w:sz w:val="20"/>
                <w:szCs w:val="20"/>
              </w:rPr>
              <w:lastRenderedPageBreak/>
              <w:t>pilotprojekts, kura ietvaros ikvienam iedzīvotājam bija pieejamas bezmaksas juridiskās konsultācijas. Neskatoties uz Covid-19 ierobežojumiem, pieprasījums no sabiedrības puses pēc konsultācijām bija liels. Īpaši uzsverams, ka pilotprojekta rezultāti rāda, ka pārsvarā juridisko palīdzību vēlējās saņemt personas ar zemiem ienākumiem - konkrēti, 64% no personām, kuras vēlējās saņemt pakalpojumu pilotprojekta ietvaros, ienākumi nepārsniedza 500 EUR mēnesī, vēl 13,5% personu ienākumi nepārsniedza 1000 EUR mēnesī. Minētais nozīmē, ka pieprasījums pēc juridiskās konsultācijas ir tieši no mazaizsargāto personu puses.</w:t>
            </w:r>
            <w:r w:rsidRPr="00786988">
              <w:rPr>
                <w:rFonts w:ascii="Times New Roman" w:hAnsi="Times New Roman" w:cs="Times New Roman"/>
              </w:rPr>
              <w:t xml:space="preserve"> </w:t>
            </w:r>
            <w:r w:rsidRPr="00786988">
              <w:rPr>
                <w:rFonts w:ascii="Times New Roman" w:hAnsi="Times New Roman" w:cs="Times New Roman"/>
                <w:sz w:val="20"/>
                <w:szCs w:val="20"/>
              </w:rPr>
              <w:t>Pilotprojekta rezultāti parādīja, ka jurista konsultācijas cilvēkiem ir būtiskas, turklāt cilvēki, ja tāda iespēja tiek dota, labprāt vēršas pie jurista arī pirms tam, kad situācija ir sarežģījusies. Pilotprojekta mērķis bija veicināt personas izpratni par juridisku jautājumu risināšanas nozīmību un valsts nodrošinātās juridiskās palīdzības sistēmas pieejamību sabiedrībai.</w:t>
            </w:r>
          </w:p>
        </w:tc>
      </w:tr>
      <w:tr w:rsidR="009F3809" w:rsidRPr="00786988" w14:paraId="4DBA6924" w14:textId="77777777" w:rsidTr="007F35E7">
        <w:tc>
          <w:tcPr>
            <w:tcW w:w="3126" w:type="dxa"/>
          </w:tcPr>
          <w:p w14:paraId="26364AE6" w14:textId="712356C5" w:rsidR="009F3809" w:rsidRPr="00786988" w:rsidRDefault="00555914" w:rsidP="009F3809">
            <w:pPr>
              <w:rPr>
                <w:rFonts w:ascii="Times New Roman" w:hAnsi="Times New Roman" w:cs="Times New Roman"/>
                <w:sz w:val="20"/>
                <w:szCs w:val="20"/>
              </w:rPr>
            </w:pPr>
            <w:r w:rsidRPr="00786988">
              <w:rPr>
                <w:rFonts w:ascii="Times New Roman" w:hAnsi="Times New Roman" w:cs="Times New Roman"/>
                <w:sz w:val="20"/>
                <w:szCs w:val="20"/>
              </w:rPr>
              <w:lastRenderedPageBreak/>
              <w:t>211.</w:t>
            </w:r>
            <w:r w:rsidR="009F3809" w:rsidRPr="00786988">
              <w:rPr>
                <w:rFonts w:ascii="Times New Roman" w:hAnsi="Times New Roman" w:cs="Times New Roman"/>
                <w:sz w:val="20"/>
                <w:szCs w:val="20"/>
              </w:rPr>
              <w:t>Pamatnostādņu projekts,</w:t>
            </w:r>
          </w:p>
          <w:p w14:paraId="0BE41D38" w14:textId="77777777" w:rsidR="009F3809" w:rsidRPr="00786988" w:rsidRDefault="009F3809" w:rsidP="009F3809">
            <w:pPr>
              <w:rPr>
                <w:rFonts w:ascii="Times New Roman" w:hAnsi="Times New Roman" w:cs="Times New Roman"/>
                <w:sz w:val="20"/>
                <w:szCs w:val="20"/>
              </w:rPr>
            </w:pPr>
            <w:r w:rsidRPr="00786988">
              <w:rPr>
                <w:rFonts w:ascii="Times New Roman" w:hAnsi="Times New Roman" w:cs="Times New Roman"/>
                <w:sz w:val="20"/>
                <w:szCs w:val="20"/>
              </w:rPr>
              <w:t>Rīcības virziens “Attīstīta valsts nodrošinātā juridiskā atbalsta sistēma, paplašinot mazāk aizsargāto personu piekļuvi tiesu sistēmai”</w:t>
            </w:r>
          </w:p>
        </w:tc>
        <w:tc>
          <w:tcPr>
            <w:tcW w:w="6752" w:type="dxa"/>
          </w:tcPr>
          <w:p w14:paraId="4941AD25" w14:textId="77777777" w:rsidR="009F3809" w:rsidRPr="00786988" w:rsidRDefault="009F3809" w:rsidP="009F3809">
            <w:pPr>
              <w:jc w:val="center"/>
              <w:rPr>
                <w:rFonts w:ascii="Times New Roman" w:hAnsi="Times New Roman" w:cs="Times New Roman"/>
                <w:b/>
                <w:sz w:val="20"/>
                <w:szCs w:val="20"/>
              </w:rPr>
            </w:pPr>
            <w:r w:rsidRPr="00786988">
              <w:rPr>
                <w:rFonts w:ascii="Times New Roman" w:hAnsi="Times New Roman" w:cs="Times New Roman"/>
                <w:b/>
                <w:sz w:val="20"/>
                <w:szCs w:val="20"/>
              </w:rPr>
              <w:t>SIF</w:t>
            </w:r>
          </w:p>
          <w:p w14:paraId="779C44AF" w14:textId="77777777" w:rsidR="009F3809" w:rsidRPr="00786988" w:rsidRDefault="009F3809" w:rsidP="009F3809">
            <w:pPr>
              <w:jc w:val="both"/>
              <w:rPr>
                <w:rFonts w:ascii="Times New Roman" w:hAnsi="Times New Roman" w:cs="Times New Roman"/>
                <w:sz w:val="20"/>
                <w:szCs w:val="20"/>
              </w:rPr>
            </w:pPr>
            <w:r w:rsidRPr="00786988">
              <w:rPr>
                <w:rFonts w:ascii="Times New Roman" w:hAnsi="Times New Roman" w:cs="Times New Roman"/>
                <w:sz w:val="20"/>
                <w:szCs w:val="20"/>
              </w:rPr>
              <w:t>Lūdzam veikt precizējumus 4. rīcības virziena “Attīstīta valsts nodrošinātā juridiskā atbalsta sistēma, paplašinot mazāk aizsargāto personu piekļuvi tiesu sistēmai” 3. uzdevumā (26. lpp.), nosakot SIF par līdzatbildīgo institūciju uzdevuma īstenošanā, ņemot vērā SIF plašo pieredzi ar uzdevuma mērķa grupu.</w:t>
            </w:r>
          </w:p>
        </w:tc>
        <w:tc>
          <w:tcPr>
            <w:tcW w:w="4495" w:type="dxa"/>
          </w:tcPr>
          <w:p w14:paraId="4103E6CF" w14:textId="5E7D2AA2" w:rsidR="00083B5E" w:rsidRPr="00786988" w:rsidRDefault="00083B5E" w:rsidP="009F3809">
            <w:pPr>
              <w:rPr>
                <w:rFonts w:ascii="Times New Roman" w:hAnsi="Times New Roman" w:cs="Times New Roman"/>
                <w:b/>
                <w:sz w:val="20"/>
                <w:szCs w:val="20"/>
              </w:rPr>
            </w:pPr>
            <w:r w:rsidRPr="00786988">
              <w:rPr>
                <w:rFonts w:ascii="Times New Roman" w:hAnsi="Times New Roman" w:cs="Times New Roman"/>
                <w:b/>
                <w:sz w:val="20"/>
                <w:szCs w:val="20"/>
              </w:rPr>
              <w:t>Ņemts vērā</w:t>
            </w:r>
          </w:p>
        </w:tc>
      </w:tr>
      <w:tr w:rsidR="00F2144A" w:rsidRPr="00786988" w14:paraId="599AC630" w14:textId="77777777" w:rsidTr="007F35E7">
        <w:tc>
          <w:tcPr>
            <w:tcW w:w="3126" w:type="dxa"/>
          </w:tcPr>
          <w:p w14:paraId="03607109" w14:textId="73C4B7C7" w:rsidR="00F2144A" w:rsidRPr="00786988" w:rsidRDefault="00555914" w:rsidP="00F2144A">
            <w:pPr>
              <w:rPr>
                <w:rFonts w:ascii="Times New Roman" w:hAnsi="Times New Roman" w:cs="Times New Roman"/>
                <w:sz w:val="20"/>
                <w:szCs w:val="20"/>
              </w:rPr>
            </w:pPr>
            <w:r w:rsidRPr="00786988">
              <w:rPr>
                <w:rFonts w:ascii="Times New Roman" w:hAnsi="Times New Roman" w:cs="Times New Roman"/>
                <w:sz w:val="20"/>
                <w:szCs w:val="20"/>
              </w:rPr>
              <w:t>212.</w:t>
            </w:r>
            <w:r w:rsidR="00F2144A" w:rsidRPr="00786988">
              <w:rPr>
                <w:rFonts w:ascii="Times New Roman" w:hAnsi="Times New Roman" w:cs="Times New Roman"/>
                <w:sz w:val="20"/>
                <w:szCs w:val="20"/>
              </w:rPr>
              <w:t>Pamatnostādņu projekts,</w:t>
            </w:r>
          </w:p>
          <w:p w14:paraId="25DD096A" w14:textId="77777777" w:rsidR="00F2144A" w:rsidRPr="00786988" w:rsidRDefault="00F2144A" w:rsidP="00F2144A">
            <w:pPr>
              <w:rPr>
                <w:rFonts w:ascii="Times New Roman" w:hAnsi="Times New Roman" w:cs="Times New Roman"/>
                <w:sz w:val="20"/>
                <w:szCs w:val="20"/>
              </w:rPr>
            </w:pPr>
            <w:r w:rsidRPr="00786988">
              <w:rPr>
                <w:rFonts w:ascii="Times New Roman" w:hAnsi="Times New Roman" w:cs="Times New Roman"/>
                <w:sz w:val="20"/>
                <w:szCs w:val="20"/>
              </w:rPr>
              <w:t>Rīcības virziens “Attīstīta valsts nodrošinātā juridiskā atbalsta sistēma, paplašinot mazāk aizsargāto personu piekļuvi tiesu sistēmai”</w:t>
            </w:r>
          </w:p>
        </w:tc>
        <w:tc>
          <w:tcPr>
            <w:tcW w:w="6752" w:type="dxa"/>
          </w:tcPr>
          <w:p w14:paraId="2BBEE241" w14:textId="77777777" w:rsidR="00F2144A" w:rsidRPr="00786988" w:rsidRDefault="00F2144A" w:rsidP="009F3809">
            <w:pPr>
              <w:jc w:val="center"/>
              <w:rPr>
                <w:rFonts w:ascii="Times New Roman" w:hAnsi="Times New Roman" w:cs="Times New Roman"/>
                <w:b/>
                <w:sz w:val="20"/>
                <w:szCs w:val="20"/>
              </w:rPr>
            </w:pPr>
            <w:r w:rsidRPr="00786988">
              <w:rPr>
                <w:rFonts w:ascii="Times New Roman" w:hAnsi="Times New Roman" w:cs="Times New Roman"/>
                <w:b/>
                <w:sz w:val="20"/>
                <w:szCs w:val="20"/>
              </w:rPr>
              <w:t>PKC</w:t>
            </w:r>
          </w:p>
          <w:p w14:paraId="54FA9AAC" w14:textId="77777777" w:rsidR="00F2144A" w:rsidRPr="00786988" w:rsidRDefault="00F2144A" w:rsidP="00F2144A">
            <w:pPr>
              <w:rPr>
                <w:rFonts w:ascii="Times New Roman" w:hAnsi="Times New Roman" w:cs="Times New Roman"/>
                <w:color w:val="212121"/>
                <w:sz w:val="20"/>
                <w:szCs w:val="20"/>
                <w:shd w:val="clear" w:color="auto" w:fill="FFFFFF"/>
              </w:rPr>
            </w:pPr>
            <w:r w:rsidRPr="00786988">
              <w:rPr>
                <w:rFonts w:ascii="Times New Roman" w:hAnsi="Times New Roman" w:cs="Times New Roman"/>
                <w:color w:val="212121"/>
                <w:sz w:val="20"/>
                <w:szCs w:val="20"/>
                <w:shd w:val="clear" w:color="auto" w:fill="FFFFFF"/>
              </w:rPr>
              <w:t>Papildināt 1.uzdevuma līdzatbildīgās institūcijas ar NVO</w:t>
            </w:r>
          </w:p>
        </w:tc>
        <w:tc>
          <w:tcPr>
            <w:tcW w:w="4495" w:type="dxa"/>
          </w:tcPr>
          <w:p w14:paraId="2D0CA821" w14:textId="39BD6D6E" w:rsidR="00455B2A" w:rsidRPr="00786988" w:rsidRDefault="00455B2A" w:rsidP="009F3809">
            <w:pPr>
              <w:rPr>
                <w:rFonts w:ascii="Times New Roman" w:hAnsi="Times New Roman" w:cs="Times New Roman"/>
                <w:b/>
                <w:sz w:val="20"/>
                <w:szCs w:val="20"/>
              </w:rPr>
            </w:pPr>
            <w:r w:rsidRPr="00786988">
              <w:rPr>
                <w:rFonts w:ascii="Times New Roman" w:hAnsi="Times New Roman" w:cs="Times New Roman"/>
                <w:b/>
                <w:sz w:val="20"/>
                <w:szCs w:val="20"/>
              </w:rPr>
              <w:t>Ņemts vērā</w:t>
            </w:r>
          </w:p>
        </w:tc>
      </w:tr>
      <w:tr w:rsidR="009F3809" w:rsidRPr="00786988" w14:paraId="34715BD7" w14:textId="77777777" w:rsidTr="007F35E7">
        <w:tc>
          <w:tcPr>
            <w:tcW w:w="3126" w:type="dxa"/>
          </w:tcPr>
          <w:p w14:paraId="21B2153A" w14:textId="5CCB4301" w:rsidR="009F3809" w:rsidRPr="00786988" w:rsidRDefault="00555914" w:rsidP="009F3809">
            <w:pPr>
              <w:rPr>
                <w:rFonts w:ascii="Times New Roman" w:hAnsi="Times New Roman" w:cs="Times New Roman"/>
                <w:sz w:val="20"/>
                <w:szCs w:val="20"/>
              </w:rPr>
            </w:pPr>
            <w:r w:rsidRPr="00786988">
              <w:rPr>
                <w:rFonts w:ascii="Times New Roman" w:hAnsi="Times New Roman" w:cs="Times New Roman"/>
                <w:sz w:val="20"/>
                <w:szCs w:val="20"/>
              </w:rPr>
              <w:t>213.</w:t>
            </w:r>
            <w:r w:rsidR="009F3809" w:rsidRPr="00786988">
              <w:rPr>
                <w:rFonts w:ascii="Times New Roman" w:hAnsi="Times New Roman" w:cs="Times New Roman"/>
                <w:sz w:val="20"/>
                <w:szCs w:val="20"/>
              </w:rPr>
              <w:t>Pamatnostādņu projekts,</w:t>
            </w:r>
          </w:p>
          <w:p w14:paraId="47E51A3A" w14:textId="77777777" w:rsidR="009F3809" w:rsidRPr="00786988" w:rsidRDefault="009F3809" w:rsidP="009F3809">
            <w:pPr>
              <w:rPr>
                <w:rFonts w:ascii="Times New Roman" w:hAnsi="Times New Roman" w:cs="Times New Roman"/>
                <w:sz w:val="20"/>
                <w:szCs w:val="20"/>
              </w:rPr>
            </w:pPr>
            <w:r w:rsidRPr="00786988">
              <w:rPr>
                <w:rFonts w:ascii="Times New Roman" w:hAnsi="Times New Roman" w:cs="Times New Roman"/>
                <w:sz w:val="20"/>
                <w:szCs w:val="20"/>
              </w:rPr>
              <w:t>Rīcības virziens “Attīstīta valsts nodrošinātā juridiskā atbalsta sistēma, paplašinot mazāk aizsargāto personu piekļuvi tiesu sistēmai”</w:t>
            </w:r>
          </w:p>
        </w:tc>
        <w:tc>
          <w:tcPr>
            <w:tcW w:w="6752" w:type="dxa"/>
          </w:tcPr>
          <w:p w14:paraId="3B2BF9D7" w14:textId="77777777" w:rsidR="009F3809" w:rsidRPr="00786988" w:rsidRDefault="009F3809" w:rsidP="009F3809">
            <w:pPr>
              <w:jc w:val="center"/>
              <w:rPr>
                <w:rFonts w:ascii="Times New Roman" w:eastAsia="Calibri" w:hAnsi="Times New Roman" w:cs="Times New Roman"/>
                <w:b/>
                <w:sz w:val="20"/>
                <w:szCs w:val="20"/>
              </w:rPr>
            </w:pPr>
            <w:r w:rsidRPr="00786988">
              <w:rPr>
                <w:rFonts w:ascii="Times New Roman" w:eastAsia="Calibri" w:hAnsi="Times New Roman" w:cs="Times New Roman"/>
                <w:b/>
                <w:sz w:val="20"/>
                <w:szCs w:val="20"/>
              </w:rPr>
              <w:t>LIZDA</w:t>
            </w:r>
          </w:p>
          <w:p w14:paraId="211C6D9F" w14:textId="77777777" w:rsidR="009F3809" w:rsidRPr="00786988" w:rsidRDefault="009F3809" w:rsidP="009F3809">
            <w:pPr>
              <w:jc w:val="both"/>
              <w:rPr>
                <w:rFonts w:ascii="Times New Roman" w:hAnsi="Times New Roman" w:cs="Times New Roman"/>
                <w:b/>
                <w:sz w:val="20"/>
                <w:szCs w:val="20"/>
              </w:rPr>
            </w:pPr>
            <w:r w:rsidRPr="00786988">
              <w:rPr>
                <w:rFonts w:ascii="Times New Roman" w:eastAsia="Calibri" w:hAnsi="Times New Roman" w:cs="Times New Roman"/>
                <w:sz w:val="20"/>
                <w:szCs w:val="20"/>
              </w:rPr>
              <w:t>LIZDA iebilst pret 4. Rīcības virzienā “Attīstīta valsts nodrošinātā juridiskā atbalsta sistēma, paplašinot mazāk aizsargāto personu piekļuvi tiesu sistēmai 1. uzdevumā “</w:t>
            </w:r>
            <w:r w:rsidRPr="00786988">
              <w:rPr>
                <w:rFonts w:ascii="Times New Roman" w:hAnsi="Times New Roman" w:cs="Times New Roman"/>
                <w:sz w:val="20"/>
                <w:szCs w:val="20"/>
              </w:rPr>
              <w:t xml:space="preserve">Mazāk aizsargāto personu informēšana un izglītošana par savām tiesībām un pienākumiem, kā arī savlaicīgu strīdu un juridisku jautājumu risināšanas nozīmību un par juridiskā atbalsta sistēmas pieejamību </w:t>
            </w:r>
            <w:r w:rsidRPr="00786988">
              <w:rPr>
                <w:rFonts w:ascii="Times New Roman" w:eastAsia="Calibri" w:hAnsi="Times New Roman" w:cs="Times New Roman"/>
                <w:sz w:val="20"/>
                <w:szCs w:val="20"/>
              </w:rPr>
              <w:t xml:space="preserve">“ un 4.uzdevumā “Mazāk aizsargāto personu juridiskā atbalsta pakalpojumu </w:t>
            </w:r>
            <w:r w:rsidRPr="00786988">
              <w:rPr>
                <w:rFonts w:ascii="Times New Roman" w:eastAsia="Calibri" w:hAnsi="Times New Roman" w:cs="Times New Roman"/>
                <w:sz w:val="20"/>
                <w:szCs w:val="20"/>
              </w:rPr>
              <w:lastRenderedPageBreak/>
              <w:t>nodrošināšanā iesaistīto personālresursu kompetenču attīstība un prasmju paaugstināšana” noteikto izpildes termiņu – 2027.gadu un rosina precizēt termiņu</w:t>
            </w:r>
            <w:r w:rsidRPr="00786988">
              <w:rPr>
                <w:rFonts w:ascii="Times New Roman" w:hAnsi="Times New Roman" w:cs="Times New Roman"/>
                <w:sz w:val="20"/>
                <w:szCs w:val="20"/>
              </w:rPr>
              <w:t xml:space="preserve"> </w:t>
            </w:r>
            <w:r w:rsidRPr="00786988">
              <w:rPr>
                <w:rFonts w:ascii="Times New Roman" w:eastAsia="Calibri" w:hAnsi="Times New Roman" w:cs="Times New Roman"/>
                <w:sz w:val="20"/>
                <w:szCs w:val="20"/>
              </w:rPr>
              <w:t>norādot, ka tas ir jāveic “regulāri”.</w:t>
            </w:r>
          </w:p>
        </w:tc>
        <w:tc>
          <w:tcPr>
            <w:tcW w:w="4495" w:type="dxa"/>
          </w:tcPr>
          <w:p w14:paraId="49CFE432" w14:textId="1AB69FCB" w:rsidR="009F3809" w:rsidRPr="00786988" w:rsidRDefault="009854D2" w:rsidP="009F3809">
            <w:pPr>
              <w:rPr>
                <w:rFonts w:ascii="Times New Roman" w:hAnsi="Times New Roman" w:cs="Times New Roman"/>
                <w:b/>
                <w:sz w:val="20"/>
                <w:szCs w:val="20"/>
              </w:rPr>
            </w:pPr>
            <w:r w:rsidRPr="00786988">
              <w:rPr>
                <w:rFonts w:ascii="Times New Roman" w:hAnsi="Times New Roman" w:cs="Times New Roman"/>
                <w:b/>
                <w:sz w:val="20"/>
                <w:szCs w:val="20"/>
              </w:rPr>
              <w:lastRenderedPageBreak/>
              <w:t>Nav ņemts vērā</w:t>
            </w:r>
          </w:p>
          <w:p w14:paraId="5AA62F4C" w14:textId="4491A557" w:rsidR="00455B2A" w:rsidRPr="00786988" w:rsidRDefault="00455B2A" w:rsidP="00455B2A">
            <w:pPr>
              <w:jc w:val="both"/>
              <w:rPr>
                <w:rFonts w:ascii="Times New Roman" w:hAnsi="Times New Roman" w:cs="Times New Roman"/>
                <w:sz w:val="20"/>
                <w:szCs w:val="20"/>
              </w:rPr>
            </w:pPr>
            <w:r w:rsidRPr="00786988">
              <w:rPr>
                <w:rFonts w:ascii="Times New Roman" w:hAnsi="Times New Roman" w:cs="Times New Roman"/>
                <w:sz w:val="20"/>
                <w:szCs w:val="20"/>
              </w:rPr>
              <w:t>Šāds termiņš ir saistīt</w:t>
            </w:r>
            <w:r w:rsidR="005B798C">
              <w:rPr>
                <w:rFonts w:ascii="Times New Roman" w:hAnsi="Times New Roman" w:cs="Times New Roman"/>
                <w:sz w:val="20"/>
                <w:szCs w:val="20"/>
              </w:rPr>
              <w:t>s</w:t>
            </w:r>
            <w:r w:rsidRPr="00786988">
              <w:rPr>
                <w:rFonts w:ascii="Times New Roman" w:hAnsi="Times New Roman" w:cs="Times New Roman"/>
                <w:sz w:val="20"/>
                <w:szCs w:val="20"/>
              </w:rPr>
              <w:t xml:space="preserve"> ar Sociālās aizsardzības un darba tirgus politikas pamatnostādņu darbības termiņu, kas ir 2021 .-2027. gads. Nav šaubu, ka nepieciešamības gadījumā šīs darbības būtu veicamas regulāri, bet šobrīd aicinām skatīt šo jautājumu tieši pamatnostādņu darbības laika ietvarā</w:t>
            </w:r>
          </w:p>
        </w:tc>
      </w:tr>
      <w:tr w:rsidR="009F3809" w:rsidRPr="00786988" w14:paraId="639EBB28" w14:textId="77777777" w:rsidTr="007F35E7">
        <w:tc>
          <w:tcPr>
            <w:tcW w:w="3126" w:type="dxa"/>
          </w:tcPr>
          <w:p w14:paraId="7BDD09CA" w14:textId="7CD664FC" w:rsidR="009F3809" w:rsidRPr="00786988" w:rsidRDefault="00555914" w:rsidP="009F3809">
            <w:pPr>
              <w:rPr>
                <w:rFonts w:ascii="Times New Roman" w:hAnsi="Times New Roman" w:cs="Times New Roman"/>
                <w:sz w:val="20"/>
                <w:szCs w:val="20"/>
              </w:rPr>
            </w:pPr>
            <w:r w:rsidRPr="00786988">
              <w:rPr>
                <w:rFonts w:ascii="Times New Roman" w:hAnsi="Times New Roman" w:cs="Times New Roman"/>
                <w:sz w:val="20"/>
                <w:szCs w:val="20"/>
              </w:rPr>
              <w:t>214.</w:t>
            </w:r>
            <w:r w:rsidR="009F3809" w:rsidRPr="00786988">
              <w:rPr>
                <w:rFonts w:ascii="Times New Roman" w:hAnsi="Times New Roman" w:cs="Times New Roman"/>
                <w:sz w:val="20"/>
                <w:szCs w:val="20"/>
              </w:rPr>
              <w:t>Pamatnostādņu projekts,</w:t>
            </w:r>
          </w:p>
          <w:p w14:paraId="69CD7D8C" w14:textId="77777777" w:rsidR="009F3809" w:rsidRPr="00786988" w:rsidRDefault="009F3809" w:rsidP="009F3809">
            <w:pPr>
              <w:rPr>
                <w:rFonts w:ascii="Times New Roman" w:hAnsi="Times New Roman" w:cs="Times New Roman"/>
                <w:sz w:val="20"/>
                <w:szCs w:val="20"/>
              </w:rPr>
            </w:pPr>
            <w:r w:rsidRPr="00786988">
              <w:rPr>
                <w:rFonts w:ascii="Times New Roman" w:hAnsi="Times New Roman" w:cs="Times New Roman"/>
                <w:sz w:val="20"/>
                <w:szCs w:val="20"/>
              </w:rPr>
              <w:t>Rīcības virziens “Attīstīta valsts nodrošinātā juridiskā atbalsta sistēma, paplašinot mazāk aizsargāto personu piekļuvi tiesu sistēmai”</w:t>
            </w:r>
          </w:p>
        </w:tc>
        <w:tc>
          <w:tcPr>
            <w:tcW w:w="6752" w:type="dxa"/>
          </w:tcPr>
          <w:p w14:paraId="0B5644BF" w14:textId="77777777" w:rsidR="009F3809" w:rsidRPr="00786988" w:rsidRDefault="009F3809" w:rsidP="009F3809">
            <w:pPr>
              <w:jc w:val="center"/>
              <w:rPr>
                <w:rFonts w:ascii="Times New Roman" w:hAnsi="Times New Roman" w:cs="Times New Roman"/>
                <w:b/>
                <w:bCs/>
                <w:noProof/>
                <w:sz w:val="20"/>
                <w:szCs w:val="20"/>
              </w:rPr>
            </w:pPr>
            <w:r w:rsidRPr="00786988">
              <w:rPr>
                <w:rFonts w:ascii="Times New Roman" w:hAnsi="Times New Roman" w:cs="Times New Roman"/>
                <w:b/>
                <w:bCs/>
                <w:noProof/>
                <w:sz w:val="20"/>
                <w:szCs w:val="20"/>
              </w:rPr>
              <w:t>IZM</w:t>
            </w:r>
          </w:p>
          <w:p w14:paraId="0798018C" w14:textId="77777777" w:rsidR="009F3809" w:rsidRPr="00786988" w:rsidRDefault="009F3809" w:rsidP="009F3809">
            <w:pPr>
              <w:jc w:val="both"/>
              <w:rPr>
                <w:rFonts w:ascii="Times New Roman" w:eastAsia="Calibri" w:hAnsi="Times New Roman" w:cs="Times New Roman"/>
                <w:b/>
                <w:sz w:val="20"/>
                <w:szCs w:val="20"/>
              </w:rPr>
            </w:pPr>
            <w:r w:rsidRPr="00786988">
              <w:rPr>
                <w:rFonts w:ascii="Times New Roman" w:hAnsi="Times New Roman" w:cs="Times New Roman"/>
                <w:bCs/>
                <w:noProof/>
                <w:sz w:val="20"/>
                <w:szCs w:val="20"/>
              </w:rPr>
              <w:t>Rīcības virziena “Attīstīta valsts nodrošinātā juridiskā atbalsta sistēma, paplašinot mazāk aizsargāto personu piekļuvi tiesu sistēmai” 1. uzdevuma (pamatnostāņu projekta 25.lpp) “Mazāk aizsargāto personu informēšana un izglītošana par savām tiesībām un pienākumiem, kā arī savlaicīgu strīdu un juridisku jautājumu risināšanas nozīmību un par juridiskā atbalsta sistēmas pieejamību” kā viena no līdzatbildīgajām institūcijām norādīta Izglītības un zinātnes ministrija. Lūdzam skaidrot ministrijas lomu un atbildību minētā 1. uzdevuma izpildē.</w:t>
            </w:r>
          </w:p>
        </w:tc>
        <w:tc>
          <w:tcPr>
            <w:tcW w:w="4495" w:type="dxa"/>
          </w:tcPr>
          <w:p w14:paraId="33EB7E71" w14:textId="2EAB68C2" w:rsidR="009F3809" w:rsidRPr="00786988" w:rsidRDefault="009854D2" w:rsidP="009F3809">
            <w:pPr>
              <w:rPr>
                <w:rFonts w:ascii="Times New Roman" w:hAnsi="Times New Roman" w:cs="Times New Roman"/>
                <w:b/>
                <w:sz w:val="20"/>
                <w:szCs w:val="20"/>
              </w:rPr>
            </w:pPr>
            <w:r w:rsidRPr="00786988">
              <w:rPr>
                <w:rFonts w:ascii="Times New Roman" w:hAnsi="Times New Roman" w:cs="Times New Roman"/>
                <w:b/>
                <w:sz w:val="20"/>
                <w:szCs w:val="20"/>
              </w:rPr>
              <w:t>Ņemts vērā</w:t>
            </w:r>
          </w:p>
          <w:p w14:paraId="6D800723" w14:textId="00C527B7" w:rsidR="00455B2A" w:rsidRPr="00786988" w:rsidRDefault="00455B2A" w:rsidP="00455B2A">
            <w:pPr>
              <w:jc w:val="both"/>
              <w:rPr>
                <w:rFonts w:ascii="Times New Roman" w:hAnsi="Times New Roman" w:cs="Times New Roman"/>
                <w:sz w:val="20"/>
                <w:szCs w:val="20"/>
              </w:rPr>
            </w:pPr>
            <w:r w:rsidRPr="00786988">
              <w:rPr>
                <w:rFonts w:ascii="Times New Roman" w:hAnsi="Times New Roman" w:cs="Times New Roman"/>
                <w:sz w:val="20"/>
                <w:szCs w:val="20"/>
              </w:rPr>
              <w:t>Izglītības un zinātnes ministrija svītrota no 4.rīcības virziena 1.uzdevuma līdzatbildīgo institūciju saraksta.</w:t>
            </w:r>
          </w:p>
        </w:tc>
      </w:tr>
      <w:tr w:rsidR="009F3809" w:rsidRPr="00786988" w14:paraId="6F4F57A7" w14:textId="77777777" w:rsidTr="007F35E7">
        <w:tc>
          <w:tcPr>
            <w:tcW w:w="3126" w:type="dxa"/>
          </w:tcPr>
          <w:p w14:paraId="5B7EC7AB" w14:textId="47ED1FC4" w:rsidR="009F3809" w:rsidRPr="00786988" w:rsidRDefault="00555914" w:rsidP="009F3809">
            <w:pPr>
              <w:rPr>
                <w:rFonts w:ascii="Times New Roman" w:hAnsi="Times New Roman" w:cs="Times New Roman"/>
                <w:sz w:val="20"/>
                <w:szCs w:val="20"/>
              </w:rPr>
            </w:pPr>
            <w:r w:rsidRPr="00786988">
              <w:rPr>
                <w:rFonts w:ascii="Times New Roman" w:hAnsi="Times New Roman" w:cs="Times New Roman"/>
                <w:sz w:val="20"/>
                <w:szCs w:val="20"/>
              </w:rPr>
              <w:t>215.</w:t>
            </w:r>
            <w:r w:rsidR="009F3809" w:rsidRPr="00786988">
              <w:rPr>
                <w:rFonts w:ascii="Times New Roman" w:hAnsi="Times New Roman" w:cs="Times New Roman"/>
                <w:sz w:val="20"/>
                <w:szCs w:val="20"/>
              </w:rPr>
              <w:t>Pamatnostādņu projekts,</w:t>
            </w:r>
          </w:p>
          <w:p w14:paraId="29BED8AB" w14:textId="77777777" w:rsidR="009F3809" w:rsidRPr="00786988" w:rsidRDefault="009F3809" w:rsidP="009F3809">
            <w:pPr>
              <w:rPr>
                <w:rFonts w:ascii="Times New Roman" w:hAnsi="Times New Roman" w:cs="Times New Roman"/>
                <w:sz w:val="20"/>
                <w:szCs w:val="20"/>
              </w:rPr>
            </w:pPr>
            <w:r w:rsidRPr="00786988">
              <w:rPr>
                <w:rFonts w:ascii="Times New Roman" w:hAnsi="Times New Roman" w:cs="Times New Roman"/>
                <w:sz w:val="20"/>
                <w:szCs w:val="20"/>
              </w:rPr>
              <w:t>Rīcības virziens “Sociālās aizsardzības un darba tirgus politikas horizontālie jautājumi”</w:t>
            </w:r>
          </w:p>
        </w:tc>
        <w:tc>
          <w:tcPr>
            <w:tcW w:w="6752" w:type="dxa"/>
          </w:tcPr>
          <w:p w14:paraId="198AE107" w14:textId="77777777" w:rsidR="009F3809" w:rsidRPr="00786988" w:rsidRDefault="009F3809" w:rsidP="009F3809">
            <w:pPr>
              <w:ind w:firstLine="720"/>
              <w:jc w:val="center"/>
              <w:rPr>
                <w:rFonts w:ascii="Times New Roman" w:hAnsi="Times New Roman" w:cs="Times New Roman"/>
                <w:sz w:val="20"/>
                <w:szCs w:val="20"/>
              </w:rPr>
            </w:pPr>
            <w:r w:rsidRPr="00786988">
              <w:rPr>
                <w:rFonts w:ascii="Times New Roman" w:hAnsi="Times New Roman" w:cs="Times New Roman"/>
                <w:b/>
                <w:sz w:val="20"/>
                <w:szCs w:val="20"/>
              </w:rPr>
              <w:t>Zemgales plānošanas reģions</w:t>
            </w:r>
          </w:p>
          <w:p w14:paraId="7FE79943" w14:textId="77777777" w:rsidR="009F3809" w:rsidRPr="00786988" w:rsidRDefault="009F3809" w:rsidP="009F3809">
            <w:pPr>
              <w:rPr>
                <w:rFonts w:ascii="Times New Roman" w:hAnsi="Times New Roman" w:cs="Times New Roman"/>
                <w:sz w:val="20"/>
                <w:szCs w:val="20"/>
              </w:rPr>
            </w:pPr>
            <w:r w:rsidRPr="00786988">
              <w:rPr>
                <w:rFonts w:ascii="Times New Roman" w:hAnsi="Times New Roman" w:cs="Times New Roman"/>
                <w:sz w:val="20"/>
                <w:szCs w:val="20"/>
              </w:rPr>
              <w:t>rīcības virziena “Sociālās aizsardzības un darba tirgus politikas horizontālie jautājumi” uzdevuma 7. papildināt aili “Līdzatbildīgās institūcijas” ar plānošanas reģioniem</w:t>
            </w:r>
          </w:p>
        </w:tc>
        <w:tc>
          <w:tcPr>
            <w:tcW w:w="4495" w:type="dxa"/>
          </w:tcPr>
          <w:p w14:paraId="72EFA9BB" w14:textId="77777777" w:rsidR="009F3809" w:rsidRPr="00786988" w:rsidRDefault="009F3809" w:rsidP="009F3809">
            <w:pPr>
              <w:rPr>
                <w:rFonts w:ascii="Times New Roman" w:hAnsi="Times New Roman" w:cs="Times New Roman"/>
                <w:b/>
                <w:sz w:val="20"/>
                <w:szCs w:val="20"/>
              </w:rPr>
            </w:pPr>
            <w:r w:rsidRPr="00786988">
              <w:rPr>
                <w:rFonts w:ascii="Times New Roman" w:hAnsi="Times New Roman" w:cs="Times New Roman"/>
                <w:b/>
                <w:sz w:val="20"/>
                <w:szCs w:val="20"/>
              </w:rPr>
              <w:t>Ņemts vērā</w:t>
            </w:r>
          </w:p>
        </w:tc>
      </w:tr>
      <w:tr w:rsidR="009F3809" w:rsidRPr="00786988" w14:paraId="4950B490" w14:textId="77777777" w:rsidTr="007F35E7">
        <w:tc>
          <w:tcPr>
            <w:tcW w:w="3126" w:type="dxa"/>
          </w:tcPr>
          <w:p w14:paraId="51E29116" w14:textId="6EE884BB" w:rsidR="009F3809" w:rsidRPr="00786988" w:rsidRDefault="00555914" w:rsidP="009F3809">
            <w:pPr>
              <w:rPr>
                <w:rFonts w:ascii="Times New Roman" w:hAnsi="Times New Roman" w:cs="Times New Roman"/>
                <w:sz w:val="20"/>
                <w:szCs w:val="20"/>
              </w:rPr>
            </w:pPr>
            <w:r w:rsidRPr="00786988">
              <w:rPr>
                <w:rFonts w:ascii="Times New Roman" w:hAnsi="Times New Roman" w:cs="Times New Roman"/>
                <w:sz w:val="20"/>
                <w:szCs w:val="20"/>
              </w:rPr>
              <w:t>216.</w:t>
            </w:r>
            <w:r w:rsidR="009F3809" w:rsidRPr="00786988">
              <w:rPr>
                <w:rFonts w:ascii="Times New Roman" w:hAnsi="Times New Roman" w:cs="Times New Roman"/>
                <w:sz w:val="20"/>
                <w:szCs w:val="20"/>
              </w:rPr>
              <w:t>Pamatnostādņu projekts,</w:t>
            </w:r>
          </w:p>
          <w:p w14:paraId="7BE4D6B9" w14:textId="77777777" w:rsidR="009F3809" w:rsidRPr="00786988" w:rsidRDefault="009F3809" w:rsidP="009F3809">
            <w:pPr>
              <w:rPr>
                <w:rFonts w:ascii="Times New Roman" w:hAnsi="Times New Roman" w:cs="Times New Roman"/>
                <w:sz w:val="20"/>
                <w:szCs w:val="20"/>
              </w:rPr>
            </w:pPr>
            <w:r w:rsidRPr="00786988">
              <w:rPr>
                <w:rFonts w:ascii="Times New Roman" w:hAnsi="Times New Roman" w:cs="Times New Roman"/>
                <w:sz w:val="20"/>
                <w:szCs w:val="20"/>
              </w:rPr>
              <w:t>Rīcības virziens “Sociālās aizsardzības un darba tirgus politikas horizontālie jautājumi”</w:t>
            </w:r>
          </w:p>
        </w:tc>
        <w:tc>
          <w:tcPr>
            <w:tcW w:w="6752" w:type="dxa"/>
          </w:tcPr>
          <w:p w14:paraId="150E8054" w14:textId="77777777" w:rsidR="009F3809" w:rsidRPr="00786988" w:rsidRDefault="009F3809" w:rsidP="009F3809">
            <w:pPr>
              <w:jc w:val="center"/>
              <w:rPr>
                <w:rFonts w:ascii="Times New Roman" w:hAnsi="Times New Roman" w:cs="Times New Roman"/>
                <w:b/>
                <w:sz w:val="20"/>
                <w:szCs w:val="20"/>
              </w:rPr>
            </w:pPr>
            <w:r w:rsidRPr="00786988">
              <w:rPr>
                <w:rFonts w:ascii="Times New Roman" w:hAnsi="Times New Roman" w:cs="Times New Roman"/>
                <w:b/>
                <w:sz w:val="20"/>
                <w:szCs w:val="20"/>
              </w:rPr>
              <w:t>SIF</w:t>
            </w:r>
          </w:p>
          <w:p w14:paraId="685DD993" w14:textId="77777777" w:rsidR="009F3809" w:rsidRPr="00786988" w:rsidRDefault="009F3809" w:rsidP="009F3809">
            <w:pPr>
              <w:jc w:val="both"/>
              <w:rPr>
                <w:rFonts w:ascii="Times New Roman" w:hAnsi="Times New Roman" w:cs="Times New Roman"/>
                <w:sz w:val="20"/>
                <w:szCs w:val="20"/>
              </w:rPr>
            </w:pPr>
            <w:r w:rsidRPr="00786988">
              <w:rPr>
                <w:rFonts w:ascii="Times New Roman" w:hAnsi="Times New Roman" w:cs="Times New Roman"/>
                <w:sz w:val="20"/>
                <w:szCs w:val="20"/>
              </w:rPr>
              <w:t>Lūdzam veikt precizējumus 5. rīcības virziena “Sociālās aizsardzības un darba tirgus politikas horizontālie jautājumi” 7. uzdevumā (28. lpp.), nosakot SIF par līdzatbildīgo institūciju uzdevuma īstenošanā, kā arī iekļaujot uzdevumā arī pārējos vienlīdzības aspektus un diskriminācijas pamatus, kā tie definēti pamatnostādņu projekta 6. pamatprincipā.</w:t>
            </w:r>
          </w:p>
        </w:tc>
        <w:tc>
          <w:tcPr>
            <w:tcW w:w="4495" w:type="dxa"/>
          </w:tcPr>
          <w:p w14:paraId="31DD6812" w14:textId="56035C1E" w:rsidR="005A6C7E" w:rsidRPr="00786988" w:rsidRDefault="00143330" w:rsidP="005A6C7E">
            <w:pPr>
              <w:jc w:val="both"/>
              <w:rPr>
                <w:rFonts w:ascii="Times New Roman" w:eastAsia="Calibri" w:hAnsi="Times New Roman" w:cs="Times New Roman"/>
                <w:b/>
                <w:sz w:val="20"/>
                <w:szCs w:val="20"/>
              </w:rPr>
            </w:pPr>
            <w:r>
              <w:rPr>
                <w:rFonts w:ascii="Times New Roman" w:eastAsia="Calibri" w:hAnsi="Times New Roman" w:cs="Times New Roman"/>
                <w:b/>
                <w:sz w:val="20"/>
                <w:szCs w:val="20"/>
              </w:rPr>
              <w:t>Ņ</w:t>
            </w:r>
            <w:r w:rsidR="005A6C7E" w:rsidRPr="00786988">
              <w:rPr>
                <w:rFonts w:ascii="Times New Roman" w:eastAsia="Calibri" w:hAnsi="Times New Roman" w:cs="Times New Roman"/>
                <w:b/>
                <w:sz w:val="20"/>
                <w:szCs w:val="20"/>
              </w:rPr>
              <w:t>emts vērā</w:t>
            </w:r>
          </w:p>
          <w:p w14:paraId="7370CC0B" w14:textId="59F1DA17" w:rsidR="009F3809" w:rsidRPr="00786988" w:rsidRDefault="009F3809" w:rsidP="005A6C7E">
            <w:pPr>
              <w:jc w:val="both"/>
              <w:rPr>
                <w:rFonts w:ascii="Times New Roman" w:hAnsi="Times New Roman" w:cs="Times New Roman"/>
                <w:sz w:val="20"/>
                <w:szCs w:val="20"/>
              </w:rPr>
            </w:pPr>
          </w:p>
        </w:tc>
      </w:tr>
      <w:tr w:rsidR="009F3809" w:rsidRPr="00786988" w14:paraId="46168E51" w14:textId="77777777" w:rsidTr="007F35E7">
        <w:tc>
          <w:tcPr>
            <w:tcW w:w="3126" w:type="dxa"/>
          </w:tcPr>
          <w:p w14:paraId="382BC7D0" w14:textId="6938F4AA" w:rsidR="009F3809" w:rsidRPr="00786988" w:rsidRDefault="00555914" w:rsidP="009F3809">
            <w:pPr>
              <w:rPr>
                <w:rFonts w:ascii="Times New Roman" w:hAnsi="Times New Roman" w:cs="Times New Roman"/>
                <w:sz w:val="20"/>
                <w:szCs w:val="20"/>
              </w:rPr>
            </w:pPr>
            <w:r w:rsidRPr="00786988">
              <w:rPr>
                <w:rFonts w:ascii="Times New Roman" w:hAnsi="Times New Roman" w:cs="Times New Roman"/>
                <w:sz w:val="20"/>
                <w:szCs w:val="20"/>
              </w:rPr>
              <w:t>217.</w:t>
            </w:r>
            <w:r w:rsidR="009F3809" w:rsidRPr="00786988">
              <w:rPr>
                <w:rFonts w:ascii="Times New Roman" w:hAnsi="Times New Roman" w:cs="Times New Roman"/>
                <w:sz w:val="20"/>
                <w:szCs w:val="20"/>
              </w:rPr>
              <w:t>Pamatnostādņu projekts,</w:t>
            </w:r>
          </w:p>
          <w:p w14:paraId="029D45B1" w14:textId="77777777" w:rsidR="009F3809" w:rsidRPr="00786988" w:rsidRDefault="009F3809" w:rsidP="009F3809">
            <w:pPr>
              <w:rPr>
                <w:rFonts w:ascii="Times New Roman" w:hAnsi="Times New Roman" w:cs="Times New Roman"/>
                <w:sz w:val="20"/>
                <w:szCs w:val="20"/>
              </w:rPr>
            </w:pPr>
            <w:r w:rsidRPr="00786988">
              <w:rPr>
                <w:rFonts w:ascii="Times New Roman" w:hAnsi="Times New Roman" w:cs="Times New Roman"/>
                <w:sz w:val="20"/>
                <w:szCs w:val="20"/>
              </w:rPr>
              <w:t>Rīcības virziens “Sociālās aizsardzības un darba tirgus politikas horizontālie jautājumi”</w:t>
            </w:r>
          </w:p>
        </w:tc>
        <w:tc>
          <w:tcPr>
            <w:tcW w:w="6752" w:type="dxa"/>
          </w:tcPr>
          <w:p w14:paraId="66874395" w14:textId="77777777" w:rsidR="009F3809" w:rsidRPr="00786988" w:rsidRDefault="009F3809" w:rsidP="009F3809">
            <w:pPr>
              <w:jc w:val="center"/>
              <w:rPr>
                <w:rFonts w:ascii="Times New Roman" w:eastAsia="Calibri" w:hAnsi="Times New Roman" w:cs="Times New Roman"/>
                <w:b/>
                <w:sz w:val="20"/>
                <w:szCs w:val="20"/>
              </w:rPr>
            </w:pPr>
            <w:r w:rsidRPr="00786988">
              <w:rPr>
                <w:rFonts w:ascii="Times New Roman" w:eastAsia="Calibri" w:hAnsi="Times New Roman" w:cs="Times New Roman"/>
                <w:b/>
                <w:sz w:val="20"/>
                <w:szCs w:val="20"/>
              </w:rPr>
              <w:t>LIZDA</w:t>
            </w:r>
          </w:p>
          <w:p w14:paraId="6E389261" w14:textId="77777777" w:rsidR="009F3809" w:rsidRPr="00786988" w:rsidRDefault="009F3809" w:rsidP="009F3809">
            <w:pPr>
              <w:jc w:val="both"/>
              <w:rPr>
                <w:rFonts w:ascii="Times New Roman" w:hAnsi="Times New Roman" w:cs="Times New Roman"/>
                <w:b/>
                <w:sz w:val="20"/>
                <w:szCs w:val="20"/>
              </w:rPr>
            </w:pPr>
            <w:r w:rsidRPr="00786988">
              <w:rPr>
                <w:rFonts w:ascii="Times New Roman" w:eastAsia="Calibri" w:hAnsi="Times New Roman" w:cs="Times New Roman"/>
                <w:sz w:val="20"/>
                <w:szCs w:val="20"/>
              </w:rPr>
              <w:t>LIZDA iebilst pret 5. Rīcības virzienā “Sociālās aizsardzības un darba tirgus politikas horizontālie jautājumi” 1. uzdevumā “Nodrošināt augsti kvalificēta darbaspēka piesaisti sociālās aizsardzības un darba tirgus pakalpojumus administrējošās institūcijās un to veiktspējas pilnveidošanu “  noteikto izpildes termiņu – 2027.gadu un rosina precizēt termiņu norādot, ka tas ir jāveic “regulāri”.</w:t>
            </w:r>
          </w:p>
        </w:tc>
        <w:tc>
          <w:tcPr>
            <w:tcW w:w="4495" w:type="dxa"/>
          </w:tcPr>
          <w:p w14:paraId="0B548F9F" w14:textId="78832183" w:rsidR="009F3809" w:rsidRPr="00786988" w:rsidRDefault="009854D2" w:rsidP="009854D2">
            <w:pPr>
              <w:rPr>
                <w:rFonts w:ascii="Times New Roman" w:hAnsi="Times New Roman" w:cs="Times New Roman"/>
                <w:b/>
                <w:sz w:val="20"/>
                <w:szCs w:val="20"/>
              </w:rPr>
            </w:pPr>
            <w:r w:rsidRPr="00786988">
              <w:rPr>
                <w:rFonts w:ascii="Times New Roman" w:hAnsi="Times New Roman" w:cs="Times New Roman"/>
                <w:b/>
                <w:sz w:val="20"/>
                <w:szCs w:val="20"/>
              </w:rPr>
              <w:t>Ņemts vērā</w:t>
            </w:r>
          </w:p>
        </w:tc>
      </w:tr>
      <w:tr w:rsidR="009F3809" w:rsidRPr="00786988" w14:paraId="3EC0B1BF" w14:textId="77777777" w:rsidTr="007F35E7">
        <w:tc>
          <w:tcPr>
            <w:tcW w:w="3126" w:type="dxa"/>
          </w:tcPr>
          <w:p w14:paraId="6A5EA52C" w14:textId="490F0BFA" w:rsidR="009F3809" w:rsidRPr="00786988" w:rsidRDefault="00555914" w:rsidP="009F3809">
            <w:pPr>
              <w:rPr>
                <w:rFonts w:ascii="Times New Roman" w:hAnsi="Times New Roman" w:cs="Times New Roman"/>
                <w:sz w:val="20"/>
                <w:szCs w:val="20"/>
              </w:rPr>
            </w:pPr>
            <w:r w:rsidRPr="00786988">
              <w:rPr>
                <w:rFonts w:ascii="Times New Roman" w:hAnsi="Times New Roman" w:cs="Times New Roman"/>
                <w:sz w:val="20"/>
                <w:szCs w:val="20"/>
              </w:rPr>
              <w:t>218.</w:t>
            </w:r>
            <w:r w:rsidR="009F3809" w:rsidRPr="00786988">
              <w:rPr>
                <w:rFonts w:ascii="Times New Roman" w:hAnsi="Times New Roman" w:cs="Times New Roman"/>
                <w:sz w:val="20"/>
                <w:szCs w:val="20"/>
              </w:rPr>
              <w:t>Pamatnostādņu projekts,</w:t>
            </w:r>
          </w:p>
          <w:p w14:paraId="4BF36A77" w14:textId="77777777" w:rsidR="009F3809" w:rsidRPr="00786988" w:rsidRDefault="009F3809" w:rsidP="009F3809">
            <w:pPr>
              <w:rPr>
                <w:rFonts w:ascii="Times New Roman" w:hAnsi="Times New Roman" w:cs="Times New Roman"/>
                <w:sz w:val="20"/>
                <w:szCs w:val="20"/>
              </w:rPr>
            </w:pPr>
            <w:r w:rsidRPr="00786988">
              <w:rPr>
                <w:rFonts w:ascii="Times New Roman" w:hAnsi="Times New Roman" w:cs="Times New Roman"/>
                <w:sz w:val="20"/>
                <w:szCs w:val="20"/>
              </w:rPr>
              <w:t>Rīcības virziens “Sociālās aizsardzības un darba tirgus politikas horizontālie jautājumi”</w:t>
            </w:r>
          </w:p>
        </w:tc>
        <w:tc>
          <w:tcPr>
            <w:tcW w:w="6752" w:type="dxa"/>
          </w:tcPr>
          <w:p w14:paraId="54483D22" w14:textId="77777777" w:rsidR="009F3809" w:rsidRPr="00786988" w:rsidRDefault="009F3809" w:rsidP="009F3809">
            <w:pPr>
              <w:jc w:val="center"/>
              <w:rPr>
                <w:rFonts w:ascii="Times New Roman" w:hAnsi="Times New Roman" w:cs="Times New Roman"/>
                <w:b/>
                <w:bCs/>
                <w:noProof/>
                <w:sz w:val="20"/>
                <w:szCs w:val="20"/>
              </w:rPr>
            </w:pPr>
            <w:r w:rsidRPr="00786988">
              <w:rPr>
                <w:rFonts w:ascii="Times New Roman" w:hAnsi="Times New Roman" w:cs="Times New Roman"/>
                <w:b/>
                <w:bCs/>
                <w:noProof/>
                <w:sz w:val="20"/>
                <w:szCs w:val="20"/>
              </w:rPr>
              <w:t>IZM</w:t>
            </w:r>
          </w:p>
          <w:p w14:paraId="725E1C63" w14:textId="77777777" w:rsidR="009F3809" w:rsidRPr="00786988" w:rsidRDefault="009F3809" w:rsidP="009F3809">
            <w:pPr>
              <w:jc w:val="both"/>
              <w:rPr>
                <w:rFonts w:ascii="Times New Roman" w:eastAsia="Calibri" w:hAnsi="Times New Roman" w:cs="Times New Roman"/>
                <w:b/>
                <w:sz w:val="20"/>
                <w:szCs w:val="20"/>
              </w:rPr>
            </w:pPr>
            <w:r w:rsidRPr="00786988">
              <w:rPr>
                <w:rFonts w:ascii="Times New Roman" w:hAnsi="Times New Roman" w:cs="Times New Roman"/>
                <w:bCs/>
                <w:noProof/>
                <w:sz w:val="20"/>
                <w:szCs w:val="20"/>
              </w:rPr>
              <w:t>izvērtēt iespēju papildināt 3., 5. vai 10. pasākumu ar uzdevumu vidējā termiņā nodrošināt datu padevi uz Valsts izglītības informācijas sistēmu, kas sniegtu iespējas nākotnē ieviest sociālo dimensiju izglītībā, tai skaitā augstākajā izglītībā (piemēram, attiecībā uz informāciju par invaliditāti un par daudzbērnu ģimenes statusu no  Valsts Sociālās apdrošināšanas aģentūras datiem par ģimenes valsts pabalsta saņēmējiem).</w:t>
            </w:r>
          </w:p>
        </w:tc>
        <w:tc>
          <w:tcPr>
            <w:tcW w:w="4495" w:type="dxa"/>
          </w:tcPr>
          <w:p w14:paraId="20C37A9D" w14:textId="20801671" w:rsidR="009854D2" w:rsidRPr="00786988" w:rsidRDefault="00143330" w:rsidP="009854D2">
            <w:pPr>
              <w:jc w:val="both"/>
              <w:rPr>
                <w:rFonts w:ascii="Times New Roman" w:eastAsia="Calibri" w:hAnsi="Times New Roman" w:cs="Times New Roman"/>
                <w:b/>
                <w:sz w:val="20"/>
                <w:szCs w:val="20"/>
              </w:rPr>
            </w:pPr>
            <w:r>
              <w:rPr>
                <w:rFonts w:ascii="Times New Roman" w:eastAsia="Calibri" w:hAnsi="Times New Roman" w:cs="Times New Roman"/>
                <w:b/>
                <w:sz w:val="20"/>
                <w:szCs w:val="20"/>
              </w:rPr>
              <w:t>Daļēji ņ</w:t>
            </w:r>
            <w:r w:rsidR="009854D2" w:rsidRPr="00786988">
              <w:rPr>
                <w:rFonts w:ascii="Times New Roman" w:eastAsia="Calibri" w:hAnsi="Times New Roman" w:cs="Times New Roman"/>
                <w:b/>
                <w:sz w:val="20"/>
                <w:szCs w:val="20"/>
              </w:rPr>
              <w:t>emts vērā</w:t>
            </w:r>
          </w:p>
          <w:p w14:paraId="1F73F668" w14:textId="5CD2453B" w:rsidR="009F3809" w:rsidRPr="00786988" w:rsidRDefault="00143330" w:rsidP="009854D2">
            <w:pPr>
              <w:jc w:val="both"/>
              <w:rPr>
                <w:rFonts w:ascii="Times New Roman" w:hAnsi="Times New Roman" w:cs="Times New Roman"/>
                <w:sz w:val="20"/>
                <w:szCs w:val="20"/>
              </w:rPr>
            </w:pPr>
            <w:r>
              <w:rPr>
                <w:rFonts w:ascii="Times New Roman" w:eastAsia="Calibri" w:hAnsi="Times New Roman" w:cs="Times New Roman"/>
                <w:sz w:val="20"/>
                <w:szCs w:val="20"/>
              </w:rPr>
              <w:t>Pamatnostādņu 21.uzdevuma līdzatbildīgo institūciju</w:t>
            </w:r>
            <w:r w:rsidR="008E2E7F">
              <w:rPr>
                <w:rFonts w:ascii="Times New Roman" w:eastAsia="Calibri" w:hAnsi="Times New Roman" w:cs="Times New Roman"/>
                <w:sz w:val="20"/>
                <w:szCs w:val="20"/>
              </w:rPr>
              <w:t xml:space="preserve"> saraksts papildināts ar IZM, turpmākā īstenošanas procesā tiks vērtēti datu apmaiņas jautājumi ar </w:t>
            </w:r>
            <w:r w:rsidR="009854D2" w:rsidRPr="00786988">
              <w:rPr>
                <w:rFonts w:ascii="Times New Roman" w:eastAsia="Calibri" w:hAnsi="Times New Roman" w:cs="Times New Roman"/>
                <w:sz w:val="20"/>
                <w:szCs w:val="20"/>
              </w:rPr>
              <w:t xml:space="preserve">Valsts izglītības IS (VIIS). </w:t>
            </w:r>
            <w:r w:rsidR="008E2E7F">
              <w:rPr>
                <w:rFonts w:ascii="Times New Roman" w:eastAsia="Calibri" w:hAnsi="Times New Roman" w:cs="Times New Roman"/>
                <w:sz w:val="20"/>
                <w:szCs w:val="20"/>
              </w:rPr>
              <w:t>Līdztekus informējam, ka</w:t>
            </w:r>
            <w:r w:rsidR="009854D2" w:rsidRPr="00786988">
              <w:rPr>
                <w:rFonts w:ascii="Times New Roman" w:eastAsia="Calibri" w:hAnsi="Times New Roman" w:cs="Times New Roman"/>
                <w:sz w:val="20"/>
                <w:szCs w:val="20"/>
              </w:rPr>
              <w:t xml:space="preserve"> VSAA </w:t>
            </w:r>
            <w:r w:rsidR="008E2E7F">
              <w:rPr>
                <w:rFonts w:ascii="Times New Roman" w:eastAsia="Calibri" w:hAnsi="Times New Roman" w:cs="Times New Roman"/>
                <w:sz w:val="20"/>
                <w:szCs w:val="20"/>
              </w:rPr>
              <w:t xml:space="preserve">nenodrošinās datu sniegšanu par </w:t>
            </w:r>
            <w:proofErr w:type="spellStart"/>
            <w:r w:rsidR="008E2E7F">
              <w:rPr>
                <w:rFonts w:ascii="Times New Roman" w:eastAsia="Calibri" w:hAnsi="Times New Roman" w:cs="Times New Roman"/>
                <w:sz w:val="20"/>
                <w:szCs w:val="20"/>
              </w:rPr>
              <w:t>daudzbērnu</w:t>
            </w:r>
            <w:proofErr w:type="spellEnd"/>
            <w:r w:rsidR="008E2E7F">
              <w:rPr>
                <w:rFonts w:ascii="Times New Roman" w:eastAsia="Calibri" w:hAnsi="Times New Roman" w:cs="Times New Roman"/>
                <w:sz w:val="20"/>
                <w:szCs w:val="20"/>
              </w:rPr>
              <w:t xml:space="preserve"> ģimenēm</w:t>
            </w:r>
            <w:r w:rsidR="009854D2" w:rsidRPr="00786988">
              <w:rPr>
                <w:rFonts w:ascii="Times New Roman" w:eastAsia="Calibri" w:hAnsi="Times New Roman" w:cs="Times New Roman"/>
                <w:sz w:val="20"/>
                <w:szCs w:val="20"/>
              </w:rPr>
              <w:t xml:space="preserve">, jo pirmkārt, nav valstī novienādots termina skaidrojums, kas ir daudzbērnu ģimene un kā to noteikt pēc administratīvajos reģistros iekļautajām pazīmēm. VSAA konkrēts pabalsts daudzbērnu ģimenēm nav, bet ir atzīme par bērnu skaitu vienai personai. </w:t>
            </w:r>
          </w:p>
        </w:tc>
      </w:tr>
      <w:tr w:rsidR="00617462" w:rsidRPr="00786988" w14:paraId="09415C97" w14:textId="77777777" w:rsidTr="007F35E7">
        <w:tc>
          <w:tcPr>
            <w:tcW w:w="3126" w:type="dxa"/>
          </w:tcPr>
          <w:p w14:paraId="016FCE8C" w14:textId="614B5713" w:rsidR="00617462" w:rsidRPr="00786988" w:rsidRDefault="00555914" w:rsidP="00617462">
            <w:pPr>
              <w:rPr>
                <w:rFonts w:ascii="Times New Roman" w:hAnsi="Times New Roman" w:cs="Times New Roman"/>
                <w:sz w:val="20"/>
                <w:szCs w:val="20"/>
              </w:rPr>
            </w:pPr>
            <w:r w:rsidRPr="00786988">
              <w:rPr>
                <w:rFonts w:ascii="Times New Roman" w:hAnsi="Times New Roman" w:cs="Times New Roman"/>
                <w:sz w:val="20"/>
                <w:szCs w:val="20"/>
              </w:rPr>
              <w:lastRenderedPageBreak/>
              <w:t>219.</w:t>
            </w:r>
            <w:r w:rsidR="00617462" w:rsidRPr="00786988">
              <w:rPr>
                <w:rFonts w:ascii="Times New Roman" w:hAnsi="Times New Roman" w:cs="Times New Roman"/>
                <w:sz w:val="20"/>
                <w:szCs w:val="20"/>
              </w:rPr>
              <w:t>Pamatnostādņu projekts,</w:t>
            </w:r>
          </w:p>
          <w:p w14:paraId="39538263" w14:textId="77777777" w:rsidR="00617462" w:rsidRPr="00786988" w:rsidRDefault="00617462" w:rsidP="00617462">
            <w:pPr>
              <w:rPr>
                <w:rFonts w:ascii="Times New Roman" w:hAnsi="Times New Roman" w:cs="Times New Roman"/>
                <w:sz w:val="20"/>
                <w:szCs w:val="20"/>
              </w:rPr>
            </w:pPr>
            <w:r w:rsidRPr="00786988">
              <w:rPr>
                <w:rFonts w:ascii="Times New Roman" w:hAnsi="Times New Roman" w:cs="Times New Roman"/>
                <w:sz w:val="20"/>
                <w:szCs w:val="20"/>
              </w:rPr>
              <w:t>Rīcības virziens “Sociālās aizsardzības un darba tirgus politikas horizontālie jautājumi”</w:t>
            </w:r>
          </w:p>
        </w:tc>
        <w:tc>
          <w:tcPr>
            <w:tcW w:w="6752" w:type="dxa"/>
          </w:tcPr>
          <w:p w14:paraId="53BDEC47" w14:textId="77777777" w:rsidR="00617462" w:rsidRPr="00786988" w:rsidRDefault="00617462" w:rsidP="00617462">
            <w:pPr>
              <w:jc w:val="center"/>
              <w:rPr>
                <w:rFonts w:ascii="Times New Roman" w:hAnsi="Times New Roman" w:cs="Times New Roman"/>
                <w:b/>
                <w:sz w:val="20"/>
                <w:szCs w:val="20"/>
              </w:rPr>
            </w:pPr>
            <w:r w:rsidRPr="00786988">
              <w:rPr>
                <w:rFonts w:ascii="Times New Roman" w:hAnsi="Times New Roman" w:cs="Times New Roman"/>
                <w:b/>
                <w:sz w:val="20"/>
                <w:szCs w:val="20"/>
              </w:rPr>
              <w:t>LSA</w:t>
            </w:r>
          </w:p>
          <w:p w14:paraId="381E3CB4" w14:textId="77777777" w:rsidR="00617462" w:rsidRPr="00786988" w:rsidRDefault="00617462" w:rsidP="00617462">
            <w:pPr>
              <w:jc w:val="both"/>
              <w:rPr>
                <w:rFonts w:ascii="Times New Roman" w:hAnsi="Times New Roman" w:cs="Times New Roman"/>
                <w:b/>
                <w:sz w:val="20"/>
                <w:szCs w:val="20"/>
              </w:rPr>
            </w:pPr>
            <w:r w:rsidRPr="00786988">
              <w:rPr>
                <w:rFonts w:ascii="Times New Roman" w:hAnsi="Times New Roman" w:cs="Times New Roman"/>
                <w:color w:val="000000"/>
                <w:sz w:val="20"/>
                <w:szCs w:val="20"/>
                <w:lang w:eastAsia="lv-LV" w:bidi="lv-LV"/>
              </w:rPr>
              <w:t xml:space="preserve">Esošo sociālo pakalpojumu sistēmas uzdevumu uzskaitījumā būtu jāizvērš punkts </w:t>
            </w:r>
            <w:r w:rsidRPr="00786988">
              <w:rPr>
                <w:rFonts w:ascii="Times New Roman" w:hAnsi="Times New Roman" w:cs="Times New Roman"/>
                <w:b/>
                <w:color w:val="000000"/>
                <w:sz w:val="20"/>
                <w:szCs w:val="20"/>
                <w:lang w:eastAsia="lv-LV" w:bidi="lv-LV"/>
              </w:rPr>
              <w:t xml:space="preserve">1.6. </w:t>
            </w:r>
            <w:r w:rsidRPr="00786988">
              <w:rPr>
                <w:rStyle w:val="Bodytext2Bold"/>
                <w:rFonts w:ascii="Times New Roman" w:hAnsi="Times New Roman" w:cs="Times New Roman"/>
                <w:b w:val="0"/>
                <w:sz w:val="20"/>
                <w:szCs w:val="20"/>
              </w:rPr>
              <w:t>Paplašināt IT tehnoloģiju izmantošanu procesa organizēšana un pakalpojumu sniegšanā un dažādu IT sistēmu integritāti.</w:t>
            </w:r>
            <w:r w:rsidRPr="00786988">
              <w:rPr>
                <w:rStyle w:val="Bodytext2Bold"/>
                <w:rFonts w:ascii="Times New Roman" w:hAnsi="Times New Roman" w:cs="Times New Roman"/>
                <w:sz w:val="20"/>
                <w:szCs w:val="20"/>
              </w:rPr>
              <w:t xml:space="preserve"> </w:t>
            </w:r>
            <w:r w:rsidRPr="00786988">
              <w:rPr>
                <w:rFonts w:ascii="Times New Roman" w:hAnsi="Times New Roman" w:cs="Times New Roman"/>
                <w:color w:val="000000"/>
                <w:sz w:val="20"/>
                <w:szCs w:val="20"/>
                <w:lang w:eastAsia="lv-LV" w:bidi="lv-LV"/>
              </w:rPr>
              <w:t xml:space="preserve">LM ir politikas veidotājs, tam nav, un manuprāt tam arī nevajadzētu būt šādu inovāciju attīstītājam. (Korekcijas vēstījumā). Rīcībai un LM atbildībai būtu jābūt vērstai uz mērķi "lai šādas tehnoloģijas veidotos", un, lai tās sadarbotos kopējam mērķim, jo LM (valsts) domā par cilvēkresursu pieejamību un tehnoloģijas būtiski </w:t>
            </w:r>
            <w:proofErr w:type="spellStart"/>
            <w:r w:rsidRPr="00786988">
              <w:rPr>
                <w:rFonts w:ascii="Times New Roman" w:hAnsi="Times New Roman" w:cs="Times New Roman"/>
                <w:color w:val="000000"/>
                <w:sz w:val="20"/>
                <w:szCs w:val="20"/>
                <w:lang w:eastAsia="lv-LV" w:bidi="lv-LV"/>
              </w:rPr>
              <w:t>efektivizē</w:t>
            </w:r>
            <w:proofErr w:type="spellEnd"/>
            <w:r w:rsidRPr="00786988">
              <w:rPr>
                <w:rFonts w:ascii="Times New Roman" w:hAnsi="Times New Roman" w:cs="Times New Roman"/>
                <w:color w:val="000000"/>
                <w:sz w:val="20"/>
                <w:szCs w:val="20"/>
                <w:lang w:eastAsia="lv-LV" w:bidi="lv-LV"/>
              </w:rPr>
              <w:t xml:space="preserve"> darbu, kas ir svarīgi darbinieku deficīta apstākļos, procesa organizēšanā un arī pakalpojumu sniegšanā. Papildus tam strukturēta informācija no datu sistēmām, lokālajiem sistēmu plānotājiem var dot pamatu jaunu pakalpojumu veidošanai. </w:t>
            </w:r>
            <w:r w:rsidRPr="00786988">
              <w:rPr>
                <w:rFonts w:ascii="Times New Roman" w:hAnsi="Times New Roman" w:cs="Times New Roman"/>
                <w:b/>
                <w:color w:val="000000"/>
                <w:sz w:val="20"/>
                <w:szCs w:val="20"/>
                <w:lang w:eastAsia="lv-LV" w:bidi="lv-LV"/>
              </w:rPr>
              <w:t>Līdzīgi būtu jāprecizē 5. Rīcības</w:t>
            </w:r>
            <w:r w:rsidRPr="00786988">
              <w:rPr>
                <w:rFonts w:ascii="Times New Roman" w:hAnsi="Times New Roman" w:cs="Times New Roman"/>
                <w:b/>
                <w:sz w:val="20"/>
                <w:szCs w:val="20"/>
              </w:rPr>
              <w:t xml:space="preserve"> </w:t>
            </w:r>
            <w:r w:rsidRPr="00786988">
              <w:rPr>
                <w:rFonts w:ascii="Times New Roman" w:hAnsi="Times New Roman" w:cs="Times New Roman"/>
                <w:b/>
                <w:color w:val="000000"/>
                <w:sz w:val="20"/>
                <w:szCs w:val="20"/>
                <w:lang w:eastAsia="lv-LV" w:bidi="lv-LV"/>
              </w:rPr>
              <w:t>virziena "... horizontālie jautājumi 5. un 10. punkti akcentējot sistēmu integritātes uzdevumu, nevis jaunu sistēmu radīšanas uzdevumu</w:t>
            </w:r>
          </w:p>
        </w:tc>
        <w:tc>
          <w:tcPr>
            <w:tcW w:w="4495" w:type="dxa"/>
          </w:tcPr>
          <w:p w14:paraId="6C881010" w14:textId="6B88AB51" w:rsidR="00617462" w:rsidRPr="00786988" w:rsidRDefault="006C6287" w:rsidP="009854D2">
            <w:pPr>
              <w:jc w:val="both"/>
              <w:rPr>
                <w:rFonts w:ascii="Times New Roman" w:hAnsi="Times New Roman" w:cs="Times New Roman"/>
                <w:b/>
                <w:sz w:val="20"/>
                <w:szCs w:val="20"/>
              </w:rPr>
            </w:pPr>
            <w:r w:rsidRPr="00786988">
              <w:rPr>
                <w:rFonts w:ascii="Times New Roman" w:hAnsi="Times New Roman" w:cs="Times New Roman"/>
                <w:b/>
                <w:sz w:val="20"/>
                <w:szCs w:val="20"/>
              </w:rPr>
              <w:t>Nav ņemts vērā</w:t>
            </w:r>
          </w:p>
          <w:p w14:paraId="7B0BA838" w14:textId="781D64E8" w:rsidR="006C6287" w:rsidRPr="00786988" w:rsidRDefault="008E2E7F" w:rsidP="008E2E7F">
            <w:pPr>
              <w:widowControl w:val="0"/>
              <w:jc w:val="both"/>
              <w:rPr>
                <w:rFonts w:ascii="Times New Roman" w:hAnsi="Times New Roman" w:cs="Times New Roman"/>
                <w:sz w:val="20"/>
                <w:szCs w:val="20"/>
              </w:rPr>
            </w:pPr>
            <w:r>
              <w:rPr>
                <w:rFonts w:ascii="Times New Roman" w:hAnsi="Times New Roman" w:cs="Times New Roman"/>
                <w:sz w:val="20"/>
                <w:szCs w:val="20"/>
              </w:rPr>
              <w:t xml:space="preserve">IT sistēmu integritāte un jaunu sistēmu veidošanas iespējas, primāri, ir vērtējamas pret šo sistēmu mērķi, potenciālo lietotāju specifiku, sistēmas darbības un ieguldījumu efektivitāti. Valsts pārvaldes institūcijas var būt efektīvi jaunu sistēmu attīstītāji, paplašinot šo sistēmu lietošanas iespējas arī ārējiem izmantotājiem no privātā un nevalstiskā sektora, tādējādi arī taupot ieguldītos resursus. </w:t>
            </w:r>
            <w:r w:rsidR="006C6287" w:rsidRPr="00786988">
              <w:rPr>
                <w:rFonts w:ascii="Times New Roman" w:hAnsi="Times New Roman" w:cs="Times New Roman"/>
                <w:sz w:val="20"/>
                <w:szCs w:val="20"/>
              </w:rPr>
              <w:t>Prognozēšanas IS vispār fundamentāls ieguldījums valsts finanšu plānošanā ilgtermiņā līdz pat 70 gadiem.</w:t>
            </w:r>
          </w:p>
        </w:tc>
      </w:tr>
      <w:tr w:rsidR="00F2144A" w:rsidRPr="00786988" w14:paraId="58AD06E8" w14:textId="77777777" w:rsidTr="007F35E7">
        <w:tc>
          <w:tcPr>
            <w:tcW w:w="3126" w:type="dxa"/>
          </w:tcPr>
          <w:p w14:paraId="2B89C43B" w14:textId="22586B44" w:rsidR="00F2144A" w:rsidRPr="00786988" w:rsidRDefault="00555914" w:rsidP="00F2144A">
            <w:pPr>
              <w:rPr>
                <w:rFonts w:ascii="Times New Roman" w:hAnsi="Times New Roman" w:cs="Times New Roman"/>
                <w:sz w:val="20"/>
                <w:szCs w:val="20"/>
              </w:rPr>
            </w:pPr>
            <w:r w:rsidRPr="00786988">
              <w:rPr>
                <w:rFonts w:ascii="Times New Roman" w:hAnsi="Times New Roman" w:cs="Times New Roman"/>
                <w:sz w:val="20"/>
                <w:szCs w:val="20"/>
              </w:rPr>
              <w:t>220.</w:t>
            </w:r>
            <w:r w:rsidR="00F2144A" w:rsidRPr="00786988">
              <w:rPr>
                <w:rFonts w:ascii="Times New Roman" w:hAnsi="Times New Roman" w:cs="Times New Roman"/>
                <w:sz w:val="20"/>
                <w:szCs w:val="20"/>
              </w:rPr>
              <w:t>Pamatnostādņu projekts,</w:t>
            </w:r>
          </w:p>
          <w:p w14:paraId="5F39C7D3" w14:textId="77777777" w:rsidR="00F2144A" w:rsidRPr="00786988" w:rsidRDefault="00F2144A" w:rsidP="00F2144A">
            <w:pPr>
              <w:rPr>
                <w:rFonts w:ascii="Times New Roman" w:hAnsi="Times New Roman" w:cs="Times New Roman"/>
                <w:sz w:val="20"/>
                <w:szCs w:val="20"/>
              </w:rPr>
            </w:pPr>
            <w:r w:rsidRPr="00786988">
              <w:rPr>
                <w:rFonts w:ascii="Times New Roman" w:hAnsi="Times New Roman" w:cs="Times New Roman"/>
                <w:sz w:val="20"/>
                <w:szCs w:val="20"/>
              </w:rPr>
              <w:t>Rīcības virziens “Sociālās aizsardzības un darba tirgus politikas horizontālie jautājumi”</w:t>
            </w:r>
          </w:p>
        </w:tc>
        <w:tc>
          <w:tcPr>
            <w:tcW w:w="6752" w:type="dxa"/>
          </w:tcPr>
          <w:p w14:paraId="46B3D2ED" w14:textId="77777777" w:rsidR="00F2144A" w:rsidRPr="00786988" w:rsidRDefault="00F2144A" w:rsidP="00617462">
            <w:pPr>
              <w:jc w:val="center"/>
              <w:rPr>
                <w:rFonts w:ascii="Times New Roman" w:hAnsi="Times New Roman" w:cs="Times New Roman"/>
                <w:b/>
                <w:sz w:val="20"/>
                <w:szCs w:val="20"/>
              </w:rPr>
            </w:pPr>
            <w:r w:rsidRPr="00786988">
              <w:rPr>
                <w:rFonts w:ascii="Times New Roman" w:hAnsi="Times New Roman" w:cs="Times New Roman"/>
                <w:b/>
                <w:sz w:val="20"/>
                <w:szCs w:val="20"/>
              </w:rPr>
              <w:t>PKC</w:t>
            </w:r>
          </w:p>
          <w:p w14:paraId="7BAFAFCD" w14:textId="77777777" w:rsidR="00F2144A" w:rsidRPr="00786988" w:rsidRDefault="00F2144A" w:rsidP="00F2144A">
            <w:pPr>
              <w:jc w:val="both"/>
              <w:rPr>
                <w:rFonts w:ascii="Times New Roman" w:hAnsi="Times New Roman" w:cs="Times New Roman"/>
                <w:b/>
                <w:sz w:val="20"/>
                <w:szCs w:val="20"/>
              </w:rPr>
            </w:pPr>
            <w:r w:rsidRPr="00786988">
              <w:rPr>
                <w:rFonts w:ascii="Times New Roman" w:hAnsi="Times New Roman" w:cs="Times New Roman"/>
                <w:color w:val="212121"/>
                <w:sz w:val="20"/>
                <w:szCs w:val="20"/>
              </w:rPr>
              <w:t>Redakcionāli priekšlikumi uzdevumu formulējumiem</w:t>
            </w:r>
          </w:p>
        </w:tc>
        <w:tc>
          <w:tcPr>
            <w:tcW w:w="4495" w:type="dxa"/>
          </w:tcPr>
          <w:p w14:paraId="1DF84648" w14:textId="443B8D5B" w:rsidR="00F2144A" w:rsidRPr="00786988" w:rsidRDefault="00F96BD8" w:rsidP="00617462">
            <w:pPr>
              <w:rPr>
                <w:rFonts w:ascii="Times New Roman" w:hAnsi="Times New Roman" w:cs="Times New Roman"/>
                <w:b/>
                <w:sz w:val="20"/>
                <w:szCs w:val="20"/>
              </w:rPr>
            </w:pPr>
            <w:r w:rsidRPr="00786988">
              <w:rPr>
                <w:rFonts w:ascii="Times New Roman" w:hAnsi="Times New Roman" w:cs="Times New Roman"/>
                <w:b/>
                <w:sz w:val="20"/>
                <w:szCs w:val="20"/>
              </w:rPr>
              <w:t>Daļēji ņemts vērā</w:t>
            </w:r>
          </w:p>
        </w:tc>
      </w:tr>
      <w:tr w:rsidR="00617462" w:rsidRPr="00786988" w14:paraId="6877D363" w14:textId="77777777" w:rsidTr="007F35E7">
        <w:tc>
          <w:tcPr>
            <w:tcW w:w="3126" w:type="dxa"/>
          </w:tcPr>
          <w:p w14:paraId="2FB80024" w14:textId="3517D0BE" w:rsidR="00617462" w:rsidRPr="00786988" w:rsidRDefault="00555914" w:rsidP="00617462">
            <w:pPr>
              <w:rPr>
                <w:rFonts w:ascii="Times New Roman" w:hAnsi="Times New Roman" w:cs="Times New Roman"/>
                <w:sz w:val="20"/>
                <w:szCs w:val="20"/>
              </w:rPr>
            </w:pPr>
            <w:r w:rsidRPr="00786988">
              <w:rPr>
                <w:rFonts w:ascii="Times New Roman" w:hAnsi="Times New Roman" w:cs="Times New Roman"/>
                <w:sz w:val="20"/>
                <w:szCs w:val="20"/>
              </w:rPr>
              <w:t>221.</w:t>
            </w:r>
            <w:r w:rsidR="00617462" w:rsidRPr="00786988">
              <w:rPr>
                <w:rFonts w:ascii="Times New Roman" w:hAnsi="Times New Roman" w:cs="Times New Roman"/>
                <w:sz w:val="20"/>
                <w:szCs w:val="20"/>
              </w:rPr>
              <w:t>Pamatnostādņu projekts,</w:t>
            </w:r>
          </w:p>
          <w:p w14:paraId="40EA2CA3" w14:textId="77777777" w:rsidR="00617462" w:rsidRPr="00786988" w:rsidRDefault="00617462" w:rsidP="00617462">
            <w:pPr>
              <w:rPr>
                <w:rFonts w:ascii="Times New Roman" w:hAnsi="Times New Roman" w:cs="Times New Roman"/>
                <w:sz w:val="20"/>
                <w:szCs w:val="20"/>
              </w:rPr>
            </w:pPr>
            <w:r w:rsidRPr="00786988">
              <w:rPr>
                <w:rFonts w:ascii="Times New Roman" w:hAnsi="Times New Roman" w:cs="Times New Roman"/>
                <w:sz w:val="20"/>
                <w:szCs w:val="20"/>
              </w:rPr>
              <w:t>Ietekme uz valsts un pašvaldību budžetu</w:t>
            </w:r>
          </w:p>
        </w:tc>
        <w:tc>
          <w:tcPr>
            <w:tcW w:w="6752" w:type="dxa"/>
          </w:tcPr>
          <w:p w14:paraId="72BF2E98" w14:textId="77777777" w:rsidR="00617462" w:rsidRPr="00786988" w:rsidRDefault="00617462" w:rsidP="00617462">
            <w:pPr>
              <w:jc w:val="center"/>
              <w:rPr>
                <w:rFonts w:ascii="Times New Roman" w:eastAsia="Calibri" w:hAnsi="Times New Roman" w:cs="Times New Roman"/>
                <w:b/>
                <w:sz w:val="20"/>
                <w:szCs w:val="20"/>
              </w:rPr>
            </w:pPr>
            <w:r w:rsidRPr="00786988">
              <w:rPr>
                <w:rFonts w:ascii="Times New Roman" w:eastAsia="Calibri" w:hAnsi="Times New Roman" w:cs="Times New Roman"/>
                <w:b/>
                <w:sz w:val="20"/>
                <w:szCs w:val="20"/>
              </w:rPr>
              <w:t>Latvijas Lielo pilsētu asociācija</w:t>
            </w:r>
          </w:p>
          <w:p w14:paraId="2B6B8511" w14:textId="77777777" w:rsidR="00617462" w:rsidRPr="00786988" w:rsidRDefault="00617462" w:rsidP="00617462">
            <w:pPr>
              <w:rPr>
                <w:rFonts w:ascii="Times New Roman" w:hAnsi="Times New Roman" w:cs="Times New Roman"/>
                <w:sz w:val="20"/>
                <w:szCs w:val="20"/>
              </w:rPr>
            </w:pPr>
            <w:r w:rsidRPr="00786988">
              <w:rPr>
                <w:rFonts w:ascii="Times New Roman" w:eastAsia="Calibri" w:hAnsi="Times New Roman" w:cs="Times New Roman"/>
                <w:sz w:val="20"/>
                <w:szCs w:val="20"/>
              </w:rPr>
              <w:t xml:space="preserve">Atkārtoti norādām, ka Pamatnostādnes </w:t>
            </w:r>
            <w:r w:rsidRPr="00786988">
              <w:rPr>
                <w:rFonts w:ascii="Times New Roman" w:eastAsia="Calibri" w:hAnsi="Times New Roman" w:cs="Times New Roman"/>
                <w:b/>
                <w:sz w:val="20"/>
                <w:szCs w:val="20"/>
              </w:rPr>
              <w:t>nav saskaņojamas</w:t>
            </w:r>
            <w:r w:rsidRPr="00786988">
              <w:rPr>
                <w:rFonts w:ascii="Times New Roman" w:eastAsia="Calibri" w:hAnsi="Times New Roman" w:cs="Times New Roman"/>
                <w:sz w:val="20"/>
                <w:szCs w:val="20"/>
              </w:rPr>
              <w:t>, kamēr  nav izstrādāta ietekme uz pašvaldību budžetiem.</w:t>
            </w:r>
          </w:p>
        </w:tc>
        <w:tc>
          <w:tcPr>
            <w:tcW w:w="4495" w:type="dxa"/>
          </w:tcPr>
          <w:p w14:paraId="509313C6" w14:textId="2770604B" w:rsidR="002F32C3" w:rsidRPr="00786988" w:rsidRDefault="000B3BCC" w:rsidP="002F32C3">
            <w:pPr>
              <w:jc w:val="both"/>
              <w:rPr>
                <w:rFonts w:ascii="Times New Roman" w:hAnsi="Times New Roman" w:cs="Times New Roman"/>
                <w:b/>
                <w:sz w:val="20"/>
                <w:szCs w:val="20"/>
              </w:rPr>
            </w:pPr>
            <w:r>
              <w:rPr>
                <w:rFonts w:ascii="Times New Roman" w:hAnsi="Times New Roman" w:cs="Times New Roman"/>
                <w:b/>
                <w:sz w:val="20"/>
                <w:szCs w:val="20"/>
              </w:rPr>
              <w:t>Ņ</w:t>
            </w:r>
            <w:r w:rsidR="002F32C3" w:rsidRPr="00786988">
              <w:rPr>
                <w:rFonts w:ascii="Times New Roman" w:hAnsi="Times New Roman" w:cs="Times New Roman"/>
                <w:b/>
                <w:sz w:val="20"/>
                <w:szCs w:val="20"/>
              </w:rPr>
              <w:t>emts vērā</w:t>
            </w:r>
          </w:p>
          <w:p w14:paraId="56DC9CCA" w14:textId="09C90259" w:rsidR="00617462" w:rsidRPr="00786988" w:rsidRDefault="002F32C3" w:rsidP="002F32C3">
            <w:pPr>
              <w:jc w:val="both"/>
              <w:rPr>
                <w:rFonts w:ascii="Times New Roman" w:hAnsi="Times New Roman" w:cs="Times New Roman"/>
                <w:sz w:val="20"/>
                <w:szCs w:val="20"/>
              </w:rPr>
            </w:pPr>
            <w:r w:rsidRPr="00786988">
              <w:rPr>
                <w:rFonts w:ascii="Times New Roman" w:hAnsi="Times New Roman" w:cs="Times New Roman"/>
                <w:sz w:val="20"/>
                <w:szCs w:val="20"/>
              </w:rPr>
              <w:t>Sabiedriskās apspriešanas mērķis ir viedokļu apzināšana par dokumenta projektu. Ietekmes uz valsts un pašvaldību budžetiem aprēķins</w:t>
            </w:r>
            <w:r w:rsidR="00F83A37">
              <w:rPr>
                <w:rFonts w:ascii="Times New Roman" w:hAnsi="Times New Roman" w:cs="Times New Roman"/>
                <w:sz w:val="20"/>
                <w:szCs w:val="20"/>
              </w:rPr>
              <w:t>, norāde uz iespējamu ietekmi</w:t>
            </w:r>
            <w:r w:rsidRPr="00786988">
              <w:rPr>
                <w:rFonts w:ascii="Times New Roman" w:hAnsi="Times New Roman" w:cs="Times New Roman"/>
                <w:sz w:val="20"/>
                <w:szCs w:val="20"/>
              </w:rPr>
              <w:t xml:space="preserve"> tiks iekļauts Pamatnostādņu projektā</w:t>
            </w:r>
            <w:r w:rsidR="00F83A37">
              <w:rPr>
                <w:rFonts w:ascii="Times New Roman" w:hAnsi="Times New Roman" w:cs="Times New Roman"/>
                <w:sz w:val="20"/>
                <w:szCs w:val="20"/>
              </w:rPr>
              <w:t xml:space="preserve"> un 5.pielikumā</w:t>
            </w:r>
            <w:r w:rsidRPr="00786988">
              <w:rPr>
                <w:rFonts w:ascii="Times New Roman" w:hAnsi="Times New Roman" w:cs="Times New Roman"/>
                <w:sz w:val="20"/>
                <w:szCs w:val="20"/>
              </w:rPr>
              <w:t>, uzsākot tā oficiālo saskaņošanas procesu, t.i., pirms izsludināšanas valsts sekretāru sanāksmē.</w:t>
            </w:r>
          </w:p>
        </w:tc>
      </w:tr>
      <w:tr w:rsidR="00217B21" w:rsidRPr="00786988" w14:paraId="19F360FB" w14:textId="77777777" w:rsidTr="008F7774">
        <w:tc>
          <w:tcPr>
            <w:tcW w:w="3126" w:type="dxa"/>
            <w:tcBorders>
              <w:bottom w:val="single" w:sz="4" w:space="0" w:color="auto"/>
            </w:tcBorders>
          </w:tcPr>
          <w:p w14:paraId="57F56D48" w14:textId="6DAFD5F9" w:rsidR="00217B21" w:rsidRPr="00786988" w:rsidRDefault="00555914" w:rsidP="00217B21">
            <w:pPr>
              <w:rPr>
                <w:rFonts w:ascii="Times New Roman" w:hAnsi="Times New Roman" w:cs="Times New Roman"/>
                <w:sz w:val="20"/>
                <w:szCs w:val="20"/>
              </w:rPr>
            </w:pPr>
            <w:r w:rsidRPr="00786988">
              <w:rPr>
                <w:rFonts w:ascii="Times New Roman" w:hAnsi="Times New Roman" w:cs="Times New Roman"/>
                <w:sz w:val="20"/>
                <w:szCs w:val="20"/>
              </w:rPr>
              <w:t>222.</w:t>
            </w:r>
            <w:r w:rsidR="00217B21" w:rsidRPr="00786988">
              <w:rPr>
                <w:rFonts w:ascii="Times New Roman" w:hAnsi="Times New Roman" w:cs="Times New Roman"/>
                <w:sz w:val="20"/>
                <w:szCs w:val="20"/>
              </w:rPr>
              <w:t>Pamatnostādņu projekts,</w:t>
            </w:r>
          </w:p>
          <w:p w14:paraId="7D6E47B5" w14:textId="77777777" w:rsidR="00217B21" w:rsidRPr="00786988" w:rsidRDefault="00217B21" w:rsidP="00217B21">
            <w:pPr>
              <w:rPr>
                <w:rFonts w:ascii="Times New Roman" w:hAnsi="Times New Roman" w:cs="Times New Roman"/>
                <w:sz w:val="20"/>
                <w:szCs w:val="20"/>
              </w:rPr>
            </w:pPr>
            <w:r w:rsidRPr="00786988">
              <w:rPr>
                <w:rFonts w:ascii="Times New Roman" w:hAnsi="Times New Roman" w:cs="Times New Roman"/>
                <w:sz w:val="20"/>
                <w:szCs w:val="20"/>
              </w:rPr>
              <w:t>Ietekme uz valsts un pašvaldību budžetu</w:t>
            </w:r>
          </w:p>
        </w:tc>
        <w:tc>
          <w:tcPr>
            <w:tcW w:w="6752" w:type="dxa"/>
            <w:tcBorders>
              <w:bottom w:val="single" w:sz="4" w:space="0" w:color="auto"/>
            </w:tcBorders>
          </w:tcPr>
          <w:p w14:paraId="0AC1E1D2" w14:textId="77777777" w:rsidR="00217B21" w:rsidRPr="00786988" w:rsidRDefault="00217B21" w:rsidP="00617462">
            <w:pPr>
              <w:jc w:val="center"/>
              <w:rPr>
                <w:rFonts w:ascii="Times New Roman" w:eastAsia="Calibri" w:hAnsi="Times New Roman" w:cs="Times New Roman"/>
                <w:b/>
                <w:sz w:val="20"/>
                <w:szCs w:val="20"/>
              </w:rPr>
            </w:pPr>
            <w:r w:rsidRPr="00786988">
              <w:rPr>
                <w:rFonts w:ascii="Times New Roman" w:eastAsia="Calibri" w:hAnsi="Times New Roman" w:cs="Times New Roman"/>
                <w:b/>
                <w:sz w:val="20"/>
                <w:szCs w:val="20"/>
              </w:rPr>
              <w:t>VM</w:t>
            </w:r>
          </w:p>
          <w:p w14:paraId="4B00DA87" w14:textId="77777777" w:rsidR="00217B21" w:rsidRPr="00786988" w:rsidRDefault="00217B21" w:rsidP="00217B21">
            <w:pPr>
              <w:jc w:val="both"/>
              <w:rPr>
                <w:rFonts w:ascii="Times New Roman" w:eastAsia="Times New Roman" w:hAnsi="Times New Roman" w:cs="Times New Roman"/>
                <w:color w:val="000000"/>
                <w:sz w:val="20"/>
                <w:szCs w:val="20"/>
              </w:rPr>
            </w:pPr>
            <w:r w:rsidRPr="00786988">
              <w:rPr>
                <w:rFonts w:ascii="Times New Roman" w:eastAsia="Times New Roman" w:hAnsi="Times New Roman" w:cs="Times New Roman"/>
                <w:color w:val="000000"/>
                <w:sz w:val="20"/>
                <w:szCs w:val="20"/>
                <w:bdr w:val="none" w:sz="0" w:space="0" w:color="auto" w:frame="1"/>
                <w:shd w:val="clear" w:color="auto" w:fill="FFFFFF"/>
              </w:rPr>
              <w:t>Pie pasākumiem, kur šobrīd nav iespējams detalizēti norādīt nepieciešamo finansējumu, bet visdrīzāk tas būs nepieciešams, papildināt ar skaidrojumu, ka finansējums tiks pieprasīts atsevišķi.</w:t>
            </w:r>
            <w:r w:rsidRPr="00786988">
              <w:rPr>
                <w:rFonts w:ascii="Times New Roman" w:eastAsia="Times New Roman" w:hAnsi="Times New Roman" w:cs="Times New Roman"/>
                <w:color w:val="000000"/>
                <w:sz w:val="20"/>
                <w:szCs w:val="20"/>
              </w:rPr>
              <w:t> </w:t>
            </w:r>
          </w:p>
          <w:p w14:paraId="7ACC5172" w14:textId="77777777" w:rsidR="00217B21" w:rsidRPr="00786988" w:rsidRDefault="00217B21" w:rsidP="00617462">
            <w:pPr>
              <w:jc w:val="center"/>
              <w:rPr>
                <w:rFonts w:ascii="Times New Roman" w:eastAsia="Calibri" w:hAnsi="Times New Roman" w:cs="Times New Roman"/>
                <w:b/>
                <w:sz w:val="20"/>
                <w:szCs w:val="20"/>
              </w:rPr>
            </w:pPr>
          </w:p>
        </w:tc>
        <w:tc>
          <w:tcPr>
            <w:tcW w:w="4495" w:type="dxa"/>
            <w:tcBorders>
              <w:bottom w:val="single" w:sz="4" w:space="0" w:color="auto"/>
            </w:tcBorders>
          </w:tcPr>
          <w:p w14:paraId="639735A1" w14:textId="77777777" w:rsidR="00217B21" w:rsidRDefault="000B3BCC" w:rsidP="002F32C3">
            <w:pPr>
              <w:rPr>
                <w:rFonts w:ascii="Times New Roman" w:hAnsi="Times New Roman" w:cs="Times New Roman"/>
                <w:b/>
                <w:sz w:val="20"/>
                <w:szCs w:val="20"/>
              </w:rPr>
            </w:pPr>
            <w:r>
              <w:rPr>
                <w:rFonts w:ascii="Times New Roman" w:hAnsi="Times New Roman" w:cs="Times New Roman"/>
                <w:b/>
                <w:sz w:val="20"/>
                <w:szCs w:val="20"/>
              </w:rPr>
              <w:t>Ņ</w:t>
            </w:r>
            <w:r w:rsidR="002F32C3" w:rsidRPr="00786988">
              <w:rPr>
                <w:rFonts w:ascii="Times New Roman" w:hAnsi="Times New Roman" w:cs="Times New Roman"/>
                <w:b/>
                <w:sz w:val="20"/>
                <w:szCs w:val="20"/>
              </w:rPr>
              <w:t>emts vērā</w:t>
            </w:r>
          </w:p>
          <w:p w14:paraId="0B5D6B8B" w14:textId="5CA98C33" w:rsidR="00F83A37" w:rsidRPr="00DD79AE" w:rsidRDefault="00F83A37" w:rsidP="002F32C3">
            <w:pPr>
              <w:rPr>
                <w:rFonts w:ascii="Times New Roman" w:hAnsi="Times New Roman" w:cs="Times New Roman"/>
                <w:sz w:val="20"/>
                <w:szCs w:val="20"/>
              </w:rPr>
            </w:pPr>
            <w:r w:rsidRPr="00DD79AE">
              <w:rPr>
                <w:rFonts w:ascii="Times New Roman" w:hAnsi="Times New Roman" w:cs="Times New Roman"/>
                <w:sz w:val="20"/>
                <w:szCs w:val="20"/>
              </w:rPr>
              <w:t>Skat. Pamatnostādņu projekta 6.sadaļas norādi,  kā arī 5.pielikumu.</w:t>
            </w:r>
          </w:p>
        </w:tc>
      </w:tr>
      <w:tr w:rsidR="008F7774" w:rsidRPr="00786988" w14:paraId="23BC2420" w14:textId="77777777" w:rsidTr="008F7774">
        <w:tc>
          <w:tcPr>
            <w:tcW w:w="14373" w:type="dxa"/>
            <w:gridSpan w:val="3"/>
            <w:shd w:val="pct15" w:color="auto" w:fill="auto"/>
          </w:tcPr>
          <w:p w14:paraId="28DC3A7A" w14:textId="77777777" w:rsidR="008F7774" w:rsidRPr="00786988" w:rsidRDefault="008F7774" w:rsidP="00617462">
            <w:pPr>
              <w:rPr>
                <w:rFonts w:ascii="Times New Roman" w:hAnsi="Times New Roman" w:cs="Times New Roman"/>
                <w:sz w:val="20"/>
                <w:szCs w:val="20"/>
              </w:rPr>
            </w:pPr>
          </w:p>
        </w:tc>
      </w:tr>
      <w:tr w:rsidR="00617462" w:rsidRPr="00786988" w14:paraId="00486CFD" w14:textId="77777777" w:rsidTr="007F35E7">
        <w:tc>
          <w:tcPr>
            <w:tcW w:w="3126" w:type="dxa"/>
          </w:tcPr>
          <w:p w14:paraId="0DB0A034" w14:textId="4BFEB059" w:rsidR="00555914" w:rsidRPr="00786988" w:rsidRDefault="00555914" w:rsidP="00617462">
            <w:pPr>
              <w:rPr>
                <w:rFonts w:ascii="Times New Roman" w:hAnsi="Times New Roman" w:cs="Times New Roman"/>
                <w:sz w:val="20"/>
                <w:szCs w:val="20"/>
              </w:rPr>
            </w:pPr>
            <w:r w:rsidRPr="00786988">
              <w:rPr>
                <w:rFonts w:ascii="Times New Roman" w:hAnsi="Times New Roman" w:cs="Times New Roman"/>
                <w:sz w:val="20"/>
                <w:szCs w:val="20"/>
              </w:rPr>
              <w:t>223.</w:t>
            </w:r>
          </w:p>
          <w:p w14:paraId="03C2B63F" w14:textId="77777777" w:rsidR="00617462" w:rsidRPr="00786988" w:rsidRDefault="00617462" w:rsidP="00617462">
            <w:pPr>
              <w:rPr>
                <w:rFonts w:ascii="Times New Roman" w:hAnsi="Times New Roman" w:cs="Times New Roman"/>
                <w:sz w:val="20"/>
                <w:szCs w:val="20"/>
              </w:rPr>
            </w:pPr>
            <w:r w:rsidRPr="00786988">
              <w:rPr>
                <w:rFonts w:ascii="Times New Roman" w:hAnsi="Times New Roman" w:cs="Times New Roman"/>
                <w:sz w:val="20"/>
                <w:szCs w:val="20"/>
              </w:rPr>
              <w:t>1.pielikums</w:t>
            </w:r>
          </w:p>
        </w:tc>
        <w:tc>
          <w:tcPr>
            <w:tcW w:w="6752" w:type="dxa"/>
          </w:tcPr>
          <w:p w14:paraId="5FD64176" w14:textId="77777777" w:rsidR="00617462" w:rsidRPr="00786988" w:rsidRDefault="00617462" w:rsidP="00617462">
            <w:pPr>
              <w:jc w:val="center"/>
              <w:rPr>
                <w:rFonts w:ascii="Times New Roman" w:hAnsi="Times New Roman" w:cs="Times New Roman"/>
                <w:b/>
                <w:sz w:val="20"/>
                <w:szCs w:val="20"/>
              </w:rPr>
            </w:pPr>
            <w:r w:rsidRPr="00786988">
              <w:rPr>
                <w:rFonts w:ascii="Times New Roman" w:hAnsi="Times New Roman" w:cs="Times New Roman"/>
                <w:b/>
                <w:sz w:val="20"/>
                <w:szCs w:val="20"/>
              </w:rPr>
              <w:t>KM</w:t>
            </w:r>
          </w:p>
          <w:p w14:paraId="399A3D02" w14:textId="77777777" w:rsidR="00617462" w:rsidRPr="00786988" w:rsidRDefault="00617462" w:rsidP="00617462">
            <w:pPr>
              <w:jc w:val="both"/>
              <w:rPr>
                <w:rFonts w:ascii="Times New Roman" w:hAnsi="Times New Roman" w:cs="Times New Roman"/>
                <w:sz w:val="20"/>
                <w:szCs w:val="20"/>
              </w:rPr>
            </w:pPr>
            <w:r w:rsidRPr="00786988">
              <w:rPr>
                <w:rFonts w:ascii="Times New Roman" w:hAnsi="Times New Roman" w:cs="Times New Roman"/>
                <w:sz w:val="20"/>
                <w:szCs w:val="20"/>
              </w:rPr>
              <w:t>Papildināt Projekta 1.pielikumu, norādot sasaisti ar citiem attīstības plānošanas dokumentiem, piemēram, Reģionālās attīstības pamatnostādnēm 2021.-2027.gadam, Bērnu, jaunatnes un ģimenes attīstības pamatnostādnēm 2021.-2027.gadam, u.c., kā arī sasaisti ar Eiropas Komisijas integrācijas un iekļaušanas plānu 2021.-2027.gadam.</w:t>
            </w:r>
          </w:p>
        </w:tc>
        <w:tc>
          <w:tcPr>
            <w:tcW w:w="4495" w:type="dxa"/>
          </w:tcPr>
          <w:p w14:paraId="27659272" w14:textId="77777777" w:rsidR="002F32C3" w:rsidRPr="00786988" w:rsidRDefault="002F32C3" w:rsidP="002F32C3">
            <w:pPr>
              <w:jc w:val="both"/>
              <w:rPr>
                <w:rFonts w:ascii="Times New Roman" w:hAnsi="Times New Roman" w:cs="Times New Roman"/>
                <w:b/>
                <w:sz w:val="20"/>
                <w:szCs w:val="20"/>
              </w:rPr>
            </w:pPr>
            <w:r w:rsidRPr="00786988">
              <w:rPr>
                <w:rFonts w:ascii="Times New Roman" w:hAnsi="Times New Roman" w:cs="Times New Roman"/>
                <w:b/>
                <w:sz w:val="20"/>
                <w:szCs w:val="20"/>
              </w:rPr>
              <w:t>Ņemts vērā</w:t>
            </w:r>
          </w:p>
          <w:p w14:paraId="6D235A34" w14:textId="15034184" w:rsidR="00617462" w:rsidRPr="00786988" w:rsidRDefault="002B778D" w:rsidP="00356E08">
            <w:pPr>
              <w:jc w:val="both"/>
              <w:rPr>
                <w:rFonts w:ascii="Times New Roman" w:hAnsi="Times New Roman" w:cs="Times New Roman"/>
                <w:sz w:val="20"/>
                <w:szCs w:val="20"/>
              </w:rPr>
            </w:pPr>
            <w:r w:rsidRPr="00786988">
              <w:rPr>
                <w:rFonts w:ascii="Times New Roman" w:hAnsi="Times New Roman" w:cs="Times New Roman"/>
                <w:sz w:val="20"/>
                <w:szCs w:val="20"/>
              </w:rPr>
              <w:t xml:space="preserve">Sadaļa par sasaisti ar nacionālā līmeņa ilgtermiņa un vidēja termiņa attīstības plānošanas dokumentiem papildināta ar atsauci uz pamatnostādņu projektu “Sabiedrības veselības pamatnostādnes 2021.-2027.gadam”, pamatnostādņu projektu “Digitālās transformācijas pamatnostādnes 2021.-2027.gadam”, </w:t>
            </w:r>
            <w:r w:rsidRPr="00786988">
              <w:rPr>
                <w:rFonts w:ascii="Times New Roman" w:hAnsi="Times New Roman" w:cs="Times New Roman"/>
                <w:sz w:val="20"/>
                <w:szCs w:val="20"/>
              </w:rPr>
              <w:lastRenderedPageBreak/>
              <w:t>pamatnostādņu projektu “Bērnu, jaunatnes un ģ</w:t>
            </w:r>
            <w:r w:rsidR="00356E08" w:rsidRPr="00786988">
              <w:rPr>
                <w:rFonts w:ascii="Times New Roman" w:hAnsi="Times New Roman" w:cs="Times New Roman"/>
                <w:sz w:val="20"/>
                <w:szCs w:val="20"/>
              </w:rPr>
              <w:t>imenes attīstības pamatnostādnes</w:t>
            </w:r>
            <w:r w:rsidRPr="00786988">
              <w:rPr>
                <w:rFonts w:ascii="Times New Roman" w:hAnsi="Times New Roman" w:cs="Times New Roman"/>
                <w:sz w:val="20"/>
                <w:szCs w:val="20"/>
              </w:rPr>
              <w:t xml:space="preserve"> 2021.-2027.gadam”, </w:t>
            </w:r>
            <w:bookmarkStart w:id="4" w:name="_Hlk63676266"/>
            <w:r w:rsidR="00356E08" w:rsidRPr="00786988">
              <w:rPr>
                <w:rFonts w:ascii="Times New Roman" w:hAnsi="Times New Roman" w:cs="Times New Roman"/>
                <w:sz w:val="20"/>
                <w:szCs w:val="20"/>
              </w:rPr>
              <w:t>pamatnostādņu projektu “Izglītības attīstības pamatnostādnes 2021.-2027.gadam “Nākotnes prasmes nākotnes sabiedrībai””</w:t>
            </w:r>
            <w:r w:rsidR="006A01D9" w:rsidRPr="00786988">
              <w:rPr>
                <w:rFonts w:ascii="Times New Roman" w:hAnsi="Times New Roman" w:cs="Times New Roman"/>
                <w:sz w:val="20"/>
                <w:szCs w:val="20"/>
              </w:rPr>
              <w:t xml:space="preserve">, </w:t>
            </w:r>
            <w:r w:rsidRPr="00786988">
              <w:rPr>
                <w:rFonts w:ascii="Times New Roman" w:hAnsi="Times New Roman" w:cs="Times New Roman"/>
                <w:sz w:val="20"/>
                <w:szCs w:val="20"/>
              </w:rPr>
              <w:t>Reģionālās attīstības pamatnostādnēm 2021.-2027.gadam</w:t>
            </w:r>
            <w:bookmarkEnd w:id="4"/>
            <w:r w:rsidRPr="00786988">
              <w:rPr>
                <w:rFonts w:ascii="Times New Roman" w:hAnsi="Times New Roman" w:cs="Times New Roman"/>
                <w:sz w:val="20"/>
                <w:szCs w:val="20"/>
              </w:rPr>
              <w:t>.</w:t>
            </w:r>
          </w:p>
        </w:tc>
      </w:tr>
      <w:tr w:rsidR="00617462" w:rsidRPr="00786988" w14:paraId="61929E58" w14:textId="77777777" w:rsidTr="007F35E7">
        <w:tc>
          <w:tcPr>
            <w:tcW w:w="3126" w:type="dxa"/>
          </w:tcPr>
          <w:p w14:paraId="04C02EC9" w14:textId="5BCF9070" w:rsidR="00555914" w:rsidRPr="00786988" w:rsidRDefault="00555914" w:rsidP="00617462">
            <w:pPr>
              <w:rPr>
                <w:rFonts w:ascii="Times New Roman" w:hAnsi="Times New Roman" w:cs="Times New Roman"/>
                <w:sz w:val="20"/>
                <w:szCs w:val="20"/>
              </w:rPr>
            </w:pPr>
            <w:r w:rsidRPr="00786988">
              <w:rPr>
                <w:rFonts w:ascii="Times New Roman" w:hAnsi="Times New Roman" w:cs="Times New Roman"/>
                <w:sz w:val="20"/>
                <w:szCs w:val="20"/>
              </w:rPr>
              <w:lastRenderedPageBreak/>
              <w:t>224.</w:t>
            </w:r>
          </w:p>
          <w:p w14:paraId="7589CF31" w14:textId="77777777" w:rsidR="00617462" w:rsidRPr="00786988" w:rsidRDefault="00617462" w:rsidP="00617462">
            <w:pPr>
              <w:rPr>
                <w:rFonts w:ascii="Times New Roman" w:hAnsi="Times New Roman" w:cs="Times New Roman"/>
                <w:sz w:val="20"/>
                <w:szCs w:val="20"/>
              </w:rPr>
            </w:pPr>
            <w:r w:rsidRPr="00786988">
              <w:rPr>
                <w:rFonts w:ascii="Times New Roman" w:hAnsi="Times New Roman" w:cs="Times New Roman"/>
                <w:sz w:val="20"/>
                <w:szCs w:val="20"/>
              </w:rPr>
              <w:t>1.pielikums</w:t>
            </w:r>
          </w:p>
        </w:tc>
        <w:tc>
          <w:tcPr>
            <w:tcW w:w="6752" w:type="dxa"/>
          </w:tcPr>
          <w:p w14:paraId="42DE8E3A" w14:textId="77777777" w:rsidR="00617462" w:rsidRPr="00786988" w:rsidRDefault="00617462" w:rsidP="00617462">
            <w:pPr>
              <w:jc w:val="center"/>
              <w:rPr>
                <w:rFonts w:ascii="Times New Roman" w:hAnsi="Times New Roman" w:cs="Times New Roman"/>
                <w:b/>
                <w:sz w:val="20"/>
                <w:szCs w:val="20"/>
              </w:rPr>
            </w:pPr>
            <w:r w:rsidRPr="00786988">
              <w:rPr>
                <w:rFonts w:ascii="Times New Roman" w:hAnsi="Times New Roman" w:cs="Times New Roman"/>
                <w:b/>
                <w:sz w:val="20"/>
                <w:szCs w:val="20"/>
              </w:rPr>
              <w:t>FM</w:t>
            </w:r>
          </w:p>
          <w:p w14:paraId="6F031FDC" w14:textId="77777777" w:rsidR="00617462" w:rsidRPr="00786988" w:rsidRDefault="00617462" w:rsidP="00617462">
            <w:pPr>
              <w:tabs>
                <w:tab w:val="left" w:pos="851"/>
              </w:tabs>
              <w:jc w:val="both"/>
              <w:rPr>
                <w:rFonts w:ascii="Times New Roman" w:hAnsi="Times New Roman" w:cs="Times New Roman"/>
                <w:sz w:val="20"/>
                <w:szCs w:val="20"/>
              </w:rPr>
            </w:pPr>
            <w:r w:rsidRPr="00786988">
              <w:rPr>
                <w:rFonts w:ascii="Times New Roman" w:hAnsi="Times New Roman" w:cs="Times New Roman"/>
                <w:sz w:val="20"/>
                <w:szCs w:val="20"/>
              </w:rPr>
              <w:t xml:space="preserve">Ierosinām papildināt pamatnostādņu projekta 1.pielikumu “Pamatnostādņu sasaiste ar politikas plānošanas dokumentiem un tiesību aktiem”, iekļaujot atsauci uz Veselības ministrijas </w:t>
            </w:r>
            <w:bookmarkStart w:id="5" w:name="_Hlk63670987"/>
            <w:r w:rsidRPr="00786988">
              <w:rPr>
                <w:rFonts w:ascii="Times New Roman" w:hAnsi="Times New Roman" w:cs="Times New Roman"/>
                <w:sz w:val="20"/>
                <w:szCs w:val="20"/>
              </w:rPr>
              <w:t>pamatnostādņu projektu  “Sabiedrības veselības pamatnostādnes 2021.-2027. gadam”</w:t>
            </w:r>
            <w:bookmarkEnd w:id="5"/>
            <w:r w:rsidRPr="00786988">
              <w:rPr>
                <w:rFonts w:ascii="Times New Roman" w:hAnsi="Times New Roman" w:cs="Times New Roman"/>
                <w:sz w:val="20"/>
                <w:szCs w:val="20"/>
              </w:rPr>
              <w:t>.  </w:t>
            </w:r>
          </w:p>
        </w:tc>
        <w:tc>
          <w:tcPr>
            <w:tcW w:w="4495" w:type="dxa"/>
          </w:tcPr>
          <w:p w14:paraId="2D656F24" w14:textId="77777777" w:rsidR="002F32C3" w:rsidRPr="00786988" w:rsidRDefault="002F32C3" w:rsidP="002F32C3">
            <w:pPr>
              <w:jc w:val="both"/>
              <w:rPr>
                <w:rFonts w:ascii="Times New Roman" w:hAnsi="Times New Roman" w:cs="Times New Roman"/>
                <w:b/>
                <w:sz w:val="20"/>
                <w:szCs w:val="20"/>
              </w:rPr>
            </w:pPr>
            <w:r w:rsidRPr="00786988">
              <w:rPr>
                <w:rFonts w:ascii="Times New Roman" w:hAnsi="Times New Roman" w:cs="Times New Roman"/>
                <w:b/>
                <w:sz w:val="20"/>
                <w:szCs w:val="20"/>
              </w:rPr>
              <w:t>Ņemts vērā</w:t>
            </w:r>
          </w:p>
          <w:p w14:paraId="65EA1E20" w14:textId="73A54517" w:rsidR="00617462" w:rsidRPr="00786988" w:rsidRDefault="00F37329" w:rsidP="000B3BCC">
            <w:pPr>
              <w:jc w:val="both"/>
              <w:rPr>
                <w:rFonts w:ascii="Times New Roman" w:hAnsi="Times New Roman" w:cs="Times New Roman"/>
                <w:sz w:val="20"/>
                <w:szCs w:val="20"/>
              </w:rPr>
            </w:pPr>
            <w:r w:rsidRPr="00786988">
              <w:rPr>
                <w:rFonts w:ascii="Times New Roman" w:hAnsi="Times New Roman" w:cs="Times New Roman"/>
                <w:sz w:val="20"/>
                <w:szCs w:val="20"/>
              </w:rPr>
              <w:t xml:space="preserve">Sadaļa par sasaisti ar </w:t>
            </w:r>
            <w:r w:rsidR="00AA26AB" w:rsidRPr="00786988">
              <w:rPr>
                <w:rFonts w:ascii="Times New Roman" w:hAnsi="Times New Roman" w:cs="Times New Roman"/>
                <w:sz w:val="20"/>
                <w:szCs w:val="20"/>
              </w:rPr>
              <w:t>nacionālā līmeņa ilgtermiņa un vidēja termiņa attīstības plānošanas dokumentiem papildināta ar atsauci uz pamatnostādņu projektu “Sabiedrības veselības pamatnostādnes 2021.-2027.gadam”.</w:t>
            </w:r>
          </w:p>
        </w:tc>
      </w:tr>
      <w:tr w:rsidR="00617462" w:rsidRPr="00786988" w14:paraId="16FE529A" w14:textId="77777777" w:rsidTr="007F35E7">
        <w:tc>
          <w:tcPr>
            <w:tcW w:w="3126" w:type="dxa"/>
          </w:tcPr>
          <w:p w14:paraId="44E4F41A" w14:textId="1E755400" w:rsidR="00555914" w:rsidRPr="00786988" w:rsidRDefault="00555914" w:rsidP="00617462">
            <w:pPr>
              <w:rPr>
                <w:rFonts w:ascii="Times New Roman" w:hAnsi="Times New Roman" w:cs="Times New Roman"/>
                <w:sz w:val="20"/>
                <w:szCs w:val="20"/>
              </w:rPr>
            </w:pPr>
            <w:r w:rsidRPr="00786988">
              <w:rPr>
                <w:rFonts w:ascii="Times New Roman" w:hAnsi="Times New Roman" w:cs="Times New Roman"/>
                <w:sz w:val="20"/>
                <w:szCs w:val="20"/>
              </w:rPr>
              <w:t>225.</w:t>
            </w:r>
          </w:p>
          <w:p w14:paraId="50D18550" w14:textId="77777777" w:rsidR="00617462" w:rsidRPr="00786988" w:rsidRDefault="00617462" w:rsidP="00617462">
            <w:pPr>
              <w:rPr>
                <w:rFonts w:ascii="Times New Roman" w:hAnsi="Times New Roman" w:cs="Times New Roman"/>
                <w:sz w:val="20"/>
                <w:szCs w:val="20"/>
              </w:rPr>
            </w:pPr>
            <w:r w:rsidRPr="00786988">
              <w:rPr>
                <w:rFonts w:ascii="Times New Roman" w:hAnsi="Times New Roman" w:cs="Times New Roman"/>
                <w:sz w:val="20"/>
                <w:szCs w:val="20"/>
              </w:rPr>
              <w:t>1.pielikums</w:t>
            </w:r>
          </w:p>
        </w:tc>
        <w:tc>
          <w:tcPr>
            <w:tcW w:w="6752" w:type="dxa"/>
          </w:tcPr>
          <w:p w14:paraId="10F424C2" w14:textId="77777777" w:rsidR="00617462" w:rsidRPr="00786988" w:rsidRDefault="00617462" w:rsidP="00617462">
            <w:pPr>
              <w:jc w:val="center"/>
              <w:rPr>
                <w:rFonts w:ascii="Times New Roman" w:hAnsi="Times New Roman" w:cs="Times New Roman"/>
                <w:b/>
                <w:sz w:val="20"/>
                <w:szCs w:val="20"/>
              </w:rPr>
            </w:pPr>
            <w:r w:rsidRPr="00786988">
              <w:rPr>
                <w:rFonts w:ascii="Times New Roman" w:hAnsi="Times New Roman" w:cs="Times New Roman"/>
                <w:b/>
                <w:sz w:val="20"/>
                <w:szCs w:val="20"/>
              </w:rPr>
              <w:t>TM</w:t>
            </w:r>
          </w:p>
          <w:p w14:paraId="0132E007" w14:textId="77777777" w:rsidR="00617462" w:rsidRPr="00786988" w:rsidRDefault="00617462" w:rsidP="00617462">
            <w:pPr>
              <w:jc w:val="both"/>
              <w:rPr>
                <w:rFonts w:ascii="Times New Roman" w:hAnsi="Times New Roman" w:cs="Times New Roman"/>
                <w:b/>
                <w:sz w:val="20"/>
                <w:szCs w:val="20"/>
              </w:rPr>
            </w:pPr>
            <w:r w:rsidRPr="00786988">
              <w:rPr>
                <w:rFonts w:ascii="Times New Roman" w:hAnsi="Times New Roman" w:cs="Times New Roman"/>
                <w:sz w:val="20"/>
                <w:szCs w:val="20"/>
              </w:rPr>
              <w:t>Attiecībā uz maksātnespējas jomu pamatnostādņu projekta 1. pielikumā ir atsauce uz likumu "Par sociālo drošību", norādot, ka atbilstoši minētajam likumam personai, kura strādā vai vēlas strādāt algotu darbu, ir tiesības, tostarp uz materiālu nodrošinājumu bezdarba vai darba devēja maksātnespējas gadījumā. Vēršam uzmanību, ka atsevišķs likums (</w:t>
            </w:r>
            <w:bookmarkStart w:id="6" w:name="_Hlk63670523"/>
            <w:r w:rsidRPr="00786988">
              <w:rPr>
                <w:rFonts w:ascii="Times New Roman" w:hAnsi="Times New Roman" w:cs="Times New Roman"/>
                <w:sz w:val="20"/>
                <w:szCs w:val="20"/>
              </w:rPr>
              <w:t xml:space="preserve">likums "Par darbinieku aizsardzību darba devēja maksātnespējas gadījumā") reglamentē gan darbinieku prasījumu apmierināšanas vispārīgos noteikumus darba devēja maksātnespējas gadījumā, gan darbinieku prasījumu garantiju fonda līdzekļu veidošanas un izlietošanas kārtību. </w:t>
            </w:r>
            <w:bookmarkEnd w:id="6"/>
            <w:r w:rsidRPr="00786988">
              <w:rPr>
                <w:rFonts w:ascii="Times New Roman" w:hAnsi="Times New Roman" w:cs="Times New Roman"/>
                <w:sz w:val="20"/>
                <w:szCs w:val="20"/>
              </w:rPr>
              <w:t>Aicinām izvērtēt pamatnostādņu projekta 1. pielikuma sadaļu, kurā norādīta to sasaiste ar nacionālajiem normatīvajiem aktiem, papildināt ar atsauci arī uz likumu "Par darbinieku aizsardzību darba devēja maksātnespējas gadījumā".</w:t>
            </w:r>
          </w:p>
        </w:tc>
        <w:tc>
          <w:tcPr>
            <w:tcW w:w="4495" w:type="dxa"/>
          </w:tcPr>
          <w:p w14:paraId="76964DF1" w14:textId="77777777" w:rsidR="002F32C3" w:rsidRPr="00786988" w:rsidRDefault="002F32C3" w:rsidP="002F32C3">
            <w:pPr>
              <w:jc w:val="both"/>
              <w:rPr>
                <w:rFonts w:ascii="Times New Roman" w:hAnsi="Times New Roman" w:cs="Times New Roman"/>
                <w:b/>
                <w:sz w:val="20"/>
                <w:szCs w:val="20"/>
              </w:rPr>
            </w:pPr>
            <w:r w:rsidRPr="00786988">
              <w:rPr>
                <w:rFonts w:ascii="Times New Roman" w:hAnsi="Times New Roman" w:cs="Times New Roman"/>
                <w:b/>
                <w:sz w:val="20"/>
                <w:szCs w:val="20"/>
              </w:rPr>
              <w:t>Ņemts vērā</w:t>
            </w:r>
          </w:p>
          <w:p w14:paraId="17C90CD7" w14:textId="77777777" w:rsidR="00617462" w:rsidRPr="00786988" w:rsidRDefault="00D56F71" w:rsidP="000B3BCC">
            <w:pPr>
              <w:jc w:val="both"/>
              <w:rPr>
                <w:rFonts w:ascii="Times New Roman" w:hAnsi="Times New Roman" w:cs="Times New Roman"/>
                <w:sz w:val="20"/>
                <w:szCs w:val="20"/>
              </w:rPr>
            </w:pPr>
            <w:r w:rsidRPr="00786988">
              <w:rPr>
                <w:rFonts w:ascii="Times New Roman" w:hAnsi="Times New Roman" w:cs="Times New Roman"/>
                <w:sz w:val="20"/>
                <w:szCs w:val="20"/>
              </w:rPr>
              <w:t>Sadaļa par sasaisti ar nacionāla līmeņa tiesību aktiem papildināta ar atsauci uz likumu “Par darbinieku aizsardzību darba devēja maksātnespējas gadījumā”.</w:t>
            </w:r>
          </w:p>
        </w:tc>
      </w:tr>
      <w:tr w:rsidR="00617462" w:rsidRPr="00786988" w14:paraId="34A1FF77" w14:textId="77777777" w:rsidTr="007F35E7">
        <w:tc>
          <w:tcPr>
            <w:tcW w:w="3126" w:type="dxa"/>
          </w:tcPr>
          <w:p w14:paraId="16245394" w14:textId="0AA70480" w:rsidR="00555914" w:rsidRPr="00786988" w:rsidRDefault="00555914" w:rsidP="00617462">
            <w:pPr>
              <w:rPr>
                <w:rFonts w:ascii="Times New Roman" w:hAnsi="Times New Roman" w:cs="Times New Roman"/>
                <w:sz w:val="20"/>
                <w:szCs w:val="20"/>
              </w:rPr>
            </w:pPr>
            <w:r w:rsidRPr="00786988">
              <w:rPr>
                <w:rFonts w:ascii="Times New Roman" w:hAnsi="Times New Roman" w:cs="Times New Roman"/>
                <w:sz w:val="20"/>
                <w:szCs w:val="20"/>
              </w:rPr>
              <w:t>226.</w:t>
            </w:r>
          </w:p>
          <w:p w14:paraId="35B3894B" w14:textId="77777777" w:rsidR="00617462" w:rsidRPr="00786988" w:rsidRDefault="00617462" w:rsidP="00617462">
            <w:pPr>
              <w:rPr>
                <w:rFonts w:ascii="Times New Roman" w:hAnsi="Times New Roman" w:cs="Times New Roman"/>
                <w:sz w:val="20"/>
                <w:szCs w:val="20"/>
              </w:rPr>
            </w:pPr>
            <w:r w:rsidRPr="00786988">
              <w:rPr>
                <w:rFonts w:ascii="Times New Roman" w:hAnsi="Times New Roman" w:cs="Times New Roman"/>
                <w:sz w:val="20"/>
                <w:szCs w:val="20"/>
              </w:rPr>
              <w:t>1.pielikums</w:t>
            </w:r>
          </w:p>
        </w:tc>
        <w:tc>
          <w:tcPr>
            <w:tcW w:w="6752" w:type="dxa"/>
          </w:tcPr>
          <w:p w14:paraId="43A6CBF0" w14:textId="77777777" w:rsidR="00617462" w:rsidRPr="00786988" w:rsidRDefault="00617462" w:rsidP="00617462">
            <w:pPr>
              <w:jc w:val="center"/>
              <w:rPr>
                <w:rFonts w:ascii="Times New Roman" w:hAnsi="Times New Roman" w:cs="Times New Roman"/>
                <w:b/>
                <w:sz w:val="20"/>
                <w:szCs w:val="20"/>
              </w:rPr>
            </w:pPr>
            <w:r w:rsidRPr="00786988">
              <w:rPr>
                <w:rFonts w:ascii="Times New Roman" w:hAnsi="Times New Roman" w:cs="Times New Roman"/>
                <w:b/>
                <w:sz w:val="20"/>
                <w:szCs w:val="20"/>
              </w:rPr>
              <w:t>Latvijas Lielo pilsētu asociācija</w:t>
            </w:r>
          </w:p>
          <w:p w14:paraId="70EA957E" w14:textId="77777777" w:rsidR="00617462" w:rsidRPr="00786988" w:rsidRDefault="00617462" w:rsidP="00617462">
            <w:pPr>
              <w:jc w:val="both"/>
              <w:rPr>
                <w:rFonts w:ascii="Times New Roman" w:hAnsi="Times New Roman" w:cs="Times New Roman"/>
                <w:b/>
                <w:sz w:val="20"/>
                <w:szCs w:val="20"/>
              </w:rPr>
            </w:pPr>
            <w:r w:rsidRPr="00786988">
              <w:rPr>
                <w:rFonts w:ascii="Times New Roman" w:hAnsi="Times New Roman" w:cs="Times New Roman"/>
                <w:sz w:val="20"/>
                <w:szCs w:val="20"/>
              </w:rPr>
              <w:t>Sociālās palīdzības un sociālo pakalpojumu likums nosaka minimālo sociālā darba speciālistu skaitu pašvaldībā. Vai Pamatnostādnēs ir paredzēts instruments/mehānisms šīs likuma normas nodrošināšanai realitātē?</w:t>
            </w:r>
          </w:p>
        </w:tc>
        <w:tc>
          <w:tcPr>
            <w:tcW w:w="4495" w:type="dxa"/>
          </w:tcPr>
          <w:p w14:paraId="64A2075E" w14:textId="31185798" w:rsidR="002F32C3" w:rsidRPr="00786988" w:rsidRDefault="002F32C3" w:rsidP="002F32C3">
            <w:pPr>
              <w:jc w:val="both"/>
              <w:rPr>
                <w:rFonts w:ascii="Times New Roman" w:hAnsi="Times New Roman" w:cs="Times New Roman"/>
                <w:b/>
                <w:sz w:val="20"/>
                <w:szCs w:val="20"/>
              </w:rPr>
            </w:pPr>
            <w:r w:rsidRPr="00786988">
              <w:rPr>
                <w:rFonts w:ascii="Times New Roman" w:hAnsi="Times New Roman" w:cs="Times New Roman"/>
                <w:b/>
                <w:sz w:val="20"/>
                <w:szCs w:val="20"/>
              </w:rPr>
              <w:t>Ņemts vērā</w:t>
            </w:r>
          </w:p>
          <w:p w14:paraId="727604C5" w14:textId="3F89C39A" w:rsidR="00617462" w:rsidRPr="00786988" w:rsidRDefault="001E455B" w:rsidP="002F32C3">
            <w:pPr>
              <w:jc w:val="both"/>
              <w:rPr>
                <w:rFonts w:ascii="Times New Roman" w:hAnsi="Times New Roman" w:cs="Times New Roman"/>
                <w:sz w:val="20"/>
                <w:szCs w:val="20"/>
              </w:rPr>
            </w:pPr>
            <w:r w:rsidRPr="00786988">
              <w:rPr>
                <w:rFonts w:ascii="Times New Roman" w:hAnsi="Times New Roman" w:cs="Times New Roman"/>
                <w:sz w:val="20"/>
                <w:szCs w:val="20"/>
              </w:rPr>
              <w:t xml:space="preserve">Plānotie pasākumi atbilstoša sociālo darba speciālistu skaita </w:t>
            </w:r>
            <w:r w:rsidR="00AE7F28" w:rsidRPr="00786988">
              <w:rPr>
                <w:rFonts w:ascii="Times New Roman" w:hAnsi="Times New Roman" w:cs="Times New Roman"/>
                <w:sz w:val="20"/>
                <w:szCs w:val="20"/>
              </w:rPr>
              <w:t>nodrošināšanai</w:t>
            </w:r>
            <w:r w:rsidRPr="00786988">
              <w:rPr>
                <w:rFonts w:ascii="Times New Roman" w:hAnsi="Times New Roman" w:cs="Times New Roman"/>
                <w:sz w:val="20"/>
                <w:szCs w:val="20"/>
              </w:rPr>
              <w:t xml:space="preserve"> atspoguļoti</w:t>
            </w:r>
            <w:r w:rsidR="00AE7F28" w:rsidRPr="00786988">
              <w:rPr>
                <w:rFonts w:ascii="Times New Roman" w:hAnsi="Times New Roman" w:cs="Times New Roman"/>
                <w:sz w:val="20"/>
                <w:szCs w:val="20"/>
              </w:rPr>
              <w:t xml:space="preserve"> 2.pielikuma 8.7.un 8.9.sadaļās, kā arī iekļauti pamatnostādņu projekta </w:t>
            </w:r>
            <w:r w:rsidR="002F32C3" w:rsidRPr="00786988">
              <w:rPr>
                <w:rFonts w:ascii="Times New Roman" w:hAnsi="Times New Roman" w:cs="Times New Roman"/>
                <w:sz w:val="20"/>
                <w:szCs w:val="20"/>
              </w:rPr>
              <w:t xml:space="preserve">2.rīcības virziena </w:t>
            </w:r>
            <w:r w:rsidR="00AE7F28" w:rsidRPr="00786988">
              <w:rPr>
                <w:rFonts w:ascii="Times New Roman" w:hAnsi="Times New Roman" w:cs="Times New Roman"/>
                <w:sz w:val="20"/>
                <w:szCs w:val="20"/>
              </w:rPr>
              <w:t>uzdevumos.</w:t>
            </w:r>
          </w:p>
        </w:tc>
      </w:tr>
      <w:tr w:rsidR="00617462" w:rsidRPr="00786988" w14:paraId="589F90A4" w14:textId="77777777" w:rsidTr="007F35E7">
        <w:tc>
          <w:tcPr>
            <w:tcW w:w="3126" w:type="dxa"/>
          </w:tcPr>
          <w:p w14:paraId="44644AA9" w14:textId="56911D05" w:rsidR="00555914" w:rsidRPr="00786988" w:rsidRDefault="00555914" w:rsidP="00617462">
            <w:pPr>
              <w:rPr>
                <w:rFonts w:ascii="Times New Roman" w:hAnsi="Times New Roman" w:cs="Times New Roman"/>
                <w:sz w:val="20"/>
                <w:szCs w:val="20"/>
              </w:rPr>
            </w:pPr>
            <w:r w:rsidRPr="00786988">
              <w:rPr>
                <w:rFonts w:ascii="Times New Roman" w:hAnsi="Times New Roman" w:cs="Times New Roman"/>
                <w:sz w:val="20"/>
                <w:szCs w:val="20"/>
              </w:rPr>
              <w:t>227.</w:t>
            </w:r>
          </w:p>
          <w:p w14:paraId="45D2427C" w14:textId="77777777" w:rsidR="00617462" w:rsidRPr="00786988" w:rsidRDefault="00617462" w:rsidP="00617462">
            <w:pPr>
              <w:rPr>
                <w:rFonts w:ascii="Times New Roman" w:hAnsi="Times New Roman" w:cs="Times New Roman"/>
                <w:sz w:val="20"/>
                <w:szCs w:val="20"/>
              </w:rPr>
            </w:pPr>
            <w:r w:rsidRPr="00786988">
              <w:rPr>
                <w:rFonts w:ascii="Times New Roman" w:hAnsi="Times New Roman" w:cs="Times New Roman"/>
                <w:sz w:val="20"/>
                <w:szCs w:val="20"/>
              </w:rPr>
              <w:t>1.pielikums</w:t>
            </w:r>
          </w:p>
        </w:tc>
        <w:tc>
          <w:tcPr>
            <w:tcW w:w="6752" w:type="dxa"/>
          </w:tcPr>
          <w:p w14:paraId="2E4D691D" w14:textId="77777777" w:rsidR="00617462" w:rsidRPr="00786988" w:rsidRDefault="00617462" w:rsidP="00617462">
            <w:pPr>
              <w:jc w:val="center"/>
              <w:rPr>
                <w:rFonts w:ascii="Times New Roman" w:hAnsi="Times New Roman" w:cs="Times New Roman"/>
                <w:b/>
                <w:sz w:val="20"/>
                <w:szCs w:val="20"/>
              </w:rPr>
            </w:pPr>
            <w:r w:rsidRPr="00786988">
              <w:rPr>
                <w:rFonts w:ascii="Times New Roman" w:hAnsi="Times New Roman" w:cs="Times New Roman"/>
                <w:b/>
                <w:sz w:val="20"/>
                <w:szCs w:val="20"/>
              </w:rPr>
              <w:t>L</w:t>
            </w:r>
            <w:r w:rsidR="005A726E" w:rsidRPr="00786988">
              <w:rPr>
                <w:rFonts w:ascii="Times New Roman" w:hAnsi="Times New Roman" w:cs="Times New Roman"/>
                <w:b/>
                <w:sz w:val="20"/>
                <w:szCs w:val="20"/>
              </w:rPr>
              <w:t>B</w:t>
            </w:r>
            <w:r w:rsidR="00D56F71" w:rsidRPr="00786988">
              <w:rPr>
                <w:rFonts w:ascii="Times New Roman" w:hAnsi="Times New Roman" w:cs="Times New Roman"/>
                <w:b/>
                <w:sz w:val="20"/>
                <w:szCs w:val="20"/>
              </w:rPr>
              <w:t>A</w:t>
            </w:r>
            <w:r w:rsidRPr="00786988">
              <w:rPr>
                <w:rFonts w:ascii="Times New Roman" w:hAnsi="Times New Roman" w:cs="Times New Roman"/>
                <w:b/>
                <w:sz w:val="20"/>
                <w:szCs w:val="20"/>
              </w:rPr>
              <w:t>S</w:t>
            </w:r>
          </w:p>
          <w:p w14:paraId="6AC63DBF" w14:textId="77777777" w:rsidR="00617462" w:rsidRPr="00786988" w:rsidRDefault="00617462" w:rsidP="00617462">
            <w:pPr>
              <w:pStyle w:val="Bodytext20"/>
              <w:shd w:val="clear" w:color="auto" w:fill="auto"/>
              <w:spacing w:before="0" w:line="240" w:lineRule="auto"/>
              <w:ind w:firstLine="0"/>
              <w:jc w:val="both"/>
              <w:rPr>
                <w:rFonts w:ascii="Times New Roman" w:hAnsi="Times New Roman" w:cs="Times New Roman"/>
                <w:color w:val="000000"/>
                <w:sz w:val="20"/>
                <w:szCs w:val="20"/>
                <w:lang w:eastAsia="lv-LV" w:bidi="lv-LV"/>
              </w:rPr>
            </w:pPr>
            <w:r w:rsidRPr="00786988">
              <w:rPr>
                <w:rStyle w:val="Bodytext5NotBold"/>
                <w:rFonts w:ascii="Times New Roman" w:hAnsi="Times New Roman" w:cs="Times New Roman"/>
                <w:sz w:val="20"/>
                <w:szCs w:val="20"/>
              </w:rPr>
              <w:t xml:space="preserve">Lūdzam papildināt pamatnostādņu projekta </w:t>
            </w:r>
            <w:r w:rsidRPr="00786988">
              <w:rPr>
                <w:rFonts w:ascii="Times New Roman" w:hAnsi="Times New Roman" w:cs="Times New Roman"/>
                <w:color w:val="000000"/>
                <w:sz w:val="20"/>
                <w:szCs w:val="20"/>
                <w:lang w:eastAsia="lv-LV" w:bidi="lv-LV"/>
              </w:rPr>
              <w:t>1.</w:t>
            </w:r>
            <w:r w:rsidRPr="00786988">
              <w:rPr>
                <w:rStyle w:val="Bodytext5NotBold"/>
                <w:rFonts w:ascii="Times New Roman" w:hAnsi="Times New Roman" w:cs="Times New Roman"/>
                <w:sz w:val="20"/>
                <w:szCs w:val="20"/>
              </w:rPr>
              <w:t xml:space="preserve">pielikumu </w:t>
            </w:r>
            <w:r w:rsidRPr="00786988">
              <w:rPr>
                <w:rFonts w:ascii="Times New Roman" w:hAnsi="Times New Roman" w:cs="Times New Roman"/>
                <w:color w:val="000000"/>
                <w:sz w:val="20"/>
                <w:szCs w:val="20"/>
                <w:lang w:eastAsia="lv-LV" w:bidi="lv-LV"/>
              </w:rPr>
              <w:t xml:space="preserve">ar Padomes 2019.gada 10.decembra secinājumiem </w:t>
            </w:r>
            <w:r w:rsidRPr="00786988">
              <w:rPr>
                <w:rFonts w:ascii="Times New Roman" w:hAnsi="Times New Roman" w:cs="Times New Roman"/>
                <w:color w:val="000000"/>
                <w:sz w:val="20"/>
                <w:szCs w:val="20"/>
                <w:lang w:eastAsia="ru-RU" w:bidi="ru-RU"/>
              </w:rPr>
              <w:t xml:space="preserve">(14630/19) </w:t>
            </w:r>
            <w:r w:rsidRPr="00786988">
              <w:rPr>
                <w:rFonts w:ascii="Times New Roman" w:hAnsi="Times New Roman" w:cs="Times New Roman"/>
                <w:color w:val="000000"/>
                <w:sz w:val="20"/>
                <w:szCs w:val="20"/>
                <w:lang w:eastAsia="lv-LV" w:bidi="lv-LV"/>
              </w:rPr>
              <w:t xml:space="preserve">„Jaunais ES Stratēģiskais ietvars par veselību un drošību darbā: drošības un veselības darbā ieviešanas veicināšana ES", kas nosaka būtiskākos jautājumus un izaicinājumus darba aizsardzības jomā, kam būtu jāpievērš uzmanība, pieņemot jaunu ES līmeņa stratēģisko ietvaru par veselību un drošību darbā 2021.-2027.gadam. Secinājumos uzsvērti līdz šim sasniegtais progress un izteikts aicinājums Komisijai, dalībvalstīm un sociālajiem partneriem turpināt īstenot aktivitātes, kas vērstas uz </w:t>
            </w:r>
            <w:r w:rsidRPr="00786988">
              <w:rPr>
                <w:rFonts w:ascii="Times New Roman" w:hAnsi="Times New Roman" w:cs="Times New Roman"/>
                <w:color w:val="000000"/>
                <w:sz w:val="20"/>
                <w:szCs w:val="20"/>
                <w:lang w:eastAsia="lv-LV" w:bidi="lv-LV"/>
              </w:rPr>
              <w:lastRenderedPageBreak/>
              <w:t xml:space="preserve">nodarbināto aizsardzību, jo īpaši pievēršot uzmanību mainīgajai darba videi, jaunām nodarbinātības formām, </w:t>
            </w:r>
            <w:proofErr w:type="spellStart"/>
            <w:r w:rsidRPr="00786988">
              <w:rPr>
                <w:rFonts w:ascii="Times New Roman" w:hAnsi="Times New Roman" w:cs="Times New Roman"/>
                <w:color w:val="000000"/>
                <w:sz w:val="20"/>
                <w:szCs w:val="20"/>
                <w:lang w:eastAsia="lv-LV" w:bidi="lv-LV"/>
              </w:rPr>
              <w:t>psihoemocionālajiem</w:t>
            </w:r>
            <w:proofErr w:type="spellEnd"/>
            <w:r w:rsidRPr="00786988">
              <w:rPr>
                <w:rFonts w:ascii="Times New Roman" w:hAnsi="Times New Roman" w:cs="Times New Roman"/>
                <w:color w:val="000000"/>
                <w:sz w:val="20"/>
                <w:szCs w:val="20"/>
                <w:lang w:eastAsia="lv-LV" w:bidi="lv-LV"/>
              </w:rPr>
              <w:t xml:space="preserve"> riska faktoriem, muskuļu- skeleta slimībām u.c.</w:t>
            </w:r>
          </w:p>
        </w:tc>
        <w:tc>
          <w:tcPr>
            <w:tcW w:w="4495" w:type="dxa"/>
          </w:tcPr>
          <w:p w14:paraId="7B0B4272" w14:textId="0052AF22" w:rsidR="002F32C3" w:rsidRPr="00786988" w:rsidRDefault="002F32C3" w:rsidP="00D56F71">
            <w:pPr>
              <w:jc w:val="both"/>
              <w:rPr>
                <w:rFonts w:ascii="Times New Roman" w:hAnsi="Times New Roman" w:cs="Times New Roman"/>
                <w:b/>
                <w:sz w:val="20"/>
                <w:szCs w:val="20"/>
              </w:rPr>
            </w:pPr>
            <w:r w:rsidRPr="00786988">
              <w:rPr>
                <w:rFonts w:ascii="Times New Roman" w:hAnsi="Times New Roman" w:cs="Times New Roman"/>
                <w:b/>
                <w:sz w:val="20"/>
                <w:szCs w:val="20"/>
              </w:rPr>
              <w:lastRenderedPageBreak/>
              <w:t>Ņemts vērā</w:t>
            </w:r>
          </w:p>
          <w:p w14:paraId="523BBBC7" w14:textId="77777777" w:rsidR="00617462" w:rsidRPr="00786988" w:rsidRDefault="00D56F71" w:rsidP="00D56F71">
            <w:pPr>
              <w:jc w:val="both"/>
              <w:rPr>
                <w:rFonts w:ascii="Times New Roman" w:hAnsi="Times New Roman" w:cs="Times New Roman"/>
                <w:sz w:val="20"/>
                <w:szCs w:val="20"/>
              </w:rPr>
            </w:pPr>
            <w:r w:rsidRPr="00786988">
              <w:rPr>
                <w:rFonts w:ascii="Times New Roman" w:hAnsi="Times New Roman" w:cs="Times New Roman"/>
                <w:sz w:val="20"/>
                <w:szCs w:val="20"/>
              </w:rPr>
              <w:t>Sasaiste ar Padomes 2019.gada 10.decembra secinājumiem (14630/19) jau ir iekļauta 1.pielikuma sadaļā “</w:t>
            </w:r>
            <w:r w:rsidRPr="00786988">
              <w:rPr>
                <w:rFonts w:ascii="Times New Roman" w:eastAsia="Times New Roman" w:hAnsi="Times New Roman" w:cs="Times New Roman"/>
                <w:sz w:val="20"/>
                <w:szCs w:val="20"/>
                <w:lang w:eastAsia="lv-LV"/>
              </w:rPr>
              <w:t xml:space="preserve">Pamatnostādņu sasaiste ar </w:t>
            </w:r>
            <w:r w:rsidRPr="00786988">
              <w:rPr>
                <w:rFonts w:ascii="Times New Roman" w:hAnsi="Times New Roman" w:cs="Times New Roman"/>
                <w:sz w:val="20"/>
                <w:szCs w:val="20"/>
              </w:rPr>
              <w:t>Eiropas Savienības, Eiropas Padomes un citiem Latvijai saistošiem starptautiskajiem tiesību aktiem un dokumentiem” (6.lpp.).</w:t>
            </w:r>
          </w:p>
        </w:tc>
      </w:tr>
      <w:tr w:rsidR="00356E08" w:rsidRPr="00786988" w14:paraId="08815E79" w14:textId="77777777" w:rsidTr="001E455B">
        <w:tc>
          <w:tcPr>
            <w:tcW w:w="3126" w:type="dxa"/>
            <w:tcBorders>
              <w:bottom w:val="single" w:sz="4" w:space="0" w:color="auto"/>
            </w:tcBorders>
          </w:tcPr>
          <w:p w14:paraId="18132AAD" w14:textId="3258EADE" w:rsidR="00555914" w:rsidRPr="00786988" w:rsidRDefault="00555914" w:rsidP="00356E08">
            <w:pPr>
              <w:rPr>
                <w:rFonts w:ascii="Times New Roman" w:hAnsi="Times New Roman" w:cs="Times New Roman"/>
                <w:sz w:val="20"/>
                <w:szCs w:val="20"/>
              </w:rPr>
            </w:pPr>
            <w:r w:rsidRPr="00786988">
              <w:rPr>
                <w:rFonts w:ascii="Times New Roman" w:hAnsi="Times New Roman" w:cs="Times New Roman"/>
                <w:sz w:val="20"/>
                <w:szCs w:val="20"/>
              </w:rPr>
              <w:lastRenderedPageBreak/>
              <w:t>228.</w:t>
            </w:r>
          </w:p>
          <w:p w14:paraId="7C7CCB20" w14:textId="77777777" w:rsidR="00356E08" w:rsidRPr="00786988" w:rsidRDefault="00356E08" w:rsidP="00356E08">
            <w:pPr>
              <w:rPr>
                <w:rFonts w:ascii="Times New Roman" w:hAnsi="Times New Roman" w:cs="Times New Roman"/>
                <w:sz w:val="20"/>
                <w:szCs w:val="20"/>
              </w:rPr>
            </w:pPr>
            <w:r w:rsidRPr="00786988">
              <w:rPr>
                <w:rFonts w:ascii="Times New Roman" w:hAnsi="Times New Roman" w:cs="Times New Roman"/>
                <w:sz w:val="20"/>
                <w:szCs w:val="20"/>
              </w:rPr>
              <w:t>1.pielikums</w:t>
            </w:r>
          </w:p>
        </w:tc>
        <w:tc>
          <w:tcPr>
            <w:tcW w:w="6752" w:type="dxa"/>
            <w:tcBorders>
              <w:bottom w:val="single" w:sz="4" w:space="0" w:color="auto"/>
            </w:tcBorders>
          </w:tcPr>
          <w:p w14:paraId="5A898BE0" w14:textId="77777777" w:rsidR="00356E08" w:rsidRPr="00786988" w:rsidRDefault="00356E08" w:rsidP="00356E08">
            <w:pPr>
              <w:jc w:val="center"/>
              <w:rPr>
                <w:rFonts w:ascii="Times New Roman" w:hAnsi="Times New Roman" w:cs="Times New Roman"/>
                <w:b/>
                <w:sz w:val="20"/>
                <w:szCs w:val="20"/>
              </w:rPr>
            </w:pPr>
            <w:r w:rsidRPr="00786988">
              <w:rPr>
                <w:rFonts w:ascii="Times New Roman" w:hAnsi="Times New Roman" w:cs="Times New Roman"/>
                <w:b/>
                <w:sz w:val="20"/>
                <w:szCs w:val="20"/>
              </w:rPr>
              <w:t>PKC</w:t>
            </w:r>
          </w:p>
          <w:p w14:paraId="69C7F6F3" w14:textId="77777777" w:rsidR="00356E08" w:rsidRPr="00786988" w:rsidRDefault="00356E08" w:rsidP="00356E08">
            <w:pPr>
              <w:jc w:val="both"/>
              <w:rPr>
                <w:rFonts w:ascii="Times New Roman" w:hAnsi="Times New Roman" w:cs="Times New Roman"/>
                <w:sz w:val="20"/>
                <w:szCs w:val="20"/>
              </w:rPr>
            </w:pPr>
            <w:r w:rsidRPr="00786988">
              <w:rPr>
                <w:rFonts w:ascii="Times New Roman" w:hAnsi="Times New Roman" w:cs="Times New Roman"/>
                <w:sz w:val="20"/>
                <w:szCs w:val="20"/>
                <w:shd w:val="clear" w:color="auto" w:fill="FFFFFF"/>
              </w:rPr>
              <w:t>Aicinām 1. pielikumu papildināt ar informāciju par citām MK pamatnostādnēm, kas ir apstiprinātas, vai tiek izstrādātas atbilstoši MK rīk.nr.95 (04.03.2020. prot. Nr. 8 34. §) un ir saistītas ar LM pamatnostādnēm (piemēram, Valsts nodokļu politikas pamatnostādnes 2021.-2025. gadam, Saliedētas sabiedrības politikas pamatnostādnes 2021.-2027. gadam, Reģionālās politikas pamatnostādnes 2021.-2027. gadam, Sabiedrības veselības pamatnostādnes 2021.-2027. gadam), lai pēc vajadzības veidotu demarkāciju vai norādītu uz sinerģiju, kur nepieciešams savlaicīgi ieviest skaidrību</w:t>
            </w:r>
          </w:p>
        </w:tc>
        <w:tc>
          <w:tcPr>
            <w:tcW w:w="4495" w:type="dxa"/>
            <w:tcBorders>
              <w:bottom w:val="single" w:sz="4" w:space="0" w:color="auto"/>
            </w:tcBorders>
          </w:tcPr>
          <w:p w14:paraId="1EA8DD1E" w14:textId="0B208E99" w:rsidR="002F32C3" w:rsidRPr="00786988" w:rsidRDefault="002F32C3" w:rsidP="00356E08">
            <w:pPr>
              <w:jc w:val="both"/>
              <w:rPr>
                <w:rFonts w:ascii="Times New Roman" w:hAnsi="Times New Roman" w:cs="Times New Roman"/>
                <w:b/>
                <w:sz w:val="20"/>
                <w:szCs w:val="20"/>
              </w:rPr>
            </w:pPr>
            <w:r w:rsidRPr="00786988">
              <w:rPr>
                <w:rFonts w:ascii="Times New Roman" w:hAnsi="Times New Roman" w:cs="Times New Roman"/>
                <w:b/>
                <w:sz w:val="20"/>
                <w:szCs w:val="20"/>
              </w:rPr>
              <w:t>Ņemts vērā</w:t>
            </w:r>
          </w:p>
          <w:p w14:paraId="3759BBAB" w14:textId="77777777" w:rsidR="00356E08" w:rsidRPr="00786988" w:rsidRDefault="00356E08" w:rsidP="00356E08">
            <w:pPr>
              <w:jc w:val="both"/>
              <w:rPr>
                <w:rFonts w:ascii="Times New Roman" w:hAnsi="Times New Roman" w:cs="Times New Roman"/>
                <w:sz w:val="20"/>
                <w:szCs w:val="20"/>
              </w:rPr>
            </w:pPr>
            <w:r w:rsidRPr="00786988">
              <w:rPr>
                <w:rFonts w:ascii="Times New Roman" w:hAnsi="Times New Roman" w:cs="Times New Roman"/>
                <w:sz w:val="20"/>
                <w:szCs w:val="20"/>
              </w:rPr>
              <w:t>Sadaļa par sasaisti ar nacionālā līmeņa ilgtermiņa un vidēja termiņa attīstības plānošanas dokumentiem papildināta ar atsauci uz pamatnostādņu projektu “Sabiedrības veselības pamatnostādnes 2021.-2027.gadam”, pamatnostādņu projektu “Digitālās transformācijas pamatnostādnes 2021.-2027.gadam”, pamatnostādņu projektu “Bērnu, jaunatnes un ģimenes attīstības pamatnostādnes 2021.-2027.gadam”, pamatnostādņu projektu “Izglītības attīstības pamatnostādnes 2021.-2027.gadam “Nākotnes prasmes nākotnes sabiedrībai””, Reģionālās attīstības pamatnostādnēm 2021.-2027.gadam.</w:t>
            </w:r>
          </w:p>
        </w:tc>
      </w:tr>
      <w:tr w:rsidR="001E455B" w:rsidRPr="00786988" w14:paraId="5CF5AB54" w14:textId="77777777" w:rsidTr="001E455B">
        <w:tc>
          <w:tcPr>
            <w:tcW w:w="14373" w:type="dxa"/>
            <w:gridSpan w:val="3"/>
            <w:shd w:val="pct12" w:color="auto" w:fill="auto"/>
          </w:tcPr>
          <w:p w14:paraId="66120925" w14:textId="77777777" w:rsidR="001E455B" w:rsidRPr="00786988" w:rsidRDefault="001E455B" w:rsidP="00356E08">
            <w:pPr>
              <w:rPr>
                <w:rFonts w:ascii="Times New Roman" w:hAnsi="Times New Roman" w:cs="Times New Roman"/>
                <w:sz w:val="20"/>
                <w:szCs w:val="20"/>
              </w:rPr>
            </w:pPr>
          </w:p>
        </w:tc>
      </w:tr>
      <w:tr w:rsidR="00356E08" w:rsidRPr="00786988" w14:paraId="505F226D" w14:textId="77777777" w:rsidTr="007F35E7">
        <w:tc>
          <w:tcPr>
            <w:tcW w:w="3126" w:type="dxa"/>
          </w:tcPr>
          <w:p w14:paraId="18370D15" w14:textId="12FDAE95" w:rsidR="00555914" w:rsidRPr="00786988" w:rsidRDefault="00555914" w:rsidP="00356E08">
            <w:pPr>
              <w:rPr>
                <w:rFonts w:ascii="Times New Roman" w:hAnsi="Times New Roman" w:cs="Times New Roman"/>
                <w:sz w:val="20"/>
                <w:szCs w:val="20"/>
              </w:rPr>
            </w:pPr>
            <w:r w:rsidRPr="00786988">
              <w:rPr>
                <w:rFonts w:ascii="Times New Roman" w:hAnsi="Times New Roman" w:cs="Times New Roman"/>
                <w:sz w:val="20"/>
                <w:szCs w:val="20"/>
              </w:rPr>
              <w:t>229.</w:t>
            </w:r>
          </w:p>
          <w:p w14:paraId="57BA9C04" w14:textId="77777777" w:rsidR="00356E08" w:rsidRPr="00786988" w:rsidRDefault="00356E08" w:rsidP="00356E08">
            <w:pPr>
              <w:rPr>
                <w:rFonts w:ascii="Times New Roman" w:hAnsi="Times New Roman" w:cs="Times New Roman"/>
                <w:sz w:val="20"/>
                <w:szCs w:val="20"/>
              </w:rPr>
            </w:pPr>
            <w:r w:rsidRPr="00786988">
              <w:rPr>
                <w:rFonts w:ascii="Times New Roman" w:hAnsi="Times New Roman" w:cs="Times New Roman"/>
                <w:sz w:val="20"/>
                <w:szCs w:val="20"/>
              </w:rPr>
              <w:t>2.pielikums</w:t>
            </w:r>
          </w:p>
        </w:tc>
        <w:tc>
          <w:tcPr>
            <w:tcW w:w="6752" w:type="dxa"/>
          </w:tcPr>
          <w:p w14:paraId="2D0031E0" w14:textId="77777777" w:rsidR="00356E08" w:rsidRPr="00786988" w:rsidRDefault="00356E08" w:rsidP="00356E08">
            <w:pPr>
              <w:jc w:val="center"/>
              <w:rPr>
                <w:rFonts w:ascii="Times New Roman" w:hAnsi="Times New Roman" w:cs="Times New Roman"/>
                <w:b/>
                <w:sz w:val="20"/>
                <w:szCs w:val="20"/>
              </w:rPr>
            </w:pPr>
            <w:r w:rsidRPr="00786988">
              <w:rPr>
                <w:rFonts w:ascii="Times New Roman" w:hAnsi="Times New Roman" w:cs="Times New Roman"/>
                <w:b/>
                <w:sz w:val="20"/>
                <w:szCs w:val="20"/>
              </w:rPr>
              <w:t>CSP</w:t>
            </w:r>
          </w:p>
          <w:p w14:paraId="7B8631D8" w14:textId="77777777" w:rsidR="00356E08" w:rsidRPr="00786988" w:rsidRDefault="00356E08" w:rsidP="00356E08">
            <w:pPr>
              <w:jc w:val="both"/>
              <w:rPr>
                <w:rFonts w:ascii="Times New Roman" w:hAnsi="Times New Roman" w:cs="Times New Roman"/>
                <w:sz w:val="20"/>
                <w:szCs w:val="20"/>
              </w:rPr>
            </w:pPr>
            <w:r w:rsidRPr="00786988">
              <w:rPr>
                <w:rFonts w:ascii="Times New Roman" w:hAnsi="Times New Roman" w:cs="Times New Roman"/>
                <w:sz w:val="20"/>
                <w:szCs w:val="20"/>
              </w:rPr>
              <w:t>Jāprecizē virkne statistikas datu</w:t>
            </w:r>
          </w:p>
        </w:tc>
        <w:tc>
          <w:tcPr>
            <w:tcW w:w="4495" w:type="dxa"/>
          </w:tcPr>
          <w:p w14:paraId="663312A5" w14:textId="1FE32D2F" w:rsidR="00644F3A" w:rsidRPr="00786988" w:rsidRDefault="00644F3A" w:rsidP="00356E08">
            <w:pPr>
              <w:rPr>
                <w:rFonts w:ascii="Times New Roman" w:hAnsi="Times New Roman" w:cs="Times New Roman"/>
                <w:b/>
                <w:sz w:val="20"/>
                <w:szCs w:val="20"/>
              </w:rPr>
            </w:pPr>
            <w:r w:rsidRPr="00786988">
              <w:rPr>
                <w:rFonts w:ascii="Times New Roman" w:hAnsi="Times New Roman" w:cs="Times New Roman"/>
                <w:b/>
                <w:sz w:val="20"/>
                <w:szCs w:val="20"/>
              </w:rPr>
              <w:t>Ņemts vērā</w:t>
            </w:r>
          </w:p>
        </w:tc>
      </w:tr>
      <w:tr w:rsidR="00356E08" w:rsidRPr="00786988" w14:paraId="1C46E533" w14:textId="77777777" w:rsidTr="007F35E7">
        <w:tc>
          <w:tcPr>
            <w:tcW w:w="3126" w:type="dxa"/>
          </w:tcPr>
          <w:p w14:paraId="291F3657" w14:textId="2D746187" w:rsidR="00555914" w:rsidRPr="00786988" w:rsidRDefault="00555914" w:rsidP="00356E08">
            <w:pPr>
              <w:rPr>
                <w:rFonts w:ascii="Times New Roman" w:hAnsi="Times New Roman" w:cs="Times New Roman"/>
                <w:sz w:val="20"/>
                <w:szCs w:val="20"/>
              </w:rPr>
            </w:pPr>
            <w:r w:rsidRPr="00786988">
              <w:rPr>
                <w:rFonts w:ascii="Times New Roman" w:hAnsi="Times New Roman" w:cs="Times New Roman"/>
                <w:sz w:val="20"/>
                <w:szCs w:val="20"/>
              </w:rPr>
              <w:t>230.</w:t>
            </w:r>
          </w:p>
          <w:p w14:paraId="6CB88B4F" w14:textId="77777777" w:rsidR="00356E08" w:rsidRPr="00786988" w:rsidRDefault="00356E08" w:rsidP="00356E08">
            <w:pPr>
              <w:rPr>
                <w:rFonts w:ascii="Times New Roman" w:hAnsi="Times New Roman" w:cs="Times New Roman"/>
                <w:sz w:val="20"/>
                <w:szCs w:val="20"/>
              </w:rPr>
            </w:pPr>
            <w:r w:rsidRPr="00786988">
              <w:rPr>
                <w:rFonts w:ascii="Times New Roman" w:hAnsi="Times New Roman" w:cs="Times New Roman"/>
                <w:sz w:val="20"/>
                <w:szCs w:val="20"/>
              </w:rPr>
              <w:t>2.pielikums</w:t>
            </w:r>
          </w:p>
        </w:tc>
        <w:tc>
          <w:tcPr>
            <w:tcW w:w="6752" w:type="dxa"/>
          </w:tcPr>
          <w:p w14:paraId="7EC53C1F" w14:textId="77777777" w:rsidR="00356E08" w:rsidRPr="00786988" w:rsidRDefault="00356E08" w:rsidP="00356E08">
            <w:pPr>
              <w:jc w:val="center"/>
              <w:rPr>
                <w:rFonts w:ascii="Times New Roman" w:hAnsi="Times New Roman" w:cs="Times New Roman"/>
                <w:b/>
                <w:sz w:val="20"/>
                <w:szCs w:val="20"/>
              </w:rPr>
            </w:pPr>
            <w:r w:rsidRPr="00786988">
              <w:rPr>
                <w:rFonts w:ascii="Times New Roman" w:hAnsi="Times New Roman" w:cs="Times New Roman"/>
                <w:b/>
                <w:sz w:val="20"/>
                <w:szCs w:val="20"/>
              </w:rPr>
              <w:t>FM</w:t>
            </w:r>
          </w:p>
          <w:p w14:paraId="6FA07D26" w14:textId="77777777" w:rsidR="00356E08" w:rsidRPr="00786988" w:rsidRDefault="00356E08" w:rsidP="00356E08">
            <w:pPr>
              <w:jc w:val="both"/>
              <w:rPr>
                <w:rFonts w:ascii="Times New Roman" w:hAnsi="Times New Roman" w:cs="Times New Roman"/>
                <w:sz w:val="20"/>
                <w:szCs w:val="20"/>
              </w:rPr>
            </w:pPr>
            <w:r w:rsidRPr="00786988">
              <w:rPr>
                <w:rFonts w:ascii="Times New Roman" w:hAnsi="Times New Roman" w:cs="Times New Roman"/>
                <w:sz w:val="20"/>
                <w:szCs w:val="20"/>
              </w:rPr>
              <w:t>Jāprecizē/ jāaktualizē dati par finansējumu, tā izlietojumu un saņēmējiem (33., 44.-45., 57., 64., 67., 78., 87., 92., 119.,  126., 138.lpp.)</w:t>
            </w:r>
          </w:p>
        </w:tc>
        <w:tc>
          <w:tcPr>
            <w:tcW w:w="4495" w:type="dxa"/>
          </w:tcPr>
          <w:p w14:paraId="46854088" w14:textId="7956AD24" w:rsidR="00420E03" w:rsidRPr="00786988" w:rsidRDefault="008D60A9" w:rsidP="00420E03">
            <w:pPr>
              <w:pStyle w:val="CommentText"/>
              <w:jc w:val="both"/>
              <w:rPr>
                <w:rFonts w:ascii="Times New Roman" w:eastAsiaTheme="minorHAnsi" w:hAnsi="Times New Roman"/>
                <w:b/>
              </w:rPr>
            </w:pPr>
            <w:r w:rsidRPr="00786988">
              <w:rPr>
                <w:rFonts w:ascii="Times New Roman" w:eastAsiaTheme="minorHAnsi" w:hAnsi="Times New Roman"/>
                <w:b/>
              </w:rPr>
              <w:t>Ņemts vērā</w:t>
            </w:r>
          </w:p>
          <w:p w14:paraId="7AEE1FCD" w14:textId="01097688" w:rsidR="00420E03" w:rsidRPr="00786988" w:rsidRDefault="00420E03" w:rsidP="00420E03">
            <w:pPr>
              <w:pStyle w:val="CommentText"/>
              <w:jc w:val="both"/>
              <w:rPr>
                <w:rFonts w:ascii="Times New Roman" w:hAnsi="Times New Roman"/>
              </w:rPr>
            </w:pPr>
            <w:r w:rsidRPr="00786988">
              <w:rPr>
                <w:rFonts w:ascii="Times New Roman" w:eastAsiaTheme="minorHAnsi" w:hAnsi="Times New Roman"/>
              </w:rPr>
              <w:t>Līdztekus skaidrojam, ka nesakritību starp 2.pielikumā un 3.pielikumā minētajiem datiem par izdienas pensijām rada tas, ka 2.pielikuma tekstā minēts vidējais pensionēšanās vecums attiecīgi 2019.gadā piešķirtajām pensijām. Savukārt 3.pielikuma 9. tabulā atspoguļota statistika par visām VSAA uzskaitē esošajām izdienas pensijām neatkarīgi no to piešķiršanas gada.</w:t>
            </w:r>
          </w:p>
        </w:tc>
      </w:tr>
      <w:tr w:rsidR="00356E08" w:rsidRPr="00786988" w14:paraId="57466F9A" w14:textId="77777777" w:rsidTr="007F35E7">
        <w:tc>
          <w:tcPr>
            <w:tcW w:w="3126" w:type="dxa"/>
          </w:tcPr>
          <w:p w14:paraId="64CE3B2D" w14:textId="56C123F5" w:rsidR="00555914" w:rsidRPr="00786988" w:rsidRDefault="00555914" w:rsidP="00356E08">
            <w:pPr>
              <w:rPr>
                <w:rFonts w:ascii="Times New Roman" w:hAnsi="Times New Roman" w:cs="Times New Roman"/>
                <w:sz w:val="20"/>
                <w:szCs w:val="20"/>
              </w:rPr>
            </w:pPr>
            <w:r w:rsidRPr="00786988">
              <w:rPr>
                <w:rFonts w:ascii="Times New Roman" w:hAnsi="Times New Roman" w:cs="Times New Roman"/>
                <w:sz w:val="20"/>
                <w:szCs w:val="20"/>
              </w:rPr>
              <w:t>231.</w:t>
            </w:r>
          </w:p>
          <w:p w14:paraId="66D39464" w14:textId="77777777" w:rsidR="00356E08" w:rsidRPr="00786988" w:rsidRDefault="00356E08" w:rsidP="00356E08">
            <w:pPr>
              <w:rPr>
                <w:rFonts w:ascii="Times New Roman" w:hAnsi="Times New Roman" w:cs="Times New Roman"/>
                <w:sz w:val="20"/>
                <w:szCs w:val="20"/>
              </w:rPr>
            </w:pPr>
            <w:r w:rsidRPr="00786988">
              <w:rPr>
                <w:rFonts w:ascii="Times New Roman" w:hAnsi="Times New Roman" w:cs="Times New Roman"/>
                <w:sz w:val="20"/>
                <w:szCs w:val="20"/>
              </w:rPr>
              <w:t>2.pielikums</w:t>
            </w:r>
          </w:p>
        </w:tc>
        <w:tc>
          <w:tcPr>
            <w:tcW w:w="6752" w:type="dxa"/>
          </w:tcPr>
          <w:p w14:paraId="5DF0A960" w14:textId="77777777" w:rsidR="00356E08" w:rsidRPr="00786988" w:rsidRDefault="00356E08" w:rsidP="00356E08">
            <w:pPr>
              <w:jc w:val="center"/>
              <w:rPr>
                <w:rFonts w:ascii="Times New Roman" w:hAnsi="Times New Roman" w:cs="Times New Roman"/>
                <w:b/>
                <w:sz w:val="20"/>
                <w:szCs w:val="20"/>
              </w:rPr>
            </w:pPr>
            <w:r w:rsidRPr="00786988">
              <w:rPr>
                <w:rFonts w:ascii="Times New Roman" w:hAnsi="Times New Roman" w:cs="Times New Roman"/>
                <w:b/>
                <w:sz w:val="20"/>
                <w:szCs w:val="20"/>
              </w:rPr>
              <w:t>EM</w:t>
            </w:r>
          </w:p>
          <w:p w14:paraId="749EBB09" w14:textId="77777777" w:rsidR="00356E08" w:rsidRPr="00786988" w:rsidRDefault="00356E08" w:rsidP="00356E08">
            <w:pPr>
              <w:jc w:val="both"/>
              <w:rPr>
                <w:rFonts w:ascii="Times New Roman" w:hAnsi="Times New Roman" w:cs="Times New Roman"/>
                <w:sz w:val="20"/>
                <w:szCs w:val="20"/>
              </w:rPr>
            </w:pPr>
            <w:r w:rsidRPr="00786988">
              <w:rPr>
                <w:rFonts w:ascii="Times New Roman" w:hAnsi="Times New Roman" w:cs="Times New Roman"/>
                <w:sz w:val="20"/>
                <w:szCs w:val="20"/>
              </w:rPr>
              <w:t xml:space="preserve">Lūdzam precizēt Pamatnostādņu dokumenta 2.pielikuma 22.lpp norādīto informāciju par Ekonomikas ministrijas prognozēm par tautsaimniecības izaugsmes mērķa scenāriju atbilstoši jaunākajam publicētajam Latvijas Ekonomikas attīstības pārskatam, jo 2.pielikumā iekļautā informācija vairs nav aktuāla, iepriekšējās prognozes attiecībā uz tautsaimniecības izaugsmi bija optimistiskas, jo Covid-19 pirmais vilnis bija neliels. Pārskats pieejams šeit: </w:t>
            </w:r>
            <w:hyperlink r:id="rId15" w:history="1">
              <w:r w:rsidRPr="00786988">
                <w:rPr>
                  <w:rFonts w:ascii="Times New Roman" w:hAnsi="Times New Roman" w:cs="Times New Roman"/>
                  <w:sz w:val="20"/>
                  <w:szCs w:val="20"/>
                </w:rPr>
                <w:t>https://www.em.gov.lv/lv/ekonomiska-situacija</w:t>
              </w:r>
            </w:hyperlink>
          </w:p>
        </w:tc>
        <w:tc>
          <w:tcPr>
            <w:tcW w:w="4495" w:type="dxa"/>
          </w:tcPr>
          <w:p w14:paraId="087A4F72" w14:textId="59A8B912" w:rsidR="00644F3A" w:rsidRPr="00786988" w:rsidRDefault="00644F3A" w:rsidP="00356E08">
            <w:pPr>
              <w:rPr>
                <w:rFonts w:ascii="Times New Roman" w:hAnsi="Times New Roman" w:cs="Times New Roman"/>
                <w:b/>
                <w:sz w:val="20"/>
                <w:szCs w:val="20"/>
              </w:rPr>
            </w:pPr>
            <w:r w:rsidRPr="00786988">
              <w:rPr>
                <w:rFonts w:ascii="Times New Roman" w:hAnsi="Times New Roman" w:cs="Times New Roman"/>
                <w:b/>
                <w:sz w:val="20"/>
                <w:szCs w:val="20"/>
              </w:rPr>
              <w:t>Ņemts vērā</w:t>
            </w:r>
          </w:p>
        </w:tc>
      </w:tr>
      <w:tr w:rsidR="00356E08" w:rsidRPr="00786988" w14:paraId="240D3A6E" w14:textId="77777777" w:rsidTr="007F35E7">
        <w:tc>
          <w:tcPr>
            <w:tcW w:w="3126" w:type="dxa"/>
          </w:tcPr>
          <w:p w14:paraId="4A8D5C73" w14:textId="2C207794" w:rsidR="00555914" w:rsidRPr="00786988" w:rsidRDefault="00555914" w:rsidP="00356E08">
            <w:pPr>
              <w:rPr>
                <w:rFonts w:ascii="Times New Roman" w:hAnsi="Times New Roman" w:cs="Times New Roman"/>
                <w:sz w:val="20"/>
                <w:szCs w:val="20"/>
              </w:rPr>
            </w:pPr>
            <w:r w:rsidRPr="00786988">
              <w:rPr>
                <w:rFonts w:ascii="Times New Roman" w:hAnsi="Times New Roman" w:cs="Times New Roman"/>
                <w:sz w:val="20"/>
                <w:szCs w:val="20"/>
              </w:rPr>
              <w:t>232.</w:t>
            </w:r>
          </w:p>
          <w:p w14:paraId="443440B6" w14:textId="77777777" w:rsidR="00356E08" w:rsidRPr="00786988" w:rsidRDefault="00356E08" w:rsidP="00356E08">
            <w:pPr>
              <w:rPr>
                <w:rFonts w:ascii="Times New Roman" w:hAnsi="Times New Roman" w:cs="Times New Roman"/>
                <w:sz w:val="20"/>
                <w:szCs w:val="20"/>
              </w:rPr>
            </w:pPr>
            <w:r w:rsidRPr="00786988">
              <w:rPr>
                <w:rFonts w:ascii="Times New Roman" w:hAnsi="Times New Roman" w:cs="Times New Roman"/>
                <w:sz w:val="20"/>
                <w:szCs w:val="20"/>
              </w:rPr>
              <w:t>2.pielikums</w:t>
            </w:r>
          </w:p>
        </w:tc>
        <w:tc>
          <w:tcPr>
            <w:tcW w:w="6752" w:type="dxa"/>
          </w:tcPr>
          <w:p w14:paraId="23A350D3" w14:textId="77777777" w:rsidR="00356E08" w:rsidRPr="00786988" w:rsidRDefault="00356E08" w:rsidP="00356E08">
            <w:pPr>
              <w:jc w:val="center"/>
              <w:rPr>
                <w:rFonts w:ascii="Times New Roman" w:hAnsi="Times New Roman" w:cs="Times New Roman"/>
                <w:b/>
                <w:sz w:val="20"/>
                <w:szCs w:val="20"/>
              </w:rPr>
            </w:pPr>
            <w:r w:rsidRPr="00786988">
              <w:rPr>
                <w:rFonts w:ascii="Times New Roman" w:hAnsi="Times New Roman" w:cs="Times New Roman"/>
                <w:b/>
                <w:sz w:val="20"/>
                <w:szCs w:val="20"/>
              </w:rPr>
              <w:t>LDDK</w:t>
            </w:r>
          </w:p>
          <w:p w14:paraId="4B6065CD" w14:textId="77777777" w:rsidR="00356E08" w:rsidRPr="00786988" w:rsidRDefault="00356E08" w:rsidP="00356E08">
            <w:pPr>
              <w:jc w:val="both"/>
              <w:rPr>
                <w:rFonts w:ascii="Times New Roman" w:hAnsi="Times New Roman" w:cs="Times New Roman"/>
                <w:sz w:val="20"/>
                <w:szCs w:val="20"/>
              </w:rPr>
            </w:pPr>
            <w:r w:rsidRPr="00786988">
              <w:rPr>
                <w:rFonts w:ascii="Times New Roman" w:hAnsi="Times New Roman" w:cs="Times New Roman"/>
                <w:sz w:val="20"/>
                <w:szCs w:val="20"/>
              </w:rPr>
              <w:lastRenderedPageBreak/>
              <w:t>Ieteikums aktualizēt prognozes par tautsaimniecības izaugsmi un COVID-19 ietekmi.</w:t>
            </w:r>
          </w:p>
        </w:tc>
        <w:tc>
          <w:tcPr>
            <w:tcW w:w="4495" w:type="dxa"/>
          </w:tcPr>
          <w:p w14:paraId="4C2E3753" w14:textId="6535B7CB" w:rsidR="00644F3A" w:rsidRPr="00786988" w:rsidRDefault="00644F3A" w:rsidP="00356E08">
            <w:pPr>
              <w:rPr>
                <w:rFonts w:ascii="Times New Roman" w:hAnsi="Times New Roman" w:cs="Times New Roman"/>
                <w:b/>
                <w:sz w:val="20"/>
                <w:szCs w:val="20"/>
              </w:rPr>
            </w:pPr>
            <w:r w:rsidRPr="00786988">
              <w:rPr>
                <w:rFonts w:ascii="Times New Roman" w:hAnsi="Times New Roman" w:cs="Times New Roman"/>
                <w:b/>
                <w:sz w:val="20"/>
                <w:szCs w:val="20"/>
              </w:rPr>
              <w:lastRenderedPageBreak/>
              <w:t>Ņemts vērā</w:t>
            </w:r>
          </w:p>
        </w:tc>
      </w:tr>
      <w:tr w:rsidR="00356E08" w:rsidRPr="00786988" w14:paraId="3CAEFA16" w14:textId="77777777" w:rsidTr="007F35E7">
        <w:tc>
          <w:tcPr>
            <w:tcW w:w="3126" w:type="dxa"/>
          </w:tcPr>
          <w:p w14:paraId="74982D66" w14:textId="0D128A95" w:rsidR="00555914" w:rsidRPr="00786988" w:rsidRDefault="00555914" w:rsidP="00356E08">
            <w:pPr>
              <w:rPr>
                <w:rFonts w:ascii="Times New Roman" w:hAnsi="Times New Roman" w:cs="Times New Roman"/>
                <w:sz w:val="20"/>
                <w:szCs w:val="20"/>
              </w:rPr>
            </w:pPr>
            <w:r w:rsidRPr="00786988">
              <w:rPr>
                <w:rFonts w:ascii="Times New Roman" w:hAnsi="Times New Roman" w:cs="Times New Roman"/>
                <w:sz w:val="20"/>
                <w:szCs w:val="20"/>
              </w:rPr>
              <w:t>233.</w:t>
            </w:r>
          </w:p>
          <w:p w14:paraId="2A87482F" w14:textId="77777777" w:rsidR="00356E08" w:rsidRPr="00786988" w:rsidRDefault="00356E08" w:rsidP="00356E08">
            <w:pPr>
              <w:rPr>
                <w:rFonts w:ascii="Times New Roman" w:hAnsi="Times New Roman" w:cs="Times New Roman"/>
                <w:sz w:val="20"/>
                <w:szCs w:val="20"/>
              </w:rPr>
            </w:pPr>
            <w:r w:rsidRPr="00786988">
              <w:rPr>
                <w:rFonts w:ascii="Times New Roman" w:hAnsi="Times New Roman" w:cs="Times New Roman"/>
                <w:sz w:val="20"/>
                <w:szCs w:val="20"/>
              </w:rPr>
              <w:t>2.pielikums</w:t>
            </w:r>
          </w:p>
        </w:tc>
        <w:tc>
          <w:tcPr>
            <w:tcW w:w="6752" w:type="dxa"/>
          </w:tcPr>
          <w:p w14:paraId="22E8EBB9" w14:textId="77777777" w:rsidR="00356E08" w:rsidRPr="00786988" w:rsidRDefault="00356E08" w:rsidP="00356E08">
            <w:pPr>
              <w:jc w:val="center"/>
              <w:rPr>
                <w:rFonts w:ascii="Times New Roman" w:hAnsi="Times New Roman" w:cs="Times New Roman"/>
                <w:b/>
                <w:sz w:val="20"/>
                <w:szCs w:val="20"/>
              </w:rPr>
            </w:pPr>
            <w:r w:rsidRPr="00786988">
              <w:rPr>
                <w:rFonts w:ascii="Times New Roman" w:hAnsi="Times New Roman" w:cs="Times New Roman"/>
                <w:b/>
                <w:sz w:val="20"/>
                <w:szCs w:val="20"/>
              </w:rPr>
              <w:t>LSA</w:t>
            </w:r>
          </w:p>
          <w:p w14:paraId="5CA7D7F8" w14:textId="77777777" w:rsidR="00356E08" w:rsidRPr="00786988" w:rsidRDefault="00356E08" w:rsidP="00356E08">
            <w:pPr>
              <w:pStyle w:val="Bodytext20"/>
              <w:shd w:val="clear" w:color="auto" w:fill="auto"/>
              <w:tabs>
                <w:tab w:val="left" w:pos="316"/>
              </w:tabs>
              <w:spacing w:before="0" w:line="240" w:lineRule="auto"/>
              <w:ind w:firstLine="0"/>
              <w:jc w:val="both"/>
              <w:rPr>
                <w:rFonts w:ascii="Times New Roman" w:hAnsi="Times New Roman" w:cs="Times New Roman"/>
                <w:sz w:val="20"/>
                <w:szCs w:val="20"/>
              </w:rPr>
            </w:pPr>
            <w:r w:rsidRPr="00786988">
              <w:rPr>
                <w:rFonts w:ascii="Times New Roman" w:hAnsi="Times New Roman" w:cs="Times New Roman"/>
                <w:color w:val="000000"/>
                <w:sz w:val="20"/>
                <w:szCs w:val="20"/>
                <w:lang w:eastAsia="lv-LV" w:bidi="lv-LV"/>
              </w:rPr>
              <w:t xml:space="preserve">Ievērojot loģisko ķēdi pamatnostādņu </w:t>
            </w:r>
            <w:r w:rsidRPr="00786988">
              <w:rPr>
                <w:rStyle w:val="Bodytext2Bold"/>
                <w:rFonts w:ascii="Times New Roman" w:hAnsi="Times New Roman" w:cs="Times New Roman"/>
                <w:sz w:val="20"/>
                <w:szCs w:val="20"/>
              </w:rPr>
              <w:t xml:space="preserve">vēstījumā - Esošās situācijas raksturojums, aiz daļas Demogrāfija (3.1.) ir jāiekļauj daļa "Sabiedrības novecošanās un aprūpes vajadzības". </w:t>
            </w:r>
            <w:r w:rsidRPr="00786988">
              <w:rPr>
                <w:rFonts w:ascii="Times New Roman" w:hAnsi="Times New Roman" w:cs="Times New Roman"/>
                <w:color w:val="000000"/>
                <w:sz w:val="20"/>
                <w:szCs w:val="20"/>
                <w:lang w:eastAsia="lv-LV" w:bidi="lv-LV"/>
              </w:rPr>
              <w:t>Daļā balstoties uz Latvijas iedzīvotāju vecuma struktūrām ir: 1) Jāpasaka, cik kādas vecuma grupas cilvēku Latvijā būs, attiecīgi prognozes gadiem (2018./2024./2027.), tad izmantojot starptautiski pieņemtos prognozējamo pašaprūpes vajadzību pa vecuma grupām apjomus, jāpasaka, cik cilvēku ar aprūpes vajadzībām Latvijā būs attiecīgi (2018./2024./2027.) gados . Tad ņemot par pamatu esošo vidējo aprūpes apjomu (stundās) vienai personai, mēs prognozēsim kopējās aprūpes apjoma izmaiņas 2024./2027. gados. Šis cipars noteikti ietekmēs rezultatīvo rādītāju tabulās norādītās vērtības un būs izmantojams, lai pamatotu gan finanšu, gan cilvēkresursu nepieciešamību.</w:t>
            </w:r>
          </w:p>
          <w:p w14:paraId="2E15350A" w14:textId="77777777" w:rsidR="00356E08" w:rsidRPr="00786988" w:rsidRDefault="00356E08" w:rsidP="00356E08">
            <w:pPr>
              <w:pStyle w:val="Bodytext20"/>
              <w:shd w:val="clear" w:color="auto" w:fill="auto"/>
              <w:tabs>
                <w:tab w:val="left" w:pos="316"/>
              </w:tabs>
              <w:spacing w:before="0" w:line="240" w:lineRule="auto"/>
              <w:ind w:firstLine="0"/>
              <w:jc w:val="both"/>
              <w:rPr>
                <w:rFonts w:ascii="Times New Roman" w:hAnsi="Times New Roman" w:cs="Times New Roman"/>
                <w:sz w:val="20"/>
                <w:szCs w:val="20"/>
              </w:rPr>
            </w:pPr>
            <w:r w:rsidRPr="00786988">
              <w:rPr>
                <w:rFonts w:ascii="Times New Roman" w:hAnsi="Times New Roman" w:cs="Times New Roman"/>
                <w:color w:val="000000"/>
                <w:sz w:val="20"/>
                <w:szCs w:val="20"/>
                <w:lang w:eastAsia="lv-LV" w:bidi="lv-LV"/>
              </w:rPr>
              <w:t xml:space="preserve">Protams, </w:t>
            </w:r>
            <w:r w:rsidRPr="00786988">
              <w:rPr>
                <w:rStyle w:val="Bodytext2Bold"/>
                <w:rFonts w:ascii="Times New Roman" w:hAnsi="Times New Roman" w:cs="Times New Roman"/>
                <w:sz w:val="20"/>
                <w:szCs w:val="20"/>
              </w:rPr>
              <w:t xml:space="preserve">būtu vēlams iepriekš minēto vēstījumu papildināt ar prognozi par aprūpes nodrošinājuma apjoma izmaiņu iecerēm, </w:t>
            </w:r>
            <w:r w:rsidRPr="00786988">
              <w:rPr>
                <w:rFonts w:ascii="Times New Roman" w:hAnsi="Times New Roman" w:cs="Times New Roman"/>
                <w:color w:val="000000"/>
                <w:sz w:val="20"/>
                <w:szCs w:val="20"/>
                <w:lang w:eastAsia="lv-LV" w:bidi="lv-LV"/>
              </w:rPr>
              <w:t>kaut vai atsaucoties uz vidējo apjomu citviet Eiropā un Latvijā pēc pakalpojumu sniedzēju pazīmes. Vienlaicīgi būtu vēlams, pamatojoties uz citu valstu pieredzi, izvirzīt mērķus aprūpes nodrošinājumam, no aprūpes veicēju viedokļa, piemēram, klasiski - 50% veic piederīgie; 30 % profesionāli aprūpējot mājas; 20% institūcijas. Šis dalījums un mērķi katrā valstī var atšķirties, bet būtu jānodefinē arī Latvijai, piemēram, izmantojot kādu no valstu modeļiem, kam mēs vēlamies līdzināties. Apvienojot personu skaitu ar aprūpes vajadzībām ar šai punktā aprakstīto pieņēmumu - mēs varam prognozēt aprūpes mājās klientu skaitu un nepieciešamo SAC gultasvietu skaitu tuvākajā perspektīvā. Šie skaitļi būtu pamatoti.</w:t>
            </w:r>
          </w:p>
          <w:p w14:paraId="7EA08257" w14:textId="77777777" w:rsidR="00356E08" w:rsidRPr="00786988" w:rsidRDefault="00356E08" w:rsidP="00356E08">
            <w:pPr>
              <w:pStyle w:val="Bodytext20"/>
              <w:shd w:val="clear" w:color="auto" w:fill="auto"/>
              <w:tabs>
                <w:tab w:val="left" w:pos="309"/>
              </w:tabs>
              <w:spacing w:before="0" w:line="240" w:lineRule="auto"/>
              <w:ind w:firstLine="0"/>
              <w:jc w:val="both"/>
              <w:rPr>
                <w:rFonts w:ascii="Times New Roman" w:hAnsi="Times New Roman" w:cs="Times New Roman"/>
                <w:sz w:val="20"/>
                <w:szCs w:val="20"/>
              </w:rPr>
            </w:pPr>
            <w:r w:rsidRPr="00786988">
              <w:rPr>
                <w:rFonts w:ascii="Times New Roman" w:hAnsi="Times New Roman" w:cs="Times New Roman"/>
                <w:color w:val="000000"/>
                <w:sz w:val="20"/>
                <w:szCs w:val="20"/>
                <w:lang w:eastAsia="lv-LV" w:bidi="lv-LV"/>
              </w:rPr>
              <w:t xml:space="preserve">Identificējot aprūpes vajadzību apjomu, Vēstījumā situācijas raksturojumā, aiz sadaļas par sociālo darbinieku nodrošinājumu, kā atsevišķa daļa vai paplašinot nosaukumu formulējumus, un integrējot esošajās sadaļās būtu </w:t>
            </w:r>
            <w:r w:rsidRPr="00786988">
              <w:rPr>
                <w:rStyle w:val="Bodytext2Bold"/>
                <w:rFonts w:ascii="Times New Roman" w:hAnsi="Times New Roman" w:cs="Times New Roman"/>
                <w:sz w:val="20"/>
                <w:szCs w:val="20"/>
              </w:rPr>
              <w:t xml:space="preserve">nepieciešams atsevišķs politikas izklāsts par rīcību aprūpes darbinieku nodrošinājuma politikai. </w:t>
            </w:r>
            <w:r w:rsidRPr="00786988">
              <w:rPr>
                <w:rFonts w:ascii="Times New Roman" w:hAnsi="Times New Roman" w:cs="Times New Roman"/>
                <w:color w:val="000000"/>
                <w:sz w:val="20"/>
                <w:szCs w:val="20"/>
                <w:lang w:eastAsia="lv-LV" w:bidi="lv-LV"/>
              </w:rPr>
              <w:t xml:space="preserve">Analogi, identificējot aprūpes vajadzību apjomus ko nodrošinās piederīgie un SAC būtu nepieciešami </w:t>
            </w:r>
            <w:r w:rsidRPr="00786988">
              <w:rPr>
                <w:rStyle w:val="Bodytext2Bold"/>
                <w:rFonts w:ascii="Times New Roman" w:hAnsi="Times New Roman" w:cs="Times New Roman"/>
                <w:sz w:val="20"/>
                <w:szCs w:val="20"/>
              </w:rPr>
              <w:t xml:space="preserve">atsevišķi politikas izklāsti par rīcību piederīgo atbalsta un ilga termiņa aprūpes gultasvietu palielinājuma vai samazināšanas politika, ja tāda būs nepieciešama saskaņā ar vajadzību apjomu. </w:t>
            </w:r>
            <w:r w:rsidRPr="00786988">
              <w:rPr>
                <w:rFonts w:ascii="Times New Roman" w:hAnsi="Times New Roman" w:cs="Times New Roman"/>
                <w:color w:val="000000"/>
                <w:sz w:val="20"/>
                <w:szCs w:val="20"/>
                <w:lang w:eastAsia="lv-LV" w:bidi="lv-LV"/>
              </w:rPr>
              <w:t>Tās būtu atsevišķas politikas.</w:t>
            </w:r>
          </w:p>
        </w:tc>
        <w:tc>
          <w:tcPr>
            <w:tcW w:w="4495" w:type="dxa"/>
          </w:tcPr>
          <w:p w14:paraId="3778EDA3" w14:textId="77777777" w:rsidR="00356E08" w:rsidRPr="00786988" w:rsidRDefault="008D60A9" w:rsidP="00356E08">
            <w:pPr>
              <w:rPr>
                <w:rFonts w:ascii="Times New Roman" w:hAnsi="Times New Roman" w:cs="Times New Roman"/>
                <w:b/>
                <w:sz w:val="20"/>
                <w:szCs w:val="20"/>
              </w:rPr>
            </w:pPr>
            <w:r w:rsidRPr="00786988">
              <w:rPr>
                <w:rFonts w:ascii="Times New Roman" w:hAnsi="Times New Roman" w:cs="Times New Roman"/>
                <w:b/>
                <w:sz w:val="20"/>
                <w:szCs w:val="20"/>
              </w:rPr>
              <w:t>Daļēji ņemts vērā</w:t>
            </w:r>
          </w:p>
          <w:p w14:paraId="6EB54F45" w14:textId="63AC2BFD" w:rsidR="008D60A9" w:rsidRPr="00786988" w:rsidRDefault="008D60A9" w:rsidP="008D60A9">
            <w:pPr>
              <w:jc w:val="both"/>
              <w:rPr>
                <w:rFonts w:ascii="Times New Roman" w:hAnsi="Times New Roman" w:cs="Times New Roman"/>
                <w:sz w:val="20"/>
                <w:szCs w:val="20"/>
              </w:rPr>
            </w:pPr>
            <w:r w:rsidRPr="00786988">
              <w:rPr>
                <w:rFonts w:ascii="Times New Roman" w:hAnsi="Times New Roman" w:cs="Times New Roman"/>
                <w:sz w:val="20"/>
                <w:szCs w:val="20"/>
              </w:rPr>
              <w:t>2.pielikuma 6.sadaļa papildināta ar informāciju par cilvēkresursu piesaisti. Sabiedrības novecošanās aspekti kontekstā ar poli</w:t>
            </w:r>
            <w:r w:rsidR="000B3BCC">
              <w:rPr>
                <w:rFonts w:ascii="Times New Roman" w:hAnsi="Times New Roman" w:cs="Times New Roman"/>
                <w:sz w:val="20"/>
                <w:szCs w:val="20"/>
              </w:rPr>
              <w:t>t</w:t>
            </w:r>
            <w:r w:rsidRPr="00786988">
              <w:rPr>
                <w:rFonts w:ascii="Times New Roman" w:hAnsi="Times New Roman" w:cs="Times New Roman"/>
                <w:sz w:val="20"/>
                <w:szCs w:val="20"/>
              </w:rPr>
              <w:t>ikas attīstību jau ir atspoguļoti 2.pielikuma 3., 4., 5., 6., 10.sadaļā.</w:t>
            </w:r>
          </w:p>
        </w:tc>
      </w:tr>
      <w:tr w:rsidR="00356E08" w:rsidRPr="00786988" w14:paraId="07318677" w14:textId="77777777" w:rsidTr="007F35E7">
        <w:tc>
          <w:tcPr>
            <w:tcW w:w="3126" w:type="dxa"/>
          </w:tcPr>
          <w:p w14:paraId="1B5B3898" w14:textId="35415C75" w:rsidR="00555914" w:rsidRPr="00786988" w:rsidRDefault="00555914" w:rsidP="00356E08">
            <w:pPr>
              <w:rPr>
                <w:rFonts w:ascii="Times New Roman" w:hAnsi="Times New Roman" w:cs="Times New Roman"/>
                <w:sz w:val="20"/>
                <w:szCs w:val="20"/>
              </w:rPr>
            </w:pPr>
            <w:r w:rsidRPr="00786988">
              <w:rPr>
                <w:rFonts w:ascii="Times New Roman" w:hAnsi="Times New Roman" w:cs="Times New Roman"/>
                <w:sz w:val="20"/>
                <w:szCs w:val="20"/>
              </w:rPr>
              <w:t>234.</w:t>
            </w:r>
          </w:p>
          <w:p w14:paraId="1FBCE6C0" w14:textId="77777777" w:rsidR="00356E08" w:rsidRPr="00786988" w:rsidRDefault="00356E08" w:rsidP="00356E08">
            <w:pPr>
              <w:rPr>
                <w:rFonts w:ascii="Times New Roman" w:hAnsi="Times New Roman" w:cs="Times New Roman"/>
                <w:sz w:val="20"/>
                <w:szCs w:val="20"/>
              </w:rPr>
            </w:pPr>
            <w:r w:rsidRPr="00786988">
              <w:rPr>
                <w:rFonts w:ascii="Times New Roman" w:hAnsi="Times New Roman" w:cs="Times New Roman"/>
                <w:sz w:val="20"/>
                <w:szCs w:val="20"/>
              </w:rPr>
              <w:t>2.pielikums</w:t>
            </w:r>
          </w:p>
        </w:tc>
        <w:tc>
          <w:tcPr>
            <w:tcW w:w="6752" w:type="dxa"/>
          </w:tcPr>
          <w:p w14:paraId="2CED158A" w14:textId="77777777" w:rsidR="00356E08" w:rsidRPr="00786988" w:rsidRDefault="00356E08" w:rsidP="00356E08">
            <w:pPr>
              <w:jc w:val="center"/>
              <w:rPr>
                <w:rFonts w:ascii="Times New Roman" w:hAnsi="Times New Roman" w:cs="Times New Roman"/>
                <w:b/>
                <w:sz w:val="20"/>
                <w:szCs w:val="20"/>
              </w:rPr>
            </w:pPr>
            <w:r w:rsidRPr="00786988">
              <w:rPr>
                <w:rFonts w:ascii="Times New Roman" w:hAnsi="Times New Roman" w:cs="Times New Roman"/>
                <w:b/>
                <w:sz w:val="20"/>
                <w:szCs w:val="20"/>
              </w:rPr>
              <w:t>LSA</w:t>
            </w:r>
          </w:p>
          <w:p w14:paraId="1E60150B" w14:textId="77777777" w:rsidR="00356E08" w:rsidRPr="00786988" w:rsidRDefault="00356E08" w:rsidP="00356E08">
            <w:pPr>
              <w:pStyle w:val="Bodytext20"/>
              <w:shd w:val="clear" w:color="auto" w:fill="auto"/>
              <w:tabs>
                <w:tab w:val="left" w:pos="421"/>
              </w:tabs>
              <w:spacing w:before="0" w:line="240" w:lineRule="auto"/>
              <w:ind w:firstLine="0"/>
              <w:jc w:val="both"/>
              <w:rPr>
                <w:rFonts w:ascii="Times New Roman" w:hAnsi="Times New Roman" w:cs="Times New Roman"/>
                <w:sz w:val="20"/>
                <w:szCs w:val="20"/>
              </w:rPr>
            </w:pPr>
            <w:r w:rsidRPr="00786988">
              <w:rPr>
                <w:rFonts w:ascii="Times New Roman" w:hAnsi="Times New Roman" w:cs="Times New Roman"/>
                <w:color w:val="000000"/>
                <w:sz w:val="20"/>
                <w:szCs w:val="20"/>
                <w:lang w:eastAsia="lv-LV" w:bidi="lv-LV"/>
              </w:rPr>
              <w:t xml:space="preserve">No pamatnostādņu vēstījuma nav skaidrs vai sociālo pakalpojumu un sociālas palīdzības un sociālās apdrošināšanas sistēmu mērķi ir savstarpēji papildinoši ? Vienā valstī un vienā sistēmā tā būtu jā būt, </w:t>
            </w:r>
            <w:r w:rsidRPr="00786988">
              <w:rPr>
                <w:rStyle w:val="Bodytext2Bold"/>
                <w:rFonts w:ascii="Times New Roman" w:hAnsi="Times New Roman" w:cs="Times New Roman"/>
                <w:sz w:val="20"/>
                <w:szCs w:val="20"/>
              </w:rPr>
              <w:t xml:space="preserve">tādēļ būtu vēlams no šāda redzes </w:t>
            </w:r>
            <w:r w:rsidRPr="00786988">
              <w:rPr>
                <w:rStyle w:val="Bodytext2Bold"/>
                <w:rFonts w:ascii="Times New Roman" w:hAnsi="Times New Roman" w:cs="Times New Roman"/>
                <w:sz w:val="20"/>
                <w:szCs w:val="20"/>
              </w:rPr>
              <w:lastRenderedPageBreak/>
              <w:t xml:space="preserve">viedokļa papildināt un pārskatīt Vēstījumu, jo īpaši "sasienot" sociālo pakalpojumu, sociālas palīdzības un sociālās apdrošināšanas sistēmas kā vienotas politikas elementus. Ja neizdodas tad vismaz norādīti izaicinājumu daļās, ka šāda sasaiste būtu jāveido. </w:t>
            </w:r>
            <w:r w:rsidRPr="00786988">
              <w:rPr>
                <w:rFonts w:ascii="Times New Roman" w:hAnsi="Times New Roman" w:cs="Times New Roman"/>
                <w:color w:val="000000"/>
                <w:sz w:val="20"/>
                <w:szCs w:val="20"/>
                <w:lang w:eastAsia="lv-LV" w:bidi="lv-LV"/>
              </w:rPr>
              <w:t>Faktiski Pamatnostādņu vēstījuma katra daļa lasās kā atsevišķa. Piemēram, vai un kā konkrētie pabalsti ir "sasaistē" ar sociālo pakalpojumu sistēmu, lai risinātu problēmu kompleksi. Kā, piemēram, GMI izmaiņas ietekmēs pakalpojuma līdzfinansējuma slieksni? Kā informācija par GMI saņēmējiem vai trūcīgo personu atbalsta saņēmējiem ir integrēta un ietekmē darba tirgus politiku? Vai pieaugot pensijām, būs ietekme uz aprūpes pakalpojumu apmaksu un resursu avotiem? Kā pabalsts invalīdam, kam nepieciešama kopšana, norosina šo kopšanu un kas par to liecina ? Vai tikai Grupu dzīvokļa (kā atrautas vienības) esamība veicinās nodarbinātību ? U.t.t.</w:t>
            </w:r>
          </w:p>
        </w:tc>
        <w:tc>
          <w:tcPr>
            <w:tcW w:w="4495" w:type="dxa"/>
          </w:tcPr>
          <w:p w14:paraId="14BE49BF" w14:textId="77777777" w:rsidR="00356E08" w:rsidRPr="00786988" w:rsidRDefault="005D4487" w:rsidP="00356E08">
            <w:pPr>
              <w:rPr>
                <w:rFonts w:ascii="Times New Roman" w:hAnsi="Times New Roman" w:cs="Times New Roman"/>
                <w:b/>
                <w:sz w:val="20"/>
                <w:szCs w:val="20"/>
              </w:rPr>
            </w:pPr>
            <w:r w:rsidRPr="00786988">
              <w:rPr>
                <w:rFonts w:ascii="Times New Roman" w:hAnsi="Times New Roman" w:cs="Times New Roman"/>
                <w:b/>
                <w:sz w:val="20"/>
                <w:szCs w:val="20"/>
              </w:rPr>
              <w:lastRenderedPageBreak/>
              <w:t>Nav ņemts vērā</w:t>
            </w:r>
          </w:p>
          <w:p w14:paraId="06043274" w14:textId="29638234" w:rsidR="001602BC" w:rsidRPr="00786988" w:rsidRDefault="008D60A9" w:rsidP="008D60A9">
            <w:pPr>
              <w:jc w:val="both"/>
              <w:rPr>
                <w:rFonts w:ascii="Times New Roman" w:hAnsi="Times New Roman" w:cs="Times New Roman"/>
                <w:sz w:val="20"/>
                <w:szCs w:val="20"/>
              </w:rPr>
            </w:pPr>
            <w:r w:rsidRPr="00786988">
              <w:rPr>
                <w:rFonts w:ascii="Times New Roman" w:hAnsi="Times New Roman" w:cs="Times New Roman"/>
                <w:sz w:val="20"/>
                <w:szCs w:val="20"/>
              </w:rPr>
              <w:t>Uzskatām, ka jautājumi par savstarpējo saistību un ietekmi ir pietiekami atspoguļoti gan Pamatnostādņu projektā, gan situācijas analīzē.</w:t>
            </w:r>
          </w:p>
          <w:p w14:paraId="67140C87" w14:textId="62FCBBD2" w:rsidR="005D4487" w:rsidRPr="00786988" w:rsidRDefault="005D4487" w:rsidP="00356E08">
            <w:pPr>
              <w:rPr>
                <w:rFonts w:ascii="Times New Roman" w:hAnsi="Times New Roman" w:cs="Times New Roman"/>
                <w:sz w:val="20"/>
                <w:szCs w:val="20"/>
              </w:rPr>
            </w:pPr>
          </w:p>
        </w:tc>
      </w:tr>
      <w:tr w:rsidR="00356E08" w:rsidRPr="00786988" w14:paraId="3F658351" w14:textId="77777777" w:rsidTr="007F35E7">
        <w:tc>
          <w:tcPr>
            <w:tcW w:w="3126" w:type="dxa"/>
          </w:tcPr>
          <w:p w14:paraId="56C760B4" w14:textId="631FF1C9" w:rsidR="00555914" w:rsidRPr="00786988" w:rsidRDefault="00555914" w:rsidP="00356E08">
            <w:pPr>
              <w:rPr>
                <w:rFonts w:ascii="Times New Roman" w:hAnsi="Times New Roman" w:cs="Times New Roman"/>
                <w:sz w:val="20"/>
                <w:szCs w:val="20"/>
              </w:rPr>
            </w:pPr>
            <w:r w:rsidRPr="00786988">
              <w:rPr>
                <w:rFonts w:ascii="Times New Roman" w:hAnsi="Times New Roman" w:cs="Times New Roman"/>
                <w:sz w:val="20"/>
                <w:szCs w:val="20"/>
              </w:rPr>
              <w:lastRenderedPageBreak/>
              <w:t>235.</w:t>
            </w:r>
          </w:p>
          <w:p w14:paraId="12003A88" w14:textId="77777777" w:rsidR="00356E08" w:rsidRPr="00786988" w:rsidRDefault="00356E08" w:rsidP="00356E08">
            <w:pPr>
              <w:rPr>
                <w:rFonts w:ascii="Times New Roman" w:hAnsi="Times New Roman" w:cs="Times New Roman"/>
                <w:sz w:val="20"/>
                <w:szCs w:val="20"/>
              </w:rPr>
            </w:pPr>
            <w:r w:rsidRPr="00786988">
              <w:rPr>
                <w:rFonts w:ascii="Times New Roman" w:hAnsi="Times New Roman" w:cs="Times New Roman"/>
                <w:sz w:val="20"/>
                <w:szCs w:val="20"/>
              </w:rPr>
              <w:t>2.pielikums, 2.sadaļa</w:t>
            </w:r>
          </w:p>
        </w:tc>
        <w:tc>
          <w:tcPr>
            <w:tcW w:w="6752" w:type="dxa"/>
          </w:tcPr>
          <w:p w14:paraId="2DD228D5" w14:textId="77777777" w:rsidR="00356E08" w:rsidRPr="00786988" w:rsidRDefault="00356E08" w:rsidP="00356E08">
            <w:pPr>
              <w:jc w:val="center"/>
              <w:rPr>
                <w:rFonts w:ascii="Times New Roman" w:hAnsi="Times New Roman" w:cs="Times New Roman"/>
                <w:b/>
                <w:sz w:val="20"/>
                <w:szCs w:val="20"/>
              </w:rPr>
            </w:pPr>
            <w:r w:rsidRPr="00786988">
              <w:rPr>
                <w:rFonts w:ascii="Times New Roman" w:hAnsi="Times New Roman" w:cs="Times New Roman"/>
                <w:b/>
                <w:sz w:val="20"/>
                <w:szCs w:val="20"/>
              </w:rPr>
              <w:t>VSAC “Rīga” filiāle “Rīga”</w:t>
            </w:r>
          </w:p>
          <w:p w14:paraId="72753A68" w14:textId="77777777" w:rsidR="00356E08" w:rsidRPr="00786988" w:rsidRDefault="00356E08" w:rsidP="00356E08">
            <w:pPr>
              <w:jc w:val="both"/>
              <w:rPr>
                <w:rFonts w:ascii="Times New Roman" w:hAnsi="Times New Roman" w:cs="Times New Roman"/>
                <w:sz w:val="20"/>
                <w:szCs w:val="20"/>
              </w:rPr>
            </w:pPr>
            <w:r w:rsidRPr="00786988">
              <w:rPr>
                <w:rFonts w:ascii="Times New Roman" w:hAnsi="Times New Roman" w:cs="Times New Roman"/>
                <w:sz w:val="20"/>
                <w:szCs w:val="20"/>
              </w:rPr>
              <w:t>Šobrīd netiek skaidroti tādi nozīmīgi termini kā:</w:t>
            </w:r>
          </w:p>
          <w:p w14:paraId="164EAF7B" w14:textId="77777777" w:rsidR="00356E08" w:rsidRPr="00786988" w:rsidRDefault="00356E08" w:rsidP="00356E08">
            <w:pPr>
              <w:numPr>
                <w:ilvl w:val="0"/>
                <w:numId w:val="12"/>
              </w:numPr>
              <w:jc w:val="both"/>
              <w:rPr>
                <w:rFonts w:ascii="Times New Roman" w:hAnsi="Times New Roman" w:cs="Times New Roman"/>
                <w:sz w:val="20"/>
                <w:szCs w:val="20"/>
              </w:rPr>
            </w:pPr>
            <w:r w:rsidRPr="00786988">
              <w:rPr>
                <w:rFonts w:ascii="Times New Roman" w:hAnsi="Times New Roman" w:cs="Times New Roman"/>
                <w:sz w:val="20"/>
                <w:szCs w:val="20"/>
              </w:rPr>
              <w:t>Smagi funkcionāli traucējumi</w:t>
            </w:r>
          </w:p>
          <w:p w14:paraId="63AEB35C" w14:textId="77777777" w:rsidR="00356E08" w:rsidRPr="00786988" w:rsidRDefault="00356E08" w:rsidP="00356E08">
            <w:pPr>
              <w:numPr>
                <w:ilvl w:val="0"/>
                <w:numId w:val="12"/>
              </w:numPr>
              <w:jc w:val="both"/>
              <w:rPr>
                <w:rFonts w:ascii="Times New Roman" w:hAnsi="Times New Roman" w:cs="Times New Roman"/>
                <w:sz w:val="20"/>
                <w:szCs w:val="20"/>
              </w:rPr>
            </w:pPr>
            <w:r w:rsidRPr="00786988">
              <w:rPr>
                <w:rFonts w:ascii="Times New Roman" w:hAnsi="Times New Roman" w:cs="Times New Roman"/>
                <w:sz w:val="20"/>
                <w:szCs w:val="20"/>
              </w:rPr>
              <w:t>Sabiedrībā balstīts ģimeniskai videi pietuvināts pakalpojums</w:t>
            </w:r>
          </w:p>
          <w:p w14:paraId="4023BAAC" w14:textId="77777777" w:rsidR="00356E08" w:rsidRPr="00786988" w:rsidRDefault="00356E08" w:rsidP="00356E08">
            <w:pPr>
              <w:jc w:val="both"/>
              <w:rPr>
                <w:rFonts w:ascii="Times New Roman" w:hAnsi="Times New Roman" w:cs="Times New Roman"/>
                <w:sz w:val="20"/>
                <w:szCs w:val="20"/>
              </w:rPr>
            </w:pPr>
          </w:p>
          <w:p w14:paraId="35BD21B1" w14:textId="77777777" w:rsidR="00356E08" w:rsidRPr="00786988" w:rsidRDefault="00356E08" w:rsidP="00356E08">
            <w:pPr>
              <w:jc w:val="both"/>
              <w:rPr>
                <w:rFonts w:ascii="Times New Roman" w:hAnsi="Times New Roman" w:cs="Times New Roman"/>
                <w:sz w:val="20"/>
                <w:szCs w:val="20"/>
              </w:rPr>
            </w:pPr>
            <w:r w:rsidRPr="00786988">
              <w:rPr>
                <w:rFonts w:ascii="Times New Roman" w:hAnsi="Times New Roman" w:cs="Times New Roman"/>
                <w:b/>
                <w:sz w:val="20"/>
                <w:szCs w:val="20"/>
              </w:rPr>
              <w:t>Priekšlikums:</w:t>
            </w:r>
            <w:r w:rsidRPr="00786988">
              <w:rPr>
                <w:rFonts w:ascii="Times New Roman" w:hAnsi="Times New Roman" w:cs="Times New Roman"/>
                <w:sz w:val="20"/>
                <w:szCs w:val="20"/>
              </w:rPr>
              <w:t xml:space="preserve"> dot precīzu skaidrojumu. Esošajiem terminu skaidrojumiem norādīt to avotu.</w:t>
            </w:r>
          </w:p>
        </w:tc>
        <w:tc>
          <w:tcPr>
            <w:tcW w:w="4495" w:type="dxa"/>
          </w:tcPr>
          <w:p w14:paraId="187EEFB8" w14:textId="77777777" w:rsidR="005D4487" w:rsidRPr="00786988" w:rsidRDefault="005D4487" w:rsidP="005D4487">
            <w:pPr>
              <w:rPr>
                <w:rFonts w:ascii="Times New Roman" w:hAnsi="Times New Roman" w:cs="Times New Roman"/>
                <w:b/>
                <w:sz w:val="20"/>
                <w:szCs w:val="20"/>
              </w:rPr>
            </w:pPr>
            <w:r w:rsidRPr="00786988">
              <w:rPr>
                <w:rFonts w:ascii="Times New Roman" w:hAnsi="Times New Roman" w:cs="Times New Roman"/>
                <w:b/>
                <w:sz w:val="20"/>
                <w:szCs w:val="20"/>
              </w:rPr>
              <w:t>Daļēji ņemts vērā</w:t>
            </w:r>
          </w:p>
          <w:p w14:paraId="6A1F88DC" w14:textId="45C13DB1" w:rsidR="00DD63F2" w:rsidRPr="00786988" w:rsidRDefault="005D4487" w:rsidP="005D4487">
            <w:pPr>
              <w:jc w:val="both"/>
              <w:rPr>
                <w:rFonts w:ascii="Times New Roman" w:hAnsi="Times New Roman" w:cs="Times New Roman"/>
                <w:sz w:val="20"/>
                <w:szCs w:val="20"/>
              </w:rPr>
            </w:pPr>
            <w:r w:rsidRPr="00786988">
              <w:rPr>
                <w:rFonts w:ascii="Times New Roman" w:hAnsi="Times New Roman" w:cs="Times New Roman"/>
                <w:sz w:val="20"/>
                <w:szCs w:val="20"/>
              </w:rPr>
              <w:t>P</w:t>
            </w:r>
            <w:r w:rsidR="00DD63F2" w:rsidRPr="00786988">
              <w:rPr>
                <w:rFonts w:ascii="Times New Roman" w:hAnsi="Times New Roman" w:cs="Times New Roman"/>
                <w:sz w:val="20"/>
                <w:szCs w:val="20"/>
              </w:rPr>
              <w:t>apildināti termini (funkcionēšanas traucējumi)</w:t>
            </w:r>
          </w:p>
          <w:p w14:paraId="56D23FFB" w14:textId="3624317F" w:rsidR="00DD63F2" w:rsidRPr="00786988" w:rsidRDefault="00DD63F2" w:rsidP="005D4487">
            <w:pPr>
              <w:jc w:val="both"/>
              <w:rPr>
                <w:rFonts w:ascii="Times New Roman" w:hAnsi="Times New Roman" w:cs="Times New Roman"/>
                <w:sz w:val="20"/>
                <w:szCs w:val="20"/>
              </w:rPr>
            </w:pPr>
            <w:r w:rsidRPr="00786988">
              <w:rPr>
                <w:rFonts w:ascii="Times New Roman" w:hAnsi="Times New Roman" w:cs="Times New Roman"/>
                <w:sz w:val="20"/>
                <w:szCs w:val="20"/>
              </w:rPr>
              <w:t>Termins “Sabiedrībā balstīts ģimeniskai videi pietuvināts pakalpojums” netiek lietots. Ir vai nu sabiedrībā balstīties pakalpojumi vai arī ģimeniskais videi pietuvināts pakalpojums, kas tiek sniegts SAC un nevar tikt uzskatīts par sa</w:t>
            </w:r>
            <w:r w:rsidR="005D4487" w:rsidRPr="00786988">
              <w:rPr>
                <w:rFonts w:ascii="Times New Roman" w:hAnsi="Times New Roman" w:cs="Times New Roman"/>
                <w:sz w:val="20"/>
                <w:szCs w:val="20"/>
              </w:rPr>
              <w:t>bi</w:t>
            </w:r>
            <w:r w:rsidRPr="00786988">
              <w:rPr>
                <w:rFonts w:ascii="Times New Roman" w:hAnsi="Times New Roman" w:cs="Times New Roman"/>
                <w:sz w:val="20"/>
                <w:szCs w:val="20"/>
              </w:rPr>
              <w:t>edrībā balstīto pakalpojumu</w:t>
            </w:r>
          </w:p>
          <w:p w14:paraId="33C24889" w14:textId="77777777" w:rsidR="00DD63F2" w:rsidRPr="00786988" w:rsidRDefault="00DD63F2" w:rsidP="00356E08">
            <w:pPr>
              <w:rPr>
                <w:rFonts w:ascii="Times New Roman" w:hAnsi="Times New Roman" w:cs="Times New Roman"/>
                <w:sz w:val="20"/>
                <w:szCs w:val="20"/>
              </w:rPr>
            </w:pPr>
          </w:p>
        </w:tc>
      </w:tr>
      <w:tr w:rsidR="00356E08" w:rsidRPr="00786988" w14:paraId="12B6E937" w14:textId="77777777" w:rsidTr="007F35E7">
        <w:tc>
          <w:tcPr>
            <w:tcW w:w="3126" w:type="dxa"/>
          </w:tcPr>
          <w:p w14:paraId="5A06E50A" w14:textId="558D92CA" w:rsidR="00555914" w:rsidRPr="00786988" w:rsidRDefault="00555914" w:rsidP="00356E08">
            <w:pPr>
              <w:rPr>
                <w:rFonts w:ascii="Times New Roman" w:hAnsi="Times New Roman" w:cs="Times New Roman"/>
                <w:sz w:val="20"/>
                <w:szCs w:val="20"/>
              </w:rPr>
            </w:pPr>
            <w:r w:rsidRPr="00786988">
              <w:rPr>
                <w:rFonts w:ascii="Times New Roman" w:hAnsi="Times New Roman" w:cs="Times New Roman"/>
                <w:sz w:val="20"/>
                <w:szCs w:val="20"/>
              </w:rPr>
              <w:t>236.</w:t>
            </w:r>
          </w:p>
          <w:p w14:paraId="346B8235" w14:textId="77777777" w:rsidR="00356E08" w:rsidRPr="00786988" w:rsidRDefault="00356E08" w:rsidP="00356E08">
            <w:pPr>
              <w:rPr>
                <w:rFonts w:ascii="Times New Roman" w:hAnsi="Times New Roman" w:cs="Times New Roman"/>
                <w:sz w:val="20"/>
                <w:szCs w:val="20"/>
              </w:rPr>
            </w:pPr>
            <w:r w:rsidRPr="00786988">
              <w:rPr>
                <w:rFonts w:ascii="Times New Roman" w:hAnsi="Times New Roman" w:cs="Times New Roman"/>
                <w:sz w:val="20"/>
                <w:szCs w:val="20"/>
              </w:rPr>
              <w:t>2.pielikums, 2.sadaļa</w:t>
            </w:r>
          </w:p>
        </w:tc>
        <w:tc>
          <w:tcPr>
            <w:tcW w:w="6752" w:type="dxa"/>
          </w:tcPr>
          <w:p w14:paraId="1B6F058C" w14:textId="23721B8F" w:rsidR="00356E08" w:rsidRPr="00786988" w:rsidRDefault="00356E08" w:rsidP="00356E08">
            <w:pPr>
              <w:jc w:val="center"/>
              <w:rPr>
                <w:rFonts w:ascii="Times New Roman" w:hAnsi="Times New Roman" w:cs="Times New Roman"/>
                <w:b/>
                <w:sz w:val="20"/>
                <w:szCs w:val="20"/>
              </w:rPr>
            </w:pPr>
            <w:r w:rsidRPr="00786988">
              <w:rPr>
                <w:rFonts w:ascii="Times New Roman" w:hAnsi="Times New Roman" w:cs="Times New Roman"/>
                <w:b/>
                <w:sz w:val="20"/>
                <w:szCs w:val="20"/>
              </w:rPr>
              <w:t xml:space="preserve">Latvijas </w:t>
            </w:r>
            <w:r w:rsidR="00F83444">
              <w:rPr>
                <w:rFonts w:ascii="Times New Roman" w:hAnsi="Times New Roman" w:cs="Times New Roman"/>
                <w:b/>
                <w:sz w:val="20"/>
                <w:szCs w:val="20"/>
              </w:rPr>
              <w:t>s</w:t>
            </w:r>
            <w:r w:rsidRPr="00786988">
              <w:rPr>
                <w:rFonts w:ascii="Times New Roman" w:hAnsi="Times New Roman" w:cs="Times New Roman"/>
                <w:b/>
                <w:sz w:val="20"/>
                <w:szCs w:val="20"/>
              </w:rPr>
              <w:t>ociālo darbinieku biedrība</w:t>
            </w:r>
          </w:p>
          <w:p w14:paraId="0D347A9E" w14:textId="77777777" w:rsidR="00356E08" w:rsidRPr="00786988" w:rsidRDefault="00356E08" w:rsidP="00356E08">
            <w:pPr>
              <w:jc w:val="both"/>
              <w:rPr>
                <w:rFonts w:ascii="Times New Roman" w:hAnsi="Times New Roman" w:cs="Times New Roman"/>
                <w:sz w:val="20"/>
                <w:szCs w:val="20"/>
              </w:rPr>
            </w:pPr>
            <w:r w:rsidRPr="00786988">
              <w:rPr>
                <w:rFonts w:ascii="Times New Roman" w:hAnsi="Times New Roman" w:cs="Times New Roman"/>
                <w:sz w:val="20"/>
                <w:szCs w:val="20"/>
              </w:rPr>
              <w:t>Šobrīd netiek skaidroti tādi nozīmīgi termini kā:</w:t>
            </w:r>
          </w:p>
          <w:p w14:paraId="3150C010" w14:textId="77777777" w:rsidR="00356E08" w:rsidRPr="00786988" w:rsidRDefault="00356E08" w:rsidP="00356E08">
            <w:pPr>
              <w:numPr>
                <w:ilvl w:val="0"/>
                <w:numId w:val="12"/>
              </w:numPr>
              <w:jc w:val="both"/>
              <w:rPr>
                <w:rFonts w:ascii="Times New Roman" w:hAnsi="Times New Roman" w:cs="Times New Roman"/>
                <w:sz w:val="20"/>
                <w:szCs w:val="20"/>
              </w:rPr>
            </w:pPr>
            <w:r w:rsidRPr="00786988">
              <w:rPr>
                <w:rFonts w:ascii="Times New Roman" w:hAnsi="Times New Roman" w:cs="Times New Roman"/>
                <w:sz w:val="20"/>
                <w:szCs w:val="20"/>
              </w:rPr>
              <w:t>adekvāta iedzīvotāju sociālā aizsardzība;</w:t>
            </w:r>
          </w:p>
          <w:p w14:paraId="01E4F64A" w14:textId="77777777" w:rsidR="00356E08" w:rsidRPr="00786988" w:rsidRDefault="00356E08" w:rsidP="00356E08">
            <w:pPr>
              <w:numPr>
                <w:ilvl w:val="0"/>
                <w:numId w:val="12"/>
              </w:numPr>
              <w:jc w:val="both"/>
              <w:rPr>
                <w:rFonts w:ascii="Times New Roman" w:hAnsi="Times New Roman" w:cs="Times New Roman"/>
                <w:sz w:val="20"/>
                <w:szCs w:val="20"/>
              </w:rPr>
            </w:pPr>
            <w:r w:rsidRPr="00786988">
              <w:rPr>
                <w:rFonts w:ascii="Times New Roman" w:hAnsi="Times New Roman" w:cs="Times New Roman"/>
                <w:sz w:val="20"/>
                <w:szCs w:val="20"/>
              </w:rPr>
              <w:t>Moderna sociālo pakalpojumu sistēma;</w:t>
            </w:r>
          </w:p>
          <w:p w14:paraId="47C92B81" w14:textId="77777777" w:rsidR="00356E08" w:rsidRPr="00786988" w:rsidRDefault="00356E08" w:rsidP="00356E08">
            <w:pPr>
              <w:numPr>
                <w:ilvl w:val="0"/>
                <w:numId w:val="12"/>
              </w:numPr>
              <w:jc w:val="both"/>
              <w:rPr>
                <w:rFonts w:ascii="Times New Roman" w:hAnsi="Times New Roman" w:cs="Times New Roman"/>
                <w:sz w:val="20"/>
                <w:szCs w:val="20"/>
              </w:rPr>
            </w:pPr>
            <w:r w:rsidRPr="00786988">
              <w:rPr>
                <w:rFonts w:ascii="Times New Roman" w:hAnsi="Times New Roman" w:cs="Times New Roman"/>
                <w:sz w:val="20"/>
                <w:szCs w:val="20"/>
              </w:rPr>
              <w:t xml:space="preserve">Sociālās inovācijas; </w:t>
            </w:r>
          </w:p>
          <w:p w14:paraId="0B96DDAB" w14:textId="77777777" w:rsidR="00356E08" w:rsidRPr="00786988" w:rsidRDefault="00356E08" w:rsidP="00356E08">
            <w:pPr>
              <w:numPr>
                <w:ilvl w:val="0"/>
                <w:numId w:val="12"/>
              </w:numPr>
              <w:jc w:val="both"/>
              <w:rPr>
                <w:rFonts w:ascii="Times New Roman" w:hAnsi="Times New Roman" w:cs="Times New Roman"/>
                <w:sz w:val="20"/>
                <w:szCs w:val="20"/>
              </w:rPr>
            </w:pPr>
            <w:r w:rsidRPr="00786988">
              <w:rPr>
                <w:rFonts w:ascii="Times New Roman" w:hAnsi="Times New Roman" w:cs="Times New Roman"/>
                <w:sz w:val="20"/>
                <w:szCs w:val="20"/>
              </w:rPr>
              <w:t>Mazāk aizsargātas personas;</w:t>
            </w:r>
          </w:p>
          <w:p w14:paraId="35C29F85" w14:textId="77777777" w:rsidR="00356E08" w:rsidRPr="00786988" w:rsidRDefault="00356E08" w:rsidP="00356E08">
            <w:pPr>
              <w:numPr>
                <w:ilvl w:val="0"/>
                <w:numId w:val="12"/>
              </w:numPr>
              <w:jc w:val="both"/>
              <w:rPr>
                <w:rFonts w:ascii="Times New Roman" w:hAnsi="Times New Roman" w:cs="Times New Roman"/>
                <w:sz w:val="20"/>
                <w:szCs w:val="20"/>
              </w:rPr>
            </w:pPr>
            <w:r w:rsidRPr="00786988">
              <w:rPr>
                <w:rFonts w:ascii="Times New Roman" w:hAnsi="Times New Roman" w:cs="Times New Roman"/>
                <w:sz w:val="20"/>
                <w:szCs w:val="20"/>
              </w:rPr>
              <w:t>Kvalitatīva darba vieta.</w:t>
            </w:r>
          </w:p>
          <w:p w14:paraId="066E8637" w14:textId="77777777" w:rsidR="00356E08" w:rsidRPr="00786988" w:rsidRDefault="00356E08" w:rsidP="00356E08">
            <w:pPr>
              <w:numPr>
                <w:ilvl w:val="0"/>
                <w:numId w:val="12"/>
              </w:numPr>
              <w:jc w:val="both"/>
              <w:rPr>
                <w:rFonts w:ascii="Times New Roman" w:hAnsi="Times New Roman" w:cs="Times New Roman"/>
                <w:sz w:val="20"/>
                <w:szCs w:val="20"/>
              </w:rPr>
            </w:pPr>
            <w:r w:rsidRPr="00786988">
              <w:rPr>
                <w:rFonts w:ascii="Times New Roman" w:hAnsi="Times New Roman" w:cs="Times New Roman"/>
                <w:sz w:val="20"/>
                <w:szCs w:val="20"/>
              </w:rPr>
              <w:t>Smagi funkcionāli traucējumi</w:t>
            </w:r>
          </w:p>
          <w:p w14:paraId="591F97BD" w14:textId="77777777" w:rsidR="00356E08" w:rsidRPr="00786988" w:rsidRDefault="00356E08" w:rsidP="00356E08">
            <w:pPr>
              <w:numPr>
                <w:ilvl w:val="0"/>
                <w:numId w:val="12"/>
              </w:numPr>
              <w:jc w:val="both"/>
              <w:rPr>
                <w:rFonts w:ascii="Times New Roman" w:hAnsi="Times New Roman" w:cs="Times New Roman"/>
                <w:sz w:val="20"/>
                <w:szCs w:val="20"/>
              </w:rPr>
            </w:pPr>
            <w:r w:rsidRPr="00786988">
              <w:rPr>
                <w:rFonts w:ascii="Times New Roman" w:hAnsi="Times New Roman" w:cs="Times New Roman"/>
                <w:sz w:val="20"/>
                <w:szCs w:val="20"/>
              </w:rPr>
              <w:t>Sabiedrībā balstīts ģimeniskai videi pietuvināts pakalpojums</w:t>
            </w:r>
          </w:p>
          <w:p w14:paraId="2C0D0A7F" w14:textId="77777777" w:rsidR="00356E08" w:rsidRPr="00786988" w:rsidRDefault="00356E08" w:rsidP="00356E08">
            <w:pPr>
              <w:jc w:val="both"/>
              <w:rPr>
                <w:rFonts w:ascii="Times New Roman" w:hAnsi="Times New Roman" w:cs="Times New Roman"/>
                <w:sz w:val="20"/>
                <w:szCs w:val="20"/>
              </w:rPr>
            </w:pPr>
          </w:p>
          <w:p w14:paraId="0B588601" w14:textId="77777777" w:rsidR="00356E08" w:rsidRPr="00786988" w:rsidRDefault="00356E08" w:rsidP="00356E08">
            <w:pPr>
              <w:jc w:val="both"/>
              <w:rPr>
                <w:rFonts w:ascii="Times New Roman" w:hAnsi="Times New Roman" w:cs="Times New Roman"/>
                <w:b/>
                <w:sz w:val="20"/>
                <w:szCs w:val="20"/>
              </w:rPr>
            </w:pPr>
            <w:r w:rsidRPr="00786988">
              <w:rPr>
                <w:rFonts w:ascii="Times New Roman" w:hAnsi="Times New Roman" w:cs="Times New Roman"/>
                <w:b/>
                <w:bCs/>
                <w:sz w:val="20"/>
                <w:szCs w:val="20"/>
                <w:u w:val="single"/>
              </w:rPr>
              <w:t>Priekšlikums</w:t>
            </w:r>
            <w:r w:rsidRPr="00786988">
              <w:rPr>
                <w:rFonts w:ascii="Times New Roman" w:hAnsi="Times New Roman" w:cs="Times New Roman"/>
                <w:sz w:val="20"/>
                <w:szCs w:val="20"/>
              </w:rPr>
              <w:t>: dot precīzu skaidrojumu. Esošajiem terminu skaidrojumiem norādīt to avotu.</w:t>
            </w:r>
          </w:p>
        </w:tc>
        <w:tc>
          <w:tcPr>
            <w:tcW w:w="4495" w:type="dxa"/>
          </w:tcPr>
          <w:p w14:paraId="599EBAD5" w14:textId="77777777" w:rsidR="00356E08" w:rsidRPr="00786988" w:rsidRDefault="005261F1" w:rsidP="00356E08">
            <w:pPr>
              <w:rPr>
                <w:rFonts w:ascii="Times New Roman" w:hAnsi="Times New Roman" w:cs="Times New Roman"/>
                <w:b/>
                <w:sz w:val="20"/>
                <w:szCs w:val="20"/>
              </w:rPr>
            </w:pPr>
            <w:r w:rsidRPr="00786988">
              <w:rPr>
                <w:rFonts w:ascii="Times New Roman" w:hAnsi="Times New Roman" w:cs="Times New Roman"/>
                <w:b/>
                <w:sz w:val="20"/>
                <w:szCs w:val="20"/>
              </w:rPr>
              <w:t>Daļēji ņemts vērā</w:t>
            </w:r>
          </w:p>
          <w:p w14:paraId="578E1EE8" w14:textId="638C557E" w:rsidR="005D4487" w:rsidRPr="00786988" w:rsidRDefault="005D4487" w:rsidP="00356E08">
            <w:pPr>
              <w:rPr>
                <w:rFonts w:ascii="Times New Roman" w:hAnsi="Times New Roman" w:cs="Times New Roman"/>
                <w:sz w:val="20"/>
                <w:szCs w:val="20"/>
              </w:rPr>
            </w:pPr>
            <w:r w:rsidRPr="00786988">
              <w:rPr>
                <w:rFonts w:ascii="Times New Roman" w:hAnsi="Times New Roman" w:cs="Times New Roman"/>
                <w:sz w:val="20"/>
                <w:szCs w:val="20"/>
              </w:rPr>
              <w:t>Papildināts terminu skaidrojums (</w:t>
            </w:r>
            <w:proofErr w:type="spellStart"/>
            <w:r w:rsidRPr="00786988">
              <w:rPr>
                <w:rFonts w:ascii="Times New Roman" w:hAnsi="Times New Roman" w:cs="Times New Roman"/>
                <w:sz w:val="20"/>
                <w:szCs w:val="20"/>
              </w:rPr>
              <w:t>mazākaizsargātas</w:t>
            </w:r>
            <w:proofErr w:type="spellEnd"/>
            <w:r w:rsidRPr="00786988">
              <w:rPr>
                <w:rFonts w:ascii="Times New Roman" w:hAnsi="Times New Roman" w:cs="Times New Roman"/>
                <w:sz w:val="20"/>
                <w:szCs w:val="20"/>
              </w:rPr>
              <w:t xml:space="preserve"> personas, kvalitatīvas darba vietas).</w:t>
            </w:r>
          </w:p>
          <w:p w14:paraId="5E197C00" w14:textId="5D27C433" w:rsidR="005261F1" w:rsidRPr="00786988" w:rsidRDefault="005261F1" w:rsidP="00356E08">
            <w:pPr>
              <w:rPr>
                <w:rFonts w:ascii="Times New Roman" w:hAnsi="Times New Roman" w:cs="Times New Roman"/>
                <w:sz w:val="20"/>
                <w:szCs w:val="20"/>
              </w:rPr>
            </w:pPr>
          </w:p>
        </w:tc>
      </w:tr>
      <w:tr w:rsidR="00356E08" w:rsidRPr="00786988" w14:paraId="0A9463D7" w14:textId="77777777" w:rsidTr="007F35E7">
        <w:tc>
          <w:tcPr>
            <w:tcW w:w="3126" w:type="dxa"/>
          </w:tcPr>
          <w:p w14:paraId="33452746" w14:textId="39726335" w:rsidR="00555914" w:rsidRPr="00786988" w:rsidRDefault="00555914" w:rsidP="00356E08">
            <w:pPr>
              <w:rPr>
                <w:rFonts w:ascii="Times New Roman" w:hAnsi="Times New Roman" w:cs="Times New Roman"/>
                <w:sz w:val="20"/>
                <w:szCs w:val="20"/>
              </w:rPr>
            </w:pPr>
            <w:r w:rsidRPr="00786988">
              <w:rPr>
                <w:rFonts w:ascii="Times New Roman" w:hAnsi="Times New Roman" w:cs="Times New Roman"/>
                <w:sz w:val="20"/>
                <w:szCs w:val="20"/>
              </w:rPr>
              <w:t>237.</w:t>
            </w:r>
          </w:p>
          <w:p w14:paraId="0E1D94F6" w14:textId="77777777" w:rsidR="00356E08" w:rsidRPr="00786988" w:rsidRDefault="00356E08" w:rsidP="00356E08">
            <w:pPr>
              <w:rPr>
                <w:rFonts w:ascii="Times New Roman" w:hAnsi="Times New Roman" w:cs="Times New Roman"/>
                <w:sz w:val="20"/>
                <w:szCs w:val="20"/>
              </w:rPr>
            </w:pPr>
            <w:r w:rsidRPr="00786988">
              <w:rPr>
                <w:rFonts w:ascii="Times New Roman" w:hAnsi="Times New Roman" w:cs="Times New Roman"/>
                <w:sz w:val="20"/>
                <w:szCs w:val="20"/>
              </w:rPr>
              <w:t>2.pielikums, 2.sadaļa</w:t>
            </w:r>
          </w:p>
        </w:tc>
        <w:tc>
          <w:tcPr>
            <w:tcW w:w="6752" w:type="dxa"/>
          </w:tcPr>
          <w:p w14:paraId="1FE85AC4" w14:textId="77777777" w:rsidR="00356E08" w:rsidRPr="00786988" w:rsidRDefault="00356E08" w:rsidP="00356E08">
            <w:pPr>
              <w:jc w:val="center"/>
              <w:rPr>
                <w:rFonts w:ascii="Times New Roman" w:hAnsi="Times New Roman" w:cs="Times New Roman"/>
                <w:b/>
                <w:sz w:val="20"/>
                <w:szCs w:val="20"/>
              </w:rPr>
            </w:pPr>
            <w:r w:rsidRPr="00786988">
              <w:rPr>
                <w:rFonts w:ascii="Times New Roman" w:hAnsi="Times New Roman" w:cs="Times New Roman"/>
                <w:b/>
                <w:sz w:val="20"/>
                <w:szCs w:val="20"/>
              </w:rPr>
              <w:t>LDDK</w:t>
            </w:r>
          </w:p>
          <w:p w14:paraId="2FEEC9ED" w14:textId="77777777" w:rsidR="00356E08" w:rsidRPr="00786988" w:rsidRDefault="00356E08" w:rsidP="00356E08">
            <w:pPr>
              <w:rPr>
                <w:rFonts w:ascii="Times New Roman" w:hAnsi="Times New Roman" w:cs="Times New Roman"/>
                <w:sz w:val="20"/>
                <w:szCs w:val="20"/>
              </w:rPr>
            </w:pPr>
            <w:r w:rsidRPr="00786988">
              <w:rPr>
                <w:rFonts w:ascii="Times New Roman" w:hAnsi="Times New Roman" w:cs="Times New Roman"/>
                <w:sz w:val="20"/>
                <w:szCs w:val="20"/>
              </w:rPr>
              <w:t>Iebildumi par EU-SILC apsekojuma metodoloģijas un rādītāju atbilstību un piemērotību Latvijas mājsaimniecības izdevumu struktūrai un izmantošanu analīzei.</w:t>
            </w:r>
          </w:p>
        </w:tc>
        <w:tc>
          <w:tcPr>
            <w:tcW w:w="4495" w:type="dxa"/>
          </w:tcPr>
          <w:p w14:paraId="3F15F905" w14:textId="698B3905" w:rsidR="00356E08" w:rsidRPr="00786988" w:rsidRDefault="005261F1" w:rsidP="00356E08">
            <w:pPr>
              <w:rPr>
                <w:rFonts w:ascii="Times New Roman" w:hAnsi="Times New Roman" w:cs="Times New Roman"/>
                <w:b/>
                <w:sz w:val="20"/>
                <w:szCs w:val="20"/>
              </w:rPr>
            </w:pPr>
            <w:r w:rsidRPr="00786988">
              <w:rPr>
                <w:rFonts w:ascii="Times New Roman" w:hAnsi="Times New Roman" w:cs="Times New Roman"/>
                <w:b/>
                <w:sz w:val="20"/>
                <w:szCs w:val="20"/>
              </w:rPr>
              <w:t>Nav ņemts vērā</w:t>
            </w:r>
          </w:p>
          <w:p w14:paraId="76C54FD4" w14:textId="11CF2E14" w:rsidR="00644F3A" w:rsidRPr="00786988" w:rsidRDefault="00644F3A" w:rsidP="00644F3A">
            <w:pPr>
              <w:jc w:val="both"/>
              <w:rPr>
                <w:rFonts w:ascii="Times New Roman" w:hAnsi="Times New Roman" w:cs="Times New Roman"/>
                <w:sz w:val="20"/>
                <w:szCs w:val="20"/>
              </w:rPr>
            </w:pPr>
            <w:r w:rsidRPr="00786988">
              <w:rPr>
                <w:rFonts w:ascii="Times New Roman" w:hAnsi="Times New Roman" w:cs="Times New Roman"/>
                <w:sz w:val="20"/>
                <w:szCs w:val="20"/>
              </w:rPr>
              <w:t xml:space="preserve">ES līmeņa savstarpēji salīdzināmi monetārās nabadzības un ienākumu nevienlīdzības indikatori tiek iegūti ar instrumentu EU-SILC. ES atbilstoši EU -SILC metodoloģijai, nosakot iedzīvotāju ekvivalentos ienākumus, tiek piemērota OECD </w:t>
            </w:r>
            <w:r w:rsidRPr="00786988">
              <w:rPr>
                <w:rFonts w:ascii="Times New Roman" w:hAnsi="Times New Roman" w:cs="Times New Roman"/>
                <w:sz w:val="20"/>
                <w:szCs w:val="20"/>
              </w:rPr>
              <w:lastRenderedPageBreak/>
              <w:t>modificētā ekvivalences skala, pieņemot, ka pirmajam pieaugušajam mājsaimniecībā ekvivalentais svars ir 1, otrajam un katram nākamajam mājsaimniecības loceklim virs 14 gadu vecuma – 0,5 un bērniem līdz 14 gadu vecumam – 0,3.  Nabadzības riska slieksnis un arī pārējie ES kopējie indikatori tiek izmantoti galvenokārt statistiskiem nolūkiem, proti, situācijas salīdzināšanai ar citām ES dalībvalstīm, un tas nenozīmē, ka nacionālajā līmenī iedzīvotājiem tiek sniegts materiālais atbalsts, ja viņi ir pakļauti nabadzības riskam pēc ES metodoloģijas. Materiālajam atbalstam visnabadzīgākajiem iedzīvotājiem katra ES dalībvalsts izmanto savu izvēlēto pieeju un statistisko informāciju, tostarp izvēloties atšķirīgu ekvivalences skalu,  tādējādi  mājsaimniecību locekļiem tiek piešķirts atšķirīgs ekvivalentais svars atkarībā no to sastāva un veidojas atšķirīga ienākumu mediāna. Latvija, nosakot iedzīvotāju ekvivalentos ienākumus, piemērot ekvivalences skalu, kurā pirmajam pieaugušajam mājsaimniecībā ekvivalentais svars ir 1, katram nākamajam mājsaimniecības loceklim, tostarp bērnam, ekvivalences svars ir 0.7 (turpmāk – Latvijas skala). Pēc Latvijas skalas nabadzības riska slieksnis ir zemāks nekā pēc ES metodoloģijas, turklāt abos gadījumos tiek pārklātas dažādas mērķa grupas.</w:t>
            </w:r>
          </w:p>
        </w:tc>
      </w:tr>
      <w:tr w:rsidR="00356E08" w:rsidRPr="00786988" w14:paraId="15AEF573" w14:textId="77777777" w:rsidTr="007F35E7">
        <w:tc>
          <w:tcPr>
            <w:tcW w:w="3126" w:type="dxa"/>
          </w:tcPr>
          <w:p w14:paraId="51F13E78" w14:textId="2EF66C85" w:rsidR="00555914" w:rsidRPr="00786988" w:rsidRDefault="00555914" w:rsidP="00356E08">
            <w:pPr>
              <w:rPr>
                <w:rFonts w:ascii="Times New Roman" w:hAnsi="Times New Roman" w:cs="Times New Roman"/>
                <w:sz w:val="20"/>
                <w:szCs w:val="20"/>
              </w:rPr>
            </w:pPr>
            <w:r w:rsidRPr="00786988">
              <w:rPr>
                <w:rFonts w:ascii="Times New Roman" w:hAnsi="Times New Roman" w:cs="Times New Roman"/>
                <w:sz w:val="20"/>
                <w:szCs w:val="20"/>
              </w:rPr>
              <w:lastRenderedPageBreak/>
              <w:t>238.</w:t>
            </w:r>
          </w:p>
          <w:p w14:paraId="79C6F144" w14:textId="77777777" w:rsidR="00356E08" w:rsidRPr="00786988" w:rsidRDefault="00356E08" w:rsidP="00356E08">
            <w:pPr>
              <w:rPr>
                <w:rFonts w:ascii="Times New Roman" w:hAnsi="Times New Roman" w:cs="Times New Roman"/>
                <w:sz w:val="20"/>
                <w:szCs w:val="20"/>
              </w:rPr>
            </w:pPr>
            <w:r w:rsidRPr="00786988">
              <w:rPr>
                <w:rFonts w:ascii="Times New Roman" w:hAnsi="Times New Roman" w:cs="Times New Roman"/>
                <w:sz w:val="20"/>
                <w:szCs w:val="20"/>
              </w:rPr>
              <w:t>2.pielikums, 2.sadaļa</w:t>
            </w:r>
          </w:p>
        </w:tc>
        <w:tc>
          <w:tcPr>
            <w:tcW w:w="6752" w:type="dxa"/>
          </w:tcPr>
          <w:p w14:paraId="6022A674" w14:textId="77777777" w:rsidR="00356E08" w:rsidRPr="00786988" w:rsidRDefault="00356E08" w:rsidP="00356E08">
            <w:pPr>
              <w:jc w:val="center"/>
              <w:rPr>
                <w:rFonts w:ascii="Times New Roman" w:hAnsi="Times New Roman" w:cs="Times New Roman"/>
                <w:b/>
                <w:sz w:val="20"/>
                <w:szCs w:val="20"/>
              </w:rPr>
            </w:pPr>
            <w:r w:rsidRPr="00786988">
              <w:rPr>
                <w:rFonts w:ascii="Times New Roman" w:hAnsi="Times New Roman" w:cs="Times New Roman"/>
                <w:b/>
                <w:sz w:val="20"/>
                <w:szCs w:val="20"/>
              </w:rPr>
              <w:t>PKC</w:t>
            </w:r>
          </w:p>
          <w:p w14:paraId="2C588795" w14:textId="77777777" w:rsidR="00356E08" w:rsidRPr="00786988" w:rsidRDefault="00356E08" w:rsidP="00356E08">
            <w:pPr>
              <w:jc w:val="both"/>
              <w:rPr>
                <w:rFonts w:ascii="Times New Roman" w:hAnsi="Times New Roman" w:cs="Times New Roman"/>
                <w:sz w:val="20"/>
                <w:szCs w:val="20"/>
              </w:rPr>
            </w:pPr>
            <w:r w:rsidRPr="00786988">
              <w:rPr>
                <w:rFonts w:ascii="Times New Roman" w:hAnsi="Times New Roman" w:cs="Times New Roman"/>
                <w:sz w:val="20"/>
                <w:szCs w:val="20"/>
                <w:shd w:val="clear" w:color="auto" w:fill="FFFFFF"/>
              </w:rPr>
              <w:t>2.sadaļu papildināt ar darbspēju, mazāk aizsargāto personu, sociālās atstumtības terminu skaidrojumu</w:t>
            </w:r>
          </w:p>
        </w:tc>
        <w:tc>
          <w:tcPr>
            <w:tcW w:w="4495" w:type="dxa"/>
          </w:tcPr>
          <w:p w14:paraId="343A6B90" w14:textId="77777777" w:rsidR="00356E08" w:rsidRPr="00786988" w:rsidRDefault="005261F1" w:rsidP="00356E08">
            <w:pPr>
              <w:rPr>
                <w:rFonts w:ascii="Times New Roman" w:hAnsi="Times New Roman" w:cs="Times New Roman"/>
                <w:b/>
                <w:sz w:val="20"/>
                <w:szCs w:val="20"/>
              </w:rPr>
            </w:pPr>
            <w:r w:rsidRPr="00786988">
              <w:rPr>
                <w:rFonts w:ascii="Times New Roman" w:hAnsi="Times New Roman" w:cs="Times New Roman"/>
                <w:b/>
                <w:sz w:val="20"/>
                <w:szCs w:val="20"/>
              </w:rPr>
              <w:t>Daļēji ņemts vērā</w:t>
            </w:r>
          </w:p>
          <w:p w14:paraId="5B5637FE" w14:textId="5258D043" w:rsidR="005261F1" w:rsidRPr="00786988" w:rsidRDefault="005261F1" w:rsidP="00356E08">
            <w:pPr>
              <w:rPr>
                <w:rFonts w:ascii="Times New Roman" w:hAnsi="Times New Roman" w:cs="Times New Roman"/>
                <w:b/>
                <w:sz w:val="20"/>
                <w:szCs w:val="20"/>
              </w:rPr>
            </w:pPr>
          </w:p>
        </w:tc>
      </w:tr>
      <w:tr w:rsidR="00356E08" w:rsidRPr="00786988" w14:paraId="0C98C05A" w14:textId="77777777" w:rsidTr="007F35E7">
        <w:tc>
          <w:tcPr>
            <w:tcW w:w="3126" w:type="dxa"/>
          </w:tcPr>
          <w:p w14:paraId="3EADE583" w14:textId="304A9919" w:rsidR="00555914" w:rsidRPr="00786988" w:rsidRDefault="00555914" w:rsidP="00356E08">
            <w:pPr>
              <w:rPr>
                <w:rFonts w:ascii="Times New Roman" w:hAnsi="Times New Roman" w:cs="Times New Roman"/>
                <w:sz w:val="20"/>
                <w:szCs w:val="20"/>
              </w:rPr>
            </w:pPr>
            <w:r w:rsidRPr="00786988">
              <w:rPr>
                <w:rFonts w:ascii="Times New Roman" w:hAnsi="Times New Roman" w:cs="Times New Roman"/>
                <w:sz w:val="20"/>
                <w:szCs w:val="20"/>
              </w:rPr>
              <w:t>239.</w:t>
            </w:r>
          </w:p>
          <w:p w14:paraId="740AFF03" w14:textId="77777777" w:rsidR="00356E08" w:rsidRPr="00786988" w:rsidRDefault="00356E08" w:rsidP="00356E08">
            <w:pPr>
              <w:rPr>
                <w:rFonts w:ascii="Times New Roman" w:hAnsi="Times New Roman" w:cs="Times New Roman"/>
                <w:sz w:val="20"/>
                <w:szCs w:val="20"/>
              </w:rPr>
            </w:pPr>
            <w:r w:rsidRPr="00786988">
              <w:rPr>
                <w:rFonts w:ascii="Times New Roman" w:hAnsi="Times New Roman" w:cs="Times New Roman"/>
                <w:sz w:val="20"/>
                <w:szCs w:val="20"/>
              </w:rPr>
              <w:t>2.pielikums, 3.1.sadaļa</w:t>
            </w:r>
          </w:p>
        </w:tc>
        <w:tc>
          <w:tcPr>
            <w:tcW w:w="6752" w:type="dxa"/>
          </w:tcPr>
          <w:p w14:paraId="64E605CE" w14:textId="77777777" w:rsidR="00356E08" w:rsidRPr="00786988" w:rsidRDefault="00356E08" w:rsidP="00356E08">
            <w:pPr>
              <w:jc w:val="center"/>
              <w:rPr>
                <w:rFonts w:ascii="Times New Roman" w:hAnsi="Times New Roman" w:cs="Times New Roman"/>
                <w:b/>
                <w:sz w:val="20"/>
                <w:szCs w:val="20"/>
              </w:rPr>
            </w:pPr>
            <w:r w:rsidRPr="00786988">
              <w:rPr>
                <w:rFonts w:ascii="Times New Roman" w:hAnsi="Times New Roman" w:cs="Times New Roman"/>
                <w:b/>
                <w:sz w:val="20"/>
                <w:szCs w:val="20"/>
              </w:rPr>
              <w:t>LDDK</w:t>
            </w:r>
          </w:p>
          <w:p w14:paraId="6779A971" w14:textId="77777777" w:rsidR="00356E08" w:rsidRPr="00786988" w:rsidRDefault="00356E08" w:rsidP="00356E08">
            <w:pPr>
              <w:rPr>
                <w:rFonts w:ascii="Times New Roman" w:hAnsi="Times New Roman" w:cs="Times New Roman"/>
                <w:sz w:val="20"/>
                <w:szCs w:val="20"/>
              </w:rPr>
            </w:pPr>
            <w:r w:rsidRPr="00786988">
              <w:rPr>
                <w:rFonts w:ascii="Times New Roman" w:hAnsi="Times New Roman" w:cs="Times New Roman"/>
                <w:sz w:val="20"/>
                <w:szCs w:val="20"/>
              </w:rPr>
              <w:t>Redakcionāli komentāri un ieteikumi par terminu lietojumu, datu grafisko attēlošanu, analīzes precizēšanu.</w:t>
            </w:r>
          </w:p>
        </w:tc>
        <w:tc>
          <w:tcPr>
            <w:tcW w:w="4495" w:type="dxa"/>
          </w:tcPr>
          <w:p w14:paraId="3AAED481" w14:textId="77777777" w:rsidR="005261F1" w:rsidRPr="00786988" w:rsidRDefault="005261F1" w:rsidP="005261F1">
            <w:pPr>
              <w:rPr>
                <w:rFonts w:ascii="Times New Roman" w:hAnsi="Times New Roman" w:cs="Times New Roman"/>
                <w:b/>
                <w:sz w:val="20"/>
                <w:szCs w:val="20"/>
              </w:rPr>
            </w:pPr>
            <w:r w:rsidRPr="00786988">
              <w:rPr>
                <w:rFonts w:ascii="Times New Roman" w:hAnsi="Times New Roman" w:cs="Times New Roman"/>
                <w:b/>
                <w:sz w:val="20"/>
                <w:szCs w:val="20"/>
              </w:rPr>
              <w:t>Daļēji ņemts vērā</w:t>
            </w:r>
          </w:p>
          <w:p w14:paraId="601B30E7" w14:textId="77777777" w:rsidR="005261F1" w:rsidRPr="00786988" w:rsidRDefault="005261F1" w:rsidP="005261F1">
            <w:pPr>
              <w:jc w:val="both"/>
              <w:rPr>
                <w:rFonts w:ascii="Times New Roman" w:hAnsi="Times New Roman" w:cs="Times New Roman"/>
                <w:sz w:val="20"/>
                <w:szCs w:val="20"/>
              </w:rPr>
            </w:pPr>
            <w:r w:rsidRPr="00786988">
              <w:rPr>
                <w:rFonts w:ascii="Times New Roman" w:hAnsi="Times New Roman" w:cs="Times New Roman"/>
                <w:sz w:val="20"/>
                <w:szCs w:val="20"/>
              </w:rPr>
              <w:t>Precizēta un papildināta analīze 2.pielikuma 3.sadaļā</w:t>
            </w:r>
          </w:p>
          <w:p w14:paraId="41664CB0" w14:textId="35C0A60B" w:rsidR="00356E08" w:rsidRPr="00786988" w:rsidRDefault="00356E08" w:rsidP="00356E08">
            <w:pPr>
              <w:rPr>
                <w:rFonts w:ascii="Times New Roman" w:hAnsi="Times New Roman" w:cs="Times New Roman"/>
                <w:sz w:val="20"/>
                <w:szCs w:val="20"/>
              </w:rPr>
            </w:pPr>
          </w:p>
        </w:tc>
      </w:tr>
      <w:tr w:rsidR="00356E08" w:rsidRPr="00786988" w14:paraId="35DB42FE" w14:textId="77777777" w:rsidTr="007F35E7">
        <w:tc>
          <w:tcPr>
            <w:tcW w:w="3126" w:type="dxa"/>
          </w:tcPr>
          <w:p w14:paraId="38E02B00" w14:textId="0ADE6D74" w:rsidR="00555914" w:rsidRPr="00786988" w:rsidRDefault="00555914" w:rsidP="00356E08">
            <w:pPr>
              <w:rPr>
                <w:rFonts w:ascii="Times New Roman" w:hAnsi="Times New Roman" w:cs="Times New Roman"/>
                <w:sz w:val="20"/>
                <w:szCs w:val="20"/>
              </w:rPr>
            </w:pPr>
            <w:r w:rsidRPr="00786988">
              <w:rPr>
                <w:rFonts w:ascii="Times New Roman" w:hAnsi="Times New Roman" w:cs="Times New Roman"/>
                <w:sz w:val="20"/>
                <w:szCs w:val="20"/>
              </w:rPr>
              <w:t>240.</w:t>
            </w:r>
          </w:p>
          <w:p w14:paraId="5B17E9F3" w14:textId="77777777" w:rsidR="00356E08" w:rsidRPr="00786988" w:rsidRDefault="00356E08" w:rsidP="00356E08">
            <w:pPr>
              <w:rPr>
                <w:rFonts w:ascii="Times New Roman" w:hAnsi="Times New Roman" w:cs="Times New Roman"/>
                <w:sz w:val="20"/>
                <w:szCs w:val="20"/>
              </w:rPr>
            </w:pPr>
            <w:r w:rsidRPr="00786988">
              <w:rPr>
                <w:rFonts w:ascii="Times New Roman" w:hAnsi="Times New Roman" w:cs="Times New Roman"/>
                <w:sz w:val="20"/>
                <w:szCs w:val="20"/>
              </w:rPr>
              <w:t>2.pielikums, 3.1.sadaļa</w:t>
            </w:r>
          </w:p>
        </w:tc>
        <w:tc>
          <w:tcPr>
            <w:tcW w:w="6752" w:type="dxa"/>
          </w:tcPr>
          <w:p w14:paraId="3F770464" w14:textId="77777777" w:rsidR="00356E08" w:rsidRPr="00786988" w:rsidRDefault="00356E08" w:rsidP="00356E08">
            <w:pPr>
              <w:jc w:val="center"/>
              <w:rPr>
                <w:rFonts w:ascii="Times New Roman" w:hAnsi="Times New Roman" w:cs="Times New Roman"/>
                <w:b/>
                <w:sz w:val="20"/>
                <w:szCs w:val="20"/>
              </w:rPr>
            </w:pPr>
            <w:r w:rsidRPr="00786988">
              <w:rPr>
                <w:rFonts w:ascii="Times New Roman" w:hAnsi="Times New Roman" w:cs="Times New Roman"/>
                <w:b/>
                <w:sz w:val="20"/>
                <w:szCs w:val="20"/>
              </w:rPr>
              <w:t>PKC</w:t>
            </w:r>
          </w:p>
          <w:p w14:paraId="53F0467F" w14:textId="77777777" w:rsidR="00356E08" w:rsidRPr="00786988" w:rsidRDefault="00356E08" w:rsidP="00356E08">
            <w:pPr>
              <w:jc w:val="both"/>
              <w:rPr>
                <w:rFonts w:ascii="Times New Roman" w:hAnsi="Times New Roman" w:cs="Times New Roman"/>
                <w:sz w:val="20"/>
                <w:szCs w:val="20"/>
              </w:rPr>
            </w:pPr>
            <w:r w:rsidRPr="00786988">
              <w:rPr>
                <w:rFonts w:ascii="Times New Roman" w:hAnsi="Times New Roman" w:cs="Times New Roman"/>
                <w:sz w:val="20"/>
                <w:szCs w:val="20"/>
                <w:shd w:val="clear" w:color="auto" w:fill="FFFFFF"/>
              </w:rPr>
              <w:t>Priekšlikums par demogrāfiskās situācijas analīzes bāzes gada pārskatīšanu, sociālās apdrošināšanas sistēmas noslodzes prognožu aprakstu, demogrāfisko prognožu ietekmi LV kontekstā</w:t>
            </w:r>
          </w:p>
        </w:tc>
        <w:tc>
          <w:tcPr>
            <w:tcW w:w="4495" w:type="dxa"/>
          </w:tcPr>
          <w:p w14:paraId="745AEA6C" w14:textId="77777777" w:rsidR="00356E08" w:rsidRPr="00786988" w:rsidRDefault="005261F1" w:rsidP="00356E08">
            <w:pPr>
              <w:rPr>
                <w:rFonts w:ascii="Times New Roman" w:hAnsi="Times New Roman" w:cs="Times New Roman"/>
                <w:b/>
                <w:sz w:val="20"/>
                <w:szCs w:val="20"/>
              </w:rPr>
            </w:pPr>
            <w:r w:rsidRPr="00786988">
              <w:rPr>
                <w:rFonts w:ascii="Times New Roman" w:hAnsi="Times New Roman" w:cs="Times New Roman"/>
                <w:b/>
                <w:sz w:val="20"/>
                <w:szCs w:val="20"/>
              </w:rPr>
              <w:t>Nav ņemts vērā</w:t>
            </w:r>
          </w:p>
          <w:p w14:paraId="43CD4BA1" w14:textId="60F2564B" w:rsidR="005261F1" w:rsidRPr="00786988" w:rsidRDefault="005261F1" w:rsidP="005261F1">
            <w:pPr>
              <w:jc w:val="both"/>
              <w:rPr>
                <w:rFonts w:ascii="Times New Roman" w:hAnsi="Times New Roman" w:cs="Times New Roman"/>
                <w:sz w:val="20"/>
                <w:szCs w:val="20"/>
              </w:rPr>
            </w:pPr>
            <w:r w:rsidRPr="00786988">
              <w:rPr>
                <w:rFonts w:ascii="Times New Roman" w:hAnsi="Times New Roman" w:cs="Times New Roman"/>
                <w:sz w:val="20"/>
                <w:szCs w:val="20"/>
              </w:rPr>
              <w:t>Informācija jau ir iekļauta 2.pielikuma attiecīgajās sadaļās.</w:t>
            </w:r>
          </w:p>
        </w:tc>
      </w:tr>
      <w:tr w:rsidR="00356E08" w:rsidRPr="00786988" w14:paraId="7E0C4E92" w14:textId="77777777" w:rsidTr="007F35E7">
        <w:tc>
          <w:tcPr>
            <w:tcW w:w="3126" w:type="dxa"/>
          </w:tcPr>
          <w:p w14:paraId="1219B570" w14:textId="5EE03183" w:rsidR="00555914" w:rsidRPr="00786988" w:rsidRDefault="00555914" w:rsidP="00356E08">
            <w:pPr>
              <w:rPr>
                <w:rFonts w:ascii="Times New Roman" w:hAnsi="Times New Roman" w:cs="Times New Roman"/>
                <w:sz w:val="20"/>
                <w:szCs w:val="20"/>
              </w:rPr>
            </w:pPr>
            <w:r w:rsidRPr="00786988">
              <w:rPr>
                <w:rFonts w:ascii="Times New Roman" w:hAnsi="Times New Roman" w:cs="Times New Roman"/>
                <w:sz w:val="20"/>
                <w:szCs w:val="20"/>
              </w:rPr>
              <w:t>241.</w:t>
            </w:r>
          </w:p>
          <w:p w14:paraId="37A5EC81" w14:textId="77777777" w:rsidR="00356E08" w:rsidRPr="00786988" w:rsidRDefault="00356E08" w:rsidP="00356E08">
            <w:pPr>
              <w:rPr>
                <w:rFonts w:ascii="Times New Roman" w:hAnsi="Times New Roman" w:cs="Times New Roman"/>
                <w:sz w:val="20"/>
                <w:szCs w:val="20"/>
              </w:rPr>
            </w:pPr>
            <w:r w:rsidRPr="00786988">
              <w:rPr>
                <w:rFonts w:ascii="Times New Roman" w:hAnsi="Times New Roman" w:cs="Times New Roman"/>
                <w:sz w:val="20"/>
                <w:szCs w:val="20"/>
              </w:rPr>
              <w:t>2.pielikums, 3.2.sadaļa</w:t>
            </w:r>
          </w:p>
        </w:tc>
        <w:tc>
          <w:tcPr>
            <w:tcW w:w="6752" w:type="dxa"/>
          </w:tcPr>
          <w:p w14:paraId="736EEFB8" w14:textId="77777777" w:rsidR="00356E08" w:rsidRPr="00786988" w:rsidRDefault="00356E08" w:rsidP="00356E08">
            <w:pPr>
              <w:jc w:val="center"/>
              <w:rPr>
                <w:rFonts w:ascii="Times New Roman" w:hAnsi="Times New Roman" w:cs="Times New Roman"/>
                <w:b/>
                <w:sz w:val="20"/>
                <w:szCs w:val="20"/>
              </w:rPr>
            </w:pPr>
            <w:r w:rsidRPr="00786988">
              <w:rPr>
                <w:rFonts w:ascii="Times New Roman" w:hAnsi="Times New Roman" w:cs="Times New Roman"/>
                <w:b/>
                <w:sz w:val="20"/>
                <w:szCs w:val="20"/>
              </w:rPr>
              <w:t>LDDK</w:t>
            </w:r>
          </w:p>
          <w:p w14:paraId="01EF6467" w14:textId="77777777" w:rsidR="00356E08" w:rsidRPr="00786988" w:rsidRDefault="00356E08" w:rsidP="00356E08">
            <w:pPr>
              <w:jc w:val="both"/>
              <w:rPr>
                <w:rFonts w:ascii="Times New Roman" w:hAnsi="Times New Roman" w:cs="Times New Roman"/>
                <w:sz w:val="20"/>
                <w:szCs w:val="20"/>
              </w:rPr>
            </w:pPr>
            <w:r w:rsidRPr="00786988">
              <w:rPr>
                <w:rFonts w:ascii="Times New Roman" w:hAnsi="Times New Roman" w:cs="Times New Roman"/>
                <w:noProof/>
                <w:sz w:val="20"/>
                <w:szCs w:val="20"/>
              </w:rPr>
              <w:t xml:space="preserve">Komentāri un iebildumi par monetārās nabadzības rādītāju analīzi un rezultātu interpretāciju, OECD modificētās ekvivalences skalas izmantošanu, trūcīgas </w:t>
            </w:r>
            <w:r w:rsidRPr="00786988">
              <w:rPr>
                <w:rFonts w:ascii="Times New Roman" w:hAnsi="Times New Roman" w:cs="Times New Roman"/>
                <w:noProof/>
                <w:sz w:val="20"/>
                <w:szCs w:val="20"/>
              </w:rPr>
              <w:lastRenderedPageBreak/>
              <w:t>personas statusu ieguvušo perosnu skaita izmaiņām, ieteikumi datu analīzes papildinšanai un datu grafiskā attēlojuma pilnveidošanai.</w:t>
            </w:r>
          </w:p>
        </w:tc>
        <w:tc>
          <w:tcPr>
            <w:tcW w:w="4495" w:type="dxa"/>
          </w:tcPr>
          <w:p w14:paraId="337A83F8" w14:textId="512B9883" w:rsidR="00356E08" w:rsidRPr="00786988" w:rsidRDefault="005261F1" w:rsidP="00356E08">
            <w:pPr>
              <w:rPr>
                <w:rFonts w:ascii="Times New Roman" w:hAnsi="Times New Roman" w:cs="Times New Roman"/>
                <w:b/>
                <w:sz w:val="20"/>
                <w:szCs w:val="20"/>
              </w:rPr>
            </w:pPr>
            <w:r w:rsidRPr="00786988">
              <w:rPr>
                <w:rFonts w:ascii="Times New Roman" w:hAnsi="Times New Roman" w:cs="Times New Roman"/>
                <w:b/>
                <w:sz w:val="20"/>
                <w:szCs w:val="20"/>
              </w:rPr>
              <w:lastRenderedPageBreak/>
              <w:t>Daļēji ņemts vērā</w:t>
            </w:r>
          </w:p>
          <w:p w14:paraId="1086C770" w14:textId="66E86431" w:rsidR="005261F1" w:rsidRPr="00786988" w:rsidRDefault="005261F1" w:rsidP="005261F1">
            <w:pPr>
              <w:jc w:val="both"/>
              <w:rPr>
                <w:rFonts w:ascii="Times New Roman" w:hAnsi="Times New Roman" w:cs="Times New Roman"/>
                <w:sz w:val="20"/>
                <w:szCs w:val="20"/>
              </w:rPr>
            </w:pPr>
            <w:r w:rsidRPr="00786988">
              <w:rPr>
                <w:rFonts w:ascii="Times New Roman" w:hAnsi="Times New Roman" w:cs="Times New Roman"/>
                <w:sz w:val="20"/>
                <w:szCs w:val="20"/>
              </w:rPr>
              <w:t>Precizēta un papildināta analīze 2.pielikuma 3.sadaļā</w:t>
            </w:r>
          </w:p>
          <w:p w14:paraId="57EB6EF3" w14:textId="77777777" w:rsidR="00644F3A" w:rsidRPr="00786988" w:rsidRDefault="00644F3A" w:rsidP="00356E08">
            <w:pPr>
              <w:rPr>
                <w:rFonts w:ascii="Times New Roman" w:hAnsi="Times New Roman" w:cs="Times New Roman"/>
                <w:sz w:val="20"/>
                <w:szCs w:val="20"/>
              </w:rPr>
            </w:pPr>
          </w:p>
        </w:tc>
      </w:tr>
      <w:tr w:rsidR="00356E08" w:rsidRPr="00786988" w14:paraId="56480AFF" w14:textId="77777777" w:rsidTr="007F35E7">
        <w:tc>
          <w:tcPr>
            <w:tcW w:w="3126" w:type="dxa"/>
          </w:tcPr>
          <w:p w14:paraId="12D2F0FB" w14:textId="41739723" w:rsidR="00555914" w:rsidRPr="00786988" w:rsidRDefault="00555914" w:rsidP="00356E08">
            <w:pPr>
              <w:rPr>
                <w:rFonts w:ascii="Times New Roman" w:hAnsi="Times New Roman" w:cs="Times New Roman"/>
                <w:sz w:val="20"/>
                <w:szCs w:val="20"/>
              </w:rPr>
            </w:pPr>
            <w:r w:rsidRPr="00786988">
              <w:rPr>
                <w:rFonts w:ascii="Times New Roman" w:hAnsi="Times New Roman" w:cs="Times New Roman"/>
                <w:sz w:val="20"/>
                <w:szCs w:val="20"/>
              </w:rPr>
              <w:t>242.</w:t>
            </w:r>
          </w:p>
          <w:p w14:paraId="392F3645" w14:textId="77777777" w:rsidR="00356E08" w:rsidRPr="00786988" w:rsidRDefault="00356E08" w:rsidP="00356E08">
            <w:pPr>
              <w:rPr>
                <w:rFonts w:ascii="Times New Roman" w:hAnsi="Times New Roman" w:cs="Times New Roman"/>
                <w:sz w:val="20"/>
                <w:szCs w:val="20"/>
              </w:rPr>
            </w:pPr>
            <w:r w:rsidRPr="00786988">
              <w:rPr>
                <w:rFonts w:ascii="Times New Roman" w:hAnsi="Times New Roman" w:cs="Times New Roman"/>
                <w:sz w:val="20"/>
                <w:szCs w:val="20"/>
              </w:rPr>
              <w:t>2.pielikums, 3.2.sadaļa</w:t>
            </w:r>
          </w:p>
        </w:tc>
        <w:tc>
          <w:tcPr>
            <w:tcW w:w="6752" w:type="dxa"/>
          </w:tcPr>
          <w:p w14:paraId="6341B906" w14:textId="77777777" w:rsidR="00356E08" w:rsidRPr="00786988" w:rsidRDefault="00356E08" w:rsidP="00356E08">
            <w:pPr>
              <w:jc w:val="center"/>
              <w:rPr>
                <w:rFonts w:ascii="Times New Roman" w:hAnsi="Times New Roman" w:cs="Times New Roman"/>
                <w:b/>
                <w:sz w:val="20"/>
                <w:szCs w:val="20"/>
              </w:rPr>
            </w:pPr>
            <w:r w:rsidRPr="00786988">
              <w:rPr>
                <w:rFonts w:ascii="Times New Roman" w:hAnsi="Times New Roman" w:cs="Times New Roman"/>
                <w:b/>
                <w:sz w:val="20"/>
                <w:szCs w:val="20"/>
              </w:rPr>
              <w:t>PKC</w:t>
            </w:r>
          </w:p>
          <w:p w14:paraId="6B6411B7" w14:textId="5F5B9C42" w:rsidR="00356E08" w:rsidRPr="00786988" w:rsidRDefault="008374CF" w:rsidP="00356E08">
            <w:pPr>
              <w:jc w:val="both"/>
              <w:rPr>
                <w:rFonts w:ascii="Times New Roman" w:hAnsi="Times New Roman" w:cs="Times New Roman"/>
                <w:sz w:val="20"/>
                <w:szCs w:val="20"/>
              </w:rPr>
            </w:pPr>
            <w:r w:rsidRPr="00786988">
              <w:rPr>
                <w:rFonts w:ascii="Times New Roman" w:hAnsi="Times New Roman" w:cs="Times New Roman"/>
                <w:color w:val="212121"/>
                <w:sz w:val="20"/>
                <w:szCs w:val="20"/>
                <w:shd w:val="clear" w:color="auto" w:fill="FFFFFF"/>
              </w:rPr>
              <w:t>I</w:t>
            </w:r>
            <w:r w:rsidR="00356E08" w:rsidRPr="00786988">
              <w:rPr>
                <w:rFonts w:ascii="Times New Roman" w:hAnsi="Times New Roman" w:cs="Times New Roman"/>
                <w:color w:val="212121"/>
                <w:sz w:val="20"/>
                <w:szCs w:val="20"/>
                <w:shd w:val="clear" w:color="auto" w:fill="FFFFFF"/>
              </w:rPr>
              <w:t>eteikums papildināt ar informāciju par mājsaimniecību parādiem, iztikas minimuma grozu, detalizētāk analizēt nabadzības riska izmaiņas dažādiem mājsaimniecību tipiem, ienākumu pārdali, COVID-19 ietekmi uz nabadzības riska rādītājiem.</w:t>
            </w:r>
          </w:p>
        </w:tc>
        <w:tc>
          <w:tcPr>
            <w:tcW w:w="4495" w:type="dxa"/>
          </w:tcPr>
          <w:p w14:paraId="58868A69" w14:textId="246AD246" w:rsidR="00356E08" w:rsidRPr="00786988" w:rsidRDefault="00AA0D38" w:rsidP="00356E08">
            <w:pPr>
              <w:rPr>
                <w:rFonts w:ascii="Times New Roman" w:hAnsi="Times New Roman" w:cs="Times New Roman"/>
                <w:b/>
                <w:sz w:val="20"/>
                <w:szCs w:val="20"/>
              </w:rPr>
            </w:pPr>
            <w:r w:rsidRPr="00786988">
              <w:rPr>
                <w:rFonts w:ascii="Times New Roman" w:hAnsi="Times New Roman" w:cs="Times New Roman"/>
                <w:b/>
                <w:sz w:val="20"/>
                <w:szCs w:val="20"/>
              </w:rPr>
              <w:t>Daļēji ņemts vērā</w:t>
            </w:r>
          </w:p>
          <w:p w14:paraId="50786650" w14:textId="77777777" w:rsidR="008374CF" w:rsidRPr="00786988" w:rsidRDefault="008374CF" w:rsidP="00DC2A2E">
            <w:pPr>
              <w:jc w:val="both"/>
              <w:rPr>
                <w:rFonts w:ascii="Times New Roman" w:hAnsi="Times New Roman" w:cs="Times New Roman"/>
                <w:color w:val="212121"/>
                <w:sz w:val="20"/>
                <w:szCs w:val="20"/>
                <w:shd w:val="clear" w:color="auto" w:fill="FFFFFF"/>
              </w:rPr>
            </w:pPr>
            <w:r w:rsidRPr="00786988">
              <w:rPr>
                <w:rFonts w:ascii="Times New Roman" w:hAnsi="Times New Roman" w:cs="Times New Roman"/>
                <w:color w:val="212121"/>
                <w:sz w:val="20"/>
                <w:szCs w:val="20"/>
                <w:shd w:val="clear" w:color="auto" w:fill="FFFFFF"/>
              </w:rPr>
              <w:t>Papildu informācija par mājsaimniecību parādsaistībām ir iekļauta 12.3.sadaļā.</w:t>
            </w:r>
          </w:p>
          <w:p w14:paraId="527B394D" w14:textId="6C4439F2" w:rsidR="008374CF" w:rsidRPr="00786988" w:rsidRDefault="008374CF" w:rsidP="008374CF">
            <w:pPr>
              <w:jc w:val="both"/>
              <w:rPr>
                <w:rFonts w:ascii="Times New Roman" w:hAnsi="Times New Roman" w:cs="Times New Roman"/>
                <w:sz w:val="20"/>
                <w:szCs w:val="20"/>
              </w:rPr>
            </w:pPr>
            <w:r w:rsidRPr="00786988">
              <w:rPr>
                <w:rFonts w:ascii="Times New Roman" w:hAnsi="Times New Roman" w:cs="Times New Roman"/>
                <w:sz w:val="20"/>
                <w:szCs w:val="20"/>
              </w:rPr>
              <w:t>Šobrīd IMG netiek aprēķināts, bet tiek izstrādāta jauna metodoloģija, kas būs būtiska vērtība diskusijām par valsts sociālo pabalstu un sociālās palīdzības ietvaros noteikto pabalstu apmēriem. Grozs varēs kalpot kā analītiska vērtība, lai pamatotu izmaiņas viena vai cita pabalsta paaugstināšanai. Tāpat pastāv iespēja to izmantot civiltiesiskos strīdos un kredītsaistību jautājumos, kad ir svarīgi saprast, kāds būtu pieņemams ienākumu apmērs, kuram jāpaliek cilvēka rīcībā pirms/pēc saistību nokārtošanas. IMG nav plānots piesaistīt noteiktiem normatīvajiem aktiem. Arī citu Eiropas valstu pieredze liecina, ka iztikas minimuma groza pievienotā vērtība izpaužas, vairāk pielietojot to esošo pabalstu un palīdzības līmeņu pietiekamības un adekvātuma novērtēšanai, bet mazāk - izmantojot saistošajos normatīvajos aktos.</w:t>
            </w:r>
          </w:p>
          <w:p w14:paraId="790880F4" w14:textId="6A172A8D" w:rsidR="008374CF" w:rsidRPr="00786988" w:rsidRDefault="008374CF" w:rsidP="00DC2A2E">
            <w:pPr>
              <w:jc w:val="both"/>
              <w:rPr>
                <w:rFonts w:ascii="Times New Roman" w:hAnsi="Times New Roman" w:cs="Times New Roman"/>
                <w:sz w:val="20"/>
                <w:szCs w:val="20"/>
              </w:rPr>
            </w:pPr>
            <w:r w:rsidRPr="00786988">
              <w:rPr>
                <w:rFonts w:ascii="Times New Roman" w:hAnsi="Times New Roman" w:cs="Times New Roman"/>
                <w:sz w:val="20"/>
                <w:szCs w:val="20"/>
              </w:rPr>
              <w:t xml:space="preserve">Covid-19 ietekmi </w:t>
            </w:r>
            <w:r w:rsidR="00DC2A2E" w:rsidRPr="00786988">
              <w:rPr>
                <w:rFonts w:ascii="Times New Roman" w:hAnsi="Times New Roman" w:cs="Times New Roman"/>
                <w:sz w:val="20"/>
                <w:szCs w:val="20"/>
              </w:rPr>
              <w:t xml:space="preserve">uz </w:t>
            </w:r>
            <w:r w:rsidRPr="00786988">
              <w:rPr>
                <w:rFonts w:ascii="Times New Roman" w:hAnsi="Times New Roman" w:cs="Times New Roman"/>
                <w:sz w:val="20"/>
                <w:szCs w:val="20"/>
              </w:rPr>
              <w:t xml:space="preserve">nabadzības </w:t>
            </w:r>
            <w:r w:rsidR="00DC2A2E" w:rsidRPr="00786988">
              <w:rPr>
                <w:rFonts w:ascii="Times New Roman" w:hAnsi="Times New Roman" w:cs="Times New Roman"/>
                <w:sz w:val="20"/>
                <w:szCs w:val="20"/>
              </w:rPr>
              <w:t xml:space="preserve">riska </w:t>
            </w:r>
            <w:r w:rsidRPr="00786988">
              <w:rPr>
                <w:rFonts w:ascii="Times New Roman" w:hAnsi="Times New Roman" w:cs="Times New Roman"/>
                <w:sz w:val="20"/>
                <w:szCs w:val="20"/>
              </w:rPr>
              <w:t>rādītāj</w:t>
            </w:r>
            <w:r w:rsidR="00DC2A2E" w:rsidRPr="00786988">
              <w:rPr>
                <w:rFonts w:ascii="Times New Roman" w:hAnsi="Times New Roman" w:cs="Times New Roman"/>
                <w:sz w:val="20"/>
                <w:szCs w:val="20"/>
              </w:rPr>
              <w:t>iem</w:t>
            </w:r>
            <w:r w:rsidRPr="00786988">
              <w:rPr>
                <w:rFonts w:ascii="Times New Roman" w:hAnsi="Times New Roman" w:cs="Times New Roman"/>
                <w:sz w:val="20"/>
                <w:szCs w:val="20"/>
              </w:rPr>
              <w:t xml:space="preserve"> vērtēt varēs tikai, saņemot rādītājus par 2020.gadu</w:t>
            </w:r>
            <w:r w:rsidR="00DC2A2E" w:rsidRPr="00786988">
              <w:rPr>
                <w:rFonts w:ascii="Times New Roman" w:hAnsi="Times New Roman" w:cs="Times New Roman"/>
                <w:sz w:val="20"/>
                <w:szCs w:val="20"/>
              </w:rPr>
              <w:t>,</w:t>
            </w:r>
            <w:r w:rsidRPr="00786988">
              <w:rPr>
                <w:rFonts w:ascii="Times New Roman" w:hAnsi="Times New Roman" w:cs="Times New Roman"/>
                <w:sz w:val="20"/>
                <w:szCs w:val="20"/>
              </w:rPr>
              <w:t xml:space="preserve"> un tas notiks 2022.gada sākumā.</w:t>
            </w:r>
          </w:p>
        </w:tc>
      </w:tr>
      <w:tr w:rsidR="00356E08" w:rsidRPr="00786988" w14:paraId="6CBD8182" w14:textId="77777777" w:rsidTr="007F35E7">
        <w:tc>
          <w:tcPr>
            <w:tcW w:w="3126" w:type="dxa"/>
          </w:tcPr>
          <w:p w14:paraId="0A79FE46" w14:textId="051C6DC5" w:rsidR="00555914" w:rsidRPr="00786988" w:rsidRDefault="00555914" w:rsidP="00356E08">
            <w:pPr>
              <w:rPr>
                <w:rFonts w:ascii="Times New Roman" w:hAnsi="Times New Roman" w:cs="Times New Roman"/>
                <w:sz w:val="20"/>
                <w:szCs w:val="20"/>
              </w:rPr>
            </w:pPr>
            <w:r w:rsidRPr="00786988">
              <w:rPr>
                <w:rFonts w:ascii="Times New Roman" w:hAnsi="Times New Roman" w:cs="Times New Roman"/>
                <w:sz w:val="20"/>
                <w:szCs w:val="20"/>
              </w:rPr>
              <w:t>243.</w:t>
            </w:r>
          </w:p>
          <w:p w14:paraId="24DACA4E" w14:textId="77777777" w:rsidR="00356E08" w:rsidRPr="00786988" w:rsidRDefault="00356E08" w:rsidP="00356E08">
            <w:pPr>
              <w:rPr>
                <w:rFonts w:ascii="Times New Roman" w:hAnsi="Times New Roman" w:cs="Times New Roman"/>
                <w:sz w:val="20"/>
                <w:szCs w:val="20"/>
              </w:rPr>
            </w:pPr>
            <w:r w:rsidRPr="00786988">
              <w:rPr>
                <w:rFonts w:ascii="Times New Roman" w:hAnsi="Times New Roman" w:cs="Times New Roman"/>
                <w:sz w:val="20"/>
                <w:szCs w:val="20"/>
              </w:rPr>
              <w:t>2.pielikums, 3.3.sadaļa</w:t>
            </w:r>
          </w:p>
        </w:tc>
        <w:tc>
          <w:tcPr>
            <w:tcW w:w="6752" w:type="dxa"/>
          </w:tcPr>
          <w:p w14:paraId="788FDADD" w14:textId="77777777" w:rsidR="00356E08" w:rsidRPr="00786988" w:rsidRDefault="00356E08" w:rsidP="00356E08">
            <w:pPr>
              <w:jc w:val="center"/>
              <w:rPr>
                <w:rFonts w:ascii="Times New Roman" w:hAnsi="Times New Roman" w:cs="Times New Roman"/>
                <w:b/>
                <w:sz w:val="20"/>
                <w:szCs w:val="20"/>
              </w:rPr>
            </w:pPr>
            <w:r w:rsidRPr="00786988">
              <w:rPr>
                <w:rFonts w:ascii="Times New Roman" w:hAnsi="Times New Roman" w:cs="Times New Roman"/>
                <w:b/>
                <w:sz w:val="20"/>
                <w:szCs w:val="20"/>
              </w:rPr>
              <w:t>PKC</w:t>
            </w:r>
          </w:p>
          <w:p w14:paraId="41CC49E5" w14:textId="77777777" w:rsidR="00356E08" w:rsidRPr="00786988" w:rsidRDefault="00356E08" w:rsidP="00356E08">
            <w:pPr>
              <w:jc w:val="both"/>
              <w:rPr>
                <w:rFonts w:ascii="Times New Roman" w:hAnsi="Times New Roman" w:cs="Times New Roman"/>
                <w:sz w:val="20"/>
                <w:szCs w:val="20"/>
              </w:rPr>
            </w:pPr>
            <w:r w:rsidRPr="00786988">
              <w:rPr>
                <w:rFonts w:ascii="Times New Roman" w:hAnsi="Times New Roman" w:cs="Times New Roman"/>
                <w:color w:val="212121"/>
                <w:sz w:val="20"/>
                <w:szCs w:val="20"/>
                <w:shd w:val="clear" w:color="auto" w:fill="FFFFFF"/>
              </w:rPr>
              <w:t xml:space="preserve">Priekšlikums par subjektīvās novecošanās mazināšanu un šī jautājuma iekļaušanu analīzē, analīzes papildināšanu nodarbinātības pieauguma atšķirību cēloņiem, reģionālo </w:t>
            </w:r>
            <w:proofErr w:type="spellStart"/>
            <w:r w:rsidRPr="00786988">
              <w:rPr>
                <w:rFonts w:ascii="Times New Roman" w:hAnsi="Times New Roman" w:cs="Times New Roman"/>
                <w:color w:val="212121"/>
                <w:sz w:val="20"/>
                <w:szCs w:val="20"/>
                <w:shd w:val="clear" w:color="auto" w:fill="FFFFFF"/>
              </w:rPr>
              <w:t>atsķirību</w:t>
            </w:r>
            <w:proofErr w:type="spellEnd"/>
            <w:r w:rsidRPr="00786988">
              <w:rPr>
                <w:rFonts w:ascii="Times New Roman" w:hAnsi="Times New Roman" w:cs="Times New Roman"/>
                <w:color w:val="212121"/>
                <w:sz w:val="20"/>
                <w:szCs w:val="20"/>
                <w:shd w:val="clear" w:color="auto" w:fill="FFFFFF"/>
              </w:rPr>
              <w:t xml:space="preserve"> darba tirgū mazināšanas risinājumiem </w:t>
            </w:r>
          </w:p>
        </w:tc>
        <w:tc>
          <w:tcPr>
            <w:tcW w:w="4495" w:type="dxa"/>
          </w:tcPr>
          <w:p w14:paraId="3C78B057" w14:textId="19D03984" w:rsidR="00356E08" w:rsidRPr="00786988" w:rsidRDefault="00910864" w:rsidP="00356E08">
            <w:pPr>
              <w:rPr>
                <w:rFonts w:ascii="Times New Roman" w:hAnsi="Times New Roman" w:cs="Times New Roman"/>
                <w:b/>
                <w:color w:val="212121"/>
                <w:sz w:val="20"/>
                <w:szCs w:val="20"/>
                <w:shd w:val="clear" w:color="auto" w:fill="FFFFFF"/>
              </w:rPr>
            </w:pPr>
            <w:r w:rsidRPr="00786988">
              <w:rPr>
                <w:rFonts w:ascii="Times New Roman" w:hAnsi="Times New Roman" w:cs="Times New Roman"/>
                <w:b/>
                <w:color w:val="212121"/>
                <w:sz w:val="20"/>
                <w:szCs w:val="20"/>
                <w:shd w:val="clear" w:color="auto" w:fill="FFFFFF"/>
              </w:rPr>
              <w:t>Nav ņemts vērā</w:t>
            </w:r>
          </w:p>
          <w:p w14:paraId="553BA889" w14:textId="08ECF4FE" w:rsidR="008374CF" w:rsidRPr="00786988" w:rsidRDefault="00910864" w:rsidP="00910864">
            <w:pPr>
              <w:jc w:val="both"/>
              <w:rPr>
                <w:rFonts w:ascii="Times New Roman" w:hAnsi="Times New Roman" w:cs="Times New Roman"/>
                <w:sz w:val="20"/>
                <w:szCs w:val="20"/>
              </w:rPr>
            </w:pPr>
            <w:r w:rsidRPr="00786988">
              <w:rPr>
                <w:rFonts w:ascii="Times New Roman" w:hAnsi="Times New Roman" w:cs="Times New Roman"/>
                <w:color w:val="212121"/>
                <w:sz w:val="20"/>
                <w:szCs w:val="20"/>
                <w:shd w:val="clear" w:color="auto" w:fill="FFFFFF"/>
              </w:rPr>
              <w:t>Labklājības ministrija neplāno uzdevumus subjektīvās novecošanās mazināšanai un šī fenomena pētniecībai un datu uzkrāšanai. Uzskatām, ka šāda veida jautājumi ir jārisina NAP2027 ietvaros, nevis vienā nozares plānošanas dokumentā</w:t>
            </w:r>
          </w:p>
        </w:tc>
      </w:tr>
      <w:tr w:rsidR="00356E08" w:rsidRPr="00786988" w14:paraId="4106F9C9" w14:textId="77777777" w:rsidTr="007F35E7">
        <w:tc>
          <w:tcPr>
            <w:tcW w:w="3126" w:type="dxa"/>
          </w:tcPr>
          <w:p w14:paraId="2EABC3BB" w14:textId="4D702120" w:rsidR="00555914" w:rsidRPr="00786988" w:rsidRDefault="00555914" w:rsidP="00356E08">
            <w:pPr>
              <w:rPr>
                <w:rFonts w:ascii="Times New Roman" w:hAnsi="Times New Roman" w:cs="Times New Roman"/>
                <w:sz w:val="20"/>
                <w:szCs w:val="20"/>
              </w:rPr>
            </w:pPr>
            <w:r w:rsidRPr="00786988">
              <w:rPr>
                <w:rFonts w:ascii="Times New Roman" w:hAnsi="Times New Roman" w:cs="Times New Roman"/>
                <w:sz w:val="20"/>
                <w:szCs w:val="20"/>
              </w:rPr>
              <w:t>244.</w:t>
            </w:r>
          </w:p>
          <w:p w14:paraId="3D1E4E17" w14:textId="77777777" w:rsidR="00356E08" w:rsidRPr="00786988" w:rsidRDefault="00356E08" w:rsidP="00356E08">
            <w:pPr>
              <w:rPr>
                <w:rFonts w:ascii="Times New Roman" w:hAnsi="Times New Roman" w:cs="Times New Roman"/>
                <w:sz w:val="20"/>
                <w:szCs w:val="20"/>
              </w:rPr>
            </w:pPr>
            <w:r w:rsidRPr="00786988">
              <w:rPr>
                <w:rFonts w:ascii="Times New Roman" w:hAnsi="Times New Roman" w:cs="Times New Roman"/>
                <w:sz w:val="20"/>
                <w:szCs w:val="20"/>
              </w:rPr>
              <w:t>2.pielikums, 3.4.sadaļa</w:t>
            </w:r>
          </w:p>
        </w:tc>
        <w:tc>
          <w:tcPr>
            <w:tcW w:w="6752" w:type="dxa"/>
          </w:tcPr>
          <w:p w14:paraId="4EA6978E" w14:textId="77777777" w:rsidR="00356E08" w:rsidRPr="00786988" w:rsidRDefault="00356E08" w:rsidP="00356E08">
            <w:pPr>
              <w:jc w:val="center"/>
              <w:rPr>
                <w:rFonts w:ascii="Times New Roman" w:hAnsi="Times New Roman" w:cs="Times New Roman"/>
                <w:b/>
                <w:sz w:val="20"/>
                <w:szCs w:val="20"/>
              </w:rPr>
            </w:pPr>
            <w:r w:rsidRPr="00786988">
              <w:rPr>
                <w:rFonts w:ascii="Times New Roman" w:hAnsi="Times New Roman" w:cs="Times New Roman"/>
                <w:b/>
                <w:sz w:val="20"/>
                <w:szCs w:val="20"/>
              </w:rPr>
              <w:t>PKC</w:t>
            </w:r>
          </w:p>
          <w:p w14:paraId="6810FC33" w14:textId="77777777" w:rsidR="00356E08" w:rsidRPr="00786988" w:rsidRDefault="00356E08" w:rsidP="00356E08">
            <w:pPr>
              <w:jc w:val="both"/>
              <w:rPr>
                <w:rFonts w:ascii="Times New Roman" w:hAnsi="Times New Roman" w:cs="Times New Roman"/>
                <w:sz w:val="20"/>
                <w:szCs w:val="20"/>
              </w:rPr>
            </w:pPr>
            <w:r w:rsidRPr="00786988">
              <w:rPr>
                <w:rFonts w:ascii="Times New Roman" w:hAnsi="Times New Roman" w:cs="Times New Roman"/>
                <w:color w:val="212121"/>
                <w:sz w:val="20"/>
                <w:szCs w:val="20"/>
                <w:shd w:val="clear" w:color="auto" w:fill="FFFFFF"/>
              </w:rPr>
              <w:t xml:space="preserve">Vai pamatnostādnēs tiek izdarīts secinājums, ka straujais pieaugums [invaliditātes funkcijai] saistīts ar sabiedrības novecošanos, un te iespējams nepieciešama </w:t>
            </w:r>
            <w:proofErr w:type="spellStart"/>
            <w:r w:rsidRPr="00786988">
              <w:rPr>
                <w:rFonts w:ascii="Times New Roman" w:hAnsi="Times New Roman" w:cs="Times New Roman"/>
                <w:color w:val="212121"/>
                <w:sz w:val="20"/>
                <w:szCs w:val="20"/>
                <w:shd w:val="clear" w:color="auto" w:fill="FFFFFF"/>
              </w:rPr>
              <w:t>atsaiste</w:t>
            </w:r>
            <w:proofErr w:type="spellEnd"/>
            <w:r w:rsidRPr="00786988">
              <w:rPr>
                <w:rFonts w:ascii="Times New Roman" w:hAnsi="Times New Roman" w:cs="Times New Roman"/>
                <w:color w:val="212121"/>
                <w:sz w:val="20"/>
                <w:szCs w:val="20"/>
                <w:shd w:val="clear" w:color="auto" w:fill="FFFFFF"/>
              </w:rPr>
              <w:t>?</w:t>
            </w:r>
          </w:p>
        </w:tc>
        <w:tc>
          <w:tcPr>
            <w:tcW w:w="4495" w:type="dxa"/>
          </w:tcPr>
          <w:p w14:paraId="1E8974FE" w14:textId="61DD3193" w:rsidR="00356E08" w:rsidRPr="00786988" w:rsidRDefault="00910864" w:rsidP="00356E08">
            <w:pPr>
              <w:rPr>
                <w:rFonts w:ascii="Times New Roman" w:hAnsi="Times New Roman" w:cs="Times New Roman"/>
                <w:b/>
                <w:color w:val="212121"/>
                <w:sz w:val="20"/>
                <w:szCs w:val="20"/>
                <w:shd w:val="clear" w:color="auto" w:fill="FFFFFF"/>
              </w:rPr>
            </w:pPr>
            <w:r w:rsidRPr="00786988">
              <w:rPr>
                <w:rFonts w:ascii="Times New Roman" w:hAnsi="Times New Roman" w:cs="Times New Roman"/>
                <w:b/>
                <w:color w:val="212121"/>
                <w:sz w:val="20"/>
                <w:szCs w:val="20"/>
                <w:shd w:val="clear" w:color="auto" w:fill="FFFFFF"/>
              </w:rPr>
              <w:t>Ņemts vērā</w:t>
            </w:r>
          </w:p>
          <w:p w14:paraId="6EA813A8" w14:textId="1A59E4C1" w:rsidR="008374CF" w:rsidRPr="00786988" w:rsidRDefault="008374CF" w:rsidP="008374CF">
            <w:pPr>
              <w:jc w:val="both"/>
              <w:rPr>
                <w:rFonts w:ascii="Times New Roman" w:hAnsi="Times New Roman" w:cs="Times New Roman"/>
                <w:color w:val="212121"/>
                <w:sz w:val="20"/>
                <w:szCs w:val="20"/>
                <w:shd w:val="clear" w:color="auto" w:fill="FFFFFF"/>
              </w:rPr>
            </w:pPr>
            <w:r w:rsidRPr="00786988">
              <w:rPr>
                <w:rFonts w:ascii="Times New Roman" w:hAnsi="Times New Roman" w:cs="Times New Roman"/>
                <w:sz w:val="20"/>
                <w:szCs w:val="20"/>
                <w:shd w:val="clear" w:color="auto" w:fill="FFFFFF"/>
              </w:rPr>
              <w:t xml:space="preserve">Kopumā domājams, ka izdevumu palielinājums saistīts ar lielāku novirzīto finansējumu pakalpojumu un pabalstu nodrošināšanai, taču nav izslēgts, </w:t>
            </w:r>
            <w:bookmarkStart w:id="7" w:name="_Hlk64237350"/>
            <w:r w:rsidRPr="00786988">
              <w:rPr>
                <w:rFonts w:ascii="Times New Roman" w:hAnsi="Times New Roman" w:cs="Times New Roman"/>
                <w:sz w:val="20"/>
                <w:szCs w:val="20"/>
                <w:shd w:val="clear" w:color="auto" w:fill="FFFFFF"/>
              </w:rPr>
              <w:t>ka daļa izdevumu skaidrojama arī ar kontingenta pieaugumu arvien biežāk nosakot invaliditāti pensijas vecumu sasniegušām personām</w:t>
            </w:r>
            <w:bookmarkEnd w:id="7"/>
            <w:r w:rsidRPr="00786988">
              <w:rPr>
                <w:rFonts w:ascii="Times New Roman" w:hAnsi="Times New Roman" w:cs="Times New Roman"/>
                <w:sz w:val="20"/>
                <w:szCs w:val="20"/>
                <w:shd w:val="clear" w:color="auto" w:fill="FFFFFF"/>
              </w:rPr>
              <w:t xml:space="preserve">. Kopumā 1.3% no IKP ir viens no zemākajiem rādītājiem ES, tādēļ izdevumu </w:t>
            </w:r>
            <w:r w:rsidRPr="00786988">
              <w:rPr>
                <w:rFonts w:ascii="Times New Roman" w:hAnsi="Times New Roman" w:cs="Times New Roman"/>
                <w:sz w:val="20"/>
                <w:szCs w:val="20"/>
                <w:shd w:val="clear" w:color="auto" w:fill="FFFFFF"/>
              </w:rPr>
              <w:lastRenderedPageBreak/>
              <w:t>pieaugums absolūtos skaitļos nav uzskatāms par satraucošu, bet loģisku – augot valsts ekonomikai, jāaug arī izdevumu apjomam, kad noteiktām funkcijām un mērķa grupām tiek novirzīts. Teksts 3.4.sadaļā papildināts.</w:t>
            </w:r>
          </w:p>
        </w:tc>
      </w:tr>
      <w:tr w:rsidR="00356E08" w:rsidRPr="00786988" w14:paraId="78CD2D50" w14:textId="77777777" w:rsidTr="007F35E7">
        <w:tc>
          <w:tcPr>
            <w:tcW w:w="3126" w:type="dxa"/>
          </w:tcPr>
          <w:p w14:paraId="7B7A9564" w14:textId="28C21717" w:rsidR="00555914" w:rsidRPr="00786988" w:rsidRDefault="00555914" w:rsidP="00356E08">
            <w:pPr>
              <w:rPr>
                <w:rFonts w:ascii="Times New Roman" w:hAnsi="Times New Roman" w:cs="Times New Roman"/>
                <w:sz w:val="20"/>
                <w:szCs w:val="20"/>
              </w:rPr>
            </w:pPr>
            <w:r w:rsidRPr="00786988">
              <w:rPr>
                <w:rFonts w:ascii="Times New Roman" w:hAnsi="Times New Roman" w:cs="Times New Roman"/>
                <w:sz w:val="20"/>
                <w:szCs w:val="20"/>
              </w:rPr>
              <w:lastRenderedPageBreak/>
              <w:t>245.</w:t>
            </w:r>
          </w:p>
          <w:p w14:paraId="43A96145" w14:textId="77777777" w:rsidR="00356E08" w:rsidRPr="00786988" w:rsidRDefault="00356E08" w:rsidP="00356E08">
            <w:pPr>
              <w:rPr>
                <w:rFonts w:ascii="Times New Roman" w:hAnsi="Times New Roman" w:cs="Times New Roman"/>
                <w:sz w:val="20"/>
                <w:szCs w:val="20"/>
              </w:rPr>
            </w:pPr>
            <w:r w:rsidRPr="00786988">
              <w:rPr>
                <w:rFonts w:ascii="Times New Roman" w:hAnsi="Times New Roman" w:cs="Times New Roman"/>
                <w:sz w:val="20"/>
                <w:szCs w:val="20"/>
              </w:rPr>
              <w:t>2.pielikums, 3.5.sadaļa</w:t>
            </w:r>
          </w:p>
        </w:tc>
        <w:tc>
          <w:tcPr>
            <w:tcW w:w="6752" w:type="dxa"/>
          </w:tcPr>
          <w:p w14:paraId="54057852" w14:textId="77777777" w:rsidR="00356E08" w:rsidRPr="00786988" w:rsidRDefault="00356E08" w:rsidP="00356E08">
            <w:pPr>
              <w:jc w:val="center"/>
              <w:rPr>
                <w:rFonts w:ascii="Times New Roman" w:hAnsi="Times New Roman" w:cs="Times New Roman"/>
                <w:b/>
                <w:sz w:val="20"/>
                <w:szCs w:val="20"/>
              </w:rPr>
            </w:pPr>
            <w:r w:rsidRPr="00786988">
              <w:rPr>
                <w:rFonts w:ascii="Times New Roman" w:hAnsi="Times New Roman" w:cs="Times New Roman"/>
                <w:b/>
                <w:sz w:val="20"/>
                <w:szCs w:val="20"/>
              </w:rPr>
              <w:t>LSA</w:t>
            </w:r>
          </w:p>
          <w:p w14:paraId="70E5BCF9" w14:textId="77777777" w:rsidR="00356E08" w:rsidRPr="00786988" w:rsidRDefault="00356E08" w:rsidP="00356E08">
            <w:pPr>
              <w:pStyle w:val="Bodytext20"/>
              <w:shd w:val="clear" w:color="auto" w:fill="auto"/>
              <w:tabs>
                <w:tab w:val="left" w:pos="330"/>
              </w:tabs>
              <w:spacing w:before="0" w:line="240" w:lineRule="auto"/>
              <w:ind w:firstLine="0"/>
              <w:jc w:val="both"/>
              <w:rPr>
                <w:rFonts w:ascii="Times New Roman" w:hAnsi="Times New Roman" w:cs="Times New Roman"/>
                <w:sz w:val="20"/>
                <w:szCs w:val="20"/>
              </w:rPr>
            </w:pPr>
            <w:r w:rsidRPr="00786988">
              <w:rPr>
                <w:rFonts w:ascii="Times New Roman" w:hAnsi="Times New Roman" w:cs="Times New Roman"/>
                <w:color w:val="000000"/>
                <w:sz w:val="20"/>
                <w:szCs w:val="20"/>
                <w:lang w:eastAsia="lv-LV" w:bidi="lv-LV"/>
              </w:rPr>
              <w:t xml:space="preserve">Vēstījuma Situācijas apraksta daļā Nr. 3.5 "sociāli </w:t>
            </w:r>
            <w:proofErr w:type="spellStart"/>
            <w:r w:rsidRPr="00786988">
              <w:rPr>
                <w:rFonts w:ascii="Times New Roman" w:hAnsi="Times New Roman" w:cs="Times New Roman"/>
                <w:color w:val="000000"/>
                <w:sz w:val="20"/>
                <w:szCs w:val="20"/>
                <w:lang w:eastAsia="lv-LV" w:bidi="lv-LV"/>
              </w:rPr>
              <w:t>transferi</w:t>
            </w:r>
            <w:proofErr w:type="spellEnd"/>
            <w:r w:rsidRPr="00786988">
              <w:rPr>
                <w:rFonts w:ascii="Times New Roman" w:hAnsi="Times New Roman" w:cs="Times New Roman"/>
                <w:color w:val="000000"/>
                <w:sz w:val="20"/>
                <w:szCs w:val="20"/>
                <w:lang w:eastAsia="lv-LV" w:bidi="lv-LV"/>
              </w:rPr>
              <w:t xml:space="preserve">" (23.lpp.) pašā noslēgumā ir iekļauta atsauce uz Sociālās aizsardzības izdevumu apjomu pret IKP. Tabulu daļā tam ir atsevišķa aile (prognozēts piegums 2027. gadā uz </w:t>
            </w:r>
            <w:r w:rsidRPr="00786988">
              <w:rPr>
                <w:rStyle w:val="Bodytext2Bold"/>
                <w:rFonts w:ascii="Times New Roman" w:hAnsi="Times New Roman" w:cs="Times New Roman"/>
                <w:sz w:val="20"/>
                <w:szCs w:val="20"/>
              </w:rPr>
              <w:t xml:space="preserve">18%) . Manuprāt, vēstījuma pamatotībai un lēmuma pieņēmēju izpratnei par absolūti kritisko situāciju, minētā atsauce būtu </w:t>
            </w:r>
            <w:proofErr w:type="spellStart"/>
            <w:r w:rsidRPr="00786988">
              <w:rPr>
                <w:rStyle w:val="Bodytext2Bold"/>
                <w:rFonts w:ascii="Times New Roman" w:hAnsi="Times New Roman" w:cs="Times New Roman"/>
                <w:sz w:val="20"/>
                <w:szCs w:val="20"/>
              </w:rPr>
              <w:t>faktoģiski</w:t>
            </w:r>
            <w:proofErr w:type="spellEnd"/>
            <w:r w:rsidRPr="00786988">
              <w:rPr>
                <w:rStyle w:val="Bodytext2Bold"/>
                <w:rFonts w:ascii="Times New Roman" w:hAnsi="Times New Roman" w:cs="Times New Roman"/>
                <w:sz w:val="20"/>
                <w:szCs w:val="20"/>
              </w:rPr>
              <w:t xml:space="preserve"> jāizvērš </w:t>
            </w:r>
            <w:r w:rsidRPr="00786988">
              <w:rPr>
                <w:rFonts w:ascii="Times New Roman" w:hAnsi="Times New Roman" w:cs="Times New Roman"/>
                <w:color w:val="000000"/>
                <w:sz w:val="20"/>
                <w:szCs w:val="20"/>
                <w:lang w:eastAsia="lv-LV" w:bidi="lv-LV"/>
              </w:rPr>
              <w:t>situācijas raksturojumā, ievietojot grafisku attēlojumu par ES kopējo situāciju. Papildus minētajam un vēstījuma skaidrībai, es ieteiktu, īpaši izcelt izdevumus sociālajiem pakalpojumiem nodalot tos no izdevumiem veselības aprūpes pakalpojumiem un resursiem, kas tiek izmaksāti naudā. Tas atspoguļotu faktisko situāciju ar resursiem sociālajiem pakalpojumiem. Tādejādi faktiski parādītu ar kādu naudu mēs rēķināmies, lai sasniegu (vismaz tuvotos), definētajiem sociālo pakalpojumu attīstības politikas mērķiem. Šajās prognozes vajadzētu ņemt vērā Veselības aprūpes sistēmas paredzamo finansējuma pieaugumu.</w:t>
            </w:r>
          </w:p>
        </w:tc>
        <w:tc>
          <w:tcPr>
            <w:tcW w:w="4495" w:type="dxa"/>
          </w:tcPr>
          <w:p w14:paraId="1DBC2632" w14:textId="77777777" w:rsidR="00910864" w:rsidRPr="00786988" w:rsidRDefault="00910864" w:rsidP="00910864">
            <w:pPr>
              <w:rPr>
                <w:rFonts w:ascii="Times New Roman" w:hAnsi="Times New Roman" w:cs="Times New Roman"/>
                <w:b/>
                <w:sz w:val="20"/>
                <w:szCs w:val="20"/>
              </w:rPr>
            </w:pPr>
            <w:r w:rsidRPr="00786988">
              <w:rPr>
                <w:rFonts w:ascii="Times New Roman" w:hAnsi="Times New Roman" w:cs="Times New Roman"/>
                <w:b/>
                <w:sz w:val="20"/>
                <w:szCs w:val="20"/>
              </w:rPr>
              <w:t>Nav ņemts vērā</w:t>
            </w:r>
          </w:p>
          <w:p w14:paraId="5845249B" w14:textId="56121944" w:rsidR="008374CF" w:rsidRPr="00786988" w:rsidRDefault="008374CF" w:rsidP="002F32C3">
            <w:pPr>
              <w:jc w:val="both"/>
              <w:rPr>
                <w:rFonts w:ascii="Times New Roman" w:hAnsi="Times New Roman" w:cs="Times New Roman"/>
                <w:sz w:val="20"/>
                <w:szCs w:val="20"/>
              </w:rPr>
            </w:pPr>
            <w:r w:rsidRPr="00786988">
              <w:rPr>
                <w:rFonts w:ascii="Times New Roman" w:hAnsi="Times New Roman" w:cs="Times New Roman"/>
                <w:sz w:val="20"/>
                <w:szCs w:val="20"/>
              </w:rPr>
              <w:t>Skaidrojam, ka analīze par sociālās aizsardzības izdevumiem balstās uz starptautiski harmonizētu metodoloģiju -  Eiropas integrētā sociālās aizsardzības statistikas sistēmu, kas apvieno statistiski salīdzināmu informāciju par sociālās aizsardzības organizāciju, tās pašreizējo stāvokli un attīstību dalībvalstīs. ESSPROS metodoloģijas mērķis ir apkopot starptautiski salīdzināmu informāciju par izdevumiem sociālai aizsardzībai, kas tiek novirzīti no valsts un pašvaldību budžetiem. Sociālie pabalsti tiek klasificēti atbilstoši funkcijai. Sociālo pabalstu funkcija attiecas uz primāro mērķi, kam sociālā aizsardzība tiek nodrošināta. Ir noteikti šādi primārie mērķi: Slimība / veselības aprūpe; Invaliditāte; Vecums; Apgādnieka zaudējums; Ģimenes / bērni; Bezdarbs; Mājoklis; Sociālā atstumtība.</w:t>
            </w:r>
          </w:p>
          <w:p w14:paraId="388F9ED5" w14:textId="6B4614D1" w:rsidR="008374CF" w:rsidRPr="00786988" w:rsidRDefault="008374CF" w:rsidP="008374CF">
            <w:pPr>
              <w:jc w:val="both"/>
              <w:rPr>
                <w:rFonts w:ascii="Times New Roman" w:hAnsi="Times New Roman" w:cs="Times New Roman"/>
                <w:sz w:val="20"/>
                <w:szCs w:val="20"/>
              </w:rPr>
            </w:pPr>
            <w:r w:rsidRPr="00786988">
              <w:rPr>
                <w:rFonts w:ascii="Times New Roman" w:hAnsi="Times New Roman" w:cs="Times New Roman"/>
                <w:sz w:val="20"/>
                <w:szCs w:val="20"/>
              </w:rPr>
              <w:t>Uzskatām, ka starptautiski salīdzināmi rādītāji ļoti spilgti raksturo Latvijas situāciju un sociālās aizsardzības mērķiem atvēlēto līdzekļu nepietiekamību.</w:t>
            </w:r>
          </w:p>
        </w:tc>
      </w:tr>
      <w:tr w:rsidR="00356E08" w:rsidRPr="00786988" w14:paraId="57287386" w14:textId="77777777" w:rsidTr="007F35E7">
        <w:tc>
          <w:tcPr>
            <w:tcW w:w="3126" w:type="dxa"/>
          </w:tcPr>
          <w:p w14:paraId="38FC8747" w14:textId="4ADE71EE" w:rsidR="00555914" w:rsidRPr="00786988" w:rsidRDefault="00555914" w:rsidP="00356E08">
            <w:pPr>
              <w:rPr>
                <w:rFonts w:ascii="Times New Roman" w:hAnsi="Times New Roman" w:cs="Times New Roman"/>
                <w:sz w:val="20"/>
                <w:szCs w:val="20"/>
              </w:rPr>
            </w:pPr>
            <w:r w:rsidRPr="00786988">
              <w:rPr>
                <w:rFonts w:ascii="Times New Roman" w:hAnsi="Times New Roman" w:cs="Times New Roman"/>
                <w:sz w:val="20"/>
                <w:szCs w:val="20"/>
              </w:rPr>
              <w:t>246.</w:t>
            </w:r>
          </w:p>
          <w:p w14:paraId="72505164" w14:textId="77777777" w:rsidR="00356E08" w:rsidRPr="00786988" w:rsidRDefault="00356E08" w:rsidP="00356E08">
            <w:pPr>
              <w:rPr>
                <w:rFonts w:ascii="Times New Roman" w:hAnsi="Times New Roman" w:cs="Times New Roman"/>
                <w:sz w:val="20"/>
                <w:szCs w:val="20"/>
              </w:rPr>
            </w:pPr>
            <w:r w:rsidRPr="00786988">
              <w:rPr>
                <w:rFonts w:ascii="Times New Roman" w:hAnsi="Times New Roman" w:cs="Times New Roman"/>
                <w:sz w:val="20"/>
                <w:szCs w:val="20"/>
              </w:rPr>
              <w:t>2.pielikums, 4.2.sadaļa</w:t>
            </w:r>
          </w:p>
        </w:tc>
        <w:tc>
          <w:tcPr>
            <w:tcW w:w="6752" w:type="dxa"/>
          </w:tcPr>
          <w:p w14:paraId="0E4F68EF" w14:textId="77777777" w:rsidR="00356E08" w:rsidRPr="00786988" w:rsidRDefault="00356E08" w:rsidP="00356E08">
            <w:pPr>
              <w:jc w:val="center"/>
              <w:rPr>
                <w:rFonts w:ascii="Times New Roman" w:hAnsi="Times New Roman" w:cs="Times New Roman"/>
                <w:b/>
                <w:sz w:val="20"/>
                <w:szCs w:val="20"/>
              </w:rPr>
            </w:pPr>
            <w:r w:rsidRPr="00786988">
              <w:rPr>
                <w:rFonts w:ascii="Times New Roman" w:hAnsi="Times New Roman" w:cs="Times New Roman"/>
                <w:b/>
                <w:sz w:val="20"/>
                <w:szCs w:val="20"/>
              </w:rPr>
              <w:t>LDDK</w:t>
            </w:r>
          </w:p>
          <w:p w14:paraId="17795931" w14:textId="77777777" w:rsidR="00356E08" w:rsidRPr="00786988" w:rsidRDefault="00356E08" w:rsidP="00356E08">
            <w:pPr>
              <w:jc w:val="both"/>
              <w:rPr>
                <w:rFonts w:ascii="Times New Roman" w:hAnsi="Times New Roman" w:cs="Times New Roman"/>
                <w:sz w:val="20"/>
                <w:szCs w:val="20"/>
              </w:rPr>
            </w:pPr>
            <w:r w:rsidRPr="00786988">
              <w:rPr>
                <w:rFonts w:ascii="Times New Roman" w:hAnsi="Times New Roman" w:cs="Times New Roman"/>
                <w:sz w:val="20"/>
                <w:szCs w:val="20"/>
              </w:rPr>
              <w:t>Ieteikums precizēt pensiju reformas aprakstu un sniegt informāciju par reformas mērķu aktualitāti, informāciju par pensiju indeksācijas mehānismu Latvijā un esošo un plānoto ietekmi, iemaksām pensiju apdrošināšanai. .</w:t>
            </w:r>
          </w:p>
        </w:tc>
        <w:tc>
          <w:tcPr>
            <w:tcW w:w="4495" w:type="dxa"/>
          </w:tcPr>
          <w:p w14:paraId="132BB6B9" w14:textId="3D8B7751" w:rsidR="00356E08" w:rsidRPr="00786988" w:rsidRDefault="00910864" w:rsidP="00356E08">
            <w:pPr>
              <w:rPr>
                <w:rFonts w:ascii="Times New Roman" w:hAnsi="Times New Roman" w:cs="Times New Roman"/>
                <w:b/>
                <w:sz w:val="20"/>
                <w:szCs w:val="20"/>
              </w:rPr>
            </w:pPr>
            <w:r w:rsidRPr="00786988">
              <w:rPr>
                <w:rFonts w:ascii="Times New Roman" w:hAnsi="Times New Roman" w:cs="Times New Roman"/>
                <w:b/>
                <w:sz w:val="20"/>
                <w:szCs w:val="20"/>
              </w:rPr>
              <w:t>Ņemts vērā</w:t>
            </w:r>
          </w:p>
          <w:p w14:paraId="255F6167" w14:textId="30784D9D" w:rsidR="00FB5A43" w:rsidRPr="00786988" w:rsidRDefault="00FB5A43" w:rsidP="00356E08">
            <w:pPr>
              <w:rPr>
                <w:rFonts w:ascii="Times New Roman" w:hAnsi="Times New Roman" w:cs="Times New Roman"/>
                <w:sz w:val="20"/>
                <w:szCs w:val="20"/>
              </w:rPr>
            </w:pPr>
            <w:r w:rsidRPr="00786988">
              <w:rPr>
                <w:rFonts w:ascii="Times New Roman" w:hAnsi="Times New Roman" w:cs="Times New Roman"/>
                <w:sz w:val="20"/>
                <w:szCs w:val="20"/>
              </w:rPr>
              <w:t>Precizētas attiecīgās 2.pielikuma sadaļas.</w:t>
            </w:r>
          </w:p>
        </w:tc>
      </w:tr>
      <w:tr w:rsidR="00356E08" w:rsidRPr="00786988" w14:paraId="1F7D213D" w14:textId="77777777" w:rsidTr="007F35E7">
        <w:tc>
          <w:tcPr>
            <w:tcW w:w="3126" w:type="dxa"/>
          </w:tcPr>
          <w:p w14:paraId="52C587B5" w14:textId="7EF41932" w:rsidR="00555914" w:rsidRPr="00786988" w:rsidRDefault="00555914" w:rsidP="00356E08">
            <w:pPr>
              <w:rPr>
                <w:rFonts w:ascii="Times New Roman" w:hAnsi="Times New Roman" w:cs="Times New Roman"/>
                <w:sz w:val="20"/>
                <w:szCs w:val="20"/>
              </w:rPr>
            </w:pPr>
            <w:r w:rsidRPr="00786988">
              <w:rPr>
                <w:rFonts w:ascii="Times New Roman" w:hAnsi="Times New Roman" w:cs="Times New Roman"/>
                <w:sz w:val="20"/>
                <w:szCs w:val="20"/>
              </w:rPr>
              <w:t>247.</w:t>
            </w:r>
          </w:p>
          <w:p w14:paraId="45E4C3FB" w14:textId="77777777" w:rsidR="00356E08" w:rsidRPr="00786988" w:rsidRDefault="00356E08" w:rsidP="00356E08">
            <w:pPr>
              <w:rPr>
                <w:rFonts w:ascii="Times New Roman" w:hAnsi="Times New Roman" w:cs="Times New Roman"/>
                <w:sz w:val="20"/>
                <w:szCs w:val="20"/>
              </w:rPr>
            </w:pPr>
            <w:r w:rsidRPr="00786988">
              <w:rPr>
                <w:rFonts w:ascii="Times New Roman" w:hAnsi="Times New Roman" w:cs="Times New Roman"/>
                <w:sz w:val="20"/>
                <w:szCs w:val="20"/>
              </w:rPr>
              <w:t>2.pielikums, 4.3.sadaļa</w:t>
            </w:r>
          </w:p>
        </w:tc>
        <w:tc>
          <w:tcPr>
            <w:tcW w:w="6752" w:type="dxa"/>
          </w:tcPr>
          <w:p w14:paraId="743F4807" w14:textId="77777777" w:rsidR="00356E08" w:rsidRPr="00786988" w:rsidRDefault="00356E08" w:rsidP="00356E08">
            <w:pPr>
              <w:jc w:val="center"/>
              <w:rPr>
                <w:rFonts w:ascii="Times New Roman" w:hAnsi="Times New Roman" w:cs="Times New Roman"/>
                <w:b/>
                <w:sz w:val="20"/>
                <w:szCs w:val="20"/>
              </w:rPr>
            </w:pPr>
            <w:r w:rsidRPr="00786988">
              <w:rPr>
                <w:rFonts w:ascii="Times New Roman" w:hAnsi="Times New Roman" w:cs="Times New Roman"/>
                <w:b/>
                <w:sz w:val="20"/>
                <w:szCs w:val="20"/>
              </w:rPr>
              <w:t>FM</w:t>
            </w:r>
          </w:p>
          <w:p w14:paraId="3ABB1833" w14:textId="77777777" w:rsidR="00356E08" w:rsidRPr="00786988" w:rsidRDefault="00356E08" w:rsidP="00356E08">
            <w:pPr>
              <w:jc w:val="both"/>
              <w:rPr>
                <w:rFonts w:ascii="Times New Roman" w:hAnsi="Times New Roman" w:cs="Times New Roman"/>
                <w:b/>
                <w:sz w:val="20"/>
                <w:szCs w:val="20"/>
              </w:rPr>
            </w:pPr>
            <w:r w:rsidRPr="00786988">
              <w:rPr>
                <w:rFonts w:ascii="Times New Roman" w:hAnsi="Times New Roman" w:cs="Times New Roman"/>
                <w:sz w:val="20"/>
                <w:szCs w:val="20"/>
              </w:rPr>
              <w:t>Pamatnostādņu projekta 2.pielikuma 4.3.apakšpunkta 38.lpp pēdējā rindkopā ir minēts, ka nākotnē jārod risinājumi minimālā VSAOI objekta ieviešanai, bet jau nākamajā lappusē norādīts, ka no 2021.gada 1.jūlija tiek ieviests obligāto iemaksu minimums. Līdz ar to lūdzam salāgot informāciju</w:t>
            </w:r>
            <w:r w:rsidRPr="00786988">
              <w:rPr>
                <w:rFonts w:ascii="Times New Roman" w:hAnsi="Times New Roman" w:cs="Times New Roman"/>
                <w:sz w:val="24"/>
                <w:szCs w:val="24"/>
              </w:rPr>
              <w:t>.</w:t>
            </w:r>
          </w:p>
        </w:tc>
        <w:tc>
          <w:tcPr>
            <w:tcW w:w="4495" w:type="dxa"/>
          </w:tcPr>
          <w:p w14:paraId="3B461BEE" w14:textId="77777777" w:rsidR="00910864" w:rsidRPr="00786988" w:rsidRDefault="00910864" w:rsidP="00910864">
            <w:pPr>
              <w:rPr>
                <w:rFonts w:ascii="Times New Roman" w:hAnsi="Times New Roman" w:cs="Times New Roman"/>
                <w:b/>
                <w:sz w:val="20"/>
                <w:szCs w:val="20"/>
              </w:rPr>
            </w:pPr>
            <w:r w:rsidRPr="00786988">
              <w:rPr>
                <w:rFonts w:ascii="Times New Roman" w:hAnsi="Times New Roman" w:cs="Times New Roman"/>
                <w:b/>
                <w:sz w:val="20"/>
                <w:szCs w:val="20"/>
              </w:rPr>
              <w:t xml:space="preserve">Ņemts vērā </w:t>
            </w:r>
          </w:p>
          <w:p w14:paraId="369C267C" w14:textId="0BAA3A5A" w:rsidR="00FB5A43" w:rsidRPr="00786988" w:rsidRDefault="00910864" w:rsidP="00910864">
            <w:pPr>
              <w:rPr>
                <w:rFonts w:ascii="Times New Roman" w:hAnsi="Times New Roman" w:cs="Times New Roman"/>
                <w:sz w:val="20"/>
                <w:szCs w:val="20"/>
              </w:rPr>
            </w:pPr>
            <w:r w:rsidRPr="00786988">
              <w:rPr>
                <w:rFonts w:ascii="Times New Roman" w:hAnsi="Times New Roman" w:cs="Times New Roman"/>
                <w:sz w:val="20"/>
                <w:szCs w:val="20"/>
              </w:rPr>
              <w:t>Precizēta informācija 2.pielikuma 4.3.sadaļā.</w:t>
            </w:r>
          </w:p>
        </w:tc>
      </w:tr>
      <w:tr w:rsidR="00356E08" w:rsidRPr="00786988" w14:paraId="26EA768E" w14:textId="77777777" w:rsidTr="007F35E7">
        <w:tc>
          <w:tcPr>
            <w:tcW w:w="3126" w:type="dxa"/>
          </w:tcPr>
          <w:p w14:paraId="75778953" w14:textId="05DC203B" w:rsidR="00555914" w:rsidRPr="00786988" w:rsidRDefault="00555914" w:rsidP="00356E08">
            <w:pPr>
              <w:rPr>
                <w:rFonts w:ascii="Times New Roman" w:hAnsi="Times New Roman" w:cs="Times New Roman"/>
                <w:sz w:val="20"/>
                <w:szCs w:val="20"/>
              </w:rPr>
            </w:pPr>
            <w:r w:rsidRPr="00786988">
              <w:rPr>
                <w:rFonts w:ascii="Times New Roman" w:hAnsi="Times New Roman" w:cs="Times New Roman"/>
                <w:sz w:val="20"/>
                <w:szCs w:val="20"/>
              </w:rPr>
              <w:t>248.</w:t>
            </w:r>
          </w:p>
          <w:p w14:paraId="1E70F1DC" w14:textId="77777777" w:rsidR="00356E08" w:rsidRPr="00786988" w:rsidRDefault="00356E08" w:rsidP="00356E08">
            <w:pPr>
              <w:rPr>
                <w:rFonts w:ascii="Times New Roman" w:hAnsi="Times New Roman" w:cs="Times New Roman"/>
                <w:sz w:val="20"/>
                <w:szCs w:val="20"/>
              </w:rPr>
            </w:pPr>
            <w:r w:rsidRPr="00786988">
              <w:rPr>
                <w:rFonts w:ascii="Times New Roman" w:hAnsi="Times New Roman" w:cs="Times New Roman"/>
                <w:sz w:val="20"/>
                <w:szCs w:val="20"/>
              </w:rPr>
              <w:t>2.pielikums, 4.3.sadaļa</w:t>
            </w:r>
          </w:p>
        </w:tc>
        <w:tc>
          <w:tcPr>
            <w:tcW w:w="6752" w:type="dxa"/>
          </w:tcPr>
          <w:p w14:paraId="6DFB5072" w14:textId="77777777" w:rsidR="00356E08" w:rsidRPr="00786988" w:rsidRDefault="00356E08" w:rsidP="00356E08">
            <w:pPr>
              <w:jc w:val="center"/>
              <w:rPr>
                <w:rFonts w:ascii="Times New Roman" w:hAnsi="Times New Roman" w:cs="Times New Roman"/>
                <w:b/>
                <w:sz w:val="20"/>
                <w:szCs w:val="20"/>
              </w:rPr>
            </w:pPr>
            <w:r w:rsidRPr="00786988">
              <w:rPr>
                <w:rFonts w:ascii="Times New Roman" w:hAnsi="Times New Roman" w:cs="Times New Roman"/>
                <w:b/>
                <w:sz w:val="20"/>
                <w:szCs w:val="20"/>
              </w:rPr>
              <w:t>FM</w:t>
            </w:r>
          </w:p>
          <w:p w14:paraId="5D4A2936" w14:textId="77777777" w:rsidR="00356E08" w:rsidRPr="00786988" w:rsidRDefault="00356E08" w:rsidP="00356E08">
            <w:pPr>
              <w:jc w:val="both"/>
              <w:rPr>
                <w:rFonts w:ascii="Times New Roman" w:hAnsi="Times New Roman" w:cs="Times New Roman"/>
                <w:sz w:val="20"/>
                <w:szCs w:val="20"/>
              </w:rPr>
            </w:pPr>
            <w:r w:rsidRPr="00786988">
              <w:rPr>
                <w:rFonts w:ascii="Times New Roman" w:hAnsi="Times New Roman" w:cs="Times New Roman"/>
                <w:sz w:val="20"/>
                <w:szCs w:val="20"/>
              </w:rPr>
              <w:t>39.lpp.pēdējā rindkopa- nepieciešams aktualizēt informāciju.</w:t>
            </w:r>
          </w:p>
        </w:tc>
        <w:tc>
          <w:tcPr>
            <w:tcW w:w="4495" w:type="dxa"/>
          </w:tcPr>
          <w:p w14:paraId="39BBC592" w14:textId="77777777" w:rsidR="00910864" w:rsidRPr="00786988" w:rsidRDefault="00910864" w:rsidP="00910864">
            <w:pPr>
              <w:rPr>
                <w:rFonts w:ascii="Times New Roman" w:hAnsi="Times New Roman" w:cs="Times New Roman"/>
                <w:b/>
                <w:sz w:val="20"/>
                <w:szCs w:val="20"/>
              </w:rPr>
            </w:pPr>
            <w:r w:rsidRPr="00786988">
              <w:rPr>
                <w:rFonts w:ascii="Times New Roman" w:hAnsi="Times New Roman" w:cs="Times New Roman"/>
                <w:b/>
                <w:sz w:val="20"/>
                <w:szCs w:val="20"/>
              </w:rPr>
              <w:t xml:space="preserve">Ņemts vērā </w:t>
            </w:r>
          </w:p>
          <w:p w14:paraId="011BE9F1" w14:textId="73973878" w:rsidR="00356E08" w:rsidRPr="00786988" w:rsidRDefault="00910864" w:rsidP="00910864">
            <w:pPr>
              <w:rPr>
                <w:rFonts w:ascii="Times New Roman" w:hAnsi="Times New Roman" w:cs="Times New Roman"/>
                <w:sz w:val="20"/>
                <w:szCs w:val="20"/>
              </w:rPr>
            </w:pPr>
            <w:r w:rsidRPr="00786988">
              <w:rPr>
                <w:rFonts w:ascii="Times New Roman" w:hAnsi="Times New Roman" w:cs="Times New Roman"/>
                <w:sz w:val="20"/>
                <w:szCs w:val="20"/>
              </w:rPr>
              <w:t>Precizēta informācija 2.pielikuma 4.3.sadaļā.</w:t>
            </w:r>
          </w:p>
        </w:tc>
      </w:tr>
      <w:tr w:rsidR="00356E08" w:rsidRPr="00786988" w14:paraId="3545132A" w14:textId="77777777" w:rsidTr="007F35E7">
        <w:tc>
          <w:tcPr>
            <w:tcW w:w="3126" w:type="dxa"/>
          </w:tcPr>
          <w:p w14:paraId="68CD1A46" w14:textId="1F75DB07" w:rsidR="00555914" w:rsidRPr="00786988" w:rsidRDefault="00555914" w:rsidP="00356E08">
            <w:pPr>
              <w:rPr>
                <w:rFonts w:ascii="Times New Roman" w:hAnsi="Times New Roman" w:cs="Times New Roman"/>
                <w:sz w:val="20"/>
                <w:szCs w:val="20"/>
              </w:rPr>
            </w:pPr>
            <w:r w:rsidRPr="00786988">
              <w:rPr>
                <w:rFonts w:ascii="Times New Roman" w:hAnsi="Times New Roman" w:cs="Times New Roman"/>
                <w:sz w:val="20"/>
                <w:szCs w:val="20"/>
              </w:rPr>
              <w:t>249.</w:t>
            </w:r>
          </w:p>
          <w:p w14:paraId="0BD2DB50" w14:textId="77777777" w:rsidR="00356E08" w:rsidRPr="00786988" w:rsidRDefault="00356E08" w:rsidP="00356E08">
            <w:pPr>
              <w:rPr>
                <w:rFonts w:ascii="Times New Roman" w:hAnsi="Times New Roman" w:cs="Times New Roman"/>
                <w:sz w:val="20"/>
                <w:szCs w:val="20"/>
              </w:rPr>
            </w:pPr>
            <w:r w:rsidRPr="00786988">
              <w:rPr>
                <w:rFonts w:ascii="Times New Roman" w:hAnsi="Times New Roman" w:cs="Times New Roman"/>
                <w:sz w:val="20"/>
                <w:szCs w:val="20"/>
              </w:rPr>
              <w:t>2.pielikums, 4.3.sadaļa</w:t>
            </w:r>
          </w:p>
        </w:tc>
        <w:tc>
          <w:tcPr>
            <w:tcW w:w="6752" w:type="dxa"/>
          </w:tcPr>
          <w:p w14:paraId="3334541B" w14:textId="77777777" w:rsidR="00356E08" w:rsidRPr="00786988" w:rsidRDefault="00356E08" w:rsidP="00356E08">
            <w:pPr>
              <w:jc w:val="center"/>
              <w:rPr>
                <w:rFonts w:ascii="Times New Roman" w:hAnsi="Times New Roman" w:cs="Times New Roman"/>
                <w:b/>
                <w:sz w:val="20"/>
                <w:szCs w:val="20"/>
              </w:rPr>
            </w:pPr>
            <w:r w:rsidRPr="00786988">
              <w:rPr>
                <w:rFonts w:ascii="Times New Roman" w:hAnsi="Times New Roman" w:cs="Times New Roman"/>
                <w:b/>
                <w:sz w:val="20"/>
                <w:szCs w:val="20"/>
              </w:rPr>
              <w:t>FM</w:t>
            </w:r>
          </w:p>
          <w:p w14:paraId="798B6F4D" w14:textId="77777777" w:rsidR="00356E08" w:rsidRPr="00786988" w:rsidRDefault="00356E08" w:rsidP="00356E08">
            <w:pPr>
              <w:tabs>
                <w:tab w:val="left" w:pos="851"/>
              </w:tabs>
              <w:jc w:val="both"/>
              <w:rPr>
                <w:rFonts w:ascii="Times New Roman" w:hAnsi="Times New Roman" w:cs="Times New Roman"/>
                <w:sz w:val="20"/>
                <w:szCs w:val="20"/>
              </w:rPr>
            </w:pPr>
            <w:r w:rsidRPr="00786988">
              <w:rPr>
                <w:rFonts w:ascii="Times New Roman" w:hAnsi="Times New Roman" w:cs="Times New Roman"/>
                <w:sz w:val="20"/>
                <w:szCs w:val="20"/>
              </w:rPr>
              <w:lastRenderedPageBreak/>
              <w:t xml:space="preserve">Pamatnostādņu projekta 2.pielikuma 4.3.apakšpunkta sadaļā “Speciālie nodokļu režīmi” (turpmāk – 4.3.apakspunkts), aprakstot minimālo sociālo iemaksu ieviešanu un nodokļu piemērošanu no 2021.gada 1.jūlija autoratlīdzību saņēmējiem, nav ņemti vērā Saeimā 2020.gada 27.novembrī pieņemtie grozījumi likumā “Par valsts sociālo apdrošināšanu” un likumā “Par iedzīvotāju ienākuma nodokli”. Tā, piemēram, ir ietverta norāde uz likumā “Par valsts sociālo apdrošināšanu” neesošu normu, kas atbrīvo </w:t>
            </w:r>
            <w:proofErr w:type="spellStart"/>
            <w:r w:rsidRPr="00786988">
              <w:rPr>
                <w:rFonts w:ascii="Times New Roman" w:hAnsi="Times New Roman" w:cs="Times New Roman"/>
                <w:sz w:val="20"/>
                <w:szCs w:val="20"/>
              </w:rPr>
              <w:t>pašnodarbinātos</w:t>
            </w:r>
            <w:proofErr w:type="spellEnd"/>
            <w:r w:rsidRPr="00786988">
              <w:rPr>
                <w:rFonts w:ascii="Times New Roman" w:hAnsi="Times New Roman" w:cs="Times New Roman"/>
                <w:sz w:val="20"/>
                <w:szCs w:val="20"/>
              </w:rPr>
              <w:t xml:space="preserve"> no obligātās iemaksu veikšanas, ja tiem piešķirts trūcīgas personas statuss. Turklāt situācijas apraksts, kas saistīts ar nodokļu piemērošanu autoratlīdzību jomā ir nepilnīgs, jo nav minēts, ka aprakstā minētā informācija par nodokļu piemērošanu laika periodā no 2021.gada 1.jūlija līdz 31.decembrim ir attiecināma tikai uz tām autoratlīdzībām, kuras izmaksā subjekts, kas nav kolektīvā pārvaldījuma organizācija. Mūsuprāt, būtu norādāms arī tas, ka sākot ar 2022.gada 1.janvāri samaksa par intelektuālo īpašumu, ja to neizmaksā mantisko tiesību kolektīvā pārvaldījuma organizācija, ir uzskatāma par saimnieciskās darbības ienākumu. </w:t>
            </w:r>
          </w:p>
          <w:p w14:paraId="7539DD36" w14:textId="77777777" w:rsidR="00356E08" w:rsidRPr="00786988" w:rsidRDefault="00356E08" w:rsidP="00356E08">
            <w:pPr>
              <w:jc w:val="both"/>
              <w:rPr>
                <w:rFonts w:ascii="Times New Roman" w:hAnsi="Times New Roman" w:cs="Times New Roman"/>
                <w:sz w:val="20"/>
                <w:szCs w:val="20"/>
              </w:rPr>
            </w:pPr>
            <w:r w:rsidRPr="00786988">
              <w:rPr>
                <w:rFonts w:ascii="Times New Roman" w:hAnsi="Times New Roman" w:cs="Times New Roman"/>
                <w:sz w:val="20"/>
                <w:szCs w:val="20"/>
              </w:rPr>
              <w:t xml:space="preserve">Papildus minētajam ierosinām ietvert aprakstu par veiktajiem grozījumiem Mikrouzņēmumu ienākuma nodokļa likumā un likumā “Par iedzīvotāju ienākuma nodokli”, kas ir vērsti uz speciālo nodokļu maksāšanas režīmu ierobežošanu un ir veikti saskaņā ar Ministru kabineta 2020.gada 2.septembra sēdes </w:t>
            </w:r>
            <w:proofErr w:type="spellStart"/>
            <w:r w:rsidRPr="00786988">
              <w:rPr>
                <w:rFonts w:ascii="Times New Roman" w:hAnsi="Times New Roman" w:cs="Times New Roman"/>
                <w:sz w:val="20"/>
                <w:szCs w:val="20"/>
              </w:rPr>
              <w:t>protokollēmuma</w:t>
            </w:r>
            <w:proofErr w:type="spellEnd"/>
            <w:r w:rsidRPr="00786988">
              <w:rPr>
                <w:rFonts w:ascii="Times New Roman" w:hAnsi="Times New Roman" w:cs="Times New Roman"/>
                <w:sz w:val="20"/>
                <w:szCs w:val="20"/>
              </w:rPr>
              <w:t xml:space="preserve"> Nr.51 45§ 2.2.4. un 2.2.5. punktā doto uzdevumu. Proti, lai no 2021.gada pakāpeniski ierobežotu mikrouzņēmumu nodokļa režīmu, Mikrouzņēmumu nodokļa likumā noteikts, ka no 2021.gada mikrouzņēmumu nodokli var attiecināt tikai uz vienu personu – mikrouzņēmumu īpašnieku un mikrouzņēmumu nodokļa likme apgrozījumam līdz 25 000 EUR gadā ir 25 procenti, bet par apgrozījuma pārsniegumu virs 25 000 EUR gadā – 40 procenti. Savukārt, lai no 2021.gada sašaurinātu speciālo režīmu patentmaksātājiem, likumā “Par iedzīvotāju ienākuma nodokli” noteikts, ka no 2021.gada tiek saglabātas tikai samazinātās patentmaksas, kuru maksātāji var būt personas, kurām piešķirta vecuma pensija, un personas ar 1. vai 2.grupas invaliditāti.</w:t>
            </w:r>
          </w:p>
        </w:tc>
        <w:tc>
          <w:tcPr>
            <w:tcW w:w="4495" w:type="dxa"/>
          </w:tcPr>
          <w:p w14:paraId="15B33CCE" w14:textId="77777777" w:rsidR="00910864" w:rsidRPr="00786988" w:rsidRDefault="00910864" w:rsidP="00910864">
            <w:pPr>
              <w:rPr>
                <w:rFonts w:ascii="Times New Roman" w:hAnsi="Times New Roman" w:cs="Times New Roman"/>
                <w:b/>
                <w:sz w:val="20"/>
                <w:szCs w:val="20"/>
              </w:rPr>
            </w:pPr>
            <w:r w:rsidRPr="00786988">
              <w:rPr>
                <w:rFonts w:ascii="Times New Roman" w:hAnsi="Times New Roman" w:cs="Times New Roman"/>
                <w:b/>
                <w:sz w:val="20"/>
                <w:szCs w:val="20"/>
              </w:rPr>
              <w:lastRenderedPageBreak/>
              <w:t xml:space="preserve">Ņemts vērā </w:t>
            </w:r>
          </w:p>
          <w:p w14:paraId="47E848FE" w14:textId="18306C1A" w:rsidR="00FB5A43" w:rsidRPr="00786988" w:rsidRDefault="00910864" w:rsidP="00910864">
            <w:pPr>
              <w:rPr>
                <w:rFonts w:ascii="Times New Roman" w:hAnsi="Times New Roman" w:cs="Times New Roman"/>
                <w:sz w:val="20"/>
                <w:szCs w:val="20"/>
              </w:rPr>
            </w:pPr>
            <w:r w:rsidRPr="00786988">
              <w:rPr>
                <w:rFonts w:ascii="Times New Roman" w:hAnsi="Times New Roman" w:cs="Times New Roman"/>
                <w:sz w:val="20"/>
                <w:szCs w:val="20"/>
              </w:rPr>
              <w:t>Precizēta informācija 2.pielikuma 4.3.sadaļā.</w:t>
            </w:r>
          </w:p>
        </w:tc>
      </w:tr>
      <w:tr w:rsidR="00356E08" w:rsidRPr="00786988" w14:paraId="09E8AE8C" w14:textId="77777777" w:rsidTr="007F35E7">
        <w:tc>
          <w:tcPr>
            <w:tcW w:w="3126" w:type="dxa"/>
          </w:tcPr>
          <w:p w14:paraId="07606F17" w14:textId="19928D24" w:rsidR="00555914" w:rsidRPr="00786988" w:rsidRDefault="00555914" w:rsidP="00356E08">
            <w:pPr>
              <w:rPr>
                <w:rFonts w:ascii="Times New Roman" w:hAnsi="Times New Roman" w:cs="Times New Roman"/>
                <w:sz w:val="20"/>
                <w:szCs w:val="20"/>
              </w:rPr>
            </w:pPr>
            <w:r w:rsidRPr="00786988">
              <w:rPr>
                <w:rFonts w:ascii="Times New Roman" w:hAnsi="Times New Roman" w:cs="Times New Roman"/>
                <w:sz w:val="20"/>
                <w:szCs w:val="20"/>
              </w:rPr>
              <w:t>250.</w:t>
            </w:r>
          </w:p>
          <w:p w14:paraId="35FCF266" w14:textId="77777777" w:rsidR="00356E08" w:rsidRPr="00786988" w:rsidRDefault="00356E08" w:rsidP="00356E08">
            <w:pPr>
              <w:rPr>
                <w:rFonts w:ascii="Times New Roman" w:hAnsi="Times New Roman" w:cs="Times New Roman"/>
                <w:sz w:val="20"/>
                <w:szCs w:val="20"/>
              </w:rPr>
            </w:pPr>
            <w:r w:rsidRPr="00786988">
              <w:rPr>
                <w:rFonts w:ascii="Times New Roman" w:hAnsi="Times New Roman" w:cs="Times New Roman"/>
                <w:sz w:val="20"/>
                <w:szCs w:val="20"/>
              </w:rPr>
              <w:t>2.pielikums, 4.3.sadaļa</w:t>
            </w:r>
          </w:p>
        </w:tc>
        <w:tc>
          <w:tcPr>
            <w:tcW w:w="6752" w:type="dxa"/>
          </w:tcPr>
          <w:p w14:paraId="43EBF91D" w14:textId="77777777" w:rsidR="00356E08" w:rsidRPr="00786988" w:rsidRDefault="00356E08" w:rsidP="00356E08">
            <w:pPr>
              <w:jc w:val="center"/>
              <w:rPr>
                <w:rFonts w:ascii="Times New Roman" w:hAnsi="Times New Roman" w:cs="Times New Roman"/>
                <w:b/>
                <w:sz w:val="20"/>
                <w:szCs w:val="20"/>
              </w:rPr>
            </w:pPr>
            <w:r w:rsidRPr="00786988">
              <w:rPr>
                <w:rFonts w:ascii="Times New Roman" w:hAnsi="Times New Roman" w:cs="Times New Roman"/>
                <w:b/>
                <w:sz w:val="20"/>
                <w:szCs w:val="20"/>
              </w:rPr>
              <w:t>FM</w:t>
            </w:r>
          </w:p>
          <w:p w14:paraId="4EC0A101" w14:textId="77777777" w:rsidR="00356E08" w:rsidRPr="00786988" w:rsidRDefault="00356E08" w:rsidP="00356E08">
            <w:pPr>
              <w:jc w:val="both"/>
              <w:rPr>
                <w:rFonts w:ascii="Times New Roman" w:hAnsi="Times New Roman" w:cs="Times New Roman"/>
                <w:b/>
                <w:sz w:val="20"/>
                <w:szCs w:val="20"/>
              </w:rPr>
            </w:pPr>
            <w:r w:rsidRPr="00786988">
              <w:rPr>
                <w:rFonts w:ascii="Times New Roman" w:hAnsi="Times New Roman" w:cs="Times New Roman"/>
                <w:sz w:val="20"/>
                <w:szCs w:val="20"/>
              </w:rPr>
              <w:t>Ņemot vērā, ka Saeima ir pieņēmusi likumu “Par valsts budžetu 2021.gadam” un likumu “Par vidēja termiņa budžeta ietvaru 2021., 2022. un 2023.gadam”, kā arī ar to pavadošo likumprojektu paketē iekļautos grozījumus, lūdzam pamatnostādņu projekta 2.pielikuma 4.3.apakšpunktā (39.lpp) precizēt sadaļas pēdējās rindkopas tekstu ar informāciju par budžeta pieņemšanu.</w:t>
            </w:r>
          </w:p>
        </w:tc>
        <w:tc>
          <w:tcPr>
            <w:tcW w:w="4495" w:type="dxa"/>
          </w:tcPr>
          <w:p w14:paraId="740AD9E4" w14:textId="77777777" w:rsidR="00910864" w:rsidRPr="00786988" w:rsidRDefault="00910864" w:rsidP="00910864">
            <w:pPr>
              <w:rPr>
                <w:rFonts w:ascii="Times New Roman" w:hAnsi="Times New Roman" w:cs="Times New Roman"/>
                <w:b/>
                <w:sz w:val="20"/>
                <w:szCs w:val="20"/>
              </w:rPr>
            </w:pPr>
            <w:r w:rsidRPr="00786988">
              <w:rPr>
                <w:rFonts w:ascii="Times New Roman" w:hAnsi="Times New Roman" w:cs="Times New Roman"/>
                <w:b/>
                <w:sz w:val="20"/>
                <w:szCs w:val="20"/>
              </w:rPr>
              <w:t xml:space="preserve">Ņemts vērā </w:t>
            </w:r>
          </w:p>
          <w:p w14:paraId="4EED8A8A" w14:textId="5F55F696" w:rsidR="00FB5A43" w:rsidRPr="00786988" w:rsidRDefault="00910864" w:rsidP="00910864">
            <w:pPr>
              <w:rPr>
                <w:rFonts w:ascii="Times New Roman" w:hAnsi="Times New Roman" w:cs="Times New Roman"/>
                <w:sz w:val="20"/>
                <w:szCs w:val="20"/>
              </w:rPr>
            </w:pPr>
            <w:r w:rsidRPr="00786988">
              <w:rPr>
                <w:rFonts w:ascii="Times New Roman" w:hAnsi="Times New Roman" w:cs="Times New Roman"/>
                <w:sz w:val="20"/>
                <w:szCs w:val="20"/>
              </w:rPr>
              <w:t>Precizēta informācija 2.pielikuma 4.3.sadaļā.</w:t>
            </w:r>
          </w:p>
        </w:tc>
      </w:tr>
      <w:tr w:rsidR="00356E08" w:rsidRPr="00786988" w14:paraId="67301DD1" w14:textId="77777777" w:rsidTr="007F35E7">
        <w:tc>
          <w:tcPr>
            <w:tcW w:w="3126" w:type="dxa"/>
          </w:tcPr>
          <w:p w14:paraId="263D5201" w14:textId="197FC57C" w:rsidR="00555914" w:rsidRPr="00786988" w:rsidRDefault="00555914" w:rsidP="00356E08">
            <w:pPr>
              <w:rPr>
                <w:rFonts w:ascii="Times New Roman" w:hAnsi="Times New Roman" w:cs="Times New Roman"/>
                <w:sz w:val="20"/>
                <w:szCs w:val="20"/>
              </w:rPr>
            </w:pPr>
            <w:r w:rsidRPr="00786988">
              <w:rPr>
                <w:rFonts w:ascii="Times New Roman" w:hAnsi="Times New Roman" w:cs="Times New Roman"/>
                <w:sz w:val="20"/>
                <w:szCs w:val="20"/>
              </w:rPr>
              <w:t>251.</w:t>
            </w:r>
          </w:p>
          <w:p w14:paraId="3E7CDF3E" w14:textId="77777777" w:rsidR="00356E08" w:rsidRPr="00786988" w:rsidRDefault="00356E08" w:rsidP="00356E08">
            <w:pPr>
              <w:rPr>
                <w:rFonts w:ascii="Times New Roman" w:hAnsi="Times New Roman" w:cs="Times New Roman"/>
                <w:sz w:val="20"/>
                <w:szCs w:val="20"/>
              </w:rPr>
            </w:pPr>
            <w:r w:rsidRPr="00786988">
              <w:rPr>
                <w:rFonts w:ascii="Times New Roman" w:hAnsi="Times New Roman" w:cs="Times New Roman"/>
                <w:sz w:val="20"/>
                <w:szCs w:val="20"/>
              </w:rPr>
              <w:t>2.pielikums, 4.3.sadaļa</w:t>
            </w:r>
          </w:p>
        </w:tc>
        <w:tc>
          <w:tcPr>
            <w:tcW w:w="6752" w:type="dxa"/>
          </w:tcPr>
          <w:p w14:paraId="578D11B5" w14:textId="77777777" w:rsidR="00356E08" w:rsidRPr="00786988" w:rsidRDefault="00356E08" w:rsidP="00356E08">
            <w:pPr>
              <w:jc w:val="center"/>
              <w:rPr>
                <w:rFonts w:ascii="Times New Roman" w:hAnsi="Times New Roman" w:cs="Times New Roman"/>
                <w:b/>
                <w:sz w:val="20"/>
                <w:szCs w:val="20"/>
              </w:rPr>
            </w:pPr>
            <w:r w:rsidRPr="00786988">
              <w:rPr>
                <w:rFonts w:ascii="Times New Roman" w:hAnsi="Times New Roman" w:cs="Times New Roman"/>
                <w:b/>
                <w:sz w:val="20"/>
                <w:szCs w:val="20"/>
              </w:rPr>
              <w:t>LDDK</w:t>
            </w:r>
          </w:p>
          <w:p w14:paraId="59ED31D5" w14:textId="77777777" w:rsidR="00356E08" w:rsidRPr="00786988" w:rsidRDefault="00356E08" w:rsidP="00356E08">
            <w:pPr>
              <w:jc w:val="both"/>
              <w:rPr>
                <w:rFonts w:ascii="Times New Roman" w:hAnsi="Times New Roman" w:cs="Times New Roman"/>
                <w:sz w:val="20"/>
                <w:szCs w:val="20"/>
              </w:rPr>
            </w:pPr>
            <w:r w:rsidRPr="00786988">
              <w:rPr>
                <w:rFonts w:ascii="Times New Roman" w:hAnsi="Times New Roman" w:cs="Times New Roman"/>
                <w:sz w:val="20"/>
                <w:szCs w:val="20"/>
              </w:rPr>
              <w:t>Visu nodokļu režīmu aprakstos ir jāiekļauj informāciju par to, cik konkrētā nodokļa režīmā esošu personu ir pakļautas citiem nodokļu maksāšanas režīmiem.</w:t>
            </w:r>
          </w:p>
        </w:tc>
        <w:tc>
          <w:tcPr>
            <w:tcW w:w="4495" w:type="dxa"/>
          </w:tcPr>
          <w:p w14:paraId="3C6024E4" w14:textId="77777777" w:rsidR="00910864" w:rsidRPr="00786988" w:rsidRDefault="00910864" w:rsidP="00910864">
            <w:pPr>
              <w:rPr>
                <w:rFonts w:ascii="Times New Roman" w:hAnsi="Times New Roman" w:cs="Times New Roman"/>
                <w:b/>
                <w:sz w:val="20"/>
                <w:szCs w:val="20"/>
              </w:rPr>
            </w:pPr>
            <w:r w:rsidRPr="00786988">
              <w:rPr>
                <w:rFonts w:ascii="Times New Roman" w:hAnsi="Times New Roman" w:cs="Times New Roman"/>
                <w:b/>
                <w:sz w:val="20"/>
                <w:szCs w:val="20"/>
              </w:rPr>
              <w:t xml:space="preserve">Ņemts vērā </w:t>
            </w:r>
          </w:p>
          <w:p w14:paraId="7B9D937D" w14:textId="4F7409C1" w:rsidR="00FB5A43" w:rsidRPr="00786988" w:rsidRDefault="00910864" w:rsidP="00910864">
            <w:pPr>
              <w:rPr>
                <w:rFonts w:ascii="Times New Roman" w:hAnsi="Times New Roman" w:cs="Times New Roman"/>
                <w:sz w:val="20"/>
                <w:szCs w:val="20"/>
              </w:rPr>
            </w:pPr>
            <w:r w:rsidRPr="00786988">
              <w:rPr>
                <w:rFonts w:ascii="Times New Roman" w:hAnsi="Times New Roman" w:cs="Times New Roman"/>
                <w:sz w:val="20"/>
                <w:szCs w:val="20"/>
              </w:rPr>
              <w:t>Precizēta informācija 2.pielikuma 4.3.sadaļā.</w:t>
            </w:r>
          </w:p>
        </w:tc>
      </w:tr>
      <w:tr w:rsidR="00356E08" w:rsidRPr="00786988" w14:paraId="57CF930E" w14:textId="77777777" w:rsidTr="007F35E7">
        <w:tc>
          <w:tcPr>
            <w:tcW w:w="3126" w:type="dxa"/>
          </w:tcPr>
          <w:p w14:paraId="55C7E6B6" w14:textId="70EAA496" w:rsidR="00555914" w:rsidRPr="00786988" w:rsidRDefault="00555914" w:rsidP="00356E08">
            <w:pPr>
              <w:rPr>
                <w:rFonts w:ascii="Times New Roman" w:hAnsi="Times New Roman" w:cs="Times New Roman"/>
                <w:sz w:val="20"/>
                <w:szCs w:val="20"/>
              </w:rPr>
            </w:pPr>
            <w:r w:rsidRPr="00786988">
              <w:rPr>
                <w:rFonts w:ascii="Times New Roman" w:hAnsi="Times New Roman" w:cs="Times New Roman"/>
                <w:sz w:val="20"/>
                <w:szCs w:val="20"/>
              </w:rPr>
              <w:t>252.</w:t>
            </w:r>
          </w:p>
          <w:p w14:paraId="3BF4BB0F" w14:textId="77777777" w:rsidR="00356E08" w:rsidRPr="00786988" w:rsidRDefault="00356E08" w:rsidP="00356E08">
            <w:pPr>
              <w:rPr>
                <w:rFonts w:ascii="Times New Roman" w:hAnsi="Times New Roman" w:cs="Times New Roman"/>
                <w:sz w:val="20"/>
                <w:szCs w:val="20"/>
              </w:rPr>
            </w:pPr>
            <w:r w:rsidRPr="00786988">
              <w:rPr>
                <w:rFonts w:ascii="Times New Roman" w:hAnsi="Times New Roman" w:cs="Times New Roman"/>
                <w:sz w:val="20"/>
                <w:szCs w:val="20"/>
              </w:rPr>
              <w:lastRenderedPageBreak/>
              <w:t>2.pielikums, 4.3.sadaļa</w:t>
            </w:r>
          </w:p>
        </w:tc>
        <w:tc>
          <w:tcPr>
            <w:tcW w:w="6752" w:type="dxa"/>
          </w:tcPr>
          <w:p w14:paraId="36B90A03" w14:textId="77777777" w:rsidR="00356E08" w:rsidRPr="00786988" w:rsidRDefault="00356E08" w:rsidP="00356E08">
            <w:pPr>
              <w:jc w:val="center"/>
              <w:rPr>
                <w:rFonts w:ascii="Times New Roman" w:hAnsi="Times New Roman" w:cs="Times New Roman"/>
                <w:b/>
                <w:sz w:val="20"/>
                <w:szCs w:val="20"/>
              </w:rPr>
            </w:pPr>
            <w:r w:rsidRPr="00786988">
              <w:rPr>
                <w:rFonts w:ascii="Times New Roman" w:hAnsi="Times New Roman" w:cs="Times New Roman"/>
                <w:b/>
                <w:sz w:val="20"/>
                <w:szCs w:val="20"/>
              </w:rPr>
              <w:lastRenderedPageBreak/>
              <w:t>LDDK</w:t>
            </w:r>
          </w:p>
          <w:p w14:paraId="73C1ED94" w14:textId="77777777" w:rsidR="00356E08" w:rsidRPr="00786988" w:rsidRDefault="00356E08" w:rsidP="00356E08">
            <w:pPr>
              <w:pStyle w:val="CommentText"/>
              <w:rPr>
                <w:rFonts w:ascii="Times New Roman" w:hAnsi="Times New Roman"/>
                <w:b/>
                <w:noProof/>
                <w:u w:val="single"/>
              </w:rPr>
            </w:pPr>
            <w:r w:rsidRPr="00786988">
              <w:rPr>
                <w:rFonts w:ascii="Times New Roman" w:hAnsi="Times New Roman"/>
                <w:b/>
                <w:noProof/>
                <w:u w:val="single"/>
              </w:rPr>
              <w:lastRenderedPageBreak/>
              <w:t>Mikrouzņēmuma nodoklis</w:t>
            </w:r>
          </w:p>
          <w:p w14:paraId="71C43475" w14:textId="77777777" w:rsidR="00356E08" w:rsidRPr="00786988" w:rsidRDefault="00356E08" w:rsidP="00356E08">
            <w:pPr>
              <w:pStyle w:val="CommentText"/>
              <w:rPr>
                <w:rFonts w:ascii="Times New Roman" w:hAnsi="Times New Roman"/>
                <w:noProof/>
              </w:rPr>
            </w:pPr>
            <w:r w:rsidRPr="00786988">
              <w:rPr>
                <w:rFonts w:ascii="Times New Roman" w:hAnsi="Times New Roman"/>
                <w:noProof/>
              </w:rPr>
              <w:t>Šajā pozīcijā tekst ir veidots pēc pieņēmuma, ka:</w:t>
            </w:r>
          </w:p>
          <w:p w14:paraId="0F1D69B6" w14:textId="77777777" w:rsidR="00356E08" w:rsidRPr="00786988" w:rsidRDefault="00356E08" w:rsidP="00356E08">
            <w:pPr>
              <w:pStyle w:val="CommentText"/>
              <w:rPr>
                <w:rFonts w:ascii="Times New Roman" w:hAnsi="Times New Roman"/>
                <w:noProof/>
              </w:rPr>
            </w:pPr>
            <w:r w:rsidRPr="00786988">
              <w:rPr>
                <w:rFonts w:ascii="Times New Roman" w:hAnsi="Times New Roman"/>
                <w:noProof/>
              </w:rPr>
              <w:t>1) visām MU nodarbinātajām personām tā ir vienīgā darba vieta;</w:t>
            </w:r>
          </w:p>
          <w:p w14:paraId="766D32AC" w14:textId="77777777" w:rsidR="00356E08" w:rsidRPr="00786988" w:rsidRDefault="00356E08" w:rsidP="00356E08">
            <w:pPr>
              <w:pStyle w:val="CommentText"/>
              <w:rPr>
                <w:rFonts w:ascii="Times New Roman" w:hAnsi="Times New Roman"/>
                <w:noProof/>
              </w:rPr>
            </w:pPr>
            <w:r w:rsidRPr="00786988">
              <w:rPr>
                <w:rFonts w:ascii="Times New Roman" w:hAnsi="Times New Roman"/>
                <w:noProof/>
              </w:rPr>
              <w:t>2) starp MU nodarbinātajām personām nav pensionāru;</w:t>
            </w:r>
          </w:p>
          <w:p w14:paraId="563DDC3B" w14:textId="77777777" w:rsidR="00356E08" w:rsidRPr="00786988" w:rsidRDefault="00356E08" w:rsidP="00356E08">
            <w:pPr>
              <w:pStyle w:val="CommentText"/>
              <w:rPr>
                <w:rFonts w:ascii="Times New Roman" w:hAnsi="Times New Roman"/>
                <w:noProof/>
              </w:rPr>
            </w:pPr>
            <w:r w:rsidRPr="00786988">
              <w:rPr>
                <w:rFonts w:ascii="Times New Roman" w:hAnsi="Times New Roman"/>
                <w:noProof/>
              </w:rPr>
              <w:t>3) visas MU nodarbinātās personas šajā režīmā strādās visu darba mūžu;</w:t>
            </w:r>
          </w:p>
          <w:p w14:paraId="1E36A511" w14:textId="77777777" w:rsidR="00356E08" w:rsidRPr="00786988" w:rsidRDefault="00356E08" w:rsidP="00356E08">
            <w:pPr>
              <w:pStyle w:val="CommentText"/>
              <w:rPr>
                <w:rFonts w:ascii="Times New Roman" w:hAnsi="Times New Roman"/>
                <w:noProof/>
              </w:rPr>
            </w:pPr>
            <w:r w:rsidRPr="00786988">
              <w:rPr>
                <w:rFonts w:ascii="Times New Roman" w:hAnsi="Times New Roman"/>
                <w:noProof/>
              </w:rPr>
              <w:t xml:space="preserve">4) ) starp vispārīgajā darba nodokļu režīmā nodarbinātajām personām nav tādu, kuru VSAOI līmenis ir vēl zemāks. </w:t>
            </w:r>
          </w:p>
          <w:p w14:paraId="31674AA7" w14:textId="77777777" w:rsidR="00356E08" w:rsidRPr="00786988" w:rsidRDefault="00356E08" w:rsidP="00356E08">
            <w:pPr>
              <w:jc w:val="both"/>
              <w:rPr>
                <w:rFonts w:ascii="Times New Roman" w:hAnsi="Times New Roman" w:cs="Times New Roman"/>
                <w:sz w:val="20"/>
                <w:szCs w:val="20"/>
              </w:rPr>
            </w:pPr>
            <w:r w:rsidRPr="00786988">
              <w:rPr>
                <w:rFonts w:ascii="Times New Roman" w:hAnsi="Times New Roman" w:cs="Times New Roman"/>
                <w:noProof/>
                <w:sz w:val="20"/>
                <w:szCs w:val="20"/>
              </w:rPr>
              <w:t xml:space="preserve">Lai situācijas atspoguļojumu varētu uzskatīt par objektīvu konkrētajā gadā, ir nepieciešams norādīt, cik no minētajām </w:t>
            </w:r>
            <w:r w:rsidRPr="00786988">
              <w:rPr>
                <w:rFonts w:ascii="Times New Roman" w:hAnsi="Times New Roman" w:cs="Times New Roman"/>
                <w:sz w:val="20"/>
                <w:szCs w:val="20"/>
                <w:lang w:eastAsia="lv-LV"/>
              </w:rPr>
              <w:t>82 287 person</w:t>
            </w:r>
            <w:r w:rsidRPr="00786988">
              <w:rPr>
                <w:rFonts w:ascii="Times New Roman" w:hAnsi="Times New Roman" w:cs="Times New Roman"/>
                <w:noProof/>
                <w:sz w:val="20"/>
                <w:szCs w:val="20"/>
                <w:lang w:eastAsia="lv-LV"/>
              </w:rPr>
              <w:t>ām MU</w:t>
            </w:r>
            <w:r w:rsidRPr="00786988">
              <w:rPr>
                <w:rFonts w:ascii="Times New Roman" w:hAnsi="Times New Roman" w:cs="Times New Roman"/>
                <w:noProof/>
                <w:sz w:val="20"/>
                <w:szCs w:val="20"/>
              </w:rPr>
              <w:t xml:space="preserve"> ir vienīgā darba vieta</w:t>
            </w:r>
            <w:r w:rsidRPr="00786988">
              <w:rPr>
                <w:rFonts w:ascii="Times New Roman" w:hAnsi="Times New Roman" w:cs="Times New Roman"/>
                <w:sz w:val="20"/>
                <w:szCs w:val="20"/>
                <w:lang w:eastAsia="lv-LV"/>
              </w:rPr>
              <w:t xml:space="preserve"> </w:t>
            </w:r>
            <w:r w:rsidRPr="00786988">
              <w:rPr>
                <w:rFonts w:ascii="Times New Roman" w:hAnsi="Times New Roman" w:cs="Times New Roman"/>
                <w:noProof/>
                <w:sz w:val="20"/>
                <w:szCs w:val="20"/>
                <w:lang w:eastAsia="lv-LV"/>
              </w:rPr>
              <w:t xml:space="preserve">un cik no </w:t>
            </w:r>
            <w:r w:rsidRPr="00786988">
              <w:rPr>
                <w:rFonts w:ascii="Times New Roman" w:hAnsi="Times New Roman" w:cs="Times New Roman"/>
                <w:noProof/>
                <w:sz w:val="20"/>
                <w:szCs w:val="20"/>
              </w:rPr>
              <w:t xml:space="preserve">MU nodarbinātajām personām ir pensionāri. Savukārt, ja tiek apskatīts jautājums par to, kuras personas </w:t>
            </w:r>
            <w:r w:rsidRPr="00786988">
              <w:rPr>
                <w:rFonts w:ascii="Times New Roman" w:hAnsi="Times New Roman" w:cs="Times New Roman"/>
                <w:noProof/>
                <w:sz w:val="20"/>
                <w:szCs w:val="20"/>
                <w:lang w:eastAsia="lv-LV"/>
              </w:rPr>
              <w:t xml:space="preserve">faktiski </w:t>
            </w:r>
            <w:r w:rsidRPr="00786988">
              <w:rPr>
                <w:rFonts w:ascii="Times New Roman" w:hAnsi="Times New Roman" w:cs="Times New Roman"/>
                <w:sz w:val="20"/>
                <w:szCs w:val="20"/>
                <w:lang w:eastAsia="lv-LV"/>
              </w:rPr>
              <w:t>uztur</w:t>
            </w:r>
            <w:r w:rsidRPr="00786988">
              <w:rPr>
                <w:rFonts w:ascii="Times New Roman" w:hAnsi="Times New Roman" w:cs="Times New Roman"/>
                <w:noProof/>
                <w:sz w:val="20"/>
                <w:szCs w:val="20"/>
                <w:lang w:eastAsia="lv-LV"/>
              </w:rPr>
              <w:t xml:space="preserve">ēs mikrouzņēmumu darbiniekus laikā, kad viņi būs sasnieguši pensijas vecumu, tad jānorāda, ka pensiju 1.līmenis  ir balstīts paaudžu solidaritātē, un pensijas faktiski nodrošinās nākamā paaudze, no kuras daļa šobrīd ir bērni. Tādēļ </w:t>
            </w:r>
            <w:r w:rsidRPr="00786988">
              <w:rPr>
                <w:rFonts w:ascii="Times New Roman" w:hAnsi="Times New Roman" w:cs="Times New Roman"/>
                <w:noProof/>
                <w:sz w:val="20"/>
                <w:szCs w:val="20"/>
              </w:rPr>
              <w:t xml:space="preserve">objektivitātei </w:t>
            </w:r>
            <w:r w:rsidRPr="00786988">
              <w:rPr>
                <w:rFonts w:ascii="Times New Roman" w:hAnsi="Times New Roman" w:cs="Times New Roman"/>
                <w:noProof/>
                <w:sz w:val="20"/>
                <w:szCs w:val="20"/>
                <w:lang w:eastAsia="lv-LV"/>
              </w:rPr>
              <w:t>p</w:t>
            </w:r>
            <w:r w:rsidRPr="00786988">
              <w:rPr>
                <w:rFonts w:ascii="Times New Roman" w:hAnsi="Times New Roman" w:cs="Times New Roman"/>
                <w:noProof/>
                <w:sz w:val="20"/>
                <w:szCs w:val="20"/>
              </w:rPr>
              <w:t xml:space="preserve">apildus būtu nepieciešams norādīt arī to, ka MU nodarbinātām personām, kuras vienlaikus strādā arī vispārīgajā darba nodokļu režīmā, nav tiesību ne tikai uz sev piemītošo IIN  neapliekamo minimumu, bet arī uz atvieglojumiem par apgādībā esošajām personām, kas nostāda nelabvēlīgākā situācijā tieši personas ar bērniem (MU nodarbinātās personas bez apgādībā esošajām personām zaudē tikai sev piemītošo IIN  neapliekamo minimumu, kura kapacitāte atkarībā no atalgojuma ir no no 0 līdz 60 euro, savukārt MU nodarbinātās personas ar apgādībā esošajām personām zaudē gan sev piemītošo IIN  neapliekamo minimumu, gan arī atvieglojumus par apgādībā esošajām personām (kapacitāte - 50 euro), kas no sociālā skatpunkta ir absolūti neadekvāts risinājums un īpaši nelabvēlīgi skar viena vecāka ģimenes ar bērniem.  </w:t>
            </w:r>
          </w:p>
        </w:tc>
        <w:tc>
          <w:tcPr>
            <w:tcW w:w="4495" w:type="dxa"/>
          </w:tcPr>
          <w:p w14:paraId="4009DB71" w14:textId="0AFB310D" w:rsidR="00910864" w:rsidRPr="00786988" w:rsidRDefault="00FB5A43" w:rsidP="00356E08">
            <w:pPr>
              <w:rPr>
                <w:rFonts w:ascii="Times New Roman" w:hAnsi="Times New Roman" w:cs="Times New Roman"/>
                <w:b/>
                <w:sz w:val="20"/>
                <w:szCs w:val="20"/>
              </w:rPr>
            </w:pPr>
            <w:r w:rsidRPr="00786988">
              <w:rPr>
                <w:rFonts w:ascii="Times New Roman" w:hAnsi="Times New Roman" w:cs="Times New Roman"/>
                <w:b/>
                <w:sz w:val="20"/>
                <w:szCs w:val="20"/>
              </w:rPr>
              <w:lastRenderedPageBreak/>
              <w:t>Ņemts</w:t>
            </w:r>
            <w:r w:rsidR="00910864" w:rsidRPr="00786988">
              <w:rPr>
                <w:rFonts w:ascii="Times New Roman" w:hAnsi="Times New Roman" w:cs="Times New Roman"/>
                <w:b/>
                <w:sz w:val="20"/>
                <w:szCs w:val="20"/>
              </w:rPr>
              <w:t xml:space="preserve"> vērā</w:t>
            </w:r>
            <w:r w:rsidRPr="00786988">
              <w:rPr>
                <w:rFonts w:ascii="Times New Roman" w:hAnsi="Times New Roman" w:cs="Times New Roman"/>
                <w:b/>
                <w:sz w:val="20"/>
                <w:szCs w:val="20"/>
              </w:rPr>
              <w:t xml:space="preserve"> </w:t>
            </w:r>
          </w:p>
          <w:p w14:paraId="62A7BB76" w14:textId="1F3EC37F" w:rsidR="00FB5A43" w:rsidRPr="00786988" w:rsidRDefault="00910864" w:rsidP="00910864">
            <w:pPr>
              <w:rPr>
                <w:rFonts w:ascii="Times New Roman" w:hAnsi="Times New Roman" w:cs="Times New Roman"/>
                <w:sz w:val="20"/>
                <w:szCs w:val="20"/>
              </w:rPr>
            </w:pPr>
            <w:r w:rsidRPr="00786988">
              <w:rPr>
                <w:rFonts w:ascii="Times New Roman" w:hAnsi="Times New Roman" w:cs="Times New Roman"/>
                <w:sz w:val="20"/>
                <w:szCs w:val="20"/>
              </w:rPr>
              <w:lastRenderedPageBreak/>
              <w:t>P</w:t>
            </w:r>
            <w:r w:rsidR="00FB5A43" w:rsidRPr="00786988">
              <w:rPr>
                <w:rFonts w:ascii="Times New Roman" w:hAnsi="Times New Roman" w:cs="Times New Roman"/>
                <w:sz w:val="20"/>
                <w:szCs w:val="20"/>
              </w:rPr>
              <w:t>recizēta informācija 2.pielikuma 4.3.sadaļā.</w:t>
            </w:r>
          </w:p>
        </w:tc>
      </w:tr>
      <w:tr w:rsidR="00356E08" w:rsidRPr="00786988" w14:paraId="70BF672F" w14:textId="77777777" w:rsidTr="007F35E7">
        <w:tc>
          <w:tcPr>
            <w:tcW w:w="3126" w:type="dxa"/>
          </w:tcPr>
          <w:p w14:paraId="74B911D7" w14:textId="7AEE4EFA" w:rsidR="00555914" w:rsidRPr="00786988" w:rsidRDefault="00555914" w:rsidP="00356E08">
            <w:pPr>
              <w:rPr>
                <w:rFonts w:ascii="Times New Roman" w:hAnsi="Times New Roman" w:cs="Times New Roman"/>
                <w:sz w:val="20"/>
                <w:szCs w:val="20"/>
              </w:rPr>
            </w:pPr>
            <w:r w:rsidRPr="00786988">
              <w:rPr>
                <w:rFonts w:ascii="Times New Roman" w:hAnsi="Times New Roman" w:cs="Times New Roman"/>
                <w:sz w:val="20"/>
                <w:szCs w:val="20"/>
              </w:rPr>
              <w:lastRenderedPageBreak/>
              <w:t>253.</w:t>
            </w:r>
          </w:p>
          <w:p w14:paraId="51495D39" w14:textId="77777777" w:rsidR="00356E08" w:rsidRPr="00786988" w:rsidRDefault="00356E08" w:rsidP="00356E08">
            <w:pPr>
              <w:rPr>
                <w:rFonts w:ascii="Times New Roman" w:hAnsi="Times New Roman" w:cs="Times New Roman"/>
                <w:sz w:val="20"/>
                <w:szCs w:val="20"/>
              </w:rPr>
            </w:pPr>
            <w:r w:rsidRPr="00786988">
              <w:rPr>
                <w:rFonts w:ascii="Times New Roman" w:hAnsi="Times New Roman" w:cs="Times New Roman"/>
                <w:sz w:val="20"/>
                <w:szCs w:val="20"/>
              </w:rPr>
              <w:t>2.pielikums, 4.3.sadaļa</w:t>
            </w:r>
          </w:p>
        </w:tc>
        <w:tc>
          <w:tcPr>
            <w:tcW w:w="6752" w:type="dxa"/>
          </w:tcPr>
          <w:p w14:paraId="068A2515" w14:textId="77777777" w:rsidR="00356E08" w:rsidRPr="00786988" w:rsidRDefault="00356E08" w:rsidP="00356E08">
            <w:pPr>
              <w:jc w:val="center"/>
              <w:rPr>
                <w:rFonts w:ascii="Times New Roman" w:hAnsi="Times New Roman" w:cs="Times New Roman"/>
                <w:b/>
                <w:sz w:val="20"/>
                <w:szCs w:val="20"/>
              </w:rPr>
            </w:pPr>
            <w:r w:rsidRPr="00786988">
              <w:rPr>
                <w:rFonts w:ascii="Times New Roman" w:hAnsi="Times New Roman" w:cs="Times New Roman"/>
                <w:b/>
                <w:sz w:val="20"/>
                <w:szCs w:val="20"/>
              </w:rPr>
              <w:t>LDDK</w:t>
            </w:r>
          </w:p>
          <w:p w14:paraId="7CBD5424" w14:textId="77777777" w:rsidR="00356E08" w:rsidRPr="00786988" w:rsidRDefault="00356E08" w:rsidP="00356E08">
            <w:pPr>
              <w:jc w:val="both"/>
              <w:rPr>
                <w:rFonts w:ascii="Times New Roman" w:hAnsi="Times New Roman" w:cs="Times New Roman"/>
                <w:b/>
                <w:sz w:val="20"/>
                <w:szCs w:val="20"/>
                <w:u w:val="single"/>
              </w:rPr>
            </w:pPr>
            <w:r w:rsidRPr="00786988">
              <w:rPr>
                <w:rFonts w:ascii="Times New Roman" w:hAnsi="Times New Roman" w:cs="Times New Roman"/>
                <w:b/>
                <w:sz w:val="20"/>
                <w:szCs w:val="20"/>
                <w:u w:val="single"/>
              </w:rPr>
              <w:t>Patentmaksas maksātāji</w:t>
            </w:r>
          </w:p>
          <w:p w14:paraId="0651EE28" w14:textId="77777777" w:rsidR="00356E08" w:rsidRPr="00786988" w:rsidRDefault="00356E08" w:rsidP="00356E08">
            <w:pPr>
              <w:jc w:val="both"/>
              <w:rPr>
                <w:rFonts w:ascii="Times New Roman" w:hAnsi="Times New Roman" w:cs="Times New Roman"/>
                <w:noProof/>
                <w:sz w:val="20"/>
                <w:szCs w:val="20"/>
              </w:rPr>
            </w:pPr>
            <w:r w:rsidRPr="00786988">
              <w:rPr>
                <w:rFonts w:ascii="Times New Roman" w:hAnsi="Times New Roman" w:cs="Times New Roman"/>
                <w:noProof/>
                <w:sz w:val="20"/>
                <w:szCs w:val="20"/>
              </w:rPr>
              <w:t>Jāizvērtē objekta atbilstība! Ja Patentmaksas apmērs</w:t>
            </w:r>
            <w:r w:rsidRPr="00786988">
              <w:rPr>
                <w:rFonts w:ascii="Times New Roman" w:hAnsi="Times New Roman" w:cs="Times New Roman"/>
                <w:sz w:val="20"/>
                <w:szCs w:val="20"/>
              </w:rPr>
              <w:t xml:space="preserve"> ir no 50</w:t>
            </w:r>
            <w:r w:rsidRPr="00786988">
              <w:rPr>
                <w:rFonts w:ascii="Times New Roman" w:hAnsi="Times New Roman" w:cs="Times New Roman"/>
                <w:noProof/>
                <w:sz w:val="20"/>
                <w:szCs w:val="20"/>
              </w:rPr>
              <w:t xml:space="preserve"> euro mēnesī, no kā 67% </w:t>
            </w:r>
            <w:r w:rsidRPr="00786988">
              <w:rPr>
                <w:rFonts w:ascii="Times New Roman" w:hAnsi="Times New Roman" w:cs="Times New Roman"/>
                <w:sz w:val="20"/>
                <w:szCs w:val="20"/>
              </w:rPr>
              <w:t>tiek ieskaitīti valsts sociālās apdrošināšanas speciālajā budžetā</w:t>
            </w:r>
            <w:r w:rsidRPr="00786988">
              <w:rPr>
                <w:rFonts w:ascii="Times New Roman" w:hAnsi="Times New Roman" w:cs="Times New Roman"/>
                <w:noProof/>
                <w:sz w:val="20"/>
                <w:szCs w:val="20"/>
              </w:rPr>
              <w:t>, tad iemaksu objekts</w:t>
            </w:r>
            <w:r w:rsidRPr="00786988">
              <w:rPr>
                <w:rFonts w:ascii="Times New Roman" w:hAnsi="Times New Roman" w:cs="Times New Roman"/>
                <w:sz w:val="20"/>
                <w:szCs w:val="20"/>
              </w:rPr>
              <w:t xml:space="preserve"> </w:t>
            </w:r>
            <w:r w:rsidRPr="00786988">
              <w:rPr>
                <w:rFonts w:ascii="Times New Roman" w:hAnsi="Times New Roman" w:cs="Times New Roman"/>
                <w:noProof/>
                <w:sz w:val="20"/>
                <w:szCs w:val="20"/>
              </w:rPr>
              <w:t xml:space="preserve">nevar būt </w:t>
            </w:r>
            <w:r w:rsidRPr="00786988">
              <w:rPr>
                <w:rFonts w:ascii="Times New Roman" w:hAnsi="Times New Roman" w:cs="Times New Roman"/>
                <w:sz w:val="20"/>
                <w:szCs w:val="20"/>
              </w:rPr>
              <w:t>41,70 eiro</w:t>
            </w:r>
            <w:r w:rsidRPr="00786988">
              <w:rPr>
                <w:rFonts w:ascii="Times New Roman" w:hAnsi="Times New Roman" w:cs="Times New Roman"/>
                <w:noProof/>
                <w:sz w:val="20"/>
                <w:szCs w:val="20"/>
              </w:rPr>
              <w:t>. Ņemot vērā, ka PM ir</w:t>
            </w:r>
            <w:r w:rsidRPr="00786988">
              <w:rPr>
                <w:rFonts w:ascii="Times New Roman" w:hAnsi="Times New Roman" w:cs="Times New Roman"/>
                <w:sz w:val="20"/>
                <w:szCs w:val="20"/>
              </w:rPr>
              <w:t xml:space="preserve"> pakļauti tikai pensiju un </w:t>
            </w:r>
            <w:r w:rsidRPr="00786988">
              <w:rPr>
                <w:rFonts w:ascii="Times New Roman" w:hAnsi="Times New Roman" w:cs="Times New Roman"/>
                <w:noProof/>
                <w:sz w:val="20"/>
                <w:szCs w:val="20"/>
              </w:rPr>
              <w:t>invaliditātes apdrošināšanai, objektam vajadzētu būt lielākam  par100 euro.</w:t>
            </w:r>
          </w:p>
          <w:p w14:paraId="102A186D" w14:textId="77777777" w:rsidR="00356E08" w:rsidRPr="00786988" w:rsidRDefault="00356E08" w:rsidP="00356E08">
            <w:pPr>
              <w:pStyle w:val="CommentText"/>
              <w:rPr>
                <w:rFonts w:ascii="Times New Roman" w:hAnsi="Times New Roman"/>
              </w:rPr>
            </w:pPr>
            <w:r w:rsidRPr="00786988">
              <w:rPr>
                <w:rFonts w:ascii="Times New Roman" w:eastAsiaTheme="minorHAnsi" w:hAnsi="Times New Roman"/>
                <w:noProof/>
              </w:rPr>
              <w:t>Vai ir zināms, cik no šīm 4515 personām vienlaikus strādā arī vispārīgajā darba nodokļu režīmā un cik ir pensionāri?</w:t>
            </w:r>
            <w:r w:rsidRPr="00786988">
              <w:rPr>
                <w:rFonts w:ascii="Times New Roman" w:hAnsi="Times New Roman"/>
                <w:noProof/>
              </w:rPr>
              <w:t xml:space="preserve"> </w:t>
            </w:r>
          </w:p>
        </w:tc>
        <w:tc>
          <w:tcPr>
            <w:tcW w:w="4495" w:type="dxa"/>
          </w:tcPr>
          <w:p w14:paraId="73F285F2" w14:textId="1D24B223" w:rsidR="00910864" w:rsidRPr="00786988" w:rsidRDefault="00910864" w:rsidP="00356E08">
            <w:pPr>
              <w:rPr>
                <w:rFonts w:ascii="Times New Roman" w:hAnsi="Times New Roman" w:cs="Times New Roman"/>
                <w:b/>
                <w:sz w:val="20"/>
                <w:szCs w:val="20"/>
              </w:rPr>
            </w:pPr>
            <w:r w:rsidRPr="00786988">
              <w:rPr>
                <w:rFonts w:ascii="Times New Roman" w:hAnsi="Times New Roman" w:cs="Times New Roman"/>
                <w:b/>
                <w:sz w:val="20"/>
                <w:szCs w:val="20"/>
              </w:rPr>
              <w:t>Ņemts vērā</w:t>
            </w:r>
          </w:p>
          <w:p w14:paraId="39F7C14D" w14:textId="18DEFCB8" w:rsidR="00FB5A43" w:rsidRPr="00786988" w:rsidRDefault="00910864" w:rsidP="00356E08">
            <w:pPr>
              <w:rPr>
                <w:rFonts w:ascii="Times New Roman" w:hAnsi="Times New Roman" w:cs="Times New Roman"/>
                <w:sz w:val="20"/>
                <w:szCs w:val="20"/>
              </w:rPr>
            </w:pPr>
            <w:r w:rsidRPr="00786988">
              <w:rPr>
                <w:rFonts w:ascii="Times New Roman" w:hAnsi="Times New Roman" w:cs="Times New Roman"/>
                <w:sz w:val="20"/>
                <w:szCs w:val="20"/>
              </w:rPr>
              <w:t>P</w:t>
            </w:r>
            <w:r w:rsidR="00FB5A43" w:rsidRPr="00786988">
              <w:rPr>
                <w:rFonts w:ascii="Times New Roman" w:hAnsi="Times New Roman" w:cs="Times New Roman"/>
                <w:sz w:val="20"/>
                <w:szCs w:val="20"/>
              </w:rPr>
              <w:t>recizēta informācija 2.pielikuma 4.3.sadaļā.</w:t>
            </w:r>
          </w:p>
        </w:tc>
      </w:tr>
      <w:tr w:rsidR="00356E08" w:rsidRPr="00786988" w14:paraId="08D337F1" w14:textId="77777777" w:rsidTr="007F35E7">
        <w:tc>
          <w:tcPr>
            <w:tcW w:w="3126" w:type="dxa"/>
          </w:tcPr>
          <w:p w14:paraId="2358BFFD" w14:textId="1ECA076E" w:rsidR="00555914" w:rsidRPr="00786988" w:rsidRDefault="00555914" w:rsidP="00356E08">
            <w:pPr>
              <w:rPr>
                <w:rFonts w:ascii="Times New Roman" w:hAnsi="Times New Roman" w:cs="Times New Roman"/>
                <w:sz w:val="20"/>
                <w:szCs w:val="20"/>
              </w:rPr>
            </w:pPr>
            <w:r w:rsidRPr="00786988">
              <w:rPr>
                <w:rFonts w:ascii="Times New Roman" w:hAnsi="Times New Roman" w:cs="Times New Roman"/>
                <w:sz w:val="20"/>
                <w:szCs w:val="20"/>
              </w:rPr>
              <w:t>254.</w:t>
            </w:r>
          </w:p>
          <w:p w14:paraId="79E66976" w14:textId="77777777" w:rsidR="00356E08" w:rsidRPr="00786988" w:rsidRDefault="00356E08" w:rsidP="00356E08">
            <w:pPr>
              <w:rPr>
                <w:rFonts w:ascii="Times New Roman" w:hAnsi="Times New Roman" w:cs="Times New Roman"/>
                <w:sz w:val="20"/>
                <w:szCs w:val="20"/>
              </w:rPr>
            </w:pPr>
            <w:r w:rsidRPr="00786988">
              <w:rPr>
                <w:rFonts w:ascii="Times New Roman" w:hAnsi="Times New Roman" w:cs="Times New Roman"/>
                <w:sz w:val="20"/>
                <w:szCs w:val="20"/>
              </w:rPr>
              <w:t>2.pielikums, 4.3.sadaļa</w:t>
            </w:r>
          </w:p>
        </w:tc>
        <w:tc>
          <w:tcPr>
            <w:tcW w:w="6752" w:type="dxa"/>
          </w:tcPr>
          <w:p w14:paraId="1768C995" w14:textId="77777777" w:rsidR="00356E08" w:rsidRPr="00786988" w:rsidRDefault="00356E08" w:rsidP="00356E08">
            <w:pPr>
              <w:jc w:val="center"/>
              <w:rPr>
                <w:rFonts w:ascii="Times New Roman" w:hAnsi="Times New Roman" w:cs="Times New Roman"/>
                <w:b/>
                <w:sz w:val="20"/>
                <w:szCs w:val="20"/>
              </w:rPr>
            </w:pPr>
            <w:r w:rsidRPr="00786988">
              <w:rPr>
                <w:rFonts w:ascii="Times New Roman" w:hAnsi="Times New Roman" w:cs="Times New Roman"/>
                <w:b/>
                <w:sz w:val="20"/>
                <w:szCs w:val="20"/>
              </w:rPr>
              <w:t>LDDK</w:t>
            </w:r>
          </w:p>
          <w:p w14:paraId="2A0A1A65" w14:textId="77777777" w:rsidR="00356E08" w:rsidRPr="00786988" w:rsidRDefault="00356E08" w:rsidP="00356E08">
            <w:pPr>
              <w:rPr>
                <w:rFonts w:ascii="Times New Roman" w:hAnsi="Times New Roman" w:cs="Times New Roman"/>
                <w:b/>
                <w:sz w:val="20"/>
                <w:szCs w:val="20"/>
              </w:rPr>
            </w:pPr>
            <w:r w:rsidRPr="00786988">
              <w:rPr>
                <w:rFonts w:ascii="Times New Roman" w:hAnsi="Times New Roman" w:cs="Times New Roman"/>
                <w:b/>
                <w:sz w:val="20"/>
                <w:szCs w:val="20"/>
              </w:rPr>
              <w:t>Pašnodarbinātie</w:t>
            </w:r>
          </w:p>
          <w:p w14:paraId="60A3502F" w14:textId="77777777" w:rsidR="00356E08" w:rsidRPr="00786988" w:rsidRDefault="00356E08" w:rsidP="00356E08">
            <w:pPr>
              <w:jc w:val="both"/>
              <w:rPr>
                <w:rFonts w:ascii="Times New Roman" w:hAnsi="Times New Roman" w:cs="Times New Roman"/>
                <w:sz w:val="20"/>
                <w:szCs w:val="20"/>
              </w:rPr>
            </w:pPr>
            <w:r w:rsidRPr="00786988">
              <w:rPr>
                <w:rFonts w:ascii="Times New Roman" w:hAnsi="Times New Roman" w:cs="Times New Roman"/>
                <w:noProof/>
                <w:sz w:val="20"/>
                <w:szCs w:val="20"/>
              </w:rPr>
              <w:t xml:space="preserve">Vai ir zināms, cik no šīm </w:t>
            </w:r>
            <w:r w:rsidRPr="00786988">
              <w:rPr>
                <w:rFonts w:ascii="Times New Roman" w:hAnsi="Times New Roman" w:cs="Times New Roman"/>
                <w:sz w:val="20"/>
                <w:szCs w:val="20"/>
                <w:lang w:eastAsia="lv-LV"/>
              </w:rPr>
              <w:t xml:space="preserve">70 543 </w:t>
            </w:r>
            <w:r w:rsidRPr="00786988">
              <w:rPr>
                <w:rFonts w:ascii="Times New Roman" w:hAnsi="Times New Roman" w:cs="Times New Roman"/>
                <w:noProof/>
                <w:sz w:val="20"/>
                <w:szCs w:val="20"/>
              </w:rPr>
              <w:t xml:space="preserve"> personām vienlaikus strādā arī vispārīgajā darba nodokļu režīmā un cik ir pensionāri?</w:t>
            </w:r>
          </w:p>
        </w:tc>
        <w:tc>
          <w:tcPr>
            <w:tcW w:w="4495" w:type="dxa"/>
          </w:tcPr>
          <w:p w14:paraId="376ECBE0" w14:textId="31CF690D" w:rsidR="00910864" w:rsidRPr="00786988" w:rsidRDefault="00910864" w:rsidP="00356E08">
            <w:pPr>
              <w:rPr>
                <w:rFonts w:ascii="Times New Roman" w:hAnsi="Times New Roman" w:cs="Times New Roman"/>
                <w:b/>
                <w:sz w:val="20"/>
                <w:szCs w:val="20"/>
              </w:rPr>
            </w:pPr>
            <w:r w:rsidRPr="00786988">
              <w:rPr>
                <w:rFonts w:ascii="Times New Roman" w:hAnsi="Times New Roman" w:cs="Times New Roman"/>
                <w:b/>
                <w:sz w:val="20"/>
                <w:szCs w:val="20"/>
              </w:rPr>
              <w:t>Ņemts vērā</w:t>
            </w:r>
            <w:r w:rsidR="00FB5A43" w:rsidRPr="00786988">
              <w:rPr>
                <w:rFonts w:ascii="Times New Roman" w:hAnsi="Times New Roman" w:cs="Times New Roman"/>
                <w:b/>
                <w:sz w:val="20"/>
                <w:szCs w:val="20"/>
              </w:rPr>
              <w:t xml:space="preserve"> </w:t>
            </w:r>
          </w:p>
          <w:p w14:paraId="7447FD74" w14:textId="308B8823" w:rsidR="00FB5A43" w:rsidRPr="00786988" w:rsidRDefault="00910864" w:rsidP="00356E08">
            <w:pPr>
              <w:rPr>
                <w:rFonts w:ascii="Times New Roman" w:hAnsi="Times New Roman" w:cs="Times New Roman"/>
                <w:sz w:val="20"/>
                <w:szCs w:val="20"/>
              </w:rPr>
            </w:pPr>
            <w:r w:rsidRPr="00786988">
              <w:rPr>
                <w:rFonts w:ascii="Times New Roman" w:hAnsi="Times New Roman" w:cs="Times New Roman"/>
                <w:sz w:val="20"/>
                <w:szCs w:val="20"/>
              </w:rPr>
              <w:t>P</w:t>
            </w:r>
            <w:r w:rsidR="00FB5A43" w:rsidRPr="00786988">
              <w:rPr>
                <w:rFonts w:ascii="Times New Roman" w:hAnsi="Times New Roman" w:cs="Times New Roman"/>
                <w:sz w:val="20"/>
                <w:szCs w:val="20"/>
              </w:rPr>
              <w:t>recizēta informācija 2.pielikuma 4.3.sadaļā.</w:t>
            </w:r>
          </w:p>
        </w:tc>
      </w:tr>
      <w:tr w:rsidR="00356E08" w:rsidRPr="00786988" w14:paraId="02A7A4B6" w14:textId="77777777" w:rsidTr="007F35E7">
        <w:tc>
          <w:tcPr>
            <w:tcW w:w="3126" w:type="dxa"/>
          </w:tcPr>
          <w:p w14:paraId="478BDB7B" w14:textId="5B6FD353" w:rsidR="00555914" w:rsidRPr="00786988" w:rsidRDefault="00555914" w:rsidP="00356E08">
            <w:pPr>
              <w:rPr>
                <w:rFonts w:ascii="Times New Roman" w:hAnsi="Times New Roman" w:cs="Times New Roman"/>
                <w:sz w:val="20"/>
                <w:szCs w:val="20"/>
              </w:rPr>
            </w:pPr>
            <w:r w:rsidRPr="00786988">
              <w:rPr>
                <w:rFonts w:ascii="Times New Roman" w:hAnsi="Times New Roman" w:cs="Times New Roman"/>
                <w:sz w:val="20"/>
                <w:szCs w:val="20"/>
              </w:rPr>
              <w:t>255.</w:t>
            </w:r>
          </w:p>
          <w:p w14:paraId="2A15C223" w14:textId="77777777" w:rsidR="00356E08" w:rsidRPr="00786988" w:rsidRDefault="00356E08" w:rsidP="00356E08">
            <w:pPr>
              <w:rPr>
                <w:rFonts w:ascii="Times New Roman" w:hAnsi="Times New Roman" w:cs="Times New Roman"/>
                <w:sz w:val="20"/>
                <w:szCs w:val="20"/>
              </w:rPr>
            </w:pPr>
            <w:r w:rsidRPr="00786988">
              <w:rPr>
                <w:rFonts w:ascii="Times New Roman" w:hAnsi="Times New Roman" w:cs="Times New Roman"/>
                <w:sz w:val="20"/>
                <w:szCs w:val="20"/>
              </w:rPr>
              <w:t>2.pielikums, 4.4.sadaļa</w:t>
            </w:r>
          </w:p>
        </w:tc>
        <w:tc>
          <w:tcPr>
            <w:tcW w:w="6752" w:type="dxa"/>
          </w:tcPr>
          <w:p w14:paraId="1FC58B4A" w14:textId="77777777" w:rsidR="00356E08" w:rsidRPr="00786988" w:rsidRDefault="00356E08" w:rsidP="00356E08">
            <w:pPr>
              <w:jc w:val="center"/>
              <w:rPr>
                <w:rFonts w:ascii="Times New Roman" w:hAnsi="Times New Roman" w:cs="Times New Roman"/>
                <w:b/>
                <w:sz w:val="20"/>
                <w:szCs w:val="20"/>
              </w:rPr>
            </w:pPr>
            <w:r w:rsidRPr="00786988">
              <w:rPr>
                <w:rFonts w:ascii="Times New Roman" w:hAnsi="Times New Roman" w:cs="Times New Roman"/>
                <w:b/>
                <w:sz w:val="20"/>
                <w:szCs w:val="20"/>
              </w:rPr>
              <w:t>LBAS</w:t>
            </w:r>
          </w:p>
          <w:p w14:paraId="787D4FCD" w14:textId="77777777" w:rsidR="00356E08" w:rsidRPr="00786988" w:rsidRDefault="00356E08" w:rsidP="00356E08">
            <w:pPr>
              <w:jc w:val="both"/>
              <w:rPr>
                <w:rFonts w:ascii="Times New Roman" w:hAnsi="Times New Roman" w:cs="Times New Roman"/>
                <w:b/>
                <w:sz w:val="20"/>
                <w:szCs w:val="20"/>
              </w:rPr>
            </w:pPr>
            <w:r w:rsidRPr="00786988">
              <w:rPr>
                <w:rFonts w:ascii="Times New Roman" w:hAnsi="Times New Roman" w:cs="Times New Roman"/>
                <w:color w:val="000000"/>
                <w:sz w:val="20"/>
                <w:szCs w:val="20"/>
                <w:lang w:eastAsia="lv-LV" w:bidi="lv-LV"/>
              </w:rPr>
              <w:lastRenderedPageBreak/>
              <w:t xml:space="preserve">2020.gadā LBAS veica pētījumu "Darba un privātās dzīves līdzsvarošanas praktiskie risinājumi" ar Eiropas Komisijas programmas "Tiesības, vienlīdzība un pilsonība" 2014,-2020.gadam atbalstu. Vienā no pētījuma secinājumiem ir izteikts priekšlikums, ka: "Izvērtējot Latvijas regulējumā nostiprināmo aprūpētāja atvaļinājuma ilgumu ārvalstu prakses kontekstā, Direktīvas prasība par piecām darba dienām var tikt pagarināta līdz 10 darba dienām. Savukārt vērtējot aprūpētāja atvaļinājuma samaksas ārvalstu prakses, redzams, ka īsu termiņu gadījumā, uz ko attiecināms arī priekšlikums par 10 darba dienām, atvaļinājumu parasti apmaksā darba devējs (piemēram, Lielbritānija), savukārt garu atvaļinājumu gadījumā tas var būt arī sociālās apdrošināšanas budžeta maksājums (līdzīgi slimības pabalstam). Tādējādi, ieviešot Direktīvas prasības Latvijā, atbalstāmais risinājums ir darba devēja apmaksāts aprūpētāja atvaļinājums vismaz piecu darba dienu apmērā gadā. Ņemot vērā līdzšinējo darba tiesību praksi attiecībā uz papildatvaļinājumu par bērniem piešķiršanu un apmaksu, piecu darba dienu gadījumā aprūpētāja atvaļinājums būtu jāapmaksā darba devējam 100% apmērā, saglabājot darbinieka vidējo izpeļņu. Ievērojot ārvalstu labo praksi par ilgāka aprūpētāja atvaļinājuma piešķiršanu, izskatāms ir arī priekšlikums, ka darbiniekam ir tiesības uz 10 darba dienu ilgu aprūpētāja atvaļinājumu, saņemot 50% no savas vidējās izpeļņas." </w:t>
            </w:r>
            <w:r w:rsidRPr="00786988">
              <w:rPr>
                <w:rStyle w:val="Bodytext2Bold"/>
                <w:rFonts w:ascii="Times New Roman" w:hAnsi="Times New Roman" w:cs="Times New Roman"/>
                <w:sz w:val="20"/>
                <w:szCs w:val="20"/>
              </w:rPr>
              <w:t xml:space="preserve">LBAS lūdz papildināt pamatnostādņu projekta 2.pielikumu (43.lpp.), </w:t>
            </w:r>
            <w:r w:rsidRPr="00786988">
              <w:rPr>
                <w:rFonts w:ascii="Times New Roman" w:hAnsi="Times New Roman" w:cs="Times New Roman"/>
                <w:color w:val="000000"/>
                <w:sz w:val="20"/>
                <w:szCs w:val="20"/>
                <w:lang w:eastAsia="lv-LV" w:bidi="lv-LV"/>
              </w:rPr>
              <w:t>ka darba ņēmēju ieskatā, balstoties uz ārvalstu pieredzi un pētījumā pamatotiem secinājumiem, aprūpētāja atvaļinājums būtu jāapmaksā darba devējam 100% apmērā (saglabājot darbinieka vidējo izpeļņu)</w:t>
            </w:r>
          </w:p>
        </w:tc>
        <w:tc>
          <w:tcPr>
            <w:tcW w:w="4495" w:type="dxa"/>
          </w:tcPr>
          <w:p w14:paraId="692758CF" w14:textId="77777777" w:rsidR="00356E08" w:rsidRPr="00786988" w:rsidRDefault="00910864" w:rsidP="00356E08">
            <w:pPr>
              <w:rPr>
                <w:rFonts w:ascii="Times New Roman" w:hAnsi="Times New Roman" w:cs="Times New Roman"/>
                <w:b/>
                <w:sz w:val="20"/>
                <w:szCs w:val="20"/>
              </w:rPr>
            </w:pPr>
            <w:r w:rsidRPr="00786988">
              <w:rPr>
                <w:rFonts w:ascii="Times New Roman" w:hAnsi="Times New Roman" w:cs="Times New Roman"/>
                <w:b/>
                <w:sz w:val="20"/>
                <w:szCs w:val="20"/>
              </w:rPr>
              <w:lastRenderedPageBreak/>
              <w:t>Nav ņemts vērā</w:t>
            </w:r>
          </w:p>
          <w:p w14:paraId="7A6B54F8" w14:textId="4CD5C596" w:rsidR="00910864" w:rsidRPr="00786988" w:rsidRDefault="00910864" w:rsidP="00910864">
            <w:pPr>
              <w:jc w:val="both"/>
              <w:rPr>
                <w:rFonts w:ascii="Times New Roman" w:hAnsi="Times New Roman" w:cs="Times New Roman"/>
                <w:sz w:val="20"/>
                <w:szCs w:val="20"/>
              </w:rPr>
            </w:pPr>
            <w:r w:rsidRPr="00786988">
              <w:rPr>
                <w:rFonts w:ascii="Times New Roman" w:hAnsi="Times New Roman" w:cs="Times New Roman"/>
                <w:sz w:val="20"/>
                <w:szCs w:val="20"/>
              </w:rPr>
              <w:lastRenderedPageBreak/>
              <w:t>Tā kā nav noslēgušās diskusijas un pieņemts lēmums par konkrētiem direktīvas normu pārņemšanas mehānismiem Latvijā un tiek analizēti vairāki iespējamie varianti un to finanšu ietekme, atbalsts vienai vai otrai alternatīvai netiks iekļauts situācijas aprakstā.</w:t>
            </w:r>
          </w:p>
        </w:tc>
      </w:tr>
      <w:tr w:rsidR="00356E08" w:rsidRPr="00786988" w14:paraId="3A76EB09" w14:textId="77777777" w:rsidTr="007F35E7">
        <w:tc>
          <w:tcPr>
            <w:tcW w:w="3126" w:type="dxa"/>
          </w:tcPr>
          <w:p w14:paraId="6C0B0897" w14:textId="2586E86C" w:rsidR="00555914" w:rsidRPr="00786988" w:rsidRDefault="00555914" w:rsidP="00356E08">
            <w:pPr>
              <w:rPr>
                <w:rFonts w:ascii="Times New Roman" w:hAnsi="Times New Roman" w:cs="Times New Roman"/>
                <w:sz w:val="20"/>
                <w:szCs w:val="20"/>
              </w:rPr>
            </w:pPr>
            <w:r w:rsidRPr="00786988">
              <w:rPr>
                <w:rFonts w:ascii="Times New Roman" w:hAnsi="Times New Roman" w:cs="Times New Roman"/>
                <w:sz w:val="20"/>
                <w:szCs w:val="20"/>
              </w:rPr>
              <w:lastRenderedPageBreak/>
              <w:t>256.</w:t>
            </w:r>
          </w:p>
          <w:p w14:paraId="74667BE8" w14:textId="77777777" w:rsidR="00356E08" w:rsidRPr="00786988" w:rsidRDefault="00356E08" w:rsidP="00356E08">
            <w:pPr>
              <w:rPr>
                <w:rFonts w:ascii="Times New Roman" w:hAnsi="Times New Roman" w:cs="Times New Roman"/>
                <w:sz w:val="20"/>
                <w:szCs w:val="20"/>
              </w:rPr>
            </w:pPr>
            <w:r w:rsidRPr="00786988">
              <w:rPr>
                <w:rFonts w:ascii="Times New Roman" w:hAnsi="Times New Roman" w:cs="Times New Roman"/>
                <w:sz w:val="20"/>
                <w:szCs w:val="20"/>
              </w:rPr>
              <w:t>2.pielikums, 4.4.sadaļa</w:t>
            </w:r>
          </w:p>
        </w:tc>
        <w:tc>
          <w:tcPr>
            <w:tcW w:w="6752" w:type="dxa"/>
          </w:tcPr>
          <w:p w14:paraId="1AAC706B" w14:textId="77777777" w:rsidR="00356E08" w:rsidRPr="00786988" w:rsidRDefault="00356E08" w:rsidP="00356E08">
            <w:pPr>
              <w:jc w:val="center"/>
              <w:rPr>
                <w:rFonts w:ascii="Times New Roman" w:hAnsi="Times New Roman" w:cs="Times New Roman"/>
                <w:b/>
                <w:sz w:val="20"/>
                <w:szCs w:val="20"/>
              </w:rPr>
            </w:pPr>
            <w:r w:rsidRPr="00786988">
              <w:rPr>
                <w:rFonts w:ascii="Times New Roman" w:hAnsi="Times New Roman" w:cs="Times New Roman"/>
                <w:b/>
                <w:sz w:val="20"/>
                <w:szCs w:val="20"/>
              </w:rPr>
              <w:t>VM</w:t>
            </w:r>
          </w:p>
          <w:p w14:paraId="64616A19" w14:textId="77777777" w:rsidR="00356E08" w:rsidRPr="00786988" w:rsidRDefault="00356E08" w:rsidP="00356E08">
            <w:pPr>
              <w:jc w:val="both"/>
              <w:rPr>
                <w:rFonts w:ascii="Times New Roman" w:eastAsia="Times New Roman" w:hAnsi="Times New Roman" w:cs="Times New Roman"/>
                <w:color w:val="000000"/>
                <w:sz w:val="20"/>
                <w:szCs w:val="20"/>
              </w:rPr>
            </w:pPr>
            <w:r w:rsidRPr="00786988">
              <w:rPr>
                <w:rFonts w:ascii="Times New Roman" w:eastAsia="Times New Roman" w:hAnsi="Times New Roman" w:cs="Times New Roman"/>
                <w:color w:val="000000"/>
                <w:sz w:val="20"/>
                <w:szCs w:val="20"/>
                <w:bdr w:val="none" w:sz="0" w:space="0" w:color="auto" w:frame="1"/>
                <w:shd w:val="clear" w:color="auto" w:fill="FFFFFF"/>
              </w:rPr>
              <w:t xml:space="preserve">Precizēt situācijas aprakstā informāciju par darbnespējas lapu apmaksas pieaugumu. Vispirms jānošķir apmaksas pieaugums no DNL skaita, jo tam ir atšķirīgi iemesli virknē gadījumu. Apmaksas pieaugums ir saistīts ne tikai ar DNL skaitu, bet arī ar vidējā atalgojuma izmaiņām tautsaimniecībā, ēnu ekonomikas apkarošanas rezultātiem </w:t>
            </w:r>
            <w:proofErr w:type="spellStart"/>
            <w:r w:rsidRPr="00786988">
              <w:rPr>
                <w:rFonts w:ascii="Times New Roman" w:eastAsia="Times New Roman" w:hAnsi="Times New Roman" w:cs="Times New Roman"/>
                <w:color w:val="000000"/>
                <w:sz w:val="20"/>
                <w:szCs w:val="20"/>
                <w:bdr w:val="none" w:sz="0" w:space="0" w:color="auto" w:frame="1"/>
                <w:shd w:val="clear" w:color="auto" w:fill="FFFFFF"/>
              </w:rPr>
              <w:t>utml</w:t>
            </w:r>
            <w:proofErr w:type="spellEnd"/>
            <w:r w:rsidRPr="00786988">
              <w:rPr>
                <w:rFonts w:ascii="Times New Roman" w:eastAsia="Times New Roman" w:hAnsi="Times New Roman" w:cs="Times New Roman"/>
                <w:color w:val="000000"/>
                <w:sz w:val="20"/>
                <w:szCs w:val="20"/>
                <w:bdr w:val="none" w:sz="0" w:space="0" w:color="auto" w:frame="1"/>
                <w:shd w:val="clear" w:color="auto" w:fill="FFFFFF"/>
              </w:rPr>
              <w:t>. Savukārt DNL skaita pieaugums ir saistīts, piemēram, ar pensionēšanās vecuma izmaiņām, jo cilvēki  pirms pensijas vecumā saskaras ar hroniskām saslimšanām, lielāku veselības aprūpes pakalpojumu patēriņu un dēļ nodarbinātības nepieciešams DNL, kā darba kavējumu attaisnojošs apliecinājums. Turklāt jāņem vērā, ka tiek attīstīta veselības aprūpes pakalpojumu pieejamība, kas ietver arī jaunus valsts apmaksātus pakalpojumus, piemēram, palielinot valsts apmaksātas kataraktas operācijas pieauga DNL skaits tieši dažādām acu saslimšanām.</w:t>
            </w:r>
            <w:r w:rsidRPr="00786988">
              <w:rPr>
                <w:rFonts w:ascii="Times New Roman" w:eastAsia="Times New Roman" w:hAnsi="Times New Roman" w:cs="Times New Roman"/>
                <w:color w:val="000000"/>
                <w:sz w:val="20"/>
                <w:szCs w:val="20"/>
              </w:rPr>
              <w:t> </w:t>
            </w:r>
          </w:p>
        </w:tc>
        <w:tc>
          <w:tcPr>
            <w:tcW w:w="4495" w:type="dxa"/>
          </w:tcPr>
          <w:p w14:paraId="3E9A8C24" w14:textId="2B820E64" w:rsidR="00910864" w:rsidRPr="00786988" w:rsidRDefault="00910864" w:rsidP="00FB5A43">
            <w:pPr>
              <w:rPr>
                <w:rFonts w:ascii="Times New Roman" w:hAnsi="Times New Roman" w:cs="Times New Roman"/>
                <w:b/>
                <w:sz w:val="20"/>
                <w:szCs w:val="20"/>
              </w:rPr>
            </w:pPr>
            <w:r w:rsidRPr="00786988">
              <w:rPr>
                <w:rFonts w:ascii="Times New Roman" w:hAnsi="Times New Roman" w:cs="Times New Roman"/>
                <w:b/>
                <w:sz w:val="20"/>
                <w:szCs w:val="20"/>
              </w:rPr>
              <w:t>Ņemts vērā</w:t>
            </w:r>
            <w:r w:rsidR="00FB5A43" w:rsidRPr="00786988">
              <w:rPr>
                <w:rFonts w:ascii="Times New Roman" w:hAnsi="Times New Roman" w:cs="Times New Roman"/>
                <w:b/>
                <w:sz w:val="20"/>
                <w:szCs w:val="20"/>
              </w:rPr>
              <w:t xml:space="preserve"> </w:t>
            </w:r>
          </w:p>
          <w:p w14:paraId="083027E3" w14:textId="6A7B63EA" w:rsidR="00FB5A43" w:rsidRPr="00786988" w:rsidRDefault="00910864" w:rsidP="00FB5A43">
            <w:pPr>
              <w:rPr>
                <w:rFonts w:ascii="Times New Roman" w:hAnsi="Times New Roman" w:cs="Times New Roman"/>
                <w:sz w:val="20"/>
                <w:szCs w:val="20"/>
              </w:rPr>
            </w:pPr>
            <w:r w:rsidRPr="00786988">
              <w:rPr>
                <w:rFonts w:ascii="Times New Roman" w:hAnsi="Times New Roman" w:cs="Times New Roman"/>
                <w:sz w:val="20"/>
                <w:szCs w:val="20"/>
              </w:rPr>
              <w:t>P</w:t>
            </w:r>
            <w:r w:rsidR="00FB5A43" w:rsidRPr="00786988">
              <w:rPr>
                <w:rFonts w:ascii="Times New Roman" w:hAnsi="Times New Roman" w:cs="Times New Roman"/>
                <w:sz w:val="20"/>
                <w:szCs w:val="20"/>
              </w:rPr>
              <w:t>recizēta informācija 2.pielikuma 4.4.sadaļā.</w:t>
            </w:r>
          </w:p>
        </w:tc>
      </w:tr>
      <w:tr w:rsidR="00356E08" w:rsidRPr="00786988" w14:paraId="364DADE8" w14:textId="77777777" w:rsidTr="007F35E7">
        <w:tc>
          <w:tcPr>
            <w:tcW w:w="3126" w:type="dxa"/>
          </w:tcPr>
          <w:p w14:paraId="327D95F0" w14:textId="16EDF062" w:rsidR="00555914" w:rsidRPr="00786988" w:rsidRDefault="00555914" w:rsidP="00356E08">
            <w:pPr>
              <w:rPr>
                <w:rFonts w:ascii="Times New Roman" w:hAnsi="Times New Roman" w:cs="Times New Roman"/>
                <w:sz w:val="20"/>
                <w:szCs w:val="20"/>
              </w:rPr>
            </w:pPr>
            <w:r w:rsidRPr="00786988">
              <w:rPr>
                <w:rFonts w:ascii="Times New Roman" w:hAnsi="Times New Roman" w:cs="Times New Roman"/>
                <w:sz w:val="20"/>
                <w:szCs w:val="20"/>
              </w:rPr>
              <w:t>257.</w:t>
            </w:r>
          </w:p>
          <w:p w14:paraId="7F237B40" w14:textId="77777777" w:rsidR="00356E08" w:rsidRPr="00786988" w:rsidRDefault="00356E08" w:rsidP="00356E08">
            <w:pPr>
              <w:rPr>
                <w:rFonts w:ascii="Times New Roman" w:hAnsi="Times New Roman" w:cs="Times New Roman"/>
                <w:sz w:val="20"/>
                <w:szCs w:val="20"/>
              </w:rPr>
            </w:pPr>
            <w:r w:rsidRPr="00786988">
              <w:rPr>
                <w:rFonts w:ascii="Times New Roman" w:hAnsi="Times New Roman" w:cs="Times New Roman"/>
                <w:sz w:val="20"/>
                <w:szCs w:val="20"/>
              </w:rPr>
              <w:t>2.pielikums, 4.6.1.sadaļa</w:t>
            </w:r>
          </w:p>
        </w:tc>
        <w:tc>
          <w:tcPr>
            <w:tcW w:w="6752" w:type="dxa"/>
          </w:tcPr>
          <w:p w14:paraId="0F3C554B" w14:textId="77777777" w:rsidR="00356E08" w:rsidRPr="00786988" w:rsidRDefault="00356E08" w:rsidP="00356E08">
            <w:pPr>
              <w:jc w:val="center"/>
              <w:rPr>
                <w:rFonts w:ascii="Times New Roman" w:hAnsi="Times New Roman" w:cs="Times New Roman"/>
                <w:b/>
                <w:sz w:val="20"/>
                <w:szCs w:val="20"/>
              </w:rPr>
            </w:pPr>
            <w:r w:rsidRPr="00786988">
              <w:rPr>
                <w:rFonts w:ascii="Times New Roman" w:hAnsi="Times New Roman" w:cs="Times New Roman"/>
                <w:b/>
                <w:sz w:val="20"/>
                <w:szCs w:val="20"/>
              </w:rPr>
              <w:t>PKC</w:t>
            </w:r>
          </w:p>
          <w:p w14:paraId="18A0C849" w14:textId="77777777" w:rsidR="00356E08" w:rsidRPr="00786988" w:rsidRDefault="00356E08" w:rsidP="00356E08">
            <w:pPr>
              <w:jc w:val="both"/>
              <w:rPr>
                <w:rFonts w:ascii="Times New Roman" w:hAnsi="Times New Roman" w:cs="Times New Roman"/>
                <w:sz w:val="20"/>
                <w:szCs w:val="20"/>
              </w:rPr>
            </w:pPr>
            <w:r w:rsidRPr="00786988">
              <w:rPr>
                <w:rFonts w:ascii="Times New Roman" w:hAnsi="Times New Roman" w:cs="Times New Roman"/>
                <w:color w:val="212121"/>
                <w:sz w:val="20"/>
                <w:szCs w:val="20"/>
                <w:shd w:val="clear" w:color="auto" w:fill="FFFFFF"/>
              </w:rPr>
              <w:t>Priekšlikums papildināt par COVID-19 ietekmi un risinājumiem</w:t>
            </w:r>
          </w:p>
        </w:tc>
        <w:tc>
          <w:tcPr>
            <w:tcW w:w="4495" w:type="dxa"/>
          </w:tcPr>
          <w:p w14:paraId="6B30482C" w14:textId="12C58561" w:rsidR="00356E08" w:rsidRPr="00786988" w:rsidRDefault="00910864" w:rsidP="00910864">
            <w:pPr>
              <w:rPr>
                <w:rFonts w:ascii="Times New Roman" w:hAnsi="Times New Roman" w:cs="Times New Roman"/>
                <w:b/>
                <w:sz w:val="20"/>
                <w:szCs w:val="20"/>
              </w:rPr>
            </w:pPr>
            <w:r w:rsidRPr="00786988">
              <w:rPr>
                <w:rFonts w:ascii="Times New Roman" w:hAnsi="Times New Roman" w:cs="Times New Roman"/>
                <w:b/>
                <w:sz w:val="20"/>
                <w:szCs w:val="20"/>
              </w:rPr>
              <w:t>Ņemts vērā</w:t>
            </w:r>
          </w:p>
        </w:tc>
      </w:tr>
      <w:tr w:rsidR="00356E08" w:rsidRPr="00786988" w14:paraId="5D1FADE9" w14:textId="77777777" w:rsidTr="007F35E7">
        <w:tc>
          <w:tcPr>
            <w:tcW w:w="3126" w:type="dxa"/>
          </w:tcPr>
          <w:p w14:paraId="412B8B0F" w14:textId="3E82A5C7" w:rsidR="00555914" w:rsidRPr="00786988" w:rsidRDefault="00555914" w:rsidP="00356E08">
            <w:pPr>
              <w:rPr>
                <w:rFonts w:ascii="Times New Roman" w:hAnsi="Times New Roman" w:cs="Times New Roman"/>
                <w:sz w:val="20"/>
                <w:szCs w:val="20"/>
              </w:rPr>
            </w:pPr>
            <w:r w:rsidRPr="00786988">
              <w:rPr>
                <w:rFonts w:ascii="Times New Roman" w:hAnsi="Times New Roman" w:cs="Times New Roman"/>
                <w:sz w:val="20"/>
                <w:szCs w:val="20"/>
              </w:rPr>
              <w:t>258.</w:t>
            </w:r>
          </w:p>
          <w:p w14:paraId="5D1562BD" w14:textId="77777777" w:rsidR="00356E08" w:rsidRPr="00786988" w:rsidRDefault="00356E08" w:rsidP="00356E08">
            <w:pPr>
              <w:rPr>
                <w:rFonts w:ascii="Times New Roman" w:hAnsi="Times New Roman" w:cs="Times New Roman"/>
                <w:sz w:val="20"/>
                <w:szCs w:val="20"/>
              </w:rPr>
            </w:pPr>
            <w:r w:rsidRPr="00786988">
              <w:rPr>
                <w:rFonts w:ascii="Times New Roman" w:hAnsi="Times New Roman" w:cs="Times New Roman"/>
                <w:sz w:val="20"/>
                <w:szCs w:val="20"/>
              </w:rPr>
              <w:t>2.pielikums, 5.3.sadaļa</w:t>
            </w:r>
          </w:p>
        </w:tc>
        <w:tc>
          <w:tcPr>
            <w:tcW w:w="6752" w:type="dxa"/>
          </w:tcPr>
          <w:p w14:paraId="1879D51D" w14:textId="77777777" w:rsidR="00356E08" w:rsidRPr="00786988" w:rsidRDefault="00356E08" w:rsidP="00356E08">
            <w:pPr>
              <w:jc w:val="center"/>
              <w:rPr>
                <w:rFonts w:ascii="Times New Roman" w:hAnsi="Times New Roman" w:cs="Times New Roman"/>
                <w:b/>
                <w:sz w:val="20"/>
                <w:szCs w:val="20"/>
              </w:rPr>
            </w:pPr>
            <w:r w:rsidRPr="00786988">
              <w:rPr>
                <w:rFonts w:ascii="Times New Roman" w:hAnsi="Times New Roman" w:cs="Times New Roman"/>
                <w:b/>
                <w:sz w:val="20"/>
                <w:szCs w:val="20"/>
              </w:rPr>
              <w:t>LBAS</w:t>
            </w:r>
          </w:p>
          <w:p w14:paraId="14F174F5" w14:textId="77777777" w:rsidR="00356E08" w:rsidRPr="00786988" w:rsidRDefault="00356E08" w:rsidP="00356E08">
            <w:pPr>
              <w:pStyle w:val="Bodytext20"/>
              <w:shd w:val="clear" w:color="auto" w:fill="auto"/>
              <w:tabs>
                <w:tab w:val="left" w:pos="833"/>
              </w:tabs>
              <w:spacing w:before="0" w:after="56" w:line="240" w:lineRule="auto"/>
              <w:ind w:right="320" w:firstLine="0"/>
              <w:jc w:val="both"/>
              <w:rPr>
                <w:rFonts w:ascii="Times New Roman" w:hAnsi="Times New Roman" w:cs="Times New Roman"/>
                <w:sz w:val="20"/>
                <w:szCs w:val="20"/>
              </w:rPr>
            </w:pPr>
            <w:r w:rsidRPr="00786988">
              <w:rPr>
                <w:rFonts w:ascii="Times New Roman" w:hAnsi="Times New Roman" w:cs="Times New Roman"/>
                <w:color w:val="000000"/>
                <w:sz w:val="20"/>
                <w:szCs w:val="20"/>
                <w:lang w:eastAsia="lv-LV" w:bidi="lv-LV"/>
              </w:rPr>
              <w:t xml:space="preserve">LBAS nepiekrīt apgalvojumam: "Lai nodrošinātu, ka pensiju sistēma </w:t>
            </w:r>
            <w:r w:rsidRPr="00786988">
              <w:rPr>
                <w:rFonts w:ascii="Times New Roman" w:hAnsi="Times New Roman" w:cs="Times New Roman"/>
                <w:color w:val="000000"/>
                <w:sz w:val="20"/>
                <w:szCs w:val="20"/>
                <w:lang w:eastAsia="lv-LV" w:bidi="lv-LV"/>
              </w:rPr>
              <w:lastRenderedPageBreak/>
              <w:t>ilgtermiņā spēj sniegt adekvātu atbalstu un nodrošināt stabilu ienākumu atvietojumu pensijas vecuma iedzīvotājiem, būs nepieciešama pensionēšanās vecuma un iemaksu stāža pārskatīšana pēc 2025.gada." (pamatnostādņu projekta 2.pielikums 61.lpp.).</w:t>
            </w:r>
          </w:p>
          <w:p w14:paraId="0E20900E" w14:textId="77777777" w:rsidR="00356E08" w:rsidRPr="00786988" w:rsidRDefault="00356E08" w:rsidP="00356E08">
            <w:pPr>
              <w:pStyle w:val="Bodytext20"/>
              <w:shd w:val="clear" w:color="auto" w:fill="auto"/>
              <w:spacing w:before="0" w:after="60" w:line="240" w:lineRule="auto"/>
              <w:ind w:right="320" w:firstLine="0"/>
              <w:jc w:val="both"/>
              <w:rPr>
                <w:rFonts w:ascii="Times New Roman" w:hAnsi="Times New Roman" w:cs="Times New Roman"/>
                <w:sz w:val="20"/>
                <w:szCs w:val="20"/>
              </w:rPr>
            </w:pPr>
            <w:r w:rsidRPr="00786988">
              <w:rPr>
                <w:rFonts w:ascii="Times New Roman" w:hAnsi="Times New Roman" w:cs="Times New Roman"/>
                <w:color w:val="000000"/>
                <w:sz w:val="20"/>
                <w:szCs w:val="20"/>
                <w:lang w:eastAsia="lv-LV" w:bidi="lv-LV"/>
              </w:rPr>
              <w:t xml:space="preserve">Būtiskākais pensionēšanās vecuma noteikšanā ir tāds rādītājs kā "veselīga mūža ilgums". Speciālisti uzskata, ka, ignorējot veselīga mūža ilgumu, rezultātā var nonākt pie ļoti zemas </w:t>
            </w:r>
            <w:proofErr w:type="spellStart"/>
            <w:r w:rsidRPr="00786988">
              <w:rPr>
                <w:rFonts w:ascii="Times New Roman" w:hAnsi="Times New Roman" w:cs="Times New Roman"/>
                <w:color w:val="000000"/>
                <w:sz w:val="20"/>
                <w:szCs w:val="20"/>
                <w:lang w:eastAsia="lv-LV" w:bidi="lv-LV"/>
              </w:rPr>
              <w:t>atdeves</w:t>
            </w:r>
            <w:proofErr w:type="spellEnd"/>
            <w:r w:rsidRPr="00786988">
              <w:rPr>
                <w:rFonts w:ascii="Times New Roman" w:hAnsi="Times New Roman" w:cs="Times New Roman"/>
                <w:color w:val="000000"/>
                <w:sz w:val="20"/>
                <w:szCs w:val="20"/>
                <w:lang w:eastAsia="lv-LV" w:bidi="lv-LV"/>
              </w:rPr>
              <w:t xml:space="preserve"> darba tirgū un sociālām problēmām. Saskaņā ar Pasaules Veselības organizācijas datiem un Pasaules attīstības indikatoriem vidējais veselīgas dzīves ilgums Latvijā vien ir 66,2 gadi (62,4 gadi vīriešiem un 69,5 gadi sievietēm).</w:t>
            </w:r>
            <w:r w:rsidRPr="00786988">
              <w:rPr>
                <w:rFonts w:ascii="Times New Roman" w:hAnsi="Times New Roman" w:cs="Times New Roman"/>
                <w:color w:val="000000"/>
                <w:sz w:val="20"/>
                <w:szCs w:val="20"/>
                <w:vertAlign w:val="superscript"/>
                <w:lang w:eastAsia="lv-LV" w:bidi="lv-LV"/>
              </w:rPr>
              <w:footnoteReference w:id="6"/>
            </w:r>
            <w:r w:rsidRPr="00786988">
              <w:rPr>
                <w:rFonts w:ascii="Times New Roman" w:hAnsi="Times New Roman" w:cs="Times New Roman"/>
                <w:color w:val="000000"/>
                <w:sz w:val="20"/>
                <w:szCs w:val="20"/>
                <w:lang w:eastAsia="lv-LV" w:bidi="lv-LV"/>
              </w:rPr>
              <w:t xml:space="preserve"> Taču, vērtējot faktisko veselīgas dzīves ilgumu saskaņā ar </w:t>
            </w:r>
            <w:proofErr w:type="spellStart"/>
            <w:r w:rsidRPr="00786988">
              <w:rPr>
                <w:rStyle w:val="Bodytext2Italic"/>
                <w:rFonts w:ascii="Times New Roman" w:hAnsi="Times New Roman" w:cs="Times New Roman"/>
                <w:sz w:val="20"/>
                <w:szCs w:val="20"/>
                <w:lang w:val="lv-LV"/>
              </w:rPr>
              <w:t>Eurostat</w:t>
            </w:r>
            <w:proofErr w:type="spellEnd"/>
            <w:r w:rsidRPr="00786988">
              <w:rPr>
                <w:rFonts w:ascii="Times New Roman" w:hAnsi="Times New Roman" w:cs="Times New Roman"/>
                <w:color w:val="000000"/>
                <w:sz w:val="20"/>
                <w:szCs w:val="20"/>
                <w:lang w:bidi="en-US"/>
              </w:rPr>
              <w:t xml:space="preserve"> </w:t>
            </w:r>
            <w:r w:rsidRPr="00786988">
              <w:rPr>
                <w:rFonts w:ascii="Times New Roman" w:hAnsi="Times New Roman" w:cs="Times New Roman"/>
                <w:color w:val="000000"/>
                <w:sz w:val="20"/>
                <w:szCs w:val="20"/>
                <w:lang w:eastAsia="lv-LV" w:bidi="lv-LV"/>
              </w:rPr>
              <w:t>datiem, 2018.gadā tie bija 52,3 gadi (sievietēm 53,7 gadi un vīriešiem 51 gadi).</w:t>
            </w:r>
          </w:p>
          <w:p w14:paraId="124333A5" w14:textId="77777777" w:rsidR="00356E08" w:rsidRPr="00786988" w:rsidRDefault="00356E08" w:rsidP="00356E08">
            <w:pPr>
              <w:pStyle w:val="Bodytext20"/>
              <w:shd w:val="clear" w:color="auto" w:fill="auto"/>
              <w:spacing w:before="0" w:line="240" w:lineRule="auto"/>
              <w:ind w:right="320" w:firstLine="0"/>
              <w:jc w:val="both"/>
              <w:rPr>
                <w:rFonts w:ascii="Times New Roman" w:hAnsi="Times New Roman" w:cs="Times New Roman"/>
                <w:sz w:val="20"/>
                <w:szCs w:val="20"/>
              </w:rPr>
            </w:pPr>
            <w:r w:rsidRPr="00786988">
              <w:rPr>
                <w:rFonts w:ascii="Times New Roman" w:hAnsi="Times New Roman" w:cs="Times New Roman"/>
                <w:color w:val="000000"/>
                <w:sz w:val="20"/>
                <w:szCs w:val="20"/>
                <w:lang w:eastAsia="lv-LV" w:bidi="lv-LV"/>
              </w:rPr>
              <w:t>Turklāt Latvijā ir viens no augstākajiem rādītajiem (otrs augstākais aiz Igaunijas) to personu īpatsvars, kuru vajadzības pēc veselības aprūpes netiek nodrošinātas, proti, 11.1% iedzīvotāju vecumā 16 un vairāk gadu 2018.gadā ziņoja, ka nav tikušas nodrošinātas viņu vajadzības pēc</w:t>
            </w:r>
            <w:r w:rsidRPr="00786988">
              <w:rPr>
                <w:rFonts w:ascii="Times New Roman" w:hAnsi="Times New Roman" w:cs="Times New Roman"/>
                <w:sz w:val="20"/>
                <w:szCs w:val="20"/>
              </w:rPr>
              <w:t xml:space="preserve"> </w:t>
            </w:r>
            <w:r w:rsidRPr="00786988">
              <w:rPr>
                <w:rFonts w:ascii="Times New Roman" w:hAnsi="Times New Roman" w:cs="Times New Roman"/>
                <w:color w:val="000000"/>
                <w:sz w:val="20"/>
                <w:szCs w:val="20"/>
                <w:lang w:eastAsia="lv-LV" w:bidi="lv-LV"/>
              </w:rPr>
              <w:t>veselības pārbaudes vai ārstēšanas, vidēji ES-28 tie bija 3,2%. Veselības aprūpei paredzētie 4,10% ir gandrīz divreiz mazāk nekā vidēji ES-27 (vidēji ES-27 tie ir 7%, mazāki izdevumi no kopējiem valdības izdevumiem ir tikai Kiprai (2,7% no IKP 2018.gadā).</w:t>
            </w:r>
          </w:p>
          <w:p w14:paraId="3720EA27" w14:textId="77777777" w:rsidR="00356E08" w:rsidRPr="00786988" w:rsidRDefault="00356E08" w:rsidP="00356E08">
            <w:pPr>
              <w:pStyle w:val="Bodytext50"/>
              <w:shd w:val="clear" w:color="auto" w:fill="auto"/>
              <w:spacing w:before="0" w:after="0" w:line="240" w:lineRule="auto"/>
              <w:ind w:right="340" w:firstLine="0"/>
              <w:rPr>
                <w:rFonts w:ascii="Times New Roman" w:hAnsi="Times New Roman" w:cs="Times New Roman"/>
                <w:color w:val="000000"/>
                <w:sz w:val="20"/>
                <w:szCs w:val="20"/>
                <w:lang w:eastAsia="lv-LV" w:bidi="lv-LV"/>
              </w:rPr>
            </w:pPr>
            <w:r w:rsidRPr="00786988">
              <w:rPr>
                <w:rStyle w:val="Bodytext5NotBold"/>
                <w:rFonts w:ascii="Times New Roman" w:hAnsi="Times New Roman" w:cs="Times New Roman"/>
                <w:b/>
                <w:bCs/>
                <w:sz w:val="20"/>
                <w:szCs w:val="20"/>
              </w:rPr>
              <w:t xml:space="preserve">Iepriekš minētais ietekmē un nosaka pensionēšanas vecumu, </w:t>
            </w:r>
            <w:r w:rsidRPr="00786988">
              <w:rPr>
                <w:rFonts w:ascii="Times New Roman" w:hAnsi="Times New Roman" w:cs="Times New Roman"/>
                <w:color w:val="000000"/>
                <w:sz w:val="20"/>
                <w:szCs w:val="20"/>
                <w:lang w:eastAsia="lv-LV" w:bidi="lv-LV"/>
              </w:rPr>
              <w:t>attiecīgi lūdzam papildināt tekstu ar atsauci uz veselīga mūža ilgumu Latvijā un veselības aprūpes galvenajiem izaicinājumiem.</w:t>
            </w:r>
          </w:p>
          <w:p w14:paraId="04C3B044" w14:textId="77777777" w:rsidR="00356E08" w:rsidRPr="00786988" w:rsidRDefault="00356E08" w:rsidP="00356E08">
            <w:pPr>
              <w:pStyle w:val="Bodytext50"/>
              <w:shd w:val="clear" w:color="auto" w:fill="auto"/>
              <w:spacing w:before="0" w:after="0" w:line="240" w:lineRule="auto"/>
              <w:ind w:right="340" w:firstLine="0"/>
              <w:rPr>
                <w:rFonts w:ascii="Times New Roman" w:hAnsi="Times New Roman" w:cs="Times New Roman"/>
                <w:b w:val="0"/>
                <w:sz w:val="20"/>
                <w:szCs w:val="20"/>
              </w:rPr>
            </w:pPr>
            <w:r w:rsidRPr="00786988">
              <w:rPr>
                <w:rFonts w:ascii="Times New Roman" w:hAnsi="Times New Roman" w:cs="Times New Roman"/>
                <w:b w:val="0"/>
                <w:color w:val="000000"/>
                <w:sz w:val="20"/>
                <w:szCs w:val="20"/>
                <w:lang w:eastAsia="lv-LV" w:bidi="lv-LV"/>
              </w:rPr>
              <w:t xml:space="preserve">Kaut arī adekvāta sociālā nodrošinājuma nodrošināšana vecumdienās ir komplekss risinājums, viens no sistēmas uzlabojumiem ir arī veicināt senioru nodarbinātību vecumdienās. Kaut arī Latvijā gados vecāku cilvēku vecuma grupā 60 līdz 64 gadi nodarbinātība ir virs vidējā ES (71,6% Latvijā iepretim 66,5% vidēji ES-27), šķērslis adekvātiem ienākumiem vecumdienās ir ienākumu no atalgota darba samazināšanās vidēji darba tirgū līdz ar vecumu. Saskaņā ar </w:t>
            </w:r>
            <w:proofErr w:type="spellStart"/>
            <w:r w:rsidRPr="00786988">
              <w:rPr>
                <w:rFonts w:ascii="Times New Roman" w:hAnsi="Times New Roman" w:cs="Times New Roman"/>
                <w:b w:val="0"/>
                <w:color w:val="000000"/>
                <w:sz w:val="20"/>
                <w:szCs w:val="20"/>
                <w:lang w:eastAsia="lv-LV" w:bidi="lv-LV"/>
              </w:rPr>
              <w:t>Fontes</w:t>
            </w:r>
            <w:proofErr w:type="spellEnd"/>
            <w:r w:rsidRPr="00786988">
              <w:rPr>
                <w:rFonts w:ascii="Times New Roman" w:hAnsi="Times New Roman" w:cs="Times New Roman"/>
                <w:b w:val="0"/>
                <w:color w:val="000000"/>
                <w:sz w:val="20"/>
                <w:szCs w:val="20"/>
                <w:lang w:eastAsia="lv-LV" w:bidi="lv-LV"/>
              </w:rPr>
              <w:t xml:space="preserve"> vispārējā atalgojuma pētījuma datiem, visaugstākais atalgojums darba tirgū tiek sasniegts vecumā 42-43 gadi, pēc tam atalgojumam līdz ar vecumu samazinoties</w:t>
            </w:r>
            <w:r w:rsidRPr="00786988">
              <w:rPr>
                <w:rFonts w:ascii="Times New Roman" w:hAnsi="Times New Roman" w:cs="Times New Roman"/>
                <w:b w:val="0"/>
                <w:color w:val="000000"/>
                <w:sz w:val="20"/>
                <w:szCs w:val="20"/>
                <w:vertAlign w:val="superscript"/>
                <w:lang w:eastAsia="lv-LV" w:bidi="lv-LV"/>
              </w:rPr>
              <w:footnoteReference w:id="7"/>
            </w:r>
            <w:r w:rsidRPr="00786988">
              <w:rPr>
                <w:rFonts w:ascii="Times New Roman" w:hAnsi="Times New Roman" w:cs="Times New Roman"/>
                <w:b w:val="0"/>
                <w:color w:val="000000"/>
                <w:sz w:val="20"/>
                <w:szCs w:val="20"/>
                <w:lang w:eastAsia="lv-LV" w:bidi="lv-LV"/>
              </w:rPr>
              <w:t xml:space="preserve">. Tas var ietekmēt arī pensijas apmēru, jo pirmspensijas periodā samazinās ienākumi un attiecīgi arī iemaksas pensijas apdrošināšanai. </w:t>
            </w:r>
            <w:r w:rsidRPr="00786988">
              <w:rPr>
                <w:rStyle w:val="Bodytext2Bold"/>
                <w:rFonts w:ascii="Times New Roman" w:hAnsi="Times New Roman" w:cs="Times New Roman"/>
                <w:b/>
                <w:sz w:val="20"/>
                <w:szCs w:val="20"/>
              </w:rPr>
              <w:t>Lūdzam papildināt tekstu ar atsauci uz darba samaksas atšķirībām paaudžu griezumā.</w:t>
            </w:r>
          </w:p>
        </w:tc>
        <w:tc>
          <w:tcPr>
            <w:tcW w:w="4495" w:type="dxa"/>
          </w:tcPr>
          <w:p w14:paraId="1B5EA0FD" w14:textId="77777777" w:rsidR="00910864" w:rsidRPr="00786988" w:rsidRDefault="00D04034" w:rsidP="00910864">
            <w:pPr>
              <w:rPr>
                <w:rFonts w:ascii="Times New Roman" w:hAnsi="Times New Roman" w:cs="Times New Roman"/>
                <w:sz w:val="20"/>
                <w:szCs w:val="20"/>
              </w:rPr>
            </w:pPr>
            <w:r w:rsidRPr="00786988">
              <w:rPr>
                <w:rFonts w:ascii="Times New Roman" w:hAnsi="Times New Roman" w:cs="Times New Roman"/>
                <w:b/>
                <w:sz w:val="20"/>
                <w:szCs w:val="20"/>
              </w:rPr>
              <w:lastRenderedPageBreak/>
              <w:t>Ņemts vērā</w:t>
            </w:r>
            <w:r w:rsidRPr="00786988">
              <w:rPr>
                <w:rFonts w:ascii="Times New Roman" w:hAnsi="Times New Roman" w:cs="Times New Roman"/>
                <w:sz w:val="20"/>
                <w:szCs w:val="20"/>
              </w:rPr>
              <w:t xml:space="preserve"> </w:t>
            </w:r>
          </w:p>
          <w:p w14:paraId="624DC8DD" w14:textId="1852C269" w:rsidR="00D04034" w:rsidRPr="00786988" w:rsidRDefault="00910864" w:rsidP="00910864">
            <w:pPr>
              <w:rPr>
                <w:rFonts w:ascii="Times New Roman" w:hAnsi="Times New Roman" w:cs="Times New Roman"/>
                <w:sz w:val="20"/>
                <w:szCs w:val="20"/>
              </w:rPr>
            </w:pPr>
            <w:r w:rsidRPr="00786988">
              <w:rPr>
                <w:rFonts w:ascii="Times New Roman" w:hAnsi="Times New Roman" w:cs="Times New Roman"/>
                <w:sz w:val="20"/>
                <w:szCs w:val="20"/>
              </w:rPr>
              <w:t>P</w:t>
            </w:r>
            <w:r w:rsidR="00D04034" w:rsidRPr="00786988">
              <w:rPr>
                <w:rFonts w:ascii="Times New Roman" w:hAnsi="Times New Roman" w:cs="Times New Roman"/>
                <w:sz w:val="20"/>
                <w:szCs w:val="20"/>
              </w:rPr>
              <w:t>apildināta informācija 2.pielikuma 5.3.sadaļā</w:t>
            </w:r>
          </w:p>
        </w:tc>
      </w:tr>
      <w:tr w:rsidR="00356E08" w:rsidRPr="00786988" w14:paraId="3BEEA35A" w14:textId="77777777" w:rsidTr="007F35E7">
        <w:tc>
          <w:tcPr>
            <w:tcW w:w="3126" w:type="dxa"/>
          </w:tcPr>
          <w:p w14:paraId="351E8947" w14:textId="6F85354B" w:rsidR="00555914" w:rsidRPr="00786988" w:rsidRDefault="00555914" w:rsidP="00356E08">
            <w:pPr>
              <w:rPr>
                <w:rFonts w:ascii="Times New Roman" w:hAnsi="Times New Roman" w:cs="Times New Roman"/>
                <w:sz w:val="20"/>
                <w:szCs w:val="20"/>
              </w:rPr>
            </w:pPr>
            <w:r w:rsidRPr="00786988">
              <w:rPr>
                <w:rFonts w:ascii="Times New Roman" w:hAnsi="Times New Roman" w:cs="Times New Roman"/>
                <w:sz w:val="20"/>
                <w:szCs w:val="20"/>
              </w:rPr>
              <w:lastRenderedPageBreak/>
              <w:t>259.</w:t>
            </w:r>
          </w:p>
          <w:p w14:paraId="235FA581" w14:textId="77777777" w:rsidR="00356E08" w:rsidRPr="00786988" w:rsidRDefault="00356E08" w:rsidP="00356E08">
            <w:pPr>
              <w:rPr>
                <w:rFonts w:ascii="Times New Roman" w:hAnsi="Times New Roman" w:cs="Times New Roman"/>
                <w:sz w:val="20"/>
                <w:szCs w:val="20"/>
              </w:rPr>
            </w:pPr>
            <w:r w:rsidRPr="00786988">
              <w:rPr>
                <w:rFonts w:ascii="Times New Roman" w:hAnsi="Times New Roman" w:cs="Times New Roman"/>
                <w:sz w:val="20"/>
                <w:szCs w:val="20"/>
              </w:rPr>
              <w:t>2.pielikums, 5.4.sadaļa</w:t>
            </w:r>
          </w:p>
        </w:tc>
        <w:tc>
          <w:tcPr>
            <w:tcW w:w="6752" w:type="dxa"/>
          </w:tcPr>
          <w:p w14:paraId="275D01E2" w14:textId="77777777" w:rsidR="00356E08" w:rsidRPr="00786988" w:rsidRDefault="00356E08" w:rsidP="00356E08">
            <w:pPr>
              <w:jc w:val="center"/>
              <w:rPr>
                <w:rFonts w:ascii="Times New Roman" w:hAnsi="Times New Roman" w:cs="Times New Roman"/>
                <w:b/>
                <w:sz w:val="20"/>
                <w:szCs w:val="20"/>
              </w:rPr>
            </w:pPr>
            <w:r w:rsidRPr="00786988">
              <w:rPr>
                <w:rFonts w:ascii="Times New Roman" w:hAnsi="Times New Roman" w:cs="Times New Roman"/>
                <w:b/>
                <w:sz w:val="20"/>
                <w:szCs w:val="20"/>
              </w:rPr>
              <w:t>IeM</w:t>
            </w:r>
          </w:p>
          <w:p w14:paraId="361E0189" w14:textId="77777777" w:rsidR="00356E08" w:rsidRPr="00786988" w:rsidRDefault="00356E08" w:rsidP="00356E08">
            <w:pPr>
              <w:jc w:val="both"/>
              <w:rPr>
                <w:rFonts w:ascii="Times New Roman" w:hAnsi="Times New Roman" w:cs="Times New Roman"/>
                <w:sz w:val="20"/>
                <w:szCs w:val="20"/>
              </w:rPr>
            </w:pPr>
            <w:r w:rsidRPr="00786988">
              <w:rPr>
                <w:rFonts w:ascii="Times New Roman" w:hAnsi="Times New Roman" w:cs="Times New Roman"/>
                <w:sz w:val="20"/>
                <w:szCs w:val="20"/>
              </w:rPr>
              <w:t>Iekšlietu ministrija secina, ka Pamatnostādņu projekta 2. pielikumā “Esošās situācijas raksturojums un galvenie izaicinājumi” sadaļā “5.4. Izdienas pensijas” ietvertā informācija ir aktualizēts Labklājības ministrijas 2017. gadā izstrādātā informatīvā ziņojuma “Par izdienas pensiju politikas sakārtošanu” saturs. Šajā sakarā norādām, ka atbilstoši Ministra prezidenta 2020. gada 15. jūnija rezolūcijai Nr. 7.8.5./2020-DOC-1446-1132, labklājības ministrei uzdots iepazīties ar Saeimas Sociālo un darba lietu komisijas 2020.gada 5.jūnija vēstuli par izdienas pensiju sistēmas pilnveidošanu un aktualizēt informatīvo ziņojumu “Par izdienas pensiju politikas sakārtošanu” (turpmāk – informatīvais ziņojums) izskatīšanai Ministru kabineta sēdē. Līdz ar to nepieciešams precizēt Pamatnostādņu projekta 2. pielikuma 69. lappusē norādīto informāciju, ka attiecīgā informatīvā ziņojuma virzība uz Ministru kabinetu netika atbalstīta. Turklāt, ievērojot to, ka informatīvā ziņojuma un Pamatnostādņu projekta 2. pielikumā “Esošās situācijas raksturojums un galvenie izaicinājumi” sadaļā “5.4. Izdienas pensijas” ietvertā informācija saturiski pārklājas, Pamatnostādņu projektā būtu jānorāda, vai tiek paredzēta informatīvā ziņojuma turpmāka virzība.</w:t>
            </w:r>
          </w:p>
          <w:p w14:paraId="382DB4B8" w14:textId="77777777" w:rsidR="00356E08" w:rsidRPr="00786988" w:rsidRDefault="00356E08" w:rsidP="00356E08">
            <w:pPr>
              <w:jc w:val="both"/>
              <w:rPr>
                <w:rFonts w:ascii="Times New Roman" w:hAnsi="Times New Roman" w:cs="Times New Roman"/>
                <w:sz w:val="20"/>
                <w:szCs w:val="20"/>
              </w:rPr>
            </w:pPr>
            <w:r w:rsidRPr="00786988">
              <w:rPr>
                <w:rFonts w:ascii="Times New Roman" w:hAnsi="Times New Roman" w:cs="Times New Roman"/>
                <w:sz w:val="20"/>
                <w:szCs w:val="20"/>
              </w:rPr>
              <w:tab/>
              <w:t xml:space="preserve">Atšķirībā no informatīvā ziņojuma, Pamatnostādņu projektā un tā 2. pielikumā nav iezīmētas konkrētas veicamās darbības izdienas pensiju sistēmas pārskatīšanai un pilnveidošanai. Pamatnostādņu projekta 4.sadaļas 5.pasākums ir vispārīgi formulēts, paredzot uzdevumu nodrošināt izdienas pensiju shēmu atbilstību vispārējiem valsts sociālās apdrošināšanas principiem un valsts pensiju politikai. Minētais dod institūcijām plašas iespējas izvēlēties risinājumus to pārziņā esošo izdienas pensiju sistēmu tiesiskā regulējuma pilnveidošanai, taču šādi formulēta uzdevuma izpilde negarantē iecerētā mērķa sasniegšanu – līdzvērtīgu kritēriju noteikšana un vienādu principu piemērošana izdienas pensiju nodrošināšanā personām, kuras atrodas vienādos vai salīdzināmos apstākļos. </w:t>
            </w:r>
          </w:p>
          <w:p w14:paraId="4C7AC96A" w14:textId="77777777" w:rsidR="00356E08" w:rsidRPr="00786988" w:rsidRDefault="00356E08" w:rsidP="00356E08">
            <w:pPr>
              <w:ind w:firstLine="720"/>
              <w:jc w:val="both"/>
              <w:rPr>
                <w:rFonts w:ascii="Times New Roman" w:hAnsi="Times New Roman" w:cs="Times New Roman"/>
                <w:sz w:val="20"/>
                <w:szCs w:val="20"/>
              </w:rPr>
            </w:pPr>
            <w:r w:rsidRPr="00786988">
              <w:rPr>
                <w:rFonts w:ascii="Times New Roman" w:hAnsi="Times New Roman" w:cs="Times New Roman"/>
                <w:sz w:val="20"/>
                <w:szCs w:val="20"/>
              </w:rPr>
              <w:t>Vēršam uzmanību uz to, ka informatīvajā ziņojumā bija apkopoti institūciju, t.sk. Iekšlietu ministrijas, viedokļi attiecībā uz izdienas pensijas piešķiršanas mērķi, izdienas pensijas ietekmi uz konkrētās nozares attīstību un veiktajām izmaiņām saistībā ar izdienas pensiju piešķiršanu, aprēķināšanu un izmaksu. Iekšlietu ministrija, sniedzot atbildi uz Labklājības ministrijas 2020.gada  6.jūlija vēstuli Nr. 34-2-0101/999 “Par Ministru prezidenta 2020.gada 15.jūnija rezolūcijas Nr.7.8.5./2020-DOC-1446-1132 izpildi” norādīja, ka jautājums par izdienas pensijām nevar tikt skatīts atrauti no pārējiem ar dienesta gaitu, sociālajām garantijām un atalgojumu saistītajiem jautājumiem. Tādēļ jebkādām izmaiņām izdienas pensijas sistēmā ir jānotiek kompleksi ar būtisku atalgojuma paaugstināšanu.</w:t>
            </w:r>
          </w:p>
          <w:p w14:paraId="1D8DC7CB" w14:textId="77777777" w:rsidR="00356E08" w:rsidRPr="00786988" w:rsidRDefault="00356E08" w:rsidP="00356E08">
            <w:pPr>
              <w:ind w:firstLine="720"/>
              <w:jc w:val="both"/>
              <w:rPr>
                <w:rFonts w:ascii="Times New Roman" w:hAnsi="Times New Roman" w:cs="Times New Roman"/>
                <w:sz w:val="20"/>
                <w:szCs w:val="20"/>
              </w:rPr>
            </w:pPr>
            <w:r w:rsidRPr="00786988">
              <w:rPr>
                <w:rFonts w:ascii="Times New Roman" w:hAnsi="Times New Roman" w:cs="Times New Roman"/>
                <w:sz w:val="20"/>
                <w:szCs w:val="20"/>
              </w:rPr>
              <w:lastRenderedPageBreak/>
              <w:t>Iekšlietu ministrijas ieskatā Pamatnostādņu projekta 4.sadaļas 5. pasākums piedāvātajā redakcijā un īstenošanas termiņā ir tikai viens no to pasākumu kompleksa, kas būtu veicami, lai nodrošinātu pāreju uz citādiem izdienas pensiju sistēmas funkcionēšanas nosacījumiem, vai arī ieviestu alternatīvus kompensējošos mehānismus. Vienlaikus šāda pāreja jāveic pakāpeniski, nepasliktinot ilgstoši Iekšlietu ministrijas sistēmas iestāžu dienestā esošo amatpersonu ar speciālajām dienesta pakāpēm sociālās garantijas, un mazinot riskus, ka dienestu masveidā pamet pieredzējušas amatpersonas, kuru izdiena sasniedz 20 un vairāk gadu.</w:t>
            </w:r>
          </w:p>
        </w:tc>
        <w:tc>
          <w:tcPr>
            <w:tcW w:w="4495" w:type="dxa"/>
          </w:tcPr>
          <w:p w14:paraId="2BF4142F" w14:textId="2BA7DA53" w:rsidR="00356E08" w:rsidRPr="00786988" w:rsidRDefault="00910864" w:rsidP="00356E08">
            <w:pPr>
              <w:rPr>
                <w:rFonts w:ascii="Times New Roman" w:hAnsi="Times New Roman" w:cs="Times New Roman"/>
                <w:b/>
                <w:sz w:val="20"/>
                <w:szCs w:val="20"/>
              </w:rPr>
            </w:pPr>
            <w:r w:rsidRPr="00786988">
              <w:rPr>
                <w:rFonts w:ascii="Times New Roman" w:hAnsi="Times New Roman" w:cs="Times New Roman"/>
                <w:b/>
                <w:sz w:val="20"/>
                <w:szCs w:val="20"/>
              </w:rPr>
              <w:lastRenderedPageBreak/>
              <w:t>Daļēji ņemts vērā</w:t>
            </w:r>
          </w:p>
          <w:p w14:paraId="4DB7197A" w14:textId="77777777" w:rsidR="00D04034" w:rsidRPr="00786988" w:rsidRDefault="00D04034" w:rsidP="00D04034">
            <w:pPr>
              <w:jc w:val="both"/>
              <w:rPr>
                <w:rFonts w:ascii="Times New Roman" w:hAnsi="Times New Roman" w:cs="Times New Roman"/>
                <w:sz w:val="20"/>
                <w:szCs w:val="20"/>
              </w:rPr>
            </w:pPr>
            <w:r w:rsidRPr="00786988">
              <w:rPr>
                <w:rFonts w:ascii="Times New Roman" w:hAnsi="Times New Roman" w:cs="Times New Roman"/>
                <w:sz w:val="20"/>
                <w:szCs w:val="20"/>
              </w:rPr>
              <w:t>Ņemot vērā Valsts kontroles secinājumus par izdienas pensijām un to slogu valsts budžetam, pēc Ministru prezidenta uzdevuma  Labklājības ministrija  aktualizēja informatīvo ziņojumu “Par izdienas pensiju politikas sakārtošanu” un 12.08.2020. iesniedza aktualizēto ziņojumu Valsts kancelejā.</w:t>
            </w:r>
          </w:p>
          <w:p w14:paraId="04594553" w14:textId="77777777" w:rsidR="00D04034" w:rsidRPr="00786988" w:rsidRDefault="00D04034" w:rsidP="00D04034">
            <w:pPr>
              <w:rPr>
                <w:rFonts w:ascii="Times New Roman" w:hAnsi="Times New Roman" w:cs="Times New Roman"/>
                <w:sz w:val="20"/>
                <w:szCs w:val="20"/>
              </w:rPr>
            </w:pPr>
          </w:p>
          <w:p w14:paraId="6FC5391F" w14:textId="77777777" w:rsidR="00D04034" w:rsidRPr="00786988" w:rsidRDefault="00D04034" w:rsidP="00D04034">
            <w:pPr>
              <w:jc w:val="both"/>
              <w:rPr>
                <w:rFonts w:ascii="Times New Roman" w:hAnsi="Times New Roman" w:cs="Times New Roman"/>
                <w:sz w:val="20"/>
                <w:szCs w:val="20"/>
              </w:rPr>
            </w:pPr>
            <w:r w:rsidRPr="00786988">
              <w:rPr>
                <w:rFonts w:ascii="Times New Roman" w:hAnsi="Times New Roman" w:cs="Times New Roman"/>
                <w:sz w:val="20"/>
                <w:szCs w:val="20"/>
              </w:rPr>
              <w:t>5.uzdevums precizēts, lai detalizētāk atspoguļotu plānoto rīcību izdienas pensiju pārskatīšanā:</w:t>
            </w:r>
          </w:p>
          <w:p w14:paraId="633679E1" w14:textId="7C2D4E66" w:rsidR="00D04034" w:rsidRPr="00786988" w:rsidRDefault="00D04034" w:rsidP="00D04034">
            <w:pPr>
              <w:jc w:val="both"/>
              <w:rPr>
                <w:rFonts w:ascii="Times New Roman" w:hAnsi="Times New Roman" w:cs="Times New Roman"/>
                <w:sz w:val="20"/>
                <w:szCs w:val="20"/>
              </w:rPr>
            </w:pPr>
            <w:r w:rsidRPr="00786988">
              <w:rPr>
                <w:rFonts w:ascii="Times New Roman" w:hAnsi="Times New Roman" w:cs="Times New Roman"/>
                <w:sz w:val="20"/>
                <w:szCs w:val="20"/>
              </w:rPr>
              <w:t>“</w:t>
            </w:r>
            <w:r w:rsidRPr="00786988">
              <w:rPr>
                <w:rFonts w:ascii="Times New Roman" w:eastAsia="Times New Roman" w:hAnsi="Times New Roman" w:cs="Times New Roman"/>
                <w:sz w:val="20"/>
                <w:szCs w:val="20"/>
              </w:rPr>
              <w:t>Nodrošināt izdienas pensiju shēmu atbilstību vispārējiem valsts sociālās apdrošināšanas principiem un valsts pensiju politikai, izstrādājot tādu centralizētu izdienas pensiju politiku un normatīvo regulējumu, kas: 1) ievēro tiesisko paļāvību esošiem izdienas pensiju saņēmējiem;  2) sadala izdienas pensijas saņēmējus a) grupā, kuriem nodrošina iespēju pārkvalificēties un b) grupā, kuriem nodrošina iespēju pārkvalificēties un kompensē (reālu) paaugstinātu risku dzīvībai un veselībai; 3) izslēdz personas, kuru darba specifika neatbilst minētajiem mērķiem; 4) nosaka, ka visām izdienas pensijām jābūt terminētām; 5) nosaka katrai profesiju (amatu) grupai vienotus izdienas pensijas ieguves un aprēķina kritērijus.</w:t>
            </w:r>
          </w:p>
        </w:tc>
      </w:tr>
      <w:tr w:rsidR="00356E08" w:rsidRPr="00786988" w14:paraId="4ADFCC25" w14:textId="77777777" w:rsidTr="007F35E7">
        <w:tc>
          <w:tcPr>
            <w:tcW w:w="3126" w:type="dxa"/>
          </w:tcPr>
          <w:p w14:paraId="645A698B" w14:textId="7B8FD787" w:rsidR="00555914" w:rsidRPr="00786988" w:rsidRDefault="00555914" w:rsidP="00356E08">
            <w:pPr>
              <w:rPr>
                <w:rFonts w:ascii="Times New Roman" w:hAnsi="Times New Roman" w:cs="Times New Roman"/>
                <w:sz w:val="20"/>
                <w:szCs w:val="20"/>
              </w:rPr>
            </w:pPr>
            <w:r w:rsidRPr="00786988">
              <w:rPr>
                <w:rFonts w:ascii="Times New Roman" w:hAnsi="Times New Roman" w:cs="Times New Roman"/>
                <w:sz w:val="20"/>
                <w:szCs w:val="20"/>
              </w:rPr>
              <w:lastRenderedPageBreak/>
              <w:t>260.</w:t>
            </w:r>
          </w:p>
          <w:p w14:paraId="4CFD7BC7" w14:textId="77777777" w:rsidR="00356E08" w:rsidRPr="00786988" w:rsidRDefault="00356E08" w:rsidP="00356E08">
            <w:pPr>
              <w:rPr>
                <w:rFonts w:ascii="Times New Roman" w:hAnsi="Times New Roman" w:cs="Times New Roman"/>
                <w:sz w:val="20"/>
                <w:szCs w:val="20"/>
              </w:rPr>
            </w:pPr>
            <w:r w:rsidRPr="00786988">
              <w:rPr>
                <w:rFonts w:ascii="Times New Roman" w:hAnsi="Times New Roman" w:cs="Times New Roman"/>
                <w:sz w:val="20"/>
                <w:szCs w:val="20"/>
              </w:rPr>
              <w:t>2.pielikums, 5.4.sadaļa</w:t>
            </w:r>
          </w:p>
        </w:tc>
        <w:tc>
          <w:tcPr>
            <w:tcW w:w="6752" w:type="dxa"/>
          </w:tcPr>
          <w:p w14:paraId="33825118" w14:textId="77777777" w:rsidR="00356E08" w:rsidRPr="00786988" w:rsidRDefault="00356E08" w:rsidP="00356E08">
            <w:pPr>
              <w:jc w:val="center"/>
              <w:rPr>
                <w:rFonts w:ascii="Times New Roman" w:hAnsi="Times New Roman" w:cs="Times New Roman"/>
                <w:b/>
                <w:sz w:val="20"/>
                <w:szCs w:val="20"/>
              </w:rPr>
            </w:pPr>
            <w:r w:rsidRPr="00786988">
              <w:rPr>
                <w:rFonts w:ascii="Times New Roman" w:hAnsi="Times New Roman" w:cs="Times New Roman"/>
                <w:b/>
                <w:sz w:val="20"/>
                <w:szCs w:val="20"/>
              </w:rPr>
              <w:t>LBAS</w:t>
            </w:r>
          </w:p>
          <w:p w14:paraId="296DCA5B" w14:textId="77777777" w:rsidR="00356E08" w:rsidRPr="00786988" w:rsidRDefault="00356E08" w:rsidP="00356E08">
            <w:pPr>
              <w:pStyle w:val="Bodytext20"/>
              <w:shd w:val="clear" w:color="auto" w:fill="auto"/>
              <w:tabs>
                <w:tab w:val="left" w:pos="870"/>
              </w:tabs>
              <w:spacing w:before="0" w:after="56" w:line="240" w:lineRule="auto"/>
              <w:ind w:right="340" w:firstLine="0"/>
              <w:jc w:val="both"/>
              <w:rPr>
                <w:rFonts w:ascii="Times New Roman" w:hAnsi="Times New Roman" w:cs="Times New Roman"/>
                <w:sz w:val="20"/>
                <w:szCs w:val="20"/>
              </w:rPr>
            </w:pPr>
            <w:r w:rsidRPr="00786988">
              <w:rPr>
                <w:rFonts w:ascii="Times New Roman" w:hAnsi="Times New Roman" w:cs="Times New Roman"/>
                <w:color w:val="000000"/>
                <w:sz w:val="20"/>
                <w:szCs w:val="20"/>
                <w:lang w:eastAsia="lv-LV" w:bidi="lv-LV"/>
              </w:rPr>
              <w:t>LBAS nepiekrīt, apgalvojumam, ka "Izdienas pensiju neatbilstība valsts pensiju politikas un apdrošināšanas sistēmas pamatprincipiem, demogrāfiskajām un darba tirgus attīstības tendencēm, valsts budžeta finansiālajām iespējām, kā arī atšķirīgas attieksmes radīšana pret personām vienādos vai salīdzināmos apstākļos" (pamatnostādņu projekta 2.pielikums 69.lpp.). Tostarp ir norādīts, ka viens no rekomendētajiem pasākumiem ir pārkvalifikācijas iespējas (68.lpp.).</w:t>
            </w:r>
          </w:p>
          <w:p w14:paraId="73F8C738" w14:textId="77777777" w:rsidR="00356E08" w:rsidRPr="00786988" w:rsidRDefault="00356E08" w:rsidP="00356E08">
            <w:pPr>
              <w:pStyle w:val="Bodytext20"/>
              <w:shd w:val="clear" w:color="auto" w:fill="auto"/>
              <w:spacing w:before="0" w:after="60" w:line="240" w:lineRule="auto"/>
              <w:ind w:right="340" w:firstLine="0"/>
              <w:jc w:val="both"/>
              <w:rPr>
                <w:rFonts w:ascii="Times New Roman" w:hAnsi="Times New Roman" w:cs="Times New Roman"/>
                <w:sz w:val="20"/>
                <w:szCs w:val="20"/>
              </w:rPr>
            </w:pPr>
            <w:r w:rsidRPr="00786988">
              <w:rPr>
                <w:rStyle w:val="Bodytext2Bold"/>
                <w:rFonts w:ascii="Times New Roman" w:hAnsi="Times New Roman" w:cs="Times New Roman"/>
                <w:sz w:val="20"/>
                <w:szCs w:val="20"/>
              </w:rPr>
              <w:t xml:space="preserve">Lūdzam pamatnostādņu projektā norādīt Satversmes tiesas sprieduma lietā Nr. 2006-13-0103 secinājumu, </w:t>
            </w:r>
            <w:r w:rsidRPr="00786988">
              <w:rPr>
                <w:rFonts w:ascii="Times New Roman" w:hAnsi="Times New Roman" w:cs="Times New Roman"/>
                <w:color w:val="000000"/>
                <w:sz w:val="20"/>
                <w:szCs w:val="20"/>
                <w:lang w:eastAsia="lv-LV" w:bidi="lv-LV"/>
              </w:rPr>
              <w:t>ka: "personai, kura pensionējas īsi pirms vispārējā pensijas vecuma sasniegšanas, izdienas pensijai jānodrošina pienācīga iztika, jo varbūtība, ka persona šajā vecumā pārkvalificēsies, ir minimāla". Turklāt jāņem vērā, ka Latvijā darba tirgus nevar piedāvāt neierobežotas nodarbinātības iespējas atbilstoši iepriekš gūtajiem ienākumiem, darba apstākļiem un citiem nosacījumiem.</w:t>
            </w:r>
          </w:p>
          <w:p w14:paraId="29FF9818" w14:textId="71258DDF" w:rsidR="00356E08" w:rsidRPr="00786988" w:rsidRDefault="00356E08" w:rsidP="00356E08">
            <w:pPr>
              <w:pStyle w:val="Bodytext20"/>
              <w:shd w:val="clear" w:color="auto" w:fill="auto"/>
              <w:spacing w:before="0" w:after="60" w:line="240" w:lineRule="auto"/>
              <w:ind w:right="340" w:firstLine="0"/>
              <w:jc w:val="both"/>
              <w:rPr>
                <w:rFonts w:ascii="Times New Roman" w:hAnsi="Times New Roman" w:cs="Times New Roman"/>
                <w:sz w:val="20"/>
                <w:szCs w:val="20"/>
              </w:rPr>
            </w:pPr>
            <w:r w:rsidRPr="00786988">
              <w:rPr>
                <w:rFonts w:ascii="Times New Roman" w:hAnsi="Times New Roman" w:cs="Times New Roman"/>
                <w:color w:val="000000"/>
                <w:sz w:val="20"/>
                <w:szCs w:val="20"/>
                <w:lang w:eastAsia="lv-LV" w:bidi="lv-LV"/>
              </w:rPr>
              <w:t>Arodbiedrību ieskatā izdienas pensiju sistēma ir jāpilnveido, taču tā ir jāvērtē no cita skatu punkta. Galvenā problēma LBAS ieskatā ir</w:t>
            </w:r>
            <w:r w:rsidR="00D04034" w:rsidRPr="00786988">
              <w:rPr>
                <w:rFonts w:ascii="Times New Roman" w:hAnsi="Times New Roman" w:cs="Times New Roman"/>
                <w:color w:val="000000"/>
                <w:sz w:val="20"/>
                <w:szCs w:val="20"/>
                <w:lang w:eastAsia="lv-LV" w:bidi="lv-LV"/>
              </w:rPr>
              <w:t xml:space="preserve"> </w:t>
            </w:r>
            <w:r w:rsidRPr="00786988">
              <w:rPr>
                <w:rFonts w:ascii="Times New Roman" w:hAnsi="Times New Roman" w:cs="Times New Roman"/>
                <w:color w:val="000000"/>
                <w:sz w:val="20"/>
                <w:szCs w:val="20"/>
                <w:lang w:eastAsia="lv-LV" w:bidi="lv-LV"/>
              </w:rPr>
              <w:t xml:space="preserve">tā, ka darbinieki nesaņem cienīgu algu un sociālās garantijas, un tā ir valsts atbildība. Darba samaksai un sociālajām garantijām ir jābūt tādām, lai nebūtu nepieciešams t.s. atliktais darba samaksas maksājums. Tā, piemēram, ugunsdzēsēja vidējais atalgojums 2020.gada maijā bija 6,21 </w:t>
            </w:r>
            <w:proofErr w:type="spellStart"/>
            <w:r w:rsidRPr="00786988">
              <w:rPr>
                <w:rFonts w:ascii="Times New Roman" w:hAnsi="Times New Roman" w:cs="Times New Roman"/>
                <w:color w:val="000000"/>
                <w:sz w:val="20"/>
                <w:szCs w:val="20"/>
                <w:lang w:eastAsia="lv-LV" w:bidi="lv-LV"/>
              </w:rPr>
              <w:t>euro</w:t>
            </w:r>
            <w:proofErr w:type="spellEnd"/>
            <w:r w:rsidRPr="00786988">
              <w:rPr>
                <w:rFonts w:ascii="Times New Roman" w:hAnsi="Times New Roman" w:cs="Times New Roman"/>
                <w:color w:val="000000"/>
                <w:sz w:val="20"/>
                <w:szCs w:val="20"/>
                <w:lang w:eastAsia="lv-LV" w:bidi="lv-LV"/>
              </w:rPr>
              <w:t xml:space="preserve"> stundā jeb vidēji 944 </w:t>
            </w:r>
            <w:proofErr w:type="spellStart"/>
            <w:r w:rsidRPr="00786988">
              <w:rPr>
                <w:rFonts w:ascii="Times New Roman" w:hAnsi="Times New Roman" w:cs="Times New Roman"/>
                <w:color w:val="000000"/>
                <w:sz w:val="20"/>
                <w:szCs w:val="20"/>
                <w:lang w:eastAsia="lv-LV" w:bidi="lv-LV"/>
              </w:rPr>
              <w:t>euro</w:t>
            </w:r>
            <w:proofErr w:type="spellEnd"/>
            <w:r w:rsidRPr="00786988">
              <w:rPr>
                <w:rFonts w:ascii="Times New Roman" w:hAnsi="Times New Roman" w:cs="Times New Roman"/>
                <w:color w:val="000000"/>
                <w:sz w:val="20"/>
                <w:szCs w:val="20"/>
                <w:lang w:eastAsia="lv-LV" w:bidi="lv-LV"/>
              </w:rPr>
              <w:t xml:space="preserve"> mēnesī, kas ir mazāk nekā vidējā darba samaksa valstī, baletdejotājs vidēji saņēma nedaudz vairāk-7,14 </w:t>
            </w:r>
            <w:proofErr w:type="spellStart"/>
            <w:r w:rsidRPr="00786988">
              <w:rPr>
                <w:rFonts w:ascii="Times New Roman" w:hAnsi="Times New Roman" w:cs="Times New Roman"/>
                <w:color w:val="000000"/>
                <w:sz w:val="20"/>
                <w:szCs w:val="20"/>
                <w:lang w:eastAsia="lv-LV" w:bidi="lv-LV"/>
              </w:rPr>
              <w:t>euro</w:t>
            </w:r>
            <w:proofErr w:type="spellEnd"/>
            <w:r w:rsidRPr="00786988">
              <w:rPr>
                <w:rFonts w:ascii="Times New Roman" w:hAnsi="Times New Roman" w:cs="Times New Roman"/>
                <w:color w:val="000000"/>
                <w:sz w:val="20"/>
                <w:szCs w:val="20"/>
                <w:lang w:eastAsia="lv-LV" w:bidi="lv-LV"/>
              </w:rPr>
              <w:t xml:space="preserve"> stundā, taču nostrādāto stundu skaits vidēji mēnesī bija mazāks (vidēji nesasniedza pilnu slodzi).</w:t>
            </w:r>
          </w:p>
          <w:p w14:paraId="4D7AA829" w14:textId="77777777" w:rsidR="00356E08" w:rsidRPr="00786988" w:rsidRDefault="00356E08" w:rsidP="00356E08">
            <w:pPr>
              <w:pStyle w:val="Bodytext20"/>
              <w:shd w:val="clear" w:color="auto" w:fill="auto"/>
              <w:spacing w:before="0" w:after="60" w:line="240" w:lineRule="auto"/>
              <w:ind w:right="340" w:firstLine="0"/>
              <w:jc w:val="both"/>
              <w:rPr>
                <w:rFonts w:ascii="Times New Roman" w:hAnsi="Times New Roman" w:cs="Times New Roman"/>
                <w:sz w:val="20"/>
                <w:szCs w:val="20"/>
              </w:rPr>
            </w:pPr>
            <w:r w:rsidRPr="00786988">
              <w:rPr>
                <w:rFonts w:ascii="Times New Roman" w:hAnsi="Times New Roman" w:cs="Times New Roman"/>
                <w:color w:val="000000"/>
                <w:sz w:val="20"/>
                <w:szCs w:val="20"/>
                <w:lang w:eastAsia="lv-LV" w:bidi="lv-LV"/>
              </w:rPr>
              <w:t xml:space="preserve">Latvijas Iekšlietu darbinieku arodbiedrība (LIDA) uzsver, ka iekšlietu sistēmas dienesti uz doto brīdi saskaras ne tikai ar jaunu kadru piesaistes grūtībām, bet arī ar problēmām, kas saistās ar jaunu darbinieku noturēšanu dienestā. Daudzas amatpersonas pamet dienestu pirms noteiktā izdienas </w:t>
            </w:r>
            <w:r w:rsidRPr="00786988">
              <w:rPr>
                <w:rFonts w:ascii="Times New Roman" w:hAnsi="Times New Roman" w:cs="Times New Roman"/>
                <w:color w:val="000000"/>
                <w:sz w:val="20"/>
                <w:szCs w:val="20"/>
                <w:lang w:eastAsia="lv-LV" w:bidi="lv-LV"/>
              </w:rPr>
              <w:lastRenderedPageBreak/>
              <w:t>minimuma sasniegšanas</w:t>
            </w:r>
            <w:r w:rsidRPr="00786988">
              <w:rPr>
                <w:rFonts w:ascii="Times New Roman" w:hAnsi="Times New Roman" w:cs="Times New Roman"/>
                <w:color w:val="000000"/>
                <w:sz w:val="20"/>
                <w:szCs w:val="20"/>
                <w:vertAlign w:val="superscript"/>
                <w:lang w:eastAsia="lv-LV" w:bidi="lv-LV"/>
              </w:rPr>
              <w:footnoteReference w:id="8"/>
            </w:r>
            <w:r w:rsidRPr="00786988">
              <w:rPr>
                <w:rFonts w:ascii="Times New Roman" w:hAnsi="Times New Roman" w:cs="Times New Roman"/>
                <w:color w:val="000000"/>
                <w:sz w:val="20"/>
                <w:szCs w:val="20"/>
                <w:lang w:eastAsia="lv-LV" w:bidi="lv-LV"/>
              </w:rPr>
              <w:t>.</w:t>
            </w:r>
          </w:p>
          <w:p w14:paraId="759205C2" w14:textId="77777777" w:rsidR="00356E08" w:rsidRPr="00786988" w:rsidRDefault="00356E08" w:rsidP="00356E08">
            <w:pPr>
              <w:pStyle w:val="Bodytext20"/>
              <w:shd w:val="clear" w:color="auto" w:fill="auto"/>
              <w:spacing w:before="0" w:after="60" w:line="240" w:lineRule="auto"/>
              <w:ind w:right="340" w:firstLine="0"/>
              <w:jc w:val="both"/>
              <w:rPr>
                <w:rFonts w:ascii="Times New Roman" w:hAnsi="Times New Roman" w:cs="Times New Roman"/>
                <w:sz w:val="20"/>
                <w:szCs w:val="20"/>
              </w:rPr>
            </w:pPr>
            <w:r w:rsidRPr="00786988">
              <w:rPr>
                <w:rFonts w:ascii="Times New Roman" w:hAnsi="Times New Roman" w:cs="Times New Roman"/>
                <w:color w:val="000000"/>
                <w:sz w:val="20"/>
                <w:szCs w:val="20"/>
                <w:lang w:eastAsia="lv-LV" w:bidi="lv-LV"/>
              </w:rPr>
              <w:t xml:space="preserve">Ilgtermiņā izdienas pensiju ietekmes novērtēšanai uz budžetu, svarīgāk ir skatīties uz gadā piešķirto izdienas pensijas budžeta daļu, kas 2019. gadā bija 60,5 miljoni eiro. Salīdzinājumam vecuma pensijām 2020.gadam plānoti 2,35 miljardi eiro. </w:t>
            </w:r>
            <w:r w:rsidRPr="00786988">
              <w:rPr>
                <w:rStyle w:val="Bodytext2Bold"/>
                <w:rFonts w:ascii="Times New Roman" w:hAnsi="Times New Roman" w:cs="Times New Roman"/>
                <w:sz w:val="20"/>
                <w:szCs w:val="20"/>
              </w:rPr>
              <w:t xml:space="preserve">Lūdzam papildināt pamatnostādņu projektu ar izdevumiem izdienas pensijām gadā </w:t>
            </w:r>
            <w:r w:rsidRPr="00786988">
              <w:rPr>
                <w:rFonts w:ascii="Times New Roman" w:hAnsi="Times New Roman" w:cs="Times New Roman"/>
                <w:color w:val="000000"/>
                <w:sz w:val="20"/>
                <w:szCs w:val="20"/>
                <w:lang w:eastAsia="lv-LV" w:bidi="lv-LV"/>
              </w:rPr>
              <w:t>salīdzinājumā ar kopējiem izdevumiem valsts pensijām.</w:t>
            </w:r>
          </w:p>
          <w:p w14:paraId="7DF3CDA6" w14:textId="77777777" w:rsidR="00356E08" w:rsidRPr="00786988" w:rsidRDefault="00356E08" w:rsidP="00356E08">
            <w:pPr>
              <w:pStyle w:val="Bodytext20"/>
              <w:shd w:val="clear" w:color="auto" w:fill="auto"/>
              <w:spacing w:before="0" w:line="240" w:lineRule="auto"/>
              <w:ind w:right="340" w:firstLine="0"/>
              <w:jc w:val="both"/>
              <w:rPr>
                <w:rFonts w:ascii="Times New Roman" w:hAnsi="Times New Roman" w:cs="Times New Roman"/>
                <w:sz w:val="20"/>
                <w:szCs w:val="20"/>
              </w:rPr>
            </w:pPr>
            <w:r w:rsidRPr="00786988">
              <w:rPr>
                <w:rFonts w:ascii="Times New Roman" w:hAnsi="Times New Roman" w:cs="Times New Roman"/>
                <w:color w:val="000000"/>
                <w:sz w:val="20"/>
                <w:szCs w:val="20"/>
                <w:lang w:eastAsia="lv-LV" w:bidi="lv-LV"/>
              </w:rPr>
              <w:t>LBAS ieskatā atsauce uz Valsts Kontroles Revīzijas ziņojumu "Vai valsts politika pensiju sistēmas ilgtspējas nodrošināšanai ir efektīva?", konkrēti uz ziņojuma secinājumu, ka: "analīze apliecina</w:t>
            </w:r>
            <w:r w:rsidRPr="00786988">
              <w:rPr>
                <w:rFonts w:ascii="Times New Roman" w:hAnsi="Times New Roman" w:cs="Times New Roman"/>
                <w:sz w:val="20"/>
                <w:szCs w:val="20"/>
              </w:rPr>
              <w:t xml:space="preserve"> </w:t>
            </w:r>
            <w:r w:rsidRPr="00786988">
              <w:rPr>
                <w:rFonts w:ascii="Times New Roman" w:hAnsi="Times New Roman" w:cs="Times New Roman"/>
                <w:color w:val="000000"/>
                <w:sz w:val="20"/>
                <w:szCs w:val="20"/>
                <w:lang w:eastAsia="lv-LV" w:bidi="lv-LV"/>
              </w:rPr>
              <w:t>personas pēc izdienas pensijas saņemšanas spēju iekļauties darba tirgū", neatbilst situācijai, jo nereti izdienas pensiju saņēmēji turpina darba tiesiskās attiecības tā iemesla dēļ, ka izdienas pensiju adekvātums ir nepietiekami zems cienīgiem dzīves apstākļiem (ar atsevišķiem izņēmumiem).</w:t>
            </w:r>
          </w:p>
          <w:p w14:paraId="0D2541FC" w14:textId="77777777" w:rsidR="00356E08" w:rsidRPr="00786988" w:rsidRDefault="00356E08" w:rsidP="00356E08">
            <w:pPr>
              <w:jc w:val="center"/>
              <w:rPr>
                <w:rFonts w:ascii="Times New Roman" w:hAnsi="Times New Roman" w:cs="Times New Roman"/>
                <w:b/>
                <w:sz w:val="20"/>
                <w:szCs w:val="20"/>
              </w:rPr>
            </w:pPr>
          </w:p>
        </w:tc>
        <w:tc>
          <w:tcPr>
            <w:tcW w:w="4495" w:type="dxa"/>
          </w:tcPr>
          <w:p w14:paraId="2E71E8B9" w14:textId="4C9AC3C5" w:rsidR="00D04034" w:rsidRPr="00786988" w:rsidRDefault="00910864" w:rsidP="00D04034">
            <w:pPr>
              <w:rPr>
                <w:rFonts w:ascii="Times New Roman" w:hAnsi="Times New Roman" w:cs="Times New Roman"/>
                <w:b/>
                <w:sz w:val="20"/>
                <w:szCs w:val="20"/>
              </w:rPr>
            </w:pPr>
            <w:r w:rsidRPr="00786988">
              <w:rPr>
                <w:rFonts w:ascii="Times New Roman" w:hAnsi="Times New Roman" w:cs="Times New Roman"/>
                <w:b/>
                <w:sz w:val="20"/>
                <w:szCs w:val="20"/>
              </w:rPr>
              <w:lastRenderedPageBreak/>
              <w:t>Daļēji ņemts vērā</w:t>
            </w:r>
          </w:p>
          <w:p w14:paraId="62F9C8E9" w14:textId="77777777" w:rsidR="00D04034" w:rsidRPr="00786988" w:rsidRDefault="00D04034" w:rsidP="00D04034">
            <w:pPr>
              <w:jc w:val="both"/>
              <w:rPr>
                <w:rFonts w:ascii="Times New Roman" w:hAnsi="Times New Roman" w:cs="Times New Roman"/>
                <w:sz w:val="20"/>
                <w:szCs w:val="20"/>
              </w:rPr>
            </w:pPr>
            <w:r w:rsidRPr="00786988">
              <w:rPr>
                <w:rFonts w:ascii="Times New Roman" w:hAnsi="Times New Roman" w:cs="Times New Roman"/>
                <w:sz w:val="20"/>
                <w:szCs w:val="20"/>
              </w:rPr>
              <w:t>Ņemot vērā Valsts kontroles secinājumus par izdienas pensijām un to slogu valsts budžetam, pēc Ministru prezidenta uzdevuma  Labklājības ministrija  aktualizēja informatīvo ziņojumu “Par izdienas pensiju politikas sakārtošanu” un 12.08.2020. iesniedza aktualizēto ziņojumu Valsts kancelejā.</w:t>
            </w:r>
          </w:p>
          <w:p w14:paraId="239D8C55" w14:textId="77777777" w:rsidR="00D04034" w:rsidRPr="00786988" w:rsidRDefault="00D04034" w:rsidP="00D04034">
            <w:pPr>
              <w:rPr>
                <w:rFonts w:ascii="Times New Roman" w:hAnsi="Times New Roman" w:cs="Times New Roman"/>
                <w:sz w:val="20"/>
                <w:szCs w:val="20"/>
              </w:rPr>
            </w:pPr>
          </w:p>
          <w:p w14:paraId="6E1D4BC1" w14:textId="77777777" w:rsidR="00D04034" w:rsidRPr="00786988" w:rsidRDefault="00D04034" w:rsidP="00D04034">
            <w:pPr>
              <w:jc w:val="both"/>
              <w:rPr>
                <w:rFonts w:ascii="Times New Roman" w:hAnsi="Times New Roman" w:cs="Times New Roman"/>
                <w:sz w:val="20"/>
                <w:szCs w:val="20"/>
              </w:rPr>
            </w:pPr>
            <w:r w:rsidRPr="00786988">
              <w:rPr>
                <w:rFonts w:ascii="Times New Roman" w:hAnsi="Times New Roman" w:cs="Times New Roman"/>
                <w:sz w:val="20"/>
                <w:szCs w:val="20"/>
              </w:rPr>
              <w:t>5.uzdevums precizēts, lai detalizētāk atspoguļotu plānoto rīcību izdienas pensiju pārskatīšanā:</w:t>
            </w:r>
          </w:p>
          <w:p w14:paraId="69610A94" w14:textId="74F011C3" w:rsidR="00356E08" w:rsidRPr="00786988" w:rsidRDefault="00D04034" w:rsidP="00D04034">
            <w:pPr>
              <w:jc w:val="both"/>
              <w:rPr>
                <w:rFonts w:ascii="Times New Roman" w:hAnsi="Times New Roman" w:cs="Times New Roman"/>
                <w:sz w:val="20"/>
                <w:szCs w:val="20"/>
              </w:rPr>
            </w:pPr>
            <w:r w:rsidRPr="00786988">
              <w:rPr>
                <w:rFonts w:ascii="Times New Roman" w:hAnsi="Times New Roman" w:cs="Times New Roman"/>
                <w:sz w:val="20"/>
                <w:szCs w:val="20"/>
              </w:rPr>
              <w:t>“</w:t>
            </w:r>
            <w:r w:rsidRPr="00786988">
              <w:rPr>
                <w:rFonts w:ascii="Times New Roman" w:eastAsia="Times New Roman" w:hAnsi="Times New Roman" w:cs="Times New Roman"/>
                <w:sz w:val="20"/>
                <w:szCs w:val="20"/>
              </w:rPr>
              <w:t>Nodrošināt izdienas pensiju shēmu atbilstību vispārējiem valsts sociālās apdrošināšanas principiem un valsts pensiju politikai, izstrādājot tādu centralizētu izdienas pensiju politiku un normatīvo regulējumu, kas: 1) ievēro tiesisko paļāvību esošiem izdienas pensiju saņēmējiem;  2) sadala izdienas pensijas saņēmējus a) grupā, kuriem nodrošina iespēju pārkvalificēties un b) grupā, kuriem nodrošina iespēju pārkvalificēties un kompensē (reālu) paaugstinātu risku dzīvībai un veselībai; 3) izslēdz personas, kuru darba specifika neatbilst minētajiem mērķiem; 4) nosaka, ka visām izdienas pensijām jābūt terminētām; 5) nosaka katrai profesiju (amatu) grupai vienotus izdienas pensijas ieguves un aprēķina kritērijus.</w:t>
            </w:r>
          </w:p>
        </w:tc>
      </w:tr>
      <w:tr w:rsidR="00356E08" w:rsidRPr="00786988" w14:paraId="7B5D8F95" w14:textId="77777777" w:rsidTr="007F35E7">
        <w:tc>
          <w:tcPr>
            <w:tcW w:w="3126" w:type="dxa"/>
          </w:tcPr>
          <w:p w14:paraId="584C54AC" w14:textId="0359236E" w:rsidR="00555914" w:rsidRPr="00786988" w:rsidRDefault="00555914" w:rsidP="00356E08">
            <w:pPr>
              <w:rPr>
                <w:rFonts w:ascii="Times New Roman" w:hAnsi="Times New Roman" w:cs="Times New Roman"/>
                <w:sz w:val="20"/>
                <w:szCs w:val="20"/>
              </w:rPr>
            </w:pPr>
            <w:r w:rsidRPr="00786988">
              <w:rPr>
                <w:rFonts w:ascii="Times New Roman" w:hAnsi="Times New Roman" w:cs="Times New Roman"/>
                <w:sz w:val="20"/>
                <w:szCs w:val="20"/>
              </w:rPr>
              <w:lastRenderedPageBreak/>
              <w:t>261.</w:t>
            </w:r>
          </w:p>
          <w:p w14:paraId="06A7955D" w14:textId="77777777" w:rsidR="00356E08" w:rsidRPr="00786988" w:rsidRDefault="00356E08" w:rsidP="00356E08">
            <w:pPr>
              <w:rPr>
                <w:rFonts w:ascii="Times New Roman" w:hAnsi="Times New Roman" w:cs="Times New Roman"/>
                <w:sz w:val="20"/>
                <w:szCs w:val="20"/>
              </w:rPr>
            </w:pPr>
            <w:r w:rsidRPr="00786988">
              <w:rPr>
                <w:rFonts w:ascii="Times New Roman" w:hAnsi="Times New Roman" w:cs="Times New Roman"/>
                <w:sz w:val="20"/>
                <w:szCs w:val="20"/>
              </w:rPr>
              <w:t>2.pielikums, 6.sadaļa</w:t>
            </w:r>
          </w:p>
        </w:tc>
        <w:tc>
          <w:tcPr>
            <w:tcW w:w="6752" w:type="dxa"/>
          </w:tcPr>
          <w:p w14:paraId="6619D62B" w14:textId="77777777" w:rsidR="00356E08" w:rsidRPr="00786988" w:rsidRDefault="00356E08" w:rsidP="00356E08">
            <w:pPr>
              <w:jc w:val="center"/>
              <w:rPr>
                <w:rFonts w:ascii="Times New Roman" w:hAnsi="Times New Roman" w:cs="Times New Roman"/>
                <w:b/>
                <w:sz w:val="20"/>
                <w:szCs w:val="20"/>
              </w:rPr>
            </w:pPr>
            <w:r w:rsidRPr="00786988">
              <w:rPr>
                <w:rFonts w:ascii="Times New Roman" w:hAnsi="Times New Roman" w:cs="Times New Roman"/>
                <w:b/>
                <w:sz w:val="20"/>
                <w:szCs w:val="20"/>
              </w:rPr>
              <w:t>VM</w:t>
            </w:r>
          </w:p>
          <w:p w14:paraId="083A111B" w14:textId="77777777" w:rsidR="00356E08" w:rsidRPr="00786988" w:rsidRDefault="00356E08" w:rsidP="00356E08">
            <w:pPr>
              <w:rPr>
                <w:rFonts w:ascii="Times New Roman" w:eastAsia="Times New Roman" w:hAnsi="Times New Roman" w:cs="Times New Roman"/>
                <w:color w:val="000000"/>
                <w:sz w:val="20"/>
                <w:szCs w:val="20"/>
              </w:rPr>
            </w:pPr>
            <w:r w:rsidRPr="00786988">
              <w:rPr>
                <w:rFonts w:ascii="Times New Roman" w:eastAsia="Times New Roman" w:hAnsi="Times New Roman" w:cs="Times New Roman"/>
                <w:color w:val="000000"/>
                <w:sz w:val="20"/>
                <w:szCs w:val="20"/>
                <w:bdr w:val="none" w:sz="0" w:space="0" w:color="auto" w:frame="1"/>
                <w:shd w:val="clear" w:color="auto" w:fill="FFFFFF"/>
              </w:rPr>
              <w:t xml:space="preserve">Īstenojot pasākumus, kas saistāmi ar </w:t>
            </w:r>
            <w:r w:rsidRPr="00786988">
              <w:rPr>
                <w:rFonts w:ascii="Times New Roman" w:eastAsia="Times New Roman" w:hAnsi="Times New Roman" w:cs="Times New Roman"/>
                <w:color w:val="000000"/>
                <w:sz w:val="20"/>
                <w:szCs w:val="20"/>
              </w:rPr>
              <w:t xml:space="preserve">sociālo rehabilitācijas pakalpojumu pieejamību dažādām </w:t>
            </w:r>
            <w:proofErr w:type="spellStart"/>
            <w:r w:rsidRPr="00786988">
              <w:rPr>
                <w:rFonts w:ascii="Times New Roman" w:eastAsia="Times New Roman" w:hAnsi="Times New Roman" w:cs="Times New Roman"/>
                <w:color w:val="000000"/>
                <w:sz w:val="20"/>
                <w:szCs w:val="20"/>
              </w:rPr>
              <w:t>mērķgrupām</w:t>
            </w:r>
            <w:proofErr w:type="spellEnd"/>
            <w:r w:rsidRPr="00786988">
              <w:rPr>
                <w:rFonts w:ascii="Times New Roman" w:eastAsia="Times New Roman" w:hAnsi="Times New Roman" w:cs="Times New Roman"/>
                <w:color w:val="000000"/>
                <w:sz w:val="20"/>
                <w:szCs w:val="20"/>
              </w:rPr>
              <w:t>, specifiski izdalīt bērnu un pilngadīgu personu mērķauditoriju, kas cieš no dažādu vielu un procesu atkarībām.</w:t>
            </w:r>
          </w:p>
          <w:p w14:paraId="36AEF859" w14:textId="77777777" w:rsidR="00356E08" w:rsidRPr="00786988" w:rsidRDefault="00356E08" w:rsidP="00356E08">
            <w:pPr>
              <w:jc w:val="both"/>
              <w:rPr>
                <w:rFonts w:ascii="Times New Roman" w:eastAsia="Times New Roman" w:hAnsi="Times New Roman" w:cs="Times New Roman"/>
                <w:color w:val="000000"/>
                <w:sz w:val="20"/>
                <w:szCs w:val="20"/>
              </w:rPr>
            </w:pPr>
            <w:r w:rsidRPr="00786988">
              <w:rPr>
                <w:rFonts w:ascii="Times New Roman" w:eastAsia="Times New Roman" w:hAnsi="Times New Roman" w:cs="Times New Roman"/>
                <w:color w:val="000000"/>
                <w:sz w:val="20"/>
                <w:szCs w:val="20"/>
                <w:bdr w:val="none" w:sz="0" w:space="0" w:color="auto" w:frame="1"/>
                <w:shd w:val="clear" w:color="auto" w:fill="FFFFFF"/>
              </w:rPr>
              <w:t>Papildināt situācijas aprakstu, lai tas detalizētāk iezīmē saikni ar plānotajiem pasākumiem.</w:t>
            </w:r>
            <w:r w:rsidRPr="00786988">
              <w:rPr>
                <w:rFonts w:ascii="Times New Roman" w:eastAsia="Times New Roman" w:hAnsi="Times New Roman" w:cs="Times New Roman"/>
                <w:color w:val="000000"/>
                <w:sz w:val="20"/>
                <w:szCs w:val="20"/>
              </w:rPr>
              <w:t> </w:t>
            </w:r>
          </w:p>
        </w:tc>
        <w:tc>
          <w:tcPr>
            <w:tcW w:w="4495" w:type="dxa"/>
          </w:tcPr>
          <w:p w14:paraId="33977322" w14:textId="77777777" w:rsidR="00356E08" w:rsidRPr="00786988" w:rsidRDefault="00601F5D" w:rsidP="00356E08">
            <w:pPr>
              <w:rPr>
                <w:rFonts w:ascii="Times New Roman" w:hAnsi="Times New Roman" w:cs="Times New Roman"/>
                <w:b/>
                <w:sz w:val="20"/>
                <w:szCs w:val="20"/>
              </w:rPr>
            </w:pPr>
            <w:r w:rsidRPr="00786988">
              <w:rPr>
                <w:rFonts w:ascii="Times New Roman" w:hAnsi="Times New Roman" w:cs="Times New Roman"/>
                <w:b/>
                <w:sz w:val="20"/>
                <w:szCs w:val="20"/>
              </w:rPr>
              <w:t>Ņemts vērā</w:t>
            </w:r>
          </w:p>
          <w:p w14:paraId="717A495E" w14:textId="562BFEF8" w:rsidR="00601F5D" w:rsidRPr="00786988" w:rsidRDefault="00601F5D" w:rsidP="00910864">
            <w:pPr>
              <w:jc w:val="both"/>
              <w:rPr>
                <w:rFonts w:ascii="Times New Roman" w:hAnsi="Times New Roman" w:cs="Times New Roman"/>
                <w:sz w:val="20"/>
                <w:szCs w:val="20"/>
              </w:rPr>
            </w:pPr>
            <w:r w:rsidRPr="00786988">
              <w:rPr>
                <w:rFonts w:ascii="Times New Roman" w:hAnsi="Times New Roman" w:cs="Times New Roman"/>
                <w:sz w:val="20"/>
                <w:szCs w:val="20"/>
              </w:rPr>
              <w:t xml:space="preserve">Informācija jau ir iekļauta Pamatnostādņu projekta 2.pielikuma </w:t>
            </w:r>
            <w:r w:rsidR="00910864" w:rsidRPr="00786988">
              <w:rPr>
                <w:rFonts w:ascii="Times New Roman" w:hAnsi="Times New Roman" w:cs="Times New Roman"/>
                <w:sz w:val="20"/>
                <w:szCs w:val="20"/>
              </w:rPr>
              <w:t>6.2.10.sadaļā</w:t>
            </w:r>
          </w:p>
        </w:tc>
      </w:tr>
      <w:tr w:rsidR="00356E08" w:rsidRPr="00786988" w14:paraId="22CACB7F" w14:textId="77777777" w:rsidTr="007F35E7">
        <w:tc>
          <w:tcPr>
            <w:tcW w:w="3126" w:type="dxa"/>
          </w:tcPr>
          <w:p w14:paraId="0DB0D761" w14:textId="5428BA8A" w:rsidR="00555914" w:rsidRPr="00786988" w:rsidRDefault="00555914" w:rsidP="00356E08">
            <w:pPr>
              <w:rPr>
                <w:rFonts w:ascii="Times New Roman" w:hAnsi="Times New Roman" w:cs="Times New Roman"/>
                <w:sz w:val="20"/>
                <w:szCs w:val="20"/>
              </w:rPr>
            </w:pPr>
            <w:r w:rsidRPr="00786988">
              <w:rPr>
                <w:rFonts w:ascii="Times New Roman" w:hAnsi="Times New Roman" w:cs="Times New Roman"/>
                <w:sz w:val="20"/>
                <w:szCs w:val="20"/>
              </w:rPr>
              <w:t>262.</w:t>
            </w:r>
          </w:p>
          <w:p w14:paraId="4F5A51D2" w14:textId="77777777" w:rsidR="00356E08" w:rsidRPr="00786988" w:rsidRDefault="00356E08" w:rsidP="00356E08">
            <w:pPr>
              <w:rPr>
                <w:rFonts w:ascii="Times New Roman" w:hAnsi="Times New Roman" w:cs="Times New Roman"/>
                <w:sz w:val="20"/>
                <w:szCs w:val="20"/>
              </w:rPr>
            </w:pPr>
            <w:r w:rsidRPr="00786988">
              <w:rPr>
                <w:rFonts w:ascii="Times New Roman" w:hAnsi="Times New Roman" w:cs="Times New Roman"/>
                <w:sz w:val="20"/>
                <w:szCs w:val="20"/>
              </w:rPr>
              <w:t>2.pielikums, 6., 8.sadaļa</w:t>
            </w:r>
          </w:p>
        </w:tc>
        <w:tc>
          <w:tcPr>
            <w:tcW w:w="6752" w:type="dxa"/>
          </w:tcPr>
          <w:p w14:paraId="5701C785" w14:textId="77777777" w:rsidR="00356E08" w:rsidRPr="00786988" w:rsidRDefault="00356E08" w:rsidP="00356E08">
            <w:pPr>
              <w:pStyle w:val="NormalWeb"/>
              <w:ind w:firstLine="720"/>
              <w:jc w:val="center"/>
              <w:rPr>
                <w:rFonts w:ascii="Times New Roman" w:hAnsi="Times New Roman" w:cs="Times New Roman"/>
                <w:b/>
                <w:color w:val="000000"/>
                <w:sz w:val="20"/>
                <w:szCs w:val="20"/>
              </w:rPr>
            </w:pPr>
            <w:r w:rsidRPr="00786988">
              <w:rPr>
                <w:rFonts w:ascii="Times New Roman" w:hAnsi="Times New Roman" w:cs="Times New Roman"/>
                <w:b/>
                <w:color w:val="000000"/>
                <w:sz w:val="20"/>
                <w:szCs w:val="20"/>
              </w:rPr>
              <w:t>Ieslodzījuma vietu pārvalde</w:t>
            </w:r>
          </w:p>
          <w:p w14:paraId="7A50182C" w14:textId="77777777" w:rsidR="00356E08" w:rsidRPr="00786988" w:rsidRDefault="00356E08" w:rsidP="00356E08">
            <w:pPr>
              <w:pStyle w:val="NormalWeb"/>
              <w:ind w:firstLine="720"/>
              <w:jc w:val="both"/>
              <w:rPr>
                <w:rFonts w:ascii="Times New Roman" w:hAnsi="Times New Roman" w:cs="Times New Roman"/>
                <w:color w:val="000000"/>
                <w:sz w:val="20"/>
                <w:szCs w:val="20"/>
              </w:rPr>
            </w:pPr>
            <w:r w:rsidRPr="00786988">
              <w:rPr>
                <w:rFonts w:ascii="Times New Roman" w:hAnsi="Times New Roman" w:cs="Times New Roman"/>
                <w:color w:val="000000"/>
                <w:sz w:val="20"/>
                <w:szCs w:val="20"/>
              </w:rPr>
              <w:t xml:space="preserve">Turpinot attīstīt bijušo ieslodzīto integrāciju sabiedrībā un darba tirgū, kā arī ņemot vērā Valsts kontroles revīzijas ziņojumu “Valstī īstenoto personu </w:t>
            </w:r>
            <w:proofErr w:type="spellStart"/>
            <w:r w:rsidRPr="00786988">
              <w:rPr>
                <w:rFonts w:ascii="Times New Roman" w:hAnsi="Times New Roman" w:cs="Times New Roman"/>
                <w:color w:val="000000"/>
                <w:sz w:val="20"/>
                <w:szCs w:val="20"/>
              </w:rPr>
              <w:t>resocializācijas</w:t>
            </w:r>
            <w:proofErr w:type="spellEnd"/>
            <w:r w:rsidRPr="00786988">
              <w:rPr>
                <w:rFonts w:ascii="Times New Roman" w:hAnsi="Times New Roman" w:cs="Times New Roman"/>
                <w:color w:val="000000"/>
                <w:sz w:val="20"/>
                <w:szCs w:val="20"/>
              </w:rPr>
              <w:t xml:space="preserve"> pasākumu efektivitāte” (publiskošanas datums 29.10.2019.), proti, ka ieslodzītie nepietiekoši iesaistās atbalsta pasākumos un trūkst atbalsta </w:t>
            </w:r>
            <w:proofErr w:type="spellStart"/>
            <w:r w:rsidRPr="00786988">
              <w:rPr>
                <w:rFonts w:ascii="Times New Roman" w:hAnsi="Times New Roman" w:cs="Times New Roman"/>
                <w:color w:val="000000"/>
                <w:sz w:val="20"/>
                <w:szCs w:val="20"/>
              </w:rPr>
              <w:t>likumpaklausīgai</w:t>
            </w:r>
            <w:proofErr w:type="spellEnd"/>
            <w:r w:rsidRPr="00786988">
              <w:rPr>
                <w:rFonts w:ascii="Times New Roman" w:hAnsi="Times New Roman" w:cs="Times New Roman"/>
                <w:color w:val="000000"/>
                <w:sz w:val="20"/>
                <w:szCs w:val="20"/>
              </w:rPr>
              <w:t xml:space="preserve"> dzīvei pēc soda izpildes no valsts, pašvaldībām, un sabiedrības kopumā. Tieslietu ministrijai jānovērtē, kādēļ līdzšinējie </w:t>
            </w:r>
            <w:proofErr w:type="spellStart"/>
            <w:r w:rsidRPr="00786988">
              <w:rPr>
                <w:rFonts w:ascii="Times New Roman" w:hAnsi="Times New Roman" w:cs="Times New Roman"/>
                <w:color w:val="000000"/>
                <w:sz w:val="20"/>
                <w:szCs w:val="20"/>
              </w:rPr>
              <w:t>resocializācijas</w:t>
            </w:r>
            <w:proofErr w:type="spellEnd"/>
            <w:r w:rsidRPr="00786988">
              <w:rPr>
                <w:rFonts w:ascii="Times New Roman" w:hAnsi="Times New Roman" w:cs="Times New Roman"/>
                <w:color w:val="000000"/>
                <w:sz w:val="20"/>
                <w:szCs w:val="20"/>
              </w:rPr>
              <w:t xml:space="preserve"> pasākumi nav devuši gaidīto rezultātu un turpmākā sistēmas attīstības redzējumā jāparedz pasākumi gan soda izpildes laikā, gan pēc tā, iesaistot pašvaldības un sabiedrību.  </w:t>
            </w:r>
          </w:p>
          <w:p w14:paraId="6DBC4E89" w14:textId="77777777" w:rsidR="00356E08" w:rsidRPr="00786988" w:rsidRDefault="00356E08" w:rsidP="00356E08">
            <w:pPr>
              <w:pStyle w:val="NormalWeb"/>
              <w:ind w:firstLine="720"/>
              <w:jc w:val="both"/>
              <w:rPr>
                <w:rFonts w:ascii="Times New Roman" w:hAnsi="Times New Roman" w:cs="Times New Roman"/>
                <w:color w:val="000000"/>
                <w:sz w:val="20"/>
                <w:szCs w:val="20"/>
              </w:rPr>
            </w:pPr>
            <w:r w:rsidRPr="00786988">
              <w:rPr>
                <w:rFonts w:ascii="Times New Roman" w:hAnsi="Times New Roman" w:cs="Times New Roman"/>
                <w:color w:val="000000"/>
                <w:sz w:val="20"/>
                <w:szCs w:val="20"/>
              </w:rPr>
              <w:t>Valsts kontrole norāda, ka bijušajiem ieslodzītajam:  </w:t>
            </w:r>
          </w:p>
          <w:p w14:paraId="6C1DD607" w14:textId="77777777" w:rsidR="00356E08" w:rsidRPr="00786988" w:rsidRDefault="00356E08" w:rsidP="00356E08">
            <w:pPr>
              <w:pStyle w:val="NormalWeb"/>
              <w:ind w:firstLine="851"/>
              <w:jc w:val="both"/>
              <w:rPr>
                <w:rFonts w:ascii="Times New Roman" w:hAnsi="Times New Roman" w:cs="Times New Roman"/>
                <w:color w:val="000000"/>
                <w:sz w:val="20"/>
                <w:szCs w:val="20"/>
              </w:rPr>
            </w:pPr>
            <w:r w:rsidRPr="00786988">
              <w:rPr>
                <w:rFonts w:ascii="Times New Roman" w:hAnsi="Times New Roman" w:cs="Times New Roman"/>
                <w:color w:val="000000"/>
                <w:sz w:val="20"/>
                <w:szCs w:val="20"/>
              </w:rPr>
              <w:t>1. vislabākais atbalsts ir ģimene un sabiedrība;  </w:t>
            </w:r>
          </w:p>
          <w:p w14:paraId="4FA8B8E9" w14:textId="77777777" w:rsidR="00356E08" w:rsidRPr="00786988" w:rsidRDefault="00356E08" w:rsidP="00356E08">
            <w:pPr>
              <w:pStyle w:val="NormalWeb"/>
              <w:ind w:firstLine="851"/>
              <w:jc w:val="both"/>
              <w:rPr>
                <w:rFonts w:ascii="Times New Roman" w:hAnsi="Times New Roman" w:cs="Times New Roman"/>
                <w:color w:val="000000"/>
                <w:sz w:val="20"/>
                <w:szCs w:val="20"/>
              </w:rPr>
            </w:pPr>
            <w:r w:rsidRPr="00786988">
              <w:rPr>
                <w:rFonts w:ascii="Times New Roman" w:hAnsi="Times New Roman" w:cs="Times New Roman"/>
                <w:color w:val="000000"/>
                <w:sz w:val="20"/>
                <w:szCs w:val="20"/>
              </w:rPr>
              <w:t>2. pašvaldībās trūkst informācijas un izpratnes par bijušo ieslodzīto vajadzībām un zināšanu darbam ar personām, kuras atbrīvojušās no ieslodzījuma;  </w:t>
            </w:r>
          </w:p>
          <w:p w14:paraId="16CAB1EA" w14:textId="77777777" w:rsidR="00356E08" w:rsidRPr="00786988" w:rsidRDefault="00356E08" w:rsidP="00356E08">
            <w:pPr>
              <w:pStyle w:val="NormalWeb"/>
              <w:ind w:firstLine="851"/>
              <w:jc w:val="both"/>
              <w:rPr>
                <w:rFonts w:ascii="Times New Roman" w:hAnsi="Times New Roman" w:cs="Times New Roman"/>
                <w:color w:val="000000"/>
                <w:sz w:val="20"/>
                <w:szCs w:val="20"/>
              </w:rPr>
            </w:pPr>
            <w:r w:rsidRPr="00786988">
              <w:rPr>
                <w:rFonts w:ascii="Times New Roman" w:hAnsi="Times New Roman" w:cs="Times New Roman"/>
                <w:color w:val="000000"/>
                <w:sz w:val="20"/>
                <w:szCs w:val="20"/>
              </w:rPr>
              <w:t>3. pašvaldībām trūkst resursu nepieciešamajiem pasākumiem, piemēram, mājokļa atbalstam;  </w:t>
            </w:r>
          </w:p>
          <w:p w14:paraId="79182DBA" w14:textId="77777777" w:rsidR="00356E08" w:rsidRPr="00786988" w:rsidRDefault="00356E08" w:rsidP="00356E08">
            <w:pPr>
              <w:pStyle w:val="NormalWeb"/>
              <w:ind w:firstLine="851"/>
              <w:jc w:val="both"/>
              <w:rPr>
                <w:rFonts w:ascii="Times New Roman" w:hAnsi="Times New Roman" w:cs="Times New Roman"/>
                <w:color w:val="000000"/>
                <w:sz w:val="20"/>
                <w:szCs w:val="20"/>
              </w:rPr>
            </w:pPr>
            <w:r w:rsidRPr="00786988">
              <w:rPr>
                <w:rFonts w:ascii="Times New Roman" w:hAnsi="Times New Roman" w:cs="Times New Roman"/>
                <w:color w:val="000000"/>
                <w:sz w:val="20"/>
                <w:szCs w:val="20"/>
              </w:rPr>
              <w:lastRenderedPageBreak/>
              <w:t>4. īslaicīgos atbalsta pasākumos (mājoklis, sociālo un darba iemaņu attīstīšana u.c.) iesaistās neliels nevalstisko organizāciju skaits.  </w:t>
            </w:r>
          </w:p>
          <w:p w14:paraId="2F9F42F7" w14:textId="77777777" w:rsidR="00356E08" w:rsidRPr="00786988" w:rsidRDefault="00356E08" w:rsidP="00356E08">
            <w:pPr>
              <w:pStyle w:val="NormalWeb"/>
              <w:jc w:val="both"/>
              <w:rPr>
                <w:rFonts w:ascii="Times New Roman" w:hAnsi="Times New Roman" w:cs="Times New Roman"/>
                <w:color w:val="000000"/>
                <w:sz w:val="20"/>
                <w:szCs w:val="20"/>
              </w:rPr>
            </w:pPr>
            <w:r w:rsidRPr="00786988">
              <w:rPr>
                <w:rFonts w:ascii="Times New Roman" w:hAnsi="Times New Roman" w:cs="Times New Roman"/>
                <w:color w:val="000000"/>
                <w:sz w:val="20"/>
                <w:szCs w:val="20"/>
              </w:rPr>
              <w:t>Priekšlikumi:  </w:t>
            </w:r>
          </w:p>
          <w:p w14:paraId="0BD8C417" w14:textId="77777777" w:rsidR="00356E08" w:rsidRPr="00786988" w:rsidRDefault="00356E08" w:rsidP="00356E08">
            <w:pPr>
              <w:pStyle w:val="NormalWeb"/>
              <w:ind w:firstLine="851"/>
              <w:jc w:val="both"/>
              <w:rPr>
                <w:rFonts w:ascii="Times New Roman" w:hAnsi="Times New Roman" w:cs="Times New Roman"/>
                <w:color w:val="000000"/>
                <w:sz w:val="20"/>
                <w:szCs w:val="20"/>
              </w:rPr>
            </w:pPr>
            <w:r w:rsidRPr="00786988">
              <w:rPr>
                <w:rFonts w:ascii="Times New Roman" w:hAnsi="Times New Roman" w:cs="Times New Roman"/>
                <w:color w:val="000000"/>
                <w:sz w:val="20"/>
                <w:szCs w:val="20"/>
              </w:rPr>
              <w:t>1. pamatnostādnēs iekļaut mērķa grupu - bijušie ieslodzītie (plānot atbilstošus sociālos pakalpojumus un sociālo palīdzību gan ar attiecīgo mērķa grupu, gan ar viņu ģimenēm);  </w:t>
            </w:r>
          </w:p>
          <w:p w14:paraId="15E76F57" w14:textId="77777777" w:rsidR="00356E08" w:rsidRPr="00786988" w:rsidRDefault="00356E08" w:rsidP="00356E08">
            <w:pPr>
              <w:pStyle w:val="NormalWeb"/>
              <w:ind w:firstLine="851"/>
              <w:jc w:val="both"/>
              <w:rPr>
                <w:rFonts w:ascii="Times New Roman" w:hAnsi="Times New Roman" w:cs="Times New Roman"/>
                <w:color w:val="000000"/>
                <w:sz w:val="20"/>
                <w:szCs w:val="20"/>
              </w:rPr>
            </w:pPr>
            <w:r w:rsidRPr="00786988">
              <w:rPr>
                <w:rFonts w:ascii="Times New Roman" w:hAnsi="Times New Roman" w:cs="Times New Roman"/>
                <w:color w:val="000000"/>
                <w:sz w:val="20"/>
                <w:szCs w:val="20"/>
              </w:rPr>
              <w:t>2. sociālo darbinieku apmācības darbam ar bijušajiem ieslodzītajiem;  </w:t>
            </w:r>
          </w:p>
          <w:p w14:paraId="6AA70CEF" w14:textId="77777777" w:rsidR="00356E08" w:rsidRPr="00786988" w:rsidRDefault="00356E08" w:rsidP="00356E08">
            <w:pPr>
              <w:pStyle w:val="NormalWeb"/>
              <w:ind w:firstLine="851"/>
              <w:jc w:val="both"/>
              <w:rPr>
                <w:rFonts w:ascii="Times New Roman" w:hAnsi="Times New Roman" w:cs="Times New Roman"/>
                <w:color w:val="000000"/>
                <w:sz w:val="20"/>
                <w:szCs w:val="20"/>
              </w:rPr>
            </w:pPr>
            <w:r w:rsidRPr="00786988">
              <w:rPr>
                <w:rFonts w:ascii="Times New Roman" w:hAnsi="Times New Roman" w:cs="Times New Roman"/>
                <w:color w:val="000000"/>
                <w:sz w:val="20"/>
                <w:szCs w:val="20"/>
              </w:rPr>
              <w:t>3. izstrādāt sociālo darbinieku rokasgrāmatu darbam ar bijušiem ieslodzītajiem (Ieslodzījuma vietu pārvalde savos rīcības uzdevumos noteikusi izstrādāt rokasgrāmatu sociālajiem darbiniekiem darbā ar ieslodzītajiem); </w:t>
            </w:r>
          </w:p>
          <w:p w14:paraId="25A80CBC" w14:textId="77777777" w:rsidR="00356E08" w:rsidRPr="00786988" w:rsidRDefault="00356E08" w:rsidP="00356E08">
            <w:pPr>
              <w:pStyle w:val="NormalWeb"/>
              <w:ind w:firstLine="851"/>
              <w:jc w:val="both"/>
              <w:rPr>
                <w:rFonts w:ascii="Times New Roman" w:hAnsi="Times New Roman" w:cs="Times New Roman"/>
                <w:color w:val="000000"/>
                <w:sz w:val="20"/>
                <w:szCs w:val="20"/>
              </w:rPr>
            </w:pPr>
            <w:r w:rsidRPr="00786988">
              <w:rPr>
                <w:rFonts w:ascii="Times New Roman" w:hAnsi="Times New Roman" w:cs="Times New Roman"/>
                <w:color w:val="000000"/>
                <w:sz w:val="20"/>
                <w:szCs w:val="20"/>
              </w:rPr>
              <w:t>4. izveidot informācijas apmaiņas sistēmu starp pašvaldībām un ieslodzījuma vietām, sagatavojot grozījumus normatīvajos aktos.</w:t>
            </w:r>
          </w:p>
        </w:tc>
        <w:tc>
          <w:tcPr>
            <w:tcW w:w="4495" w:type="dxa"/>
          </w:tcPr>
          <w:p w14:paraId="54643B99" w14:textId="66704E91" w:rsidR="00356E08" w:rsidRPr="00786988" w:rsidRDefault="00601F5D" w:rsidP="00356E08">
            <w:pPr>
              <w:rPr>
                <w:rFonts w:ascii="Times New Roman" w:hAnsi="Times New Roman" w:cs="Times New Roman"/>
                <w:b/>
                <w:sz w:val="20"/>
                <w:szCs w:val="20"/>
              </w:rPr>
            </w:pPr>
            <w:r w:rsidRPr="00786988">
              <w:rPr>
                <w:rFonts w:ascii="Times New Roman" w:hAnsi="Times New Roman" w:cs="Times New Roman"/>
                <w:b/>
                <w:sz w:val="20"/>
                <w:szCs w:val="20"/>
              </w:rPr>
              <w:lastRenderedPageBreak/>
              <w:t>Nav ņemts vērā</w:t>
            </w:r>
          </w:p>
          <w:p w14:paraId="244F4E8D" w14:textId="4F283563" w:rsidR="00824A3E" w:rsidRPr="00786988" w:rsidRDefault="00601F5D" w:rsidP="00601F5D">
            <w:pPr>
              <w:jc w:val="both"/>
              <w:rPr>
                <w:rFonts w:ascii="Times New Roman" w:hAnsi="Times New Roman" w:cs="Times New Roman"/>
                <w:sz w:val="20"/>
                <w:szCs w:val="20"/>
              </w:rPr>
            </w:pPr>
            <w:r w:rsidRPr="00786988">
              <w:rPr>
                <w:rFonts w:ascii="Times New Roman" w:eastAsia="Times New Roman" w:hAnsi="Times New Roman" w:cs="Times New Roman"/>
                <w:sz w:val="20"/>
                <w:szCs w:val="20"/>
              </w:rPr>
              <w:t xml:space="preserve">Ar sociālajiem pakalpojumiem nav iespējams atrisināt galvenās  bijušo ieslodzīto problēmas – dzīvesvieta, stabils darbs. Problēmas pamatā tiek risinātas ar sociālā dienesta darbinieku sociālo darbu un pašvaldībās esošajiem sociālajiem pakalpojumiem atbilstoši situācijai. </w:t>
            </w:r>
            <w:r w:rsidR="00824A3E" w:rsidRPr="00786988">
              <w:rPr>
                <w:rFonts w:ascii="Times New Roman" w:hAnsi="Times New Roman" w:cs="Times New Roman"/>
                <w:sz w:val="20"/>
                <w:szCs w:val="20"/>
              </w:rPr>
              <w:t>Pēc LM pieejamās aktuālās informācijas Rokasgrāmatas izstrāde sociālajiem darbiniekiem ir paredzēta Ieslodzījumu vietu pārvaldes projektā “Bijušo ieslodzīto integrācija sabiedrībā un darba tirgū” Nr.9.1.2.0/16/I/001. Esam gatavi iesaistīties rokasgrāmatas izstrādes procesā, kā arī apmācību organizēšanā sociālajiem darbiniekiem.</w:t>
            </w:r>
          </w:p>
          <w:p w14:paraId="3AFD4EF4" w14:textId="79A1C451" w:rsidR="00DD63F2" w:rsidRPr="00786988" w:rsidRDefault="00DD63F2" w:rsidP="00601F5D">
            <w:pPr>
              <w:rPr>
                <w:rFonts w:ascii="Times New Roman" w:hAnsi="Times New Roman" w:cs="Times New Roman"/>
                <w:sz w:val="20"/>
                <w:szCs w:val="20"/>
              </w:rPr>
            </w:pPr>
          </w:p>
        </w:tc>
      </w:tr>
      <w:tr w:rsidR="00356E08" w:rsidRPr="00786988" w14:paraId="19BCE620" w14:textId="77777777" w:rsidTr="007F35E7">
        <w:tc>
          <w:tcPr>
            <w:tcW w:w="3126" w:type="dxa"/>
          </w:tcPr>
          <w:p w14:paraId="382106CA" w14:textId="660E4308" w:rsidR="00555914" w:rsidRPr="00786988" w:rsidRDefault="00555914" w:rsidP="00356E08">
            <w:pPr>
              <w:rPr>
                <w:rFonts w:ascii="Times New Roman" w:hAnsi="Times New Roman" w:cs="Times New Roman"/>
                <w:sz w:val="20"/>
                <w:szCs w:val="20"/>
              </w:rPr>
            </w:pPr>
            <w:r w:rsidRPr="00786988">
              <w:rPr>
                <w:rFonts w:ascii="Times New Roman" w:hAnsi="Times New Roman" w:cs="Times New Roman"/>
                <w:sz w:val="20"/>
                <w:szCs w:val="20"/>
              </w:rPr>
              <w:lastRenderedPageBreak/>
              <w:t>263.</w:t>
            </w:r>
          </w:p>
          <w:p w14:paraId="58ED8D58" w14:textId="77777777" w:rsidR="00356E08" w:rsidRPr="00786988" w:rsidRDefault="00356E08" w:rsidP="00356E08">
            <w:pPr>
              <w:rPr>
                <w:rFonts w:ascii="Times New Roman" w:hAnsi="Times New Roman" w:cs="Times New Roman"/>
                <w:sz w:val="20"/>
                <w:szCs w:val="20"/>
              </w:rPr>
            </w:pPr>
            <w:r w:rsidRPr="00786988">
              <w:rPr>
                <w:rFonts w:ascii="Times New Roman" w:hAnsi="Times New Roman" w:cs="Times New Roman"/>
                <w:sz w:val="20"/>
                <w:szCs w:val="20"/>
              </w:rPr>
              <w:t>2.pielikums, 6.1.sadaļa</w:t>
            </w:r>
          </w:p>
        </w:tc>
        <w:tc>
          <w:tcPr>
            <w:tcW w:w="6752" w:type="dxa"/>
          </w:tcPr>
          <w:p w14:paraId="2C544A61" w14:textId="77777777" w:rsidR="00356E08" w:rsidRPr="00786988" w:rsidRDefault="00356E08" w:rsidP="00356E08">
            <w:pPr>
              <w:pStyle w:val="NormalWeb"/>
              <w:ind w:firstLine="720"/>
              <w:jc w:val="center"/>
              <w:rPr>
                <w:rFonts w:ascii="Times New Roman" w:hAnsi="Times New Roman" w:cs="Times New Roman"/>
                <w:b/>
                <w:color w:val="000000"/>
                <w:sz w:val="20"/>
                <w:szCs w:val="20"/>
              </w:rPr>
            </w:pPr>
            <w:r w:rsidRPr="00786988">
              <w:rPr>
                <w:rFonts w:ascii="Times New Roman" w:hAnsi="Times New Roman" w:cs="Times New Roman"/>
                <w:b/>
                <w:color w:val="000000"/>
                <w:sz w:val="20"/>
                <w:szCs w:val="20"/>
              </w:rPr>
              <w:t>PKC</w:t>
            </w:r>
          </w:p>
          <w:p w14:paraId="38B623CF" w14:textId="14B4C1C9" w:rsidR="00356E08" w:rsidRPr="00786988" w:rsidRDefault="00356E08" w:rsidP="00356E08">
            <w:pPr>
              <w:pStyle w:val="NormalWeb"/>
              <w:jc w:val="both"/>
              <w:rPr>
                <w:rFonts w:ascii="Times New Roman" w:hAnsi="Times New Roman" w:cs="Times New Roman"/>
                <w:color w:val="000000"/>
                <w:sz w:val="20"/>
                <w:szCs w:val="20"/>
              </w:rPr>
            </w:pPr>
            <w:r w:rsidRPr="00786988">
              <w:rPr>
                <w:rFonts w:ascii="Times New Roman" w:hAnsi="Times New Roman" w:cs="Times New Roman"/>
                <w:sz w:val="20"/>
                <w:szCs w:val="20"/>
                <w:lang w:eastAsia="en-US"/>
              </w:rPr>
              <w:t xml:space="preserve">Priekšlikums par ģimenes kā socializācijas institūta lomas uzsvēršanu </w:t>
            </w:r>
            <w:r w:rsidR="00AD1069" w:rsidRPr="00786988">
              <w:rPr>
                <w:rFonts w:ascii="Times New Roman" w:hAnsi="Times New Roman" w:cs="Times New Roman"/>
                <w:sz w:val="20"/>
                <w:szCs w:val="20"/>
                <w:lang w:eastAsia="en-US"/>
              </w:rPr>
              <w:t>(71.lpp.).</w:t>
            </w:r>
            <w:r w:rsidRPr="00786988">
              <w:rPr>
                <w:rFonts w:ascii="Times New Roman" w:hAnsi="Times New Roman" w:cs="Times New Roman"/>
                <w:sz w:val="20"/>
                <w:szCs w:val="20"/>
                <w:lang w:eastAsia="en-US"/>
              </w:rPr>
              <w:t xml:space="preserve"> Aicinājums noteikt prioritārās jomās, grupas vai citu pakalpojumu pazīmes, no kā var </w:t>
            </w:r>
            <w:proofErr w:type="spellStart"/>
            <w:r w:rsidRPr="00786988">
              <w:rPr>
                <w:rFonts w:ascii="Times New Roman" w:hAnsi="Times New Roman" w:cs="Times New Roman"/>
                <w:sz w:val="20"/>
                <w:szCs w:val="20"/>
                <w:lang w:eastAsia="en-US"/>
              </w:rPr>
              <w:t>prioritizēt</w:t>
            </w:r>
            <w:proofErr w:type="spellEnd"/>
            <w:r w:rsidRPr="00786988">
              <w:rPr>
                <w:rFonts w:ascii="Times New Roman" w:hAnsi="Times New Roman" w:cs="Times New Roman"/>
                <w:sz w:val="20"/>
                <w:szCs w:val="20"/>
                <w:lang w:eastAsia="en-US"/>
              </w:rPr>
              <w:t xml:space="preserve"> pakalpojumus, jo aprakstītā perfektā situācija nebūs iespējama.</w:t>
            </w:r>
          </w:p>
        </w:tc>
        <w:tc>
          <w:tcPr>
            <w:tcW w:w="4495" w:type="dxa"/>
          </w:tcPr>
          <w:p w14:paraId="163032EB" w14:textId="77777777" w:rsidR="00356E08" w:rsidRPr="00786988" w:rsidRDefault="00AD1069" w:rsidP="00356E08">
            <w:pPr>
              <w:rPr>
                <w:rFonts w:ascii="Times New Roman" w:hAnsi="Times New Roman" w:cs="Times New Roman"/>
                <w:b/>
                <w:sz w:val="20"/>
                <w:szCs w:val="20"/>
              </w:rPr>
            </w:pPr>
            <w:r w:rsidRPr="00786988">
              <w:rPr>
                <w:rFonts w:ascii="Times New Roman" w:hAnsi="Times New Roman" w:cs="Times New Roman"/>
                <w:b/>
                <w:sz w:val="20"/>
                <w:szCs w:val="20"/>
              </w:rPr>
              <w:t>Nav ņemts vērā</w:t>
            </w:r>
          </w:p>
          <w:p w14:paraId="3E889B5C" w14:textId="2CB38546" w:rsidR="00AD1069" w:rsidRPr="00786988" w:rsidRDefault="00AD1069" w:rsidP="00AD1069">
            <w:pPr>
              <w:jc w:val="both"/>
              <w:rPr>
                <w:rFonts w:ascii="Times New Roman" w:hAnsi="Times New Roman" w:cs="Times New Roman"/>
                <w:sz w:val="20"/>
                <w:szCs w:val="20"/>
              </w:rPr>
            </w:pPr>
            <w:r w:rsidRPr="00786988">
              <w:rPr>
                <w:rFonts w:ascii="Times New Roman" w:hAnsi="Times New Roman" w:cs="Times New Roman"/>
                <w:sz w:val="20"/>
                <w:szCs w:val="20"/>
              </w:rPr>
              <w:t xml:space="preserve">Kā prioritārais attīstības virziens Pamatnostādņu projektā jau ir noteikta sabiedrībā balstītu pakalpojumu attīstība, citas </w:t>
            </w:r>
            <w:r w:rsidR="000B3BCC" w:rsidRPr="00786988">
              <w:rPr>
                <w:rFonts w:ascii="Times New Roman" w:hAnsi="Times New Roman" w:cs="Times New Roman"/>
                <w:sz w:val="20"/>
                <w:szCs w:val="20"/>
              </w:rPr>
              <w:t>prioritātes</w:t>
            </w:r>
            <w:r w:rsidR="00FC7C6C" w:rsidRPr="00786988">
              <w:rPr>
                <w:rFonts w:ascii="Times New Roman" w:hAnsi="Times New Roman" w:cs="Times New Roman"/>
                <w:sz w:val="20"/>
                <w:szCs w:val="20"/>
              </w:rPr>
              <w:t xml:space="preserve"> netiek noteiktas</w:t>
            </w:r>
            <w:r w:rsidRPr="00786988">
              <w:rPr>
                <w:rFonts w:ascii="Times New Roman" w:hAnsi="Times New Roman" w:cs="Times New Roman"/>
                <w:sz w:val="20"/>
                <w:szCs w:val="20"/>
              </w:rPr>
              <w:t>.</w:t>
            </w:r>
          </w:p>
        </w:tc>
      </w:tr>
      <w:tr w:rsidR="00356E08" w:rsidRPr="00786988" w14:paraId="3D4B8414" w14:textId="77777777" w:rsidTr="007F35E7">
        <w:tc>
          <w:tcPr>
            <w:tcW w:w="3126" w:type="dxa"/>
          </w:tcPr>
          <w:p w14:paraId="4C2E66F7" w14:textId="521E29E7" w:rsidR="00555914" w:rsidRPr="00786988" w:rsidRDefault="00555914" w:rsidP="00356E08">
            <w:pPr>
              <w:rPr>
                <w:rFonts w:ascii="Times New Roman" w:hAnsi="Times New Roman" w:cs="Times New Roman"/>
                <w:sz w:val="20"/>
                <w:szCs w:val="20"/>
              </w:rPr>
            </w:pPr>
            <w:r w:rsidRPr="00786988">
              <w:rPr>
                <w:rFonts w:ascii="Times New Roman" w:hAnsi="Times New Roman" w:cs="Times New Roman"/>
                <w:sz w:val="20"/>
                <w:szCs w:val="20"/>
              </w:rPr>
              <w:t>264.</w:t>
            </w:r>
          </w:p>
          <w:p w14:paraId="7ED51AF5" w14:textId="77777777" w:rsidR="00356E08" w:rsidRPr="00786988" w:rsidRDefault="00356E08" w:rsidP="00356E08">
            <w:pPr>
              <w:rPr>
                <w:rFonts w:ascii="Times New Roman" w:hAnsi="Times New Roman" w:cs="Times New Roman"/>
                <w:sz w:val="20"/>
                <w:szCs w:val="20"/>
              </w:rPr>
            </w:pPr>
            <w:r w:rsidRPr="00786988">
              <w:rPr>
                <w:rFonts w:ascii="Times New Roman" w:hAnsi="Times New Roman" w:cs="Times New Roman"/>
                <w:sz w:val="20"/>
                <w:szCs w:val="20"/>
              </w:rPr>
              <w:t>2.pielikums, 6.2.sadaļa</w:t>
            </w:r>
          </w:p>
        </w:tc>
        <w:tc>
          <w:tcPr>
            <w:tcW w:w="6752" w:type="dxa"/>
          </w:tcPr>
          <w:p w14:paraId="50783831" w14:textId="77777777" w:rsidR="00356E08" w:rsidRPr="00786988" w:rsidRDefault="00356E08" w:rsidP="00356E08">
            <w:pPr>
              <w:jc w:val="center"/>
              <w:rPr>
                <w:rFonts w:ascii="Times New Roman" w:hAnsi="Times New Roman" w:cs="Times New Roman"/>
                <w:b/>
                <w:sz w:val="20"/>
                <w:szCs w:val="20"/>
              </w:rPr>
            </w:pPr>
            <w:r w:rsidRPr="00786988">
              <w:rPr>
                <w:rFonts w:ascii="Times New Roman" w:hAnsi="Times New Roman" w:cs="Times New Roman"/>
                <w:b/>
                <w:sz w:val="20"/>
                <w:szCs w:val="20"/>
              </w:rPr>
              <w:t>KM</w:t>
            </w:r>
          </w:p>
          <w:p w14:paraId="2F108E23" w14:textId="77777777" w:rsidR="00356E08" w:rsidRPr="00786988" w:rsidRDefault="00356E08" w:rsidP="00356E08">
            <w:pPr>
              <w:jc w:val="both"/>
              <w:rPr>
                <w:rFonts w:ascii="Times New Roman" w:hAnsi="Times New Roman" w:cs="Times New Roman"/>
                <w:sz w:val="20"/>
                <w:szCs w:val="20"/>
              </w:rPr>
            </w:pPr>
            <w:r w:rsidRPr="00786988">
              <w:rPr>
                <w:rFonts w:ascii="Times New Roman" w:hAnsi="Times New Roman" w:cs="Times New Roman"/>
                <w:sz w:val="20"/>
                <w:szCs w:val="20"/>
              </w:rPr>
              <w:t>Aicinām izvērtēt iespēju papildināt Projekta 2.pielikuma 6.2.apakšnodaļu „Sociālo pakalpojumu nodrošināšana”, tajā ietverot informāciju par sociālās rehabilitācijas pasākumiem trešo valstu pilsoņiem, tostarp personām, kurām nepieciešama starptautiskā aizsardzība, tai skaitā bērniem (arī bērniem, kas ir nepilngadīgi un ieradušies bez pavadoņa) gadījumos, ja tās cietušas no vardarbības, naida noziegumiem, piedzīvojušas psiholoģiski traumatiskus notikumus.</w:t>
            </w:r>
          </w:p>
        </w:tc>
        <w:tc>
          <w:tcPr>
            <w:tcW w:w="4495" w:type="dxa"/>
          </w:tcPr>
          <w:p w14:paraId="76537859" w14:textId="1249588E" w:rsidR="00DD63F2" w:rsidRPr="00786988" w:rsidRDefault="000B3BCC" w:rsidP="00DD63F2">
            <w:pPr>
              <w:rPr>
                <w:rFonts w:ascii="Times New Roman" w:hAnsi="Times New Roman" w:cs="Times New Roman"/>
                <w:b/>
                <w:sz w:val="20"/>
                <w:szCs w:val="20"/>
              </w:rPr>
            </w:pPr>
            <w:r>
              <w:rPr>
                <w:rFonts w:ascii="Times New Roman" w:hAnsi="Times New Roman" w:cs="Times New Roman"/>
                <w:b/>
                <w:sz w:val="20"/>
                <w:szCs w:val="20"/>
              </w:rPr>
              <w:t>Daļēji</w:t>
            </w:r>
            <w:r w:rsidR="00AD1069" w:rsidRPr="00786988">
              <w:rPr>
                <w:rFonts w:ascii="Times New Roman" w:hAnsi="Times New Roman" w:cs="Times New Roman"/>
                <w:b/>
                <w:sz w:val="20"/>
                <w:szCs w:val="20"/>
              </w:rPr>
              <w:t xml:space="preserve"> ņemts vērā</w:t>
            </w:r>
          </w:p>
          <w:p w14:paraId="2929A27E" w14:textId="7B3CDFC5" w:rsidR="00DD63F2" w:rsidRPr="00786988" w:rsidRDefault="00DD63F2" w:rsidP="00AD1069">
            <w:pPr>
              <w:jc w:val="both"/>
              <w:rPr>
                <w:rFonts w:ascii="Times New Roman" w:hAnsi="Times New Roman" w:cs="Times New Roman"/>
                <w:sz w:val="20"/>
                <w:szCs w:val="20"/>
              </w:rPr>
            </w:pPr>
            <w:r w:rsidRPr="00786988">
              <w:rPr>
                <w:rFonts w:ascii="Times New Roman" w:hAnsi="Times New Roman" w:cs="Times New Roman"/>
                <w:sz w:val="20"/>
                <w:szCs w:val="20"/>
              </w:rPr>
              <w:t>SPSPL 3.p (7) Tiesības saņemt sociālo rehabilitāciju kā vardarbībā cietušiem bērniem ir bērniem, kurus par patvēruma meklētājiem ar īpašām uzņemšanas vajadzībām atzinušas patvēruma procedūrā iesaistītās institūcijas. Tiesības minēto pakalpojumu saņemt ir arī bērniem, kas nepieder pie šajā pantā uzskaitītajām grupām, ja atbildīgās institūcijas sniegušas atzinumu par sociālās rehabilitācijas pakalpojuma nepieciešamību.</w:t>
            </w:r>
          </w:p>
        </w:tc>
      </w:tr>
      <w:tr w:rsidR="00356E08" w:rsidRPr="00786988" w14:paraId="7E719B3E" w14:textId="77777777" w:rsidTr="007F35E7">
        <w:tc>
          <w:tcPr>
            <w:tcW w:w="3126" w:type="dxa"/>
          </w:tcPr>
          <w:p w14:paraId="1239AA24" w14:textId="4940DF0D" w:rsidR="00555914" w:rsidRPr="00786988" w:rsidRDefault="00555914" w:rsidP="00356E08">
            <w:pPr>
              <w:rPr>
                <w:rFonts w:ascii="Times New Roman" w:hAnsi="Times New Roman" w:cs="Times New Roman"/>
                <w:sz w:val="20"/>
                <w:szCs w:val="20"/>
              </w:rPr>
            </w:pPr>
            <w:r w:rsidRPr="00786988">
              <w:rPr>
                <w:rFonts w:ascii="Times New Roman" w:hAnsi="Times New Roman" w:cs="Times New Roman"/>
                <w:sz w:val="20"/>
                <w:szCs w:val="20"/>
              </w:rPr>
              <w:t>265.</w:t>
            </w:r>
          </w:p>
          <w:p w14:paraId="1516D7F9" w14:textId="77777777" w:rsidR="00356E08" w:rsidRPr="00786988" w:rsidRDefault="00356E08" w:rsidP="00356E08">
            <w:pPr>
              <w:rPr>
                <w:rFonts w:ascii="Times New Roman" w:hAnsi="Times New Roman" w:cs="Times New Roman"/>
                <w:sz w:val="20"/>
                <w:szCs w:val="20"/>
              </w:rPr>
            </w:pPr>
            <w:r w:rsidRPr="00786988">
              <w:rPr>
                <w:rFonts w:ascii="Times New Roman" w:hAnsi="Times New Roman" w:cs="Times New Roman"/>
                <w:sz w:val="20"/>
                <w:szCs w:val="20"/>
              </w:rPr>
              <w:t>2.pielikums, 6.2.sadaļa</w:t>
            </w:r>
          </w:p>
        </w:tc>
        <w:tc>
          <w:tcPr>
            <w:tcW w:w="6752" w:type="dxa"/>
          </w:tcPr>
          <w:p w14:paraId="286823BB" w14:textId="77777777" w:rsidR="00356E08" w:rsidRPr="00786988" w:rsidRDefault="00356E08" w:rsidP="00356E08">
            <w:pPr>
              <w:jc w:val="center"/>
              <w:rPr>
                <w:rFonts w:ascii="Times New Roman" w:hAnsi="Times New Roman" w:cs="Times New Roman"/>
                <w:b/>
                <w:sz w:val="20"/>
                <w:szCs w:val="20"/>
              </w:rPr>
            </w:pPr>
            <w:r w:rsidRPr="00786988">
              <w:rPr>
                <w:rFonts w:ascii="Times New Roman" w:hAnsi="Times New Roman" w:cs="Times New Roman"/>
                <w:b/>
                <w:sz w:val="20"/>
                <w:szCs w:val="20"/>
              </w:rPr>
              <w:t>LSA</w:t>
            </w:r>
          </w:p>
          <w:p w14:paraId="3E2F8038" w14:textId="77777777" w:rsidR="00356E08" w:rsidRPr="00786988" w:rsidRDefault="00356E08" w:rsidP="00356E08">
            <w:pPr>
              <w:pStyle w:val="Bodytext20"/>
              <w:shd w:val="clear" w:color="auto" w:fill="auto"/>
              <w:tabs>
                <w:tab w:val="left" w:pos="302"/>
              </w:tabs>
              <w:spacing w:before="0" w:line="240" w:lineRule="auto"/>
              <w:ind w:firstLine="0"/>
              <w:jc w:val="both"/>
              <w:rPr>
                <w:rFonts w:ascii="Times New Roman" w:hAnsi="Times New Roman" w:cs="Times New Roman"/>
                <w:sz w:val="20"/>
                <w:szCs w:val="20"/>
              </w:rPr>
            </w:pPr>
            <w:r w:rsidRPr="00786988">
              <w:rPr>
                <w:rFonts w:ascii="Times New Roman" w:hAnsi="Times New Roman" w:cs="Times New Roman"/>
                <w:color w:val="000000"/>
                <w:sz w:val="20"/>
                <w:szCs w:val="20"/>
                <w:lang w:eastAsia="lv-LV" w:bidi="lv-LV"/>
              </w:rPr>
              <w:t>Sistēmas raksturojama 72.Ipp. tiek analizēts piederīgo pienākums rūpēties. Būtu korekti ietvert atsauci uz Civillikumu, kas ir šī pienākuma pamatā.</w:t>
            </w:r>
          </w:p>
        </w:tc>
        <w:tc>
          <w:tcPr>
            <w:tcW w:w="4495" w:type="dxa"/>
          </w:tcPr>
          <w:p w14:paraId="77EBE835" w14:textId="77777777" w:rsidR="00DD63F2" w:rsidRPr="00786988" w:rsidRDefault="00DD63F2" w:rsidP="00DD63F2">
            <w:pPr>
              <w:rPr>
                <w:rFonts w:ascii="Times New Roman" w:hAnsi="Times New Roman" w:cs="Times New Roman"/>
                <w:b/>
                <w:sz w:val="20"/>
                <w:szCs w:val="20"/>
              </w:rPr>
            </w:pPr>
            <w:r w:rsidRPr="00786988">
              <w:rPr>
                <w:rFonts w:ascii="Times New Roman" w:hAnsi="Times New Roman" w:cs="Times New Roman"/>
                <w:b/>
                <w:sz w:val="20"/>
                <w:szCs w:val="20"/>
              </w:rPr>
              <w:t>Ņemts vērā</w:t>
            </w:r>
          </w:p>
          <w:p w14:paraId="3F56C287" w14:textId="46F0AD1E" w:rsidR="00DD63F2" w:rsidRPr="00786988" w:rsidRDefault="00DD63F2" w:rsidP="00AD1069">
            <w:pPr>
              <w:jc w:val="both"/>
              <w:rPr>
                <w:rFonts w:ascii="Times New Roman" w:hAnsi="Times New Roman" w:cs="Times New Roman"/>
                <w:sz w:val="20"/>
                <w:szCs w:val="20"/>
              </w:rPr>
            </w:pPr>
            <w:r w:rsidRPr="00786988">
              <w:rPr>
                <w:rFonts w:ascii="Times New Roman" w:hAnsi="Times New Roman" w:cs="Times New Roman"/>
                <w:sz w:val="20"/>
                <w:szCs w:val="20"/>
              </w:rPr>
              <w:t>Papildināt</w:t>
            </w:r>
            <w:r w:rsidR="000B3BCC">
              <w:rPr>
                <w:rFonts w:ascii="Times New Roman" w:hAnsi="Times New Roman" w:cs="Times New Roman"/>
                <w:sz w:val="20"/>
                <w:szCs w:val="20"/>
              </w:rPr>
              <w:t>a</w:t>
            </w:r>
            <w:r w:rsidRPr="00786988">
              <w:rPr>
                <w:rFonts w:ascii="Times New Roman" w:hAnsi="Times New Roman" w:cs="Times New Roman"/>
                <w:sz w:val="20"/>
                <w:szCs w:val="20"/>
              </w:rPr>
              <w:t xml:space="preserve"> situācijas apraksta 6.1.sadaļa a</w:t>
            </w:r>
            <w:r w:rsidR="00AD1069" w:rsidRPr="00786988">
              <w:rPr>
                <w:rFonts w:ascii="Times New Roman" w:hAnsi="Times New Roman" w:cs="Times New Roman"/>
                <w:sz w:val="20"/>
                <w:szCs w:val="20"/>
              </w:rPr>
              <w:t>r</w:t>
            </w:r>
            <w:r w:rsidRPr="00786988">
              <w:rPr>
                <w:rFonts w:ascii="Times New Roman" w:hAnsi="Times New Roman" w:cs="Times New Roman"/>
                <w:sz w:val="20"/>
                <w:szCs w:val="20"/>
              </w:rPr>
              <w:t xml:space="preserve"> zemsvītras atsauci</w:t>
            </w:r>
          </w:p>
        </w:tc>
      </w:tr>
      <w:tr w:rsidR="00356E08" w:rsidRPr="00786988" w14:paraId="7E3CA3FF" w14:textId="77777777" w:rsidTr="007F35E7">
        <w:tc>
          <w:tcPr>
            <w:tcW w:w="3126" w:type="dxa"/>
          </w:tcPr>
          <w:p w14:paraId="58B9C37F" w14:textId="698DCDCE" w:rsidR="00555914" w:rsidRPr="00786988" w:rsidRDefault="00555914" w:rsidP="00356E08">
            <w:pPr>
              <w:rPr>
                <w:rFonts w:ascii="Times New Roman" w:hAnsi="Times New Roman" w:cs="Times New Roman"/>
                <w:sz w:val="20"/>
                <w:szCs w:val="20"/>
              </w:rPr>
            </w:pPr>
            <w:r w:rsidRPr="00786988">
              <w:rPr>
                <w:rFonts w:ascii="Times New Roman" w:hAnsi="Times New Roman" w:cs="Times New Roman"/>
                <w:sz w:val="20"/>
                <w:szCs w:val="20"/>
              </w:rPr>
              <w:t>266.</w:t>
            </w:r>
          </w:p>
          <w:p w14:paraId="675D906F" w14:textId="77777777" w:rsidR="00356E08" w:rsidRPr="00786988" w:rsidRDefault="00356E08" w:rsidP="00356E08">
            <w:pPr>
              <w:rPr>
                <w:rFonts w:ascii="Times New Roman" w:hAnsi="Times New Roman" w:cs="Times New Roman"/>
                <w:sz w:val="20"/>
                <w:szCs w:val="20"/>
              </w:rPr>
            </w:pPr>
            <w:r w:rsidRPr="00786988">
              <w:rPr>
                <w:rFonts w:ascii="Times New Roman" w:hAnsi="Times New Roman" w:cs="Times New Roman"/>
                <w:sz w:val="20"/>
                <w:szCs w:val="20"/>
              </w:rPr>
              <w:t>2.pielikums, 6.2.sadaļa</w:t>
            </w:r>
          </w:p>
        </w:tc>
        <w:tc>
          <w:tcPr>
            <w:tcW w:w="6752" w:type="dxa"/>
          </w:tcPr>
          <w:p w14:paraId="0B7AD65B" w14:textId="77777777" w:rsidR="00356E08" w:rsidRPr="00786988" w:rsidRDefault="00356E08" w:rsidP="00356E08">
            <w:pPr>
              <w:jc w:val="center"/>
              <w:rPr>
                <w:rFonts w:ascii="Times New Roman" w:hAnsi="Times New Roman" w:cs="Times New Roman"/>
                <w:b/>
                <w:sz w:val="20"/>
                <w:szCs w:val="20"/>
              </w:rPr>
            </w:pPr>
            <w:r w:rsidRPr="00786988">
              <w:rPr>
                <w:rFonts w:ascii="Times New Roman" w:hAnsi="Times New Roman" w:cs="Times New Roman"/>
                <w:b/>
                <w:sz w:val="20"/>
                <w:szCs w:val="20"/>
              </w:rPr>
              <w:t>LSA</w:t>
            </w:r>
          </w:p>
          <w:p w14:paraId="027E2758" w14:textId="77777777" w:rsidR="00356E08" w:rsidRPr="00786988" w:rsidRDefault="00356E08" w:rsidP="00356E08">
            <w:pPr>
              <w:pStyle w:val="Bodytext20"/>
              <w:shd w:val="clear" w:color="auto" w:fill="auto"/>
              <w:tabs>
                <w:tab w:val="left" w:pos="421"/>
              </w:tabs>
              <w:spacing w:before="0" w:line="240" w:lineRule="auto"/>
              <w:ind w:firstLine="0"/>
              <w:jc w:val="both"/>
              <w:rPr>
                <w:rFonts w:ascii="Times New Roman" w:hAnsi="Times New Roman" w:cs="Times New Roman"/>
                <w:sz w:val="20"/>
                <w:szCs w:val="20"/>
              </w:rPr>
            </w:pPr>
            <w:r w:rsidRPr="00786988">
              <w:rPr>
                <w:rFonts w:ascii="Times New Roman" w:hAnsi="Times New Roman" w:cs="Times New Roman"/>
                <w:color w:val="000000"/>
                <w:sz w:val="20"/>
                <w:szCs w:val="20"/>
                <w:lang w:eastAsia="lv-LV" w:bidi="lv-LV"/>
              </w:rPr>
              <w:t xml:space="preserve">Sistēmas raksturojamā sakot ar 72.lpp. būtu jāietver novecošanas, aprūpes vajadzību pieauguma, raksturojošie lielumi (sk. iepriekš punktos 5 un 6 ). Mērķu uzstādījumā, arī atsauces uz sistēmas problēmām, kas, ja tās nerisinās "var ietekmēt" (manuprāt, faktiski izslēgs) </w:t>
            </w:r>
            <w:proofErr w:type="spellStart"/>
            <w:r w:rsidRPr="00786988">
              <w:rPr>
                <w:rFonts w:ascii="Times New Roman" w:hAnsi="Times New Roman" w:cs="Times New Roman"/>
                <w:color w:val="000000"/>
                <w:sz w:val="20"/>
                <w:szCs w:val="20"/>
                <w:lang w:eastAsia="lv-LV" w:bidi="lv-LV"/>
              </w:rPr>
              <w:t>Dl</w:t>
            </w:r>
            <w:proofErr w:type="spellEnd"/>
            <w:r w:rsidRPr="00786988">
              <w:rPr>
                <w:rFonts w:ascii="Times New Roman" w:hAnsi="Times New Roman" w:cs="Times New Roman"/>
                <w:color w:val="000000"/>
                <w:sz w:val="20"/>
                <w:szCs w:val="20"/>
                <w:lang w:eastAsia="lv-LV" w:bidi="lv-LV"/>
              </w:rPr>
              <w:t xml:space="preserve"> sagaidāmos rezultātus. Pakalpojumu apmaksas kārtības maiņa ir pieminēta, bet mērķtiecīgums, divu sistēmu dublēšanās, investīciju sistēmas neesamība iepirkumu sistēmas nepilnības būtu jāpiemin. Situācijas raksturojuma iespējamam papildinājumam, vēlos norādīt, ka personas, kurām nav profesionāla aprūpe, pamatā saņem aprūpi "pelēkajā zonā", </w:t>
            </w:r>
            <w:r w:rsidRPr="00786988">
              <w:rPr>
                <w:rFonts w:ascii="Times New Roman" w:hAnsi="Times New Roman" w:cs="Times New Roman"/>
                <w:color w:val="000000"/>
                <w:sz w:val="20"/>
                <w:szCs w:val="20"/>
                <w:lang w:eastAsia="lv-LV" w:bidi="lv-LV"/>
              </w:rPr>
              <w:lastRenderedPageBreak/>
              <w:t>jo tā netiek uzskatīta. Šī nav unikāla situācija salīdzinājumā ar citām valstīm, citviet ir mēģinājumi šo jomu legalizēt, vai apzināti neaiztikt, jo "legalizācija" nebūtu finansiāli iespējama un atstātu bez aprūpes lielu cilvēku daļu. Arī Latvijas esošā sistēma šo jautājumu pagaidām neatpazīst.</w:t>
            </w:r>
          </w:p>
        </w:tc>
        <w:tc>
          <w:tcPr>
            <w:tcW w:w="4495" w:type="dxa"/>
          </w:tcPr>
          <w:p w14:paraId="56463E4A" w14:textId="73AE7FB5" w:rsidR="00DD63F2" w:rsidRPr="00786988" w:rsidRDefault="00AD1069" w:rsidP="00DD63F2">
            <w:pPr>
              <w:rPr>
                <w:rFonts w:ascii="Times New Roman" w:hAnsi="Times New Roman" w:cs="Times New Roman"/>
                <w:b/>
                <w:sz w:val="20"/>
                <w:szCs w:val="20"/>
              </w:rPr>
            </w:pPr>
            <w:r w:rsidRPr="00786988">
              <w:rPr>
                <w:rFonts w:ascii="Times New Roman" w:hAnsi="Times New Roman" w:cs="Times New Roman"/>
                <w:b/>
                <w:sz w:val="20"/>
                <w:szCs w:val="20"/>
              </w:rPr>
              <w:lastRenderedPageBreak/>
              <w:t>Daļēji ņ</w:t>
            </w:r>
            <w:r w:rsidR="00DD63F2" w:rsidRPr="00786988">
              <w:rPr>
                <w:rFonts w:ascii="Times New Roman" w:hAnsi="Times New Roman" w:cs="Times New Roman"/>
                <w:b/>
                <w:sz w:val="20"/>
                <w:szCs w:val="20"/>
              </w:rPr>
              <w:t>emts vērā</w:t>
            </w:r>
          </w:p>
          <w:p w14:paraId="3CB81CFB" w14:textId="56BA7577" w:rsidR="00DD63F2" w:rsidRPr="00786988" w:rsidRDefault="00DD63F2" w:rsidP="00AD1069">
            <w:pPr>
              <w:jc w:val="both"/>
              <w:rPr>
                <w:rFonts w:ascii="Times New Roman" w:hAnsi="Times New Roman" w:cs="Times New Roman"/>
                <w:sz w:val="20"/>
                <w:szCs w:val="20"/>
              </w:rPr>
            </w:pPr>
            <w:r w:rsidRPr="00786988">
              <w:rPr>
                <w:rFonts w:ascii="Times New Roman" w:hAnsi="Times New Roman" w:cs="Times New Roman"/>
                <w:sz w:val="20"/>
                <w:szCs w:val="20"/>
              </w:rPr>
              <w:t xml:space="preserve">Informācija par novecošanos ir minēta situācijas apraksta vispārīgajā daļā un kopsavilkumā, jo ietekmē ne tikai </w:t>
            </w:r>
            <w:r w:rsidR="00AD1069" w:rsidRPr="00786988">
              <w:rPr>
                <w:rFonts w:ascii="Times New Roman" w:hAnsi="Times New Roman" w:cs="Times New Roman"/>
                <w:sz w:val="20"/>
                <w:szCs w:val="20"/>
              </w:rPr>
              <w:t>sociālo pakalpojumu sniegšanu.</w:t>
            </w:r>
            <w:r w:rsidRPr="00786988">
              <w:rPr>
                <w:rFonts w:ascii="Times New Roman" w:hAnsi="Times New Roman" w:cs="Times New Roman"/>
                <w:sz w:val="20"/>
                <w:szCs w:val="20"/>
              </w:rPr>
              <w:t xml:space="preserve"> Pamatnostādņu </w:t>
            </w:r>
            <w:r w:rsidR="00AD1069" w:rsidRPr="00786988">
              <w:rPr>
                <w:rFonts w:ascii="Times New Roman" w:hAnsi="Times New Roman" w:cs="Times New Roman"/>
                <w:sz w:val="20"/>
                <w:szCs w:val="20"/>
              </w:rPr>
              <w:t xml:space="preserve">projekta </w:t>
            </w:r>
            <w:r w:rsidRPr="00786988">
              <w:rPr>
                <w:rFonts w:ascii="Times New Roman" w:hAnsi="Times New Roman" w:cs="Times New Roman"/>
                <w:sz w:val="20"/>
                <w:szCs w:val="20"/>
              </w:rPr>
              <w:t>uzdevumi pamatā ir vērsti uz profesionālā sociālā pakalpojuma attīstību, kuras šobrīd klientiem trūkst</w:t>
            </w:r>
            <w:r w:rsidR="00AD1069" w:rsidRPr="00786988">
              <w:rPr>
                <w:rFonts w:ascii="Times New Roman" w:hAnsi="Times New Roman" w:cs="Times New Roman"/>
                <w:sz w:val="20"/>
                <w:szCs w:val="20"/>
              </w:rPr>
              <w:t>.</w:t>
            </w:r>
            <w:r w:rsidRPr="00786988">
              <w:rPr>
                <w:rFonts w:ascii="Times New Roman" w:hAnsi="Times New Roman" w:cs="Times New Roman"/>
                <w:sz w:val="20"/>
                <w:szCs w:val="20"/>
              </w:rPr>
              <w:t xml:space="preserve"> Jautājumi par konkrētiem pasākumiem finansēšanas jautājumos tiks </w:t>
            </w:r>
            <w:r w:rsidR="00AD1069" w:rsidRPr="00786988">
              <w:rPr>
                <w:rFonts w:ascii="Times New Roman" w:hAnsi="Times New Roman" w:cs="Times New Roman"/>
                <w:sz w:val="20"/>
                <w:szCs w:val="20"/>
              </w:rPr>
              <w:t>diskutēti</w:t>
            </w:r>
            <w:r w:rsidRPr="00786988">
              <w:rPr>
                <w:rFonts w:ascii="Times New Roman" w:hAnsi="Times New Roman" w:cs="Times New Roman"/>
                <w:sz w:val="20"/>
                <w:szCs w:val="20"/>
              </w:rPr>
              <w:t xml:space="preserve"> </w:t>
            </w:r>
            <w:r w:rsidR="00AD1069" w:rsidRPr="00786988">
              <w:rPr>
                <w:rFonts w:ascii="Times New Roman" w:hAnsi="Times New Roman" w:cs="Times New Roman"/>
                <w:sz w:val="20"/>
                <w:szCs w:val="20"/>
              </w:rPr>
              <w:lastRenderedPageBreak/>
              <w:t>plāna projekta “Plāns sociālo pakalpojumu attīstībai 2021.-2023.gadam” izstrādes laikā</w:t>
            </w:r>
            <w:r w:rsidR="00AD1069" w:rsidRPr="00786988">
              <w:rPr>
                <w:rFonts w:ascii="Times New Roman" w:eastAsia="Times New Roman" w:hAnsi="Times New Roman" w:cs="Times New Roman"/>
                <w:bCs/>
                <w:sz w:val="20"/>
                <w:szCs w:val="20"/>
                <w:lang w:eastAsia="lv-LV"/>
              </w:rPr>
              <w:t>.</w:t>
            </w:r>
          </w:p>
        </w:tc>
      </w:tr>
      <w:tr w:rsidR="00356E08" w:rsidRPr="00786988" w14:paraId="2C3DFFEC" w14:textId="77777777" w:rsidTr="007F35E7">
        <w:tc>
          <w:tcPr>
            <w:tcW w:w="3126" w:type="dxa"/>
          </w:tcPr>
          <w:p w14:paraId="001D3C8B" w14:textId="7CA858C4" w:rsidR="00555914" w:rsidRPr="00786988" w:rsidRDefault="00555914" w:rsidP="00356E08">
            <w:pPr>
              <w:rPr>
                <w:rFonts w:ascii="Times New Roman" w:hAnsi="Times New Roman" w:cs="Times New Roman"/>
                <w:sz w:val="20"/>
                <w:szCs w:val="20"/>
              </w:rPr>
            </w:pPr>
            <w:r w:rsidRPr="00786988">
              <w:rPr>
                <w:rFonts w:ascii="Times New Roman" w:hAnsi="Times New Roman" w:cs="Times New Roman"/>
                <w:sz w:val="20"/>
                <w:szCs w:val="20"/>
              </w:rPr>
              <w:lastRenderedPageBreak/>
              <w:t>267.</w:t>
            </w:r>
          </w:p>
          <w:p w14:paraId="776C642C" w14:textId="77777777" w:rsidR="00356E08" w:rsidRPr="00786988" w:rsidRDefault="00356E08" w:rsidP="00356E08">
            <w:pPr>
              <w:rPr>
                <w:rFonts w:ascii="Times New Roman" w:hAnsi="Times New Roman" w:cs="Times New Roman"/>
                <w:sz w:val="20"/>
                <w:szCs w:val="20"/>
              </w:rPr>
            </w:pPr>
            <w:r w:rsidRPr="00786988">
              <w:rPr>
                <w:rFonts w:ascii="Times New Roman" w:hAnsi="Times New Roman" w:cs="Times New Roman"/>
                <w:sz w:val="20"/>
                <w:szCs w:val="20"/>
              </w:rPr>
              <w:t>2.pielikums, 6.2.1.sadaļa</w:t>
            </w:r>
          </w:p>
        </w:tc>
        <w:tc>
          <w:tcPr>
            <w:tcW w:w="6752" w:type="dxa"/>
          </w:tcPr>
          <w:p w14:paraId="144BD39D" w14:textId="77777777" w:rsidR="00356E08" w:rsidRPr="00786988" w:rsidRDefault="00356E08" w:rsidP="00356E08">
            <w:pPr>
              <w:jc w:val="center"/>
              <w:rPr>
                <w:rFonts w:ascii="Times New Roman" w:hAnsi="Times New Roman" w:cs="Times New Roman"/>
                <w:b/>
                <w:sz w:val="20"/>
                <w:szCs w:val="20"/>
              </w:rPr>
            </w:pPr>
            <w:r w:rsidRPr="00786988">
              <w:rPr>
                <w:rFonts w:ascii="Times New Roman" w:hAnsi="Times New Roman" w:cs="Times New Roman"/>
                <w:b/>
                <w:sz w:val="20"/>
                <w:szCs w:val="20"/>
              </w:rPr>
              <w:t>LSA</w:t>
            </w:r>
          </w:p>
          <w:p w14:paraId="3C01E99B" w14:textId="77777777" w:rsidR="00356E08" w:rsidRPr="00786988" w:rsidRDefault="00356E08" w:rsidP="00356E08">
            <w:pPr>
              <w:jc w:val="both"/>
              <w:rPr>
                <w:rFonts w:ascii="Times New Roman" w:hAnsi="Times New Roman" w:cs="Times New Roman"/>
                <w:b/>
                <w:sz w:val="20"/>
                <w:szCs w:val="20"/>
              </w:rPr>
            </w:pPr>
            <w:r w:rsidRPr="00786988">
              <w:rPr>
                <w:rFonts w:ascii="Times New Roman" w:hAnsi="Times New Roman" w:cs="Times New Roman"/>
                <w:color w:val="000000"/>
                <w:sz w:val="20"/>
                <w:szCs w:val="20"/>
                <w:lang w:eastAsia="lv-LV" w:bidi="lv-LV"/>
              </w:rPr>
              <w:t xml:space="preserve">Sistēmas raksturojama 73.lpp. - 1 rindkopa - </w:t>
            </w:r>
            <w:r w:rsidRPr="00786988">
              <w:rPr>
                <w:rStyle w:val="Bodytext2Bold"/>
                <w:rFonts w:ascii="Times New Roman" w:hAnsi="Times New Roman" w:cs="Times New Roman"/>
                <w:sz w:val="20"/>
                <w:szCs w:val="20"/>
              </w:rPr>
              <w:t xml:space="preserve">būtu jāprecizē izteikums, </w:t>
            </w:r>
            <w:r w:rsidRPr="00786988">
              <w:rPr>
                <w:rFonts w:ascii="Times New Roman" w:hAnsi="Times New Roman" w:cs="Times New Roman"/>
                <w:color w:val="000000"/>
                <w:sz w:val="20"/>
                <w:szCs w:val="20"/>
                <w:lang w:eastAsia="lv-LV" w:bidi="lv-LV"/>
              </w:rPr>
              <w:t xml:space="preserve">nevis "Kompensē aprūpes trūkumu", bet "Kompensē trūkstošās pašaprūpes spējas...". </w:t>
            </w:r>
            <w:r w:rsidRPr="00786988">
              <w:rPr>
                <w:rStyle w:val="Bodytext2Bold"/>
                <w:rFonts w:ascii="Times New Roman" w:hAnsi="Times New Roman" w:cs="Times New Roman"/>
                <w:sz w:val="20"/>
                <w:szCs w:val="20"/>
              </w:rPr>
              <w:t xml:space="preserve">Papildus minētajām, es ieteiktu šo vietu papildināt ar teikumiem </w:t>
            </w:r>
            <w:r w:rsidRPr="00786988">
              <w:rPr>
                <w:rFonts w:ascii="Times New Roman" w:hAnsi="Times New Roman" w:cs="Times New Roman"/>
                <w:color w:val="000000"/>
                <w:sz w:val="20"/>
                <w:szCs w:val="20"/>
                <w:lang w:eastAsia="lv-LV" w:bidi="lv-LV"/>
              </w:rPr>
              <w:t>: "Latvijā šobrīd darbā ar senioriem galvenokārt tiek praktizēta kompensējošā aprūpe. Attīstošā, aktivizējošā vai rehabilitējoša aprūpe pagaidām tiek izmantotas citām mērķa grupām, bet attīstoties pakalpojumiem varētu tikt izmantotas arī darbā ar senioriem". Atsevišķa daļa aprūpes formām Vēstījumā būtu par daudz, bet pieminēšana vismaz šeit lasītājam iedotu nelielu nākotnes redzējumu.</w:t>
            </w:r>
          </w:p>
        </w:tc>
        <w:tc>
          <w:tcPr>
            <w:tcW w:w="4495" w:type="dxa"/>
          </w:tcPr>
          <w:p w14:paraId="306BA24C" w14:textId="73BA8889" w:rsidR="00DD63F2" w:rsidRPr="00786988" w:rsidRDefault="00DD63F2" w:rsidP="00356E08">
            <w:pPr>
              <w:rPr>
                <w:rFonts w:ascii="Times New Roman" w:hAnsi="Times New Roman" w:cs="Times New Roman"/>
                <w:b/>
                <w:sz w:val="20"/>
                <w:szCs w:val="20"/>
              </w:rPr>
            </w:pPr>
            <w:r w:rsidRPr="00786988">
              <w:rPr>
                <w:rFonts w:ascii="Times New Roman" w:hAnsi="Times New Roman" w:cs="Times New Roman"/>
                <w:b/>
                <w:sz w:val="20"/>
                <w:szCs w:val="20"/>
              </w:rPr>
              <w:t>Ņemts vērā</w:t>
            </w:r>
          </w:p>
        </w:tc>
      </w:tr>
      <w:tr w:rsidR="00356E08" w:rsidRPr="00786988" w14:paraId="41CC0DD9" w14:textId="77777777" w:rsidTr="007F35E7">
        <w:tc>
          <w:tcPr>
            <w:tcW w:w="3126" w:type="dxa"/>
          </w:tcPr>
          <w:p w14:paraId="616240DA" w14:textId="115ED7C5" w:rsidR="00555914" w:rsidRPr="00786988" w:rsidRDefault="00555914" w:rsidP="00356E08">
            <w:pPr>
              <w:rPr>
                <w:rFonts w:ascii="Times New Roman" w:hAnsi="Times New Roman" w:cs="Times New Roman"/>
                <w:sz w:val="20"/>
                <w:szCs w:val="20"/>
              </w:rPr>
            </w:pPr>
            <w:r w:rsidRPr="00786988">
              <w:rPr>
                <w:rFonts w:ascii="Times New Roman" w:hAnsi="Times New Roman" w:cs="Times New Roman"/>
                <w:sz w:val="20"/>
                <w:szCs w:val="20"/>
              </w:rPr>
              <w:t>268.</w:t>
            </w:r>
          </w:p>
          <w:p w14:paraId="618FD10E" w14:textId="77777777" w:rsidR="00356E08" w:rsidRPr="00786988" w:rsidRDefault="00356E08" w:rsidP="00356E08">
            <w:pPr>
              <w:rPr>
                <w:rFonts w:ascii="Times New Roman" w:hAnsi="Times New Roman" w:cs="Times New Roman"/>
                <w:sz w:val="20"/>
                <w:szCs w:val="20"/>
              </w:rPr>
            </w:pPr>
            <w:r w:rsidRPr="00786988">
              <w:rPr>
                <w:rFonts w:ascii="Times New Roman" w:hAnsi="Times New Roman" w:cs="Times New Roman"/>
                <w:sz w:val="20"/>
                <w:szCs w:val="20"/>
              </w:rPr>
              <w:t>2.pielikums, 6.2.1.sadaļa</w:t>
            </w:r>
          </w:p>
        </w:tc>
        <w:tc>
          <w:tcPr>
            <w:tcW w:w="6752" w:type="dxa"/>
          </w:tcPr>
          <w:p w14:paraId="6553FB7F" w14:textId="77777777" w:rsidR="00356E08" w:rsidRPr="00786988" w:rsidRDefault="00356E08" w:rsidP="00356E08">
            <w:pPr>
              <w:jc w:val="center"/>
              <w:rPr>
                <w:rFonts w:ascii="Times New Roman" w:hAnsi="Times New Roman" w:cs="Times New Roman"/>
                <w:b/>
                <w:sz w:val="20"/>
                <w:szCs w:val="20"/>
              </w:rPr>
            </w:pPr>
            <w:r w:rsidRPr="00786988">
              <w:rPr>
                <w:rFonts w:ascii="Times New Roman" w:hAnsi="Times New Roman" w:cs="Times New Roman"/>
                <w:b/>
                <w:sz w:val="20"/>
                <w:szCs w:val="20"/>
              </w:rPr>
              <w:t>PKC</w:t>
            </w:r>
          </w:p>
          <w:p w14:paraId="61E4292D" w14:textId="77777777" w:rsidR="00356E08" w:rsidRPr="00786988" w:rsidRDefault="00356E08" w:rsidP="00356E08">
            <w:pPr>
              <w:jc w:val="both"/>
              <w:rPr>
                <w:rFonts w:ascii="Times New Roman" w:hAnsi="Times New Roman" w:cs="Times New Roman"/>
                <w:sz w:val="20"/>
                <w:szCs w:val="20"/>
              </w:rPr>
            </w:pPr>
            <w:r w:rsidRPr="00786988">
              <w:rPr>
                <w:rFonts w:ascii="Times New Roman" w:hAnsi="Times New Roman" w:cs="Times New Roman"/>
                <w:color w:val="212121"/>
                <w:sz w:val="20"/>
                <w:szCs w:val="20"/>
                <w:shd w:val="clear" w:color="auto" w:fill="FFFFFF"/>
              </w:rPr>
              <w:t>Aicinājums papildināt analīzi par sociālās un veselības aprūpes jomas resursu koordinēšanas organizēšanu (pasākumiem).</w:t>
            </w:r>
          </w:p>
        </w:tc>
        <w:tc>
          <w:tcPr>
            <w:tcW w:w="4495" w:type="dxa"/>
          </w:tcPr>
          <w:p w14:paraId="41EF68F0" w14:textId="77777777" w:rsidR="00356E08" w:rsidRPr="00786988" w:rsidRDefault="00AD1069" w:rsidP="00356E08">
            <w:pPr>
              <w:rPr>
                <w:rFonts w:ascii="Times New Roman" w:hAnsi="Times New Roman" w:cs="Times New Roman"/>
                <w:b/>
                <w:sz w:val="20"/>
                <w:szCs w:val="20"/>
              </w:rPr>
            </w:pPr>
            <w:r w:rsidRPr="00786988">
              <w:rPr>
                <w:rFonts w:ascii="Times New Roman" w:hAnsi="Times New Roman" w:cs="Times New Roman"/>
                <w:b/>
                <w:sz w:val="20"/>
                <w:szCs w:val="20"/>
              </w:rPr>
              <w:t>Nav ņemts vērā</w:t>
            </w:r>
          </w:p>
          <w:p w14:paraId="090C8EB9" w14:textId="0F899CDC" w:rsidR="00AD1069" w:rsidRPr="00786988" w:rsidRDefault="00AD1069" w:rsidP="00AD1069">
            <w:pPr>
              <w:jc w:val="both"/>
              <w:rPr>
                <w:rFonts w:ascii="Times New Roman" w:hAnsi="Times New Roman" w:cs="Times New Roman"/>
                <w:sz w:val="20"/>
                <w:szCs w:val="20"/>
              </w:rPr>
            </w:pPr>
            <w:r w:rsidRPr="00786988">
              <w:rPr>
                <w:rFonts w:ascii="Times New Roman" w:hAnsi="Times New Roman" w:cs="Times New Roman"/>
                <w:sz w:val="20"/>
                <w:szCs w:val="20"/>
              </w:rPr>
              <w:t>Informācija par nozaru sadarbību jau ir analizēta konkrētu pakalpojumu analīzes ietvaros</w:t>
            </w:r>
          </w:p>
        </w:tc>
      </w:tr>
      <w:tr w:rsidR="00356E08" w:rsidRPr="00786988" w14:paraId="3F8A9C1A" w14:textId="77777777" w:rsidTr="007F35E7">
        <w:tc>
          <w:tcPr>
            <w:tcW w:w="3126" w:type="dxa"/>
          </w:tcPr>
          <w:p w14:paraId="7E885B9B" w14:textId="18999F9F" w:rsidR="00555914" w:rsidRPr="00786988" w:rsidRDefault="00555914" w:rsidP="00356E08">
            <w:pPr>
              <w:rPr>
                <w:rFonts w:ascii="Times New Roman" w:hAnsi="Times New Roman" w:cs="Times New Roman"/>
                <w:sz w:val="20"/>
                <w:szCs w:val="20"/>
              </w:rPr>
            </w:pPr>
            <w:r w:rsidRPr="00786988">
              <w:rPr>
                <w:rFonts w:ascii="Times New Roman" w:hAnsi="Times New Roman" w:cs="Times New Roman"/>
                <w:sz w:val="20"/>
                <w:szCs w:val="20"/>
              </w:rPr>
              <w:t>269.</w:t>
            </w:r>
          </w:p>
          <w:p w14:paraId="4C3C11FA" w14:textId="77777777" w:rsidR="00356E08" w:rsidRPr="00786988" w:rsidRDefault="00356E08" w:rsidP="00356E08">
            <w:pPr>
              <w:rPr>
                <w:rFonts w:ascii="Times New Roman" w:hAnsi="Times New Roman" w:cs="Times New Roman"/>
                <w:sz w:val="20"/>
                <w:szCs w:val="20"/>
              </w:rPr>
            </w:pPr>
            <w:r w:rsidRPr="00786988">
              <w:rPr>
                <w:rFonts w:ascii="Times New Roman" w:hAnsi="Times New Roman" w:cs="Times New Roman"/>
                <w:sz w:val="20"/>
                <w:szCs w:val="20"/>
              </w:rPr>
              <w:t>2.pielikums, 6.2.3.sadaļa</w:t>
            </w:r>
          </w:p>
        </w:tc>
        <w:tc>
          <w:tcPr>
            <w:tcW w:w="6752" w:type="dxa"/>
          </w:tcPr>
          <w:p w14:paraId="378A7CFC" w14:textId="77777777" w:rsidR="00356E08" w:rsidRPr="00786988" w:rsidRDefault="00356E08" w:rsidP="00356E08">
            <w:pPr>
              <w:jc w:val="center"/>
              <w:rPr>
                <w:rFonts w:ascii="Times New Roman" w:hAnsi="Times New Roman" w:cs="Times New Roman"/>
                <w:b/>
                <w:sz w:val="20"/>
                <w:szCs w:val="20"/>
              </w:rPr>
            </w:pPr>
            <w:r w:rsidRPr="00786988">
              <w:rPr>
                <w:rFonts w:ascii="Times New Roman" w:hAnsi="Times New Roman" w:cs="Times New Roman"/>
                <w:b/>
                <w:sz w:val="20"/>
                <w:szCs w:val="20"/>
              </w:rPr>
              <w:t>VSAC “Rīga” filiāle “Rīga”</w:t>
            </w:r>
          </w:p>
          <w:p w14:paraId="56E9AF3B" w14:textId="77777777" w:rsidR="00356E08" w:rsidRPr="00786988" w:rsidRDefault="00356E08" w:rsidP="00356E08">
            <w:pPr>
              <w:pStyle w:val="CommentText"/>
              <w:jc w:val="both"/>
              <w:rPr>
                <w:rFonts w:ascii="Times New Roman" w:hAnsi="Times New Roman"/>
                <w:b/>
                <w:u w:val="single"/>
              </w:rPr>
            </w:pPr>
            <w:r w:rsidRPr="00786988">
              <w:rPr>
                <w:rFonts w:ascii="Times New Roman" w:hAnsi="Times New Roman"/>
                <w:b/>
                <w:u w:val="single"/>
              </w:rPr>
              <w:t>127.atsauce</w:t>
            </w:r>
          </w:p>
          <w:p w14:paraId="5DF4428C" w14:textId="77777777" w:rsidR="00356E08" w:rsidRPr="00786988" w:rsidRDefault="00356E08" w:rsidP="00356E08">
            <w:pPr>
              <w:pStyle w:val="CommentText"/>
              <w:jc w:val="both"/>
              <w:rPr>
                <w:rFonts w:ascii="Times New Roman" w:hAnsi="Times New Roman"/>
              </w:rPr>
            </w:pPr>
            <w:r w:rsidRPr="00786988">
              <w:rPr>
                <w:rFonts w:ascii="Times New Roman" w:hAnsi="Times New Roman"/>
                <w:b/>
                <w:u w:val="single"/>
              </w:rPr>
              <w:t>Priekšlikums</w:t>
            </w:r>
            <w:r w:rsidRPr="00786988">
              <w:rPr>
                <w:rFonts w:ascii="Times New Roman" w:hAnsi="Times New Roman"/>
              </w:rPr>
              <w:t xml:space="preserve">: Izņemt tekstu no atsauces “bērnu skaits grupā nepārsniedz 8 bērnus”. Pievienot tekstu par bērniem ar smagiem funkcionāliem traucējumiem:  “Attiecībā uz bērniem ar smagiem funkcionāliem traucējumiem, kuri uzturas valsts SAC, ir jāņem vērā ārvalstu pētījumi (piemēram, </w:t>
            </w:r>
            <w:proofErr w:type="spellStart"/>
            <w:r w:rsidRPr="00786988">
              <w:rPr>
                <w:rFonts w:ascii="Times New Roman" w:hAnsi="Times New Roman"/>
              </w:rPr>
              <w:t>Grunevalds</w:t>
            </w:r>
            <w:proofErr w:type="spellEnd"/>
            <w:r w:rsidRPr="00786988">
              <w:rPr>
                <w:rFonts w:ascii="Times New Roman" w:hAnsi="Times New Roman"/>
              </w:rPr>
              <w:t xml:space="preserve"> K. Dzīves apstākļu normalizēšana personām ar garīga rakstura un citiem funkciju traucējumiem. – Rīga: “Velku fonds”. 2003), kuros ir pierādīts, ka bērniem ar smagiem funkcionāliem traucējumiem aprūpe nodrošināma grupās ne vairāk kā 3-4 bērni, kurus ikdienā aprūpē nemainīgs un neliels aprūpes personāls, nodrošinot bērnam vienu piesaistes personu.”</w:t>
            </w:r>
          </w:p>
          <w:p w14:paraId="7EA9E613" w14:textId="77777777" w:rsidR="00356E08" w:rsidRPr="00786988" w:rsidRDefault="00356E08" w:rsidP="00356E08">
            <w:pPr>
              <w:pStyle w:val="CommentText"/>
              <w:rPr>
                <w:rFonts w:ascii="Times New Roman" w:hAnsi="Times New Roman"/>
              </w:rPr>
            </w:pPr>
          </w:p>
          <w:p w14:paraId="56EC5259" w14:textId="77777777" w:rsidR="00356E08" w:rsidRPr="00786988" w:rsidRDefault="00356E08" w:rsidP="00356E08">
            <w:pPr>
              <w:jc w:val="both"/>
              <w:rPr>
                <w:rFonts w:ascii="Times New Roman" w:hAnsi="Times New Roman" w:cs="Times New Roman"/>
                <w:sz w:val="20"/>
                <w:szCs w:val="20"/>
              </w:rPr>
            </w:pPr>
            <w:r w:rsidRPr="00786988">
              <w:rPr>
                <w:rFonts w:ascii="Times New Roman" w:hAnsi="Times New Roman" w:cs="Times New Roman"/>
                <w:sz w:val="20"/>
                <w:szCs w:val="20"/>
              </w:rPr>
              <w:t xml:space="preserve">Pamatojums: Atsaucē uz Q4C ir nekorekta informācija, jo Q4C standartos nav minēts, ka bērnu aprūpei jābūt institūcijās, kurās ir 24 bērni, ne vairāk kā 8 vienā grupā. Q4C standartos ir noteikta </w:t>
            </w:r>
            <w:proofErr w:type="spellStart"/>
            <w:r w:rsidRPr="00786988">
              <w:rPr>
                <w:rFonts w:ascii="Times New Roman" w:hAnsi="Times New Roman" w:cs="Times New Roman"/>
                <w:sz w:val="20"/>
                <w:szCs w:val="20"/>
              </w:rPr>
              <w:t>cieņpilna</w:t>
            </w:r>
            <w:proofErr w:type="spellEnd"/>
            <w:r w:rsidRPr="00786988">
              <w:rPr>
                <w:rFonts w:ascii="Times New Roman" w:hAnsi="Times New Roman" w:cs="Times New Roman"/>
                <w:sz w:val="20"/>
                <w:szCs w:val="20"/>
              </w:rPr>
              <w:t xml:space="preserve"> attieksme pret bērnu un katra bērna individuālo vajadzību ievērošana, kas attiecībā uz bērniem ar smagiem funkcionāliem traucējumiem nevar tikt nodrošināta institūcijā, kurā ir 24 bērni vienkopus un 8 bērni vienā grupā. Attiecībā uz bērniem ar smagiem funkcionāliem traucējumiem, kuri uzturas valsts SAC, ir jāņem vērā ārvalstu pētījumi un pieredze.</w:t>
            </w:r>
          </w:p>
        </w:tc>
        <w:tc>
          <w:tcPr>
            <w:tcW w:w="4495" w:type="dxa"/>
          </w:tcPr>
          <w:p w14:paraId="2E642D3E" w14:textId="77777777" w:rsidR="00AD1069" w:rsidRPr="00786988" w:rsidRDefault="00AD1069" w:rsidP="00356E08">
            <w:pPr>
              <w:rPr>
                <w:rFonts w:ascii="Times New Roman" w:hAnsi="Times New Roman" w:cs="Times New Roman"/>
                <w:b/>
                <w:sz w:val="20"/>
                <w:szCs w:val="20"/>
              </w:rPr>
            </w:pPr>
            <w:r w:rsidRPr="00786988">
              <w:rPr>
                <w:rFonts w:ascii="Times New Roman" w:hAnsi="Times New Roman" w:cs="Times New Roman"/>
                <w:b/>
                <w:sz w:val="20"/>
                <w:szCs w:val="20"/>
              </w:rPr>
              <w:t>Daļēji ņemts vērā</w:t>
            </w:r>
          </w:p>
          <w:p w14:paraId="43200C74" w14:textId="2812D68C" w:rsidR="00DD63F2" w:rsidRPr="00786988" w:rsidRDefault="00AD1069" w:rsidP="00356E08">
            <w:pPr>
              <w:rPr>
                <w:rFonts w:ascii="Times New Roman" w:hAnsi="Times New Roman" w:cs="Times New Roman"/>
                <w:sz w:val="20"/>
                <w:szCs w:val="20"/>
              </w:rPr>
            </w:pPr>
            <w:r w:rsidRPr="00786988">
              <w:rPr>
                <w:rFonts w:ascii="Times New Roman" w:hAnsi="Times New Roman" w:cs="Times New Roman"/>
                <w:sz w:val="20"/>
                <w:szCs w:val="20"/>
              </w:rPr>
              <w:t>Precizētas</w:t>
            </w:r>
            <w:r w:rsidR="00DD63F2" w:rsidRPr="00786988">
              <w:rPr>
                <w:rFonts w:ascii="Times New Roman" w:hAnsi="Times New Roman" w:cs="Times New Roman"/>
                <w:sz w:val="20"/>
                <w:szCs w:val="20"/>
              </w:rPr>
              <w:t xml:space="preserve"> un papildinātas  atsauces</w:t>
            </w:r>
          </w:p>
        </w:tc>
      </w:tr>
      <w:tr w:rsidR="00356E08" w:rsidRPr="00786988" w14:paraId="4BA88029" w14:textId="77777777" w:rsidTr="007F35E7">
        <w:tc>
          <w:tcPr>
            <w:tcW w:w="3126" w:type="dxa"/>
          </w:tcPr>
          <w:p w14:paraId="41E76F8B" w14:textId="54287AD0" w:rsidR="00555914" w:rsidRPr="00786988" w:rsidRDefault="00555914" w:rsidP="00356E08">
            <w:pPr>
              <w:rPr>
                <w:rFonts w:ascii="Times New Roman" w:hAnsi="Times New Roman" w:cs="Times New Roman"/>
                <w:sz w:val="20"/>
                <w:szCs w:val="20"/>
              </w:rPr>
            </w:pPr>
            <w:r w:rsidRPr="00786988">
              <w:rPr>
                <w:rFonts w:ascii="Times New Roman" w:hAnsi="Times New Roman" w:cs="Times New Roman"/>
                <w:sz w:val="20"/>
                <w:szCs w:val="20"/>
              </w:rPr>
              <w:t>270.</w:t>
            </w:r>
          </w:p>
          <w:p w14:paraId="439362BE" w14:textId="77777777" w:rsidR="00356E08" w:rsidRPr="00786988" w:rsidRDefault="00356E08" w:rsidP="00356E08">
            <w:pPr>
              <w:rPr>
                <w:rFonts w:ascii="Times New Roman" w:hAnsi="Times New Roman" w:cs="Times New Roman"/>
                <w:sz w:val="20"/>
                <w:szCs w:val="20"/>
              </w:rPr>
            </w:pPr>
            <w:r w:rsidRPr="00786988">
              <w:rPr>
                <w:rFonts w:ascii="Times New Roman" w:hAnsi="Times New Roman" w:cs="Times New Roman"/>
                <w:sz w:val="20"/>
                <w:szCs w:val="20"/>
              </w:rPr>
              <w:t>2.pielikums, 6.2.3.sadaļa</w:t>
            </w:r>
          </w:p>
        </w:tc>
        <w:tc>
          <w:tcPr>
            <w:tcW w:w="6752" w:type="dxa"/>
          </w:tcPr>
          <w:p w14:paraId="083FEFF0" w14:textId="2E119DA3" w:rsidR="00356E08" w:rsidRPr="00786988" w:rsidRDefault="00356E08" w:rsidP="00356E08">
            <w:pPr>
              <w:jc w:val="center"/>
              <w:rPr>
                <w:rFonts w:ascii="Times New Roman" w:hAnsi="Times New Roman" w:cs="Times New Roman"/>
                <w:b/>
                <w:sz w:val="20"/>
                <w:szCs w:val="20"/>
              </w:rPr>
            </w:pPr>
            <w:r w:rsidRPr="00786988">
              <w:rPr>
                <w:rFonts w:ascii="Times New Roman" w:hAnsi="Times New Roman" w:cs="Times New Roman"/>
                <w:b/>
                <w:sz w:val="20"/>
                <w:szCs w:val="20"/>
              </w:rPr>
              <w:t xml:space="preserve">Latvijas </w:t>
            </w:r>
            <w:r w:rsidR="000B3BCC">
              <w:rPr>
                <w:rFonts w:ascii="Times New Roman" w:hAnsi="Times New Roman" w:cs="Times New Roman"/>
                <w:b/>
                <w:sz w:val="20"/>
                <w:szCs w:val="20"/>
              </w:rPr>
              <w:t>s</w:t>
            </w:r>
            <w:r w:rsidRPr="00786988">
              <w:rPr>
                <w:rFonts w:ascii="Times New Roman" w:hAnsi="Times New Roman" w:cs="Times New Roman"/>
                <w:b/>
                <w:sz w:val="20"/>
                <w:szCs w:val="20"/>
              </w:rPr>
              <w:t>ociālo darbinieku biedrība</w:t>
            </w:r>
          </w:p>
          <w:p w14:paraId="17E486A8" w14:textId="77777777" w:rsidR="00356E08" w:rsidRPr="00786988" w:rsidRDefault="00356E08" w:rsidP="00356E08">
            <w:pPr>
              <w:pStyle w:val="CommentText"/>
              <w:jc w:val="both"/>
              <w:rPr>
                <w:rFonts w:ascii="Times New Roman" w:hAnsi="Times New Roman"/>
                <w:b/>
                <w:u w:val="single"/>
              </w:rPr>
            </w:pPr>
            <w:r w:rsidRPr="00786988">
              <w:rPr>
                <w:rFonts w:ascii="Times New Roman" w:hAnsi="Times New Roman"/>
                <w:b/>
                <w:u w:val="single"/>
              </w:rPr>
              <w:t>127.atsauce</w:t>
            </w:r>
          </w:p>
          <w:p w14:paraId="350EA4E9" w14:textId="77777777" w:rsidR="00356E08" w:rsidRPr="00786988" w:rsidRDefault="00356E08" w:rsidP="00356E08">
            <w:pPr>
              <w:pStyle w:val="CommentText"/>
              <w:jc w:val="both"/>
              <w:rPr>
                <w:rFonts w:ascii="Times New Roman" w:hAnsi="Times New Roman"/>
              </w:rPr>
            </w:pPr>
            <w:r w:rsidRPr="00786988">
              <w:rPr>
                <w:rFonts w:ascii="Times New Roman" w:hAnsi="Times New Roman"/>
                <w:b/>
                <w:u w:val="single"/>
              </w:rPr>
              <w:lastRenderedPageBreak/>
              <w:t>Priekšlikums</w:t>
            </w:r>
            <w:r w:rsidRPr="00786988">
              <w:rPr>
                <w:rFonts w:ascii="Times New Roman" w:hAnsi="Times New Roman"/>
              </w:rPr>
              <w:t xml:space="preserve">: Izņemt tekstu no atsauces “bērnu skaits grupā nepārsniedz 8 bērnus”. Pievienot tekstu par bērniem ar smagiem funkcionāliem traucējumiem:  “Attiecībā uz bērniem ar smagiem funkcionāliem traucējumiem, kuri uzturas valsts SAC, ir jāņem vērā ārvalstu pētījumi (piemēram, </w:t>
            </w:r>
            <w:proofErr w:type="spellStart"/>
            <w:r w:rsidRPr="00786988">
              <w:rPr>
                <w:rFonts w:ascii="Times New Roman" w:hAnsi="Times New Roman"/>
              </w:rPr>
              <w:t>Grunevalds</w:t>
            </w:r>
            <w:proofErr w:type="spellEnd"/>
            <w:r w:rsidRPr="00786988">
              <w:rPr>
                <w:rFonts w:ascii="Times New Roman" w:hAnsi="Times New Roman"/>
              </w:rPr>
              <w:t xml:space="preserve"> K. Dzīves apstākļu normalizēšana personām ar garīga rakstura un citiem funkciju traucējumiem. – Rīga: “Velku fonds”. 2003), kuros ir pierādīts, ka bērniem ar smagiem funkcionāliem traucējumiem aprūpe nodrošināma grupās ne vairāk kā 3-4 bērni, kurus ikdienā aprūpē nemainīgs un neliels aprūpes personāls, nodrošinot bērnam vienu piesaistes personu.”</w:t>
            </w:r>
          </w:p>
          <w:p w14:paraId="0DD95C3C" w14:textId="77777777" w:rsidR="00356E08" w:rsidRPr="00786988" w:rsidRDefault="00356E08" w:rsidP="00356E08">
            <w:pPr>
              <w:pStyle w:val="CommentText"/>
              <w:rPr>
                <w:rFonts w:ascii="Times New Roman" w:hAnsi="Times New Roman"/>
              </w:rPr>
            </w:pPr>
          </w:p>
          <w:p w14:paraId="66B41840" w14:textId="77777777" w:rsidR="00356E08" w:rsidRPr="00786988" w:rsidRDefault="00356E08" w:rsidP="00356E08">
            <w:pPr>
              <w:jc w:val="both"/>
              <w:rPr>
                <w:rFonts w:ascii="Times New Roman" w:hAnsi="Times New Roman" w:cs="Times New Roman"/>
                <w:sz w:val="20"/>
                <w:szCs w:val="20"/>
              </w:rPr>
            </w:pPr>
            <w:r w:rsidRPr="00786988">
              <w:rPr>
                <w:rFonts w:ascii="Times New Roman" w:hAnsi="Times New Roman" w:cs="Times New Roman"/>
                <w:sz w:val="20"/>
                <w:szCs w:val="20"/>
              </w:rPr>
              <w:t xml:space="preserve">Pamatojums: Atsaucē uz Q4C ir nekorekta informācija, jo Q4C standartos nav minēts, ka bērnu aprūpei jābūt institūcijās, kurās ir 24 bērni, ne vairāk kā 8 vienā grupā. Q4C standartos ir noteikta </w:t>
            </w:r>
            <w:proofErr w:type="spellStart"/>
            <w:r w:rsidRPr="00786988">
              <w:rPr>
                <w:rFonts w:ascii="Times New Roman" w:hAnsi="Times New Roman" w:cs="Times New Roman"/>
                <w:sz w:val="20"/>
                <w:szCs w:val="20"/>
              </w:rPr>
              <w:t>cieņpilna</w:t>
            </w:r>
            <w:proofErr w:type="spellEnd"/>
            <w:r w:rsidRPr="00786988">
              <w:rPr>
                <w:rFonts w:ascii="Times New Roman" w:hAnsi="Times New Roman" w:cs="Times New Roman"/>
                <w:sz w:val="20"/>
                <w:szCs w:val="20"/>
              </w:rPr>
              <w:t xml:space="preserve"> attieksme pret bērnu un katra bērna individuālo vajadzību ievērošana, kas attiecībā uz bērniem ar smagiem funkcionāliem traucējumiem nevar tikt nodrošināta institūcijā, kurā ir 24 bērni vienkopus un 8 bērni vienā grupā. Attiecībā uz bērniem ar smagiem funkcionāliem traucējumiem, kuri uzturas valsts SAC, ir jāņem vērā ārvalstu pētījumi un pieredze.</w:t>
            </w:r>
          </w:p>
        </w:tc>
        <w:tc>
          <w:tcPr>
            <w:tcW w:w="4495" w:type="dxa"/>
          </w:tcPr>
          <w:p w14:paraId="08D8E332" w14:textId="77777777" w:rsidR="00AD1069" w:rsidRPr="00786988" w:rsidRDefault="00AD1069" w:rsidP="00AD1069">
            <w:pPr>
              <w:rPr>
                <w:rFonts w:ascii="Times New Roman" w:hAnsi="Times New Roman" w:cs="Times New Roman"/>
                <w:b/>
                <w:sz w:val="20"/>
                <w:szCs w:val="20"/>
              </w:rPr>
            </w:pPr>
            <w:r w:rsidRPr="00786988">
              <w:rPr>
                <w:rFonts w:ascii="Times New Roman" w:hAnsi="Times New Roman" w:cs="Times New Roman"/>
                <w:b/>
                <w:sz w:val="20"/>
                <w:szCs w:val="20"/>
              </w:rPr>
              <w:lastRenderedPageBreak/>
              <w:t>Daļēji ņemts vērā</w:t>
            </w:r>
          </w:p>
          <w:p w14:paraId="261340C5" w14:textId="03909D54" w:rsidR="00356E08" w:rsidRPr="00786988" w:rsidRDefault="00AD1069" w:rsidP="00AD1069">
            <w:pPr>
              <w:rPr>
                <w:rFonts w:ascii="Times New Roman" w:hAnsi="Times New Roman" w:cs="Times New Roman"/>
                <w:sz w:val="20"/>
                <w:szCs w:val="20"/>
              </w:rPr>
            </w:pPr>
            <w:r w:rsidRPr="00786988">
              <w:rPr>
                <w:rFonts w:ascii="Times New Roman" w:hAnsi="Times New Roman" w:cs="Times New Roman"/>
                <w:sz w:val="20"/>
                <w:szCs w:val="20"/>
              </w:rPr>
              <w:t>Precizētas un papildinātas  atsauces</w:t>
            </w:r>
          </w:p>
        </w:tc>
      </w:tr>
      <w:tr w:rsidR="00356E08" w:rsidRPr="00786988" w14:paraId="0BFA7FCA" w14:textId="77777777" w:rsidTr="007F35E7">
        <w:tc>
          <w:tcPr>
            <w:tcW w:w="3126" w:type="dxa"/>
          </w:tcPr>
          <w:p w14:paraId="620CBAD6" w14:textId="1D688CF2" w:rsidR="00555914" w:rsidRPr="00786988" w:rsidRDefault="00555914" w:rsidP="00356E08">
            <w:pPr>
              <w:rPr>
                <w:rFonts w:ascii="Times New Roman" w:hAnsi="Times New Roman" w:cs="Times New Roman"/>
                <w:sz w:val="20"/>
                <w:szCs w:val="20"/>
              </w:rPr>
            </w:pPr>
            <w:r w:rsidRPr="00786988">
              <w:rPr>
                <w:rFonts w:ascii="Times New Roman" w:hAnsi="Times New Roman" w:cs="Times New Roman"/>
                <w:sz w:val="20"/>
                <w:szCs w:val="20"/>
              </w:rPr>
              <w:t>271.</w:t>
            </w:r>
          </w:p>
          <w:p w14:paraId="1A498062" w14:textId="77777777" w:rsidR="00356E08" w:rsidRPr="00786988" w:rsidRDefault="00356E08" w:rsidP="00356E08">
            <w:pPr>
              <w:rPr>
                <w:rFonts w:ascii="Times New Roman" w:hAnsi="Times New Roman" w:cs="Times New Roman"/>
                <w:sz w:val="20"/>
                <w:szCs w:val="20"/>
              </w:rPr>
            </w:pPr>
            <w:r w:rsidRPr="00786988">
              <w:rPr>
                <w:rFonts w:ascii="Times New Roman" w:hAnsi="Times New Roman" w:cs="Times New Roman"/>
                <w:sz w:val="20"/>
                <w:szCs w:val="20"/>
              </w:rPr>
              <w:t>2.pielikums, 6.2.3.sadaļa</w:t>
            </w:r>
          </w:p>
        </w:tc>
        <w:tc>
          <w:tcPr>
            <w:tcW w:w="6752" w:type="dxa"/>
          </w:tcPr>
          <w:p w14:paraId="10CF0120" w14:textId="77777777" w:rsidR="00356E08" w:rsidRPr="00786988" w:rsidRDefault="00356E08" w:rsidP="00356E08">
            <w:pPr>
              <w:jc w:val="center"/>
              <w:rPr>
                <w:rFonts w:ascii="Times New Roman" w:hAnsi="Times New Roman" w:cs="Times New Roman"/>
                <w:b/>
                <w:sz w:val="20"/>
                <w:szCs w:val="20"/>
              </w:rPr>
            </w:pPr>
            <w:r w:rsidRPr="00786988">
              <w:rPr>
                <w:rFonts w:ascii="Times New Roman" w:hAnsi="Times New Roman" w:cs="Times New Roman"/>
                <w:b/>
                <w:sz w:val="20"/>
                <w:szCs w:val="20"/>
              </w:rPr>
              <w:t>VSAC “Rīga” filiāle “Rīga”</w:t>
            </w:r>
          </w:p>
          <w:p w14:paraId="706AF413" w14:textId="77777777" w:rsidR="00356E08" w:rsidRPr="00786988" w:rsidRDefault="00356E08" w:rsidP="00356E08">
            <w:pPr>
              <w:jc w:val="both"/>
              <w:rPr>
                <w:rFonts w:ascii="Times New Roman" w:hAnsi="Times New Roman" w:cs="Times New Roman"/>
                <w:b/>
                <w:sz w:val="20"/>
                <w:szCs w:val="20"/>
              </w:rPr>
            </w:pPr>
            <w:r w:rsidRPr="00786988">
              <w:rPr>
                <w:rFonts w:ascii="Times New Roman" w:hAnsi="Times New Roman" w:cs="Times New Roman"/>
                <w:b/>
                <w:sz w:val="20"/>
                <w:szCs w:val="20"/>
              </w:rPr>
              <w:t xml:space="preserve">Tekstu 79.lpp. </w:t>
            </w:r>
            <w:r w:rsidRPr="00786988">
              <w:rPr>
                <w:rFonts w:ascii="Times New Roman" w:hAnsi="Times New Roman" w:cs="Times New Roman"/>
                <w:b/>
                <w:i/>
                <w:sz w:val="20"/>
                <w:szCs w:val="20"/>
              </w:rPr>
              <w:t>“</w:t>
            </w:r>
            <w:r w:rsidRPr="00786988">
              <w:rPr>
                <w:rFonts w:ascii="Times New Roman" w:eastAsia="Times New Roman" w:hAnsi="Times New Roman" w:cs="Times New Roman"/>
                <w:i/>
                <w:sz w:val="20"/>
                <w:szCs w:val="20"/>
              </w:rPr>
              <w:t>Pakalpojumā, veicinot, ģimenisku sajūtu un individuālu pieeju, aprūpi nodrošina viena “mamma” un divas vai trīs “auklītes”, kopumā veicot tās funkcijas, ko pilda vecāki. Izmēģinājuma projekta īstenošanā ir vērojama bērna pozitīvāka un straujāka attīstība, bērni ir labi pielāgojušies jaunajiem apstākļiem, kļuvuši mierīgāki, mazāk lieto zāles.”</w:t>
            </w:r>
            <w:r w:rsidRPr="00786988">
              <w:rPr>
                <w:rFonts w:ascii="Times New Roman" w:eastAsia="Times New Roman" w:hAnsi="Times New Roman" w:cs="Times New Roman"/>
                <w:sz w:val="20"/>
                <w:szCs w:val="20"/>
              </w:rPr>
              <w:t xml:space="preserve"> aizstāt ar: “</w:t>
            </w:r>
            <w:r w:rsidRPr="00786988">
              <w:rPr>
                <w:rFonts w:ascii="Times New Roman" w:hAnsi="Times New Roman" w:cs="Times New Roman"/>
                <w:sz w:val="20"/>
                <w:szCs w:val="20"/>
              </w:rPr>
              <w:t xml:space="preserve">Pakalpojumā veicinot piesaistes veidošanos ar vienu aprūpes personu, ģimenisku sajūtu un individuālu pieeju, aprūpi nodrošina viena “mamma” un divas vai trīs “auklītes”, kopumā veicot tās funkcijas, ko pilda vecāki. Izmēģinājuma projekta īstenošanas rezultātā bērniem ir izveidojusies piesaiste vienai aprūpes personai – “mammai”. Piesaistes rezultātā bērnu prasmes un iemaņas ir strauji attīstījušās, bērni ir kļuvuši patstāvīgāki savas pašaprūpes veikšanā. Uzlabojusies arī bērnu emocionālā labsajūta, emociju regulācija, ir mazinājusies bērnu trauksmainība, </w:t>
            </w:r>
            <w:proofErr w:type="spellStart"/>
            <w:r w:rsidRPr="00786988">
              <w:rPr>
                <w:rFonts w:ascii="Times New Roman" w:hAnsi="Times New Roman" w:cs="Times New Roman"/>
                <w:sz w:val="20"/>
                <w:szCs w:val="20"/>
              </w:rPr>
              <w:t>pašagresija</w:t>
            </w:r>
            <w:proofErr w:type="spellEnd"/>
            <w:r w:rsidRPr="00786988">
              <w:rPr>
                <w:rFonts w:ascii="Times New Roman" w:hAnsi="Times New Roman" w:cs="Times New Roman"/>
                <w:sz w:val="20"/>
                <w:szCs w:val="20"/>
              </w:rPr>
              <w:t xml:space="preserve">, </w:t>
            </w:r>
            <w:proofErr w:type="spellStart"/>
            <w:r w:rsidRPr="00786988">
              <w:rPr>
                <w:rFonts w:ascii="Times New Roman" w:hAnsi="Times New Roman" w:cs="Times New Roman"/>
                <w:sz w:val="20"/>
                <w:szCs w:val="20"/>
              </w:rPr>
              <w:t>rigiditāte</w:t>
            </w:r>
            <w:proofErr w:type="spellEnd"/>
            <w:r w:rsidRPr="00786988">
              <w:rPr>
                <w:rFonts w:ascii="Times New Roman" w:hAnsi="Times New Roman" w:cs="Times New Roman"/>
                <w:sz w:val="20"/>
                <w:szCs w:val="20"/>
              </w:rPr>
              <w:t>. 2020.gada 10.decembrī LM ir iesniegts “Ziņojums par izmēģinājuma projekta “Ģimeniskai videi pietuvinātā pakalpojuma bērniem ar smagiem funkcionāliem traucējumiem izstrāde un aprobēšana” aktivitātēm un rezultātiem. 2018.gada 1.decembris – 2020.gada 31.decembris VSAC “Rīga” filiālē “Rīga””. Ziņojums pieejams LM. Ziņojumā secināts, ka aprobētais modelis ir ieviešams visos valsts SAC. Ziņojumā secināts, ka pakalpojums veidojams ārpus institūcijas sabiedrībā, nodrošinot bērniem vienu piesaistes personu.”</w:t>
            </w:r>
          </w:p>
          <w:p w14:paraId="522279BB" w14:textId="77777777" w:rsidR="00356E08" w:rsidRPr="00786988" w:rsidRDefault="00356E08" w:rsidP="00356E08">
            <w:pPr>
              <w:pStyle w:val="CommentText"/>
              <w:spacing w:line="276" w:lineRule="auto"/>
              <w:jc w:val="both"/>
              <w:rPr>
                <w:rFonts w:ascii="Times New Roman" w:hAnsi="Times New Roman"/>
                <w:b/>
              </w:rPr>
            </w:pPr>
          </w:p>
          <w:p w14:paraId="0FA4EC74" w14:textId="77777777" w:rsidR="00356E08" w:rsidRPr="00786988" w:rsidRDefault="00356E08" w:rsidP="00356E08">
            <w:pPr>
              <w:jc w:val="both"/>
              <w:rPr>
                <w:rFonts w:ascii="Times New Roman" w:hAnsi="Times New Roman" w:cs="Times New Roman"/>
                <w:b/>
                <w:sz w:val="20"/>
                <w:szCs w:val="20"/>
              </w:rPr>
            </w:pPr>
            <w:r w:rsidRPr="00786988">
              <w:rPr>
                <w:rFonts w:ascii="Times New Roman" w:hAnsi="Times New Roman" w:cs="Times New Roman"/>
                <w:sz w:val="20"/>
                <w:szCs w:val="20"/>
              </w:rPr>
              <w:lastRenderedPageBreak/>
              <w:t>Pamatojums: valsts SAC “Rīga” filiāles “Rīga” LM iesniegtais “Ziņojums par izmēģinājuma projekta “Ģimeniskai videi pietuvinātā pakalpojuma bērniem ar smagiem funkcionāliem traucējumiem izstrāde un aprobēšana” aktivitātēm un rezultātiem. 2018.gada 1.decembris – 2020.gada 31.decembris VSAC “Rīga” filiālē “Rīga””.</w:t>
            </w:r>
          </w:p>
        </w:tc>
        <w:tc>
          <w:tcPr>
            <w:tcW w:w="4495" w:type="dxa"/>
          </w:tcPr>
          <w:p w14:paraId="31448A44" w14:textId="77777777" w:rsidR="00AD1069" w:rsidRPr="00786988" w:rsidRDefault="00AD1069" w:rsidP="00AD1069">
            <w:pPr>
              <w:rPr>
                <w:rFonts w:ascii="Times New Roman" w:hAnsi="Times New Roman" w:cs="Times New Roman"/>
                <w:b/>
                <w:sz w:val="20"/>
                <w:szCs w:val="20"/>
              </w:rPr>
            </w:pPr>
            <w:r w:rsidRPr="00786988">
              <w:rPr>
                <w:rFonts w:ascii="Times New Roman" w:hAnsi="Times New Roman" w:cs="Times New Roman"/>
                <w:b/>
                <w:sz w:val="20"/>
                <w:szCs w:val="20"/>
              </w:rPr>
              <w:lastRenderedPageBreak/>
              <w:t>Ņemts vērā</w:t>
            </w:r>
          </w:p>
          <w:p w14:paraId="450FD8BC" w14:textId="2D792CD8" w:rsidR="00DD63F2" w:rsidRPr="00786988" w:rsidRDefault="00AD1069" w:rsidP="00AD1069">
            <w:pPr>
              <w:jc w:val="both"/>
              <w:rPr>
                <w:rFonts w:ascii="Times New Roman" w:hAnsi="Times New Roman" w:cs="Times New Roman"/>
                <w:sz w:val="20"/>
                <w:szCs w:val="20"/>
              </w:rPr>
            </w:pPr>
            <w:r w:rsidRPr="00786988">
              <w:rPr>
                <w:rFonts w:ascii="Times New Roman" w:hAnsi="Times New Roman" w:cs="Times New Roman"/>
                <w:sz w:val="20"/>
                <w:szCs w:val="20"/>
              </w:rPr>
              <w:t>Precizēta informācija Pamatnostādņu projekta 2.pielikuma 6.2.3.sadaļā</w:t>
            </w:r>
          </w:p>
        </w:tc>
      </w:tr>
      <w:tr w:rsidR="00356E08" w:rsidRPr="00786988" w14:paraId="48DACFFE" w14:textId="77777777" w:rsidTr="007F35E7">
        <w:tc>
          <w:tcPr>
            <w:tcW w:w="3126" w:type="dxa"/>
          </w:tcPr>
          <w:p w14:paraId="4EF3D44A" w14:textId="7B23F372" w:rsidR="00555914" w:rsidRPr="00786988" w:rsidRDefault="00555914" w:rsidP="00356E08">
            <w:pPr>
              <w:rPr>
                <w:rFonts w:ascii="Times New Roman" w:hAnsi="Times New Roman" w:cs="Times New Roman"/>
                <w:sz w:val="20"/>
                <w:szCs w:val="20"/>
              </w:rPr>
            </w:pPr>
            <w:r w:rsidRPr="00786988">
              <w:rPr>
                <w:rFonts w:ascii="Times New Roman" w:hAnsi="Times New Roman" w:cs="Times New Roman"/>
                <w:sz w:val="20"/>
                <w:szCs w:val="20"/>
              </w:rPr>
              <w:t>272.</w:t>
            </w:r>
          </w:p>
          <w:p w14:paraId="2405138B" w14:textId="77777777" w:rsidR="00356E08" w:rsidRPr="00786988" w:rsidRDefault="00356E08" w:rsidP="00356E08">
            <w:pPr>
              <w:rPr>
                <w:rFonts w:ascii="Times New Roman" w:hAnsi="Times New Roman" w:cs="Times New Roman"/>
                <w:sz w:val="20"/>
                <w:szCs w:val="20"/>
              </w:rPr>
            </w:pPr>
            <w:r w:rsidRPr="00786988">
              <w:rPr>
                <w:rFonts w:ascii="Times New Roman" w:hAnsi="Times New Roman" w:cs="Times New Roman"/>
                <w:sz w:val="20"/>
                <w:szCs w:val="20"/>
              </w:rPr>
              <w:t>2.pielikums, 6.2.3.sadaļa</w:t>
            </w:r>
          </w:p>
        </w:tc>
        <w:tc>
          <w:tcPr>
            <w:tcW w:w="6752" w:type="dxa"/>
          </w:tcPr>
          <w:p w14:paraId="71CB86F2" w14:textId="4E2C0E6A" w:rsidR="00356E08" w:rsidRPr="00786988" w:rsidRDefault="00356E08" w:rsidP="00356E08">
            <w:pPr>
              <w:jc w:val="center"/>
              <w:rPr>
                <w:rFonts w:ascii="Times New Roman" w:hAnsi="Times New Roman" w:cs="Times New Roman"/>
                <w:b/>
                <w:sz w:val="20"/>
                <w:szCs w:val="20"/>
              </w:rPr>
            </w:pPr>
            <w:r w:rsidRPr="00786988">
              <w:rPr>
                <w:rFonts w:ascii="Times New Roman" w:hAnsi="Times New Roman" w:cs="Times New Roman"/>
                <w:b/>
                <w:sz w:val="20"/>
                <w:szCs w:val="20"/>
              </w:rPr>
              <w:t xml:space="preserve">Latvijas </w:t>
            </w:r>
            <w:r w:rsidR="000B3BCC">
              <w:rPr>
                <w:rFonts w:ascii="Times New Roman" w:hAnsi="Times New Roman" w:cs="Times New Roman"/>
                <w:b/>
                <w:sz w:val="20"/>
                <w:szCs w:val="20"/>
              </w:rPr>
              <w:t>s</w:t>
            </w:r>
            <w:r w:rsidRPr="00786988">
              <w:rPr>
                <w:rFonts w:ascii="Times New Roman" w:hAnsi="Times New Roman" w:cs="Times New Roman"/>
                <w:b/>
                <w:sz w:val="20"/>
                <w:szCs w:val="20"/>
              </w:rPr>
              <w:t>ociālo darbinieku biedrība</w:t>
            </w:r>
          </w:p>
          <w:p w14:paraId="2804EEBF" w14:textId="77777777" w:rsidR="00356E08" w:rsidRPr="00786988" w:rsidRDefault="00356E08" w:rsidP="00356E08">
            <w:pPr>
              <w:jc w:val="both"/>
              <w:rPr>
                <w:rFonts w:ascii="Times New Roman" w:hAnsi="Times New Roman" w:cs="Times New Roman"/>
                <w:b/>
                <w:sz w:val="20"/>
                <w:szCs w:val="20"/>
              </w:rPr>
            </w:pPr>
            <w:r w:rsidRPr="00786988">
              <w:rPr>
                <w:rFonts w:ascii="Times New Roman" w:hAnsi="Times New Roman" w:cs="Times New Roman"/>
                <w:b/>
                <w:sz w:val="20"/>
                <w:szCs w:val="20"/>
              </w:rPr>
              <w:t xml:space="preserve">Tekstu 79.lpp. </w:t>
            </w:r>
            <w:r w:rsidRPr="00786988">
              <w:rPr>
                <w:rFonts w:ascii="Times New Roman" w:hAnsi="Times New Roman" w:cs="Times New Roman"/>
                <w:b/>
                <w:i/>
                <w:sz w:val="20"/>
                <w:szCs w:val="20"/>
              </w:rPr>
              <w:t>“</w:t>
            </w:r>
            <w:r w:rsidRPr="00786988">
              <w:rPr>
                <w:rFonts w:ascii="Times New Roman" w:eastAsia="Times New Roman" w:hAnsi="Times New Roman" w:cs="Times New Roman"/>
                <w:i/>
                <w:sz w:val="20"/>
                <w:szCs w:val="20"/>
              </w:rPr>
              <w:t>Pakalpojumā, veicinot, ģimenisku sajūtu un individuālu pieeju, aprūpi nodrošina viena “mamma” un divas vai trīs “auklītes”, kopumā veicot tās funkcijas, ko pilda vecāki. Izmēģinājuma projekta īstenošanā ir vērojama bērna pozitīvāka un straujāka attīstība, bērni ir labi pielāgojušies jaunajiem apstākļiem, kļuvuši mierīgāki, mazāk lieto zāles.”</w:t>
            </w:r>
            <w:r w:rsidRPr="00786988">
              <w:rPr>
                <w:rFonts w:ascii="Times New Roman" w:eastAsia="Times New Roman" w:hAnsi="Times New Roman" w:cs="Times New Roman"/>
                <w:sz w:val="20"/>
                <w:szCs w:val="20"/>
              </w:rPr>
              <w:t xml:space="preserve"> aizstāt ar: “</w:t>
            </w:r>
            <w:r w:rsidRPr="00786988">
              <w:rPr>
                <w:rFonts w:ascii="Times New Roman" w:hAnsi="Times New Roman" w:cs="Times New Roman"/>
                <w:sz w:val="20"/>
                <w:szCs w:val="20"/>
              </w:rPr>
              <w:t xml:space="preserve">Pakalpojumā veicinot piesaistes veidošanos ar vienu aprūpes personu, ģimenisku sajūtu un individuālu pieeju, aprūpi nodrošina viena “mamma” un divas vai trīs “auklītes”, kopumā veicot tās funkcijas, ko pilda vecāki. Izmēģinājuma projekta īstenošanas rezultātā bērniem ir izveidojusies piesaiste vienai aprūpes personai – “mammai”. Piesaistes rezultātā bērnu prasmes un iemaņas ir strauji attīstījušās, bērni ir kļuvuši patstāvīgāki savas pašaprūpes veikšanā. Uzlabojusies arī bērnu emocionālā labsajūta, emociju regulācija, ir mazinājusies bērnu trauksmainība, </w:t>
            </w:r>
            <w:proofErr w:type="spellStart"/>
            <w:r w:rsidRPr="00786988">
              <w:rPr>
                <w:rFonts w:ascii="Times New Roman" w:hAnsi="Times New Roman" w:cs="Times New Roman"/>
                <w:sz w:val="20"/>
                <w:szCs w:val="20"/>
              </w:rPr>
              <w:t>pašagresija</w:t>
            </w:r>
            <w:proofErr w:type="spellEnd"/>
            <w:r w:rsidRPr="00786988">
              <w:rPr>
                <w:rFonts w:ascii="Times New Roman" w:hAnsi="Times New Roman" w:cs="Times New Roman"/>
                <w:sz w:val="20"/>
                <w:szCs w:val="20"/>
              </w:rPr>
              <w:t xml:space="preserve">, </w:t>
            </w:r>
            <w:proofErr w:type="spellStart"/>
            <w:r w:rsidRPr="00786988">
              <w:rPr>
                <w:rFonts w:ascii="Times New Roman" w:hAnsi="Times New Roman" w:cs="Times New Roman"/>
                <w:sz w:val="20"/>
                <w:szCs w:val="20"/>
              </w:rPr>
              <w:t>rigiditāte</w:t>
            </w:r>
            <w:proofErr w:type="spellEnd"/>
            <w:r w:rsidRPr="00786988">
              <w:rPr>
                <w:rFonts w:ascii="Times New Roman" w:hAnsi="Times New Roman" w:cs="Times New Roman"/>
                <w:sz w:val="20"/>
                <w:szCs w:val="20"/>
              </w:rPr>
              <w:t>. 2020.gada 10.decembrī LM ir iesniegts “Ziņojums par izmēģinājuma projekta “Ģimeniskai videi pietuvinātā pakalpojuma bērniem ar smagiem funkcionāliem traucējumiem izstrāde un aprobēšana” aktivitātēm un rezultātiem. 2018.gada 1.decembris – 2020.gada 31.decembris VSAC “Rīga” filiālē “Rīga””. Ziņojums pieejams LM. Ziņojumā secināts, ka aprobētais modelis ir ieviešams visos valsts SAC. Ziņojumā secināts, ka pakalpojums veidojams ārpus institūcijas sabiedrībā, nodrošinot bērniem vienu piesaistes personu.”</w:t>
            </w:r>
          </w:p>
          <w:p w14:paraId="6047E08A" w14:textId="77777777" w:rsidR="00356E08" w:rsidRPr="00786988" w:rsidRDefault="00356E08" w:rsidP="00356E08">
            <w:pPr>
              <w:pStyle w:val="CommentText"/>
              <w:spacing w:line="276" w:lineRule="auto"/>
              <w:jc w:val="both"/>
              <w:rPr>
                <w:rFonts w:ascii="Times New Roman" w:hAnsi="Times New Roman"/>
                <w:b/>
              </w:rPr>
            </w:pPr>
          </w:p>
          <w:p w14:paraId="407DEF17" w14:textId="77777777" w:rsidR="00356E08" w:rsidRPr="00786988" w:rsidRDefault="00356E08" w:rsidP="00356E08">
            <w:pPr>
              <w:jc w:val="both"/>
              <w:rPr>
                <w:rFonts w:ascii="Times New Roman" w:hAnsi="Times New Roman" w:cs="Times New Roman"/>
                <w:b/>
                <w:sz w:val="20"/>
                <w:szCs w:val="20"/>
              </w:rPr>
            </w:pPr>
            <w:r w:rsidRPr="00786988">
              <w:rPr>
                <w:rFonts w:ascii="Times New Roman" w:hAnsi="Times New Roman" w:cs="Times New Roman"/>
                <w:sz w:val="20"/>
                <w:szCs w:val="20"/>
              </w:rPr>
              <w:t>Pamatojums: valsts SAC “Rīga” filiāles “Rīga” LM iesniegtais “Ziņojums par izmēģinājuma projekta “Ģimeniskai videi pietuvinātā pakalpojuma bērniem ar smagiem funkcionāliem traucējumiem izstrāde un aprobēšana” aktivitātēm un rezultātiem. 2018.gada 1.decembris – 2020.gada 31.decembris VSAC “Rīga” filiālē “Rīga””.</w:t>
            </w:r>
          </w:p>
        </w:tc>
        <w:tc>
          <w:tcPr>
            <w:tcW w:w="4495" w:type="dxa"/>
          </w:tcPr>
          <w:p w14:paraId="72770A3B" w14:textId="77777777" w:rsidR="00AD1069" w:rsidRPr="00786988" w:rsidRDefault="00AD1069" w:rsidP="00AD1069">
            <w:pPr>
              <w:rPr>
                <w:rFonts w:ascii="Times New Roman" w:hAnsi="Times New Roman" w:cs="Times New Roman"/>
                <w:b/>
                <w:sz w:val="20"/>
                <w:szCs w:val="20"/>
              </w:rPr>
            </w:pPr>
            <w:r w:rsidRPr="00786988">
              <w:rPr>
                <w:rFonts w:ascii="Times New Roman" w:hAnsi="Times New Roman" w:cs="Times New Roman"/>
                <w:b/>
                <w:sz w:val="20"/>
                <w:szCs w:val="20"/>
              </w:rPr>
              <w:t>Ņemts vērā</w:t>
            </w:r>
          </w:p>
          <w:p w14:paraId="3A4A20D8" w14:textId="7365B1E8" w:rsidR="00356E08" w:rsidRPr="00786988" w:rsidRDefault="00AD1069" w:rsidP="00AD1069">
            <w:pPr>
              <w:jc w:val="both"/>
              <w:rPr>
                <w:rFonts w:ascii="Times New Roman" w:hAnsi="Times New Roman" w:cs="Times New Roman"/>
                <w:sz w:val="20"/>
                <w:szCs w:val="20"/>
              </w:rPr>
            </w:pPr>
            <w:r w:rsidRPr="00786988">
              <w:rPr>
                <w:rFonts w:ascii="Times New Roman" w:hAnsi="Times New Roman" w:cs="Times New Roman"/>
                <w:sz w:val="20"/>
                <w:szCs w:val="20"/>
              </w:rPr>
              <w:t>Precizēta informācija Pamatnostādņu projekta 2.pielikuma 6.2.3.sadaļā</w:t>
            </w:r>
          </w:p>
        </w:tc>
      </w:tr>
      <w:tr w:rsidR="00356E08" w:rsidRPr="00786988" w14:paraId="372B3787" w14:textId="77777777" w:rsidTr="007F35E7">
        <w:tc>
          <w:tcPr>
            <w:tcW w:w="3126" w:type="dxa"/>
          </w:tcPr>
          <w:p w14:paraId="2D3F5114" w14:textId="71163F0F" w:rsidR="00555914" w:rsidRPr="00786988" w:rsidRDefault="00555914" w:rsidP="00356E08">
            <w:pPr>
              <w:rPr>
                <w:rFonts w:ascii="Times New Roman" w:hAnsi="Times New Roman" w:cs="Times New Roman"/>
                <w:sz w:val="20"/>
                <w:szCs w:val="20"/>
              </w:rPr>
            </w:pPr>
            <w:r w:rsidRPr="00786988">
              <w:rPr>
                <w:rFonts w:ascii="Times New Roman" w:hAnsi="Times New Roman" w:cs="Times New Roman"/>
                <w:sz w:val="20"/>
                <w:szCs w:val="20"/>
              </w:rPr>
              <w:t>273.</w:t>
            </w:r>
          </w:p>
          <w:p w14:paraId="0D6A0EBB" w14:textId="77777777" w:rsidR="00356E08" w:rsidRPr="00786988" w:rsidRDefault="00356E08" w:rsidP="00356E08">
            <w:pPr>
              <w:rPr>
                <w:rFonts w:ascii="Times New Roman" w:hAnsi="Times New Roman" w:cs="Times New Roman"/>
                <w:sz w:val="20"/>
                <w:szCs w:val="20"/>
              </w:rPr>
            </w:pPr>
            <w:r w:rsidRPr="00786988">
              <w:rPr>
                <w:rFonts w:ascii="Times New Roman" w:hAnsi="Times New Roman" w:cs="Times New Roman"/>
                <w:sz w:val="20"/>
                <w:szCs w:val="20"/>
              </w:rPr>
              <w:t>2.pielikums, 6.2.10.sadaļa</w:t>
            </w:r>
          </w:p>
        </w:tc>
        <w:tc>
          <w:tcPr>
            <w:tcW w:w="6752" w:type="dxa"/>
          </w:tcPr>
          <w:p w14:paraId="38C3CC0A" w14:textId="77777777" w:rsidR="00356E08" w:rsidRPr="00786988" w:rsidRDefault="00356E08" w:rsidP="00356E08">
            <w:pPr>
              <w:jc w:val="center"/>
              <w:rPr>
                <w:rFonts w:ascii="Times New Roman" w:hAnsi="Times New Roman" w:cs="Times New Roman"/>
                <w:b/>
                <w:sz w:val="20"/>
                <w:szCs w:val="20"/>
              </w:rPr>
            </w:pPr>
            <w:r w:rsidRPr="00786988">
              <w:rPr>
                <w:rFonts w:ascii="Times New Roman" w:hAnsi="Times New Roman" w:cs="Times New Roman"/>
                <w:b/>
                <w:sz w:val="20"/>
                <w:szCs w:val="20"/>
              </w:rPr>
              <w:t>FM</w:t>
            </w:r>
          </w:p>
          <w:p w14:paraId="4A7766A3" w14:textId="77777777" w:rsidR="00356E08" w:rsidRPr="00786988" w:rsidRDefault="00356E08" w:rsidP="00356E08">
            <w:pPr>
              <w:jc w:val="both"/>
              <w:rPr>
                <w:rFonts w:ascii="Times New Roman" w:hAnsi="Times New Roman" w:cs="Times New Roman"/>
                <w:sz w:val="20"/>
                <w:szCs w:val="20"/>
              </w:rPr>
            </w:pPr>
            <w:r w:rsidRPr="00786988">
              <w:rPr>
                <w:rFonts w:ascii="Times New Roman" w:hAnsi="Times New Roman" w:cs="Times New Roman"/>
                <w:sz w:val="20"/>
                <w:szCs w:val="20"/>
              </w:rPr>
              <w:t>Uzskatām, ka Labklājības ministrijas pamatnostādņu projekta 2.pielikuma “Esošās situācijas raksturojums un galvenie izaicinājumi” (turpmāk – pamatnostādņu projekta 2.pielikums) 6.2.10.apakšpunkta sadaļas “</w:t>
            </w:r>
            <w:bookmarkStart w:id="8" w:name="x__Toc55316090"/>
            <w:r w:rsidRPr="00786988">
              <w:rPr>
                <w:rFonts w:ascii="Times New Roman" w:hAnsi="Times New Roman" w:cs="Times New Roman"/>
                <w:sz w:val="20"/>
                <w:szCs w:val="20"/>
              </w:rPr>
              <w:t>Sociālā rehabilitācija no apreibinošām vielām un procesiem atkarīgajiem</w:t>
            </w:r>
            <w:bookmarkEnd w:id="8"/>
            <w:r w:rsidRPr="00786988">
              <w:rPr>
                <w:rFonts w:ascii="Times New Roman" w:hAnsi="Times New Roman" w:cs="Times New Roman"/>
                <w:sz w:val="20"/>
                <w:szCs w:val="20"/>
              </w:rPr>
              <w:t xml:space="preserve">” saturs tieši korelē </w:t>
            </w:r>
            <w:bookmarkStart w:id="9" w:name="x__Toc51152771"/>
            <w:r w:rsidRPr="00786988">
              <w:rPr>
                <w:rFonts w:ascii="Times New Roman" w:hAnsi="Times New Roman" w:cs="Times New Roman"/>
                <w:sz w:val="20"/>
                <w:szCs w:val="20"/>
              </w:rPr>
              <w:t xml:space="preserve">ar Veselības ministrijas pamatnostādņu projekta </w:t>
            </w:r>
            <w:bookmarkStart w:id="10" w:name="x__Hlk42579366"/>
            <w:bookmarkEnd w:id="9"/>
            <w:r w:rsidRPr="00786988">
              <w:rPr>
                <w:rFonts w:ascii="Times New Roman" w:hAnsi="Times New Roman" w:cs="Times New Roman"/>
                <w:sz w:val="20"/>
                <w:szCs w:val="20"/>
              </w:rPr>
              <w:t> “Sabiedrības veselības pamatnostādnes 2021.-2027. gadam</w:t>
            </w:r>
            <w:bookmarkEnd w:id="10"/>
            <w:r w:rsidRPr="00786988">
              <w:rPr>
                <w:rFonts w:ascii="Times New Roman" w:hAnsi="Times New Roman" w:cs="Times New Roman"/>
                <w:sz w:val="20"/>
                <w:szCs w:val="20"/>
              </w:rPr>
              <w:t xml:space="preserve">” 1.pielikuma “Sabiedrības veselības izvērtējums” E sadaļu “Atkarību izraisošo vielu lietošana un </w:t>
            </w:r>
            <w:bookmarkStart w:id="11" w:name="x__Toc51152775"/>
            <w:r w:rsidRPr="00786988">
              <w:rPr>
                <w:rFonts w:ascii="Times New Roman" w:hAnsi="Times New Roman" w:cs="Times New Roman"/>
                <w:sz w:val="20"/>
                <w:szCs w:val="20"/>
              </w:rPr>
              <w:t>Procesu atkarības</w:t>
            </w:r>
            <w:bookmarkEnd w:id="11"/>
            <w:r w:rsidRPr="00786988">
              <w:rPr>
                <w:rFonts w:ascii="Times New Roman" w:hAnsi="Times New Roman" w:cs="Times New Roman"/>
                <w:sz w:val="20"/>
                <w:szCs w:val="20"/>
              </w:rPr>
              <w:t xml:space="preserve">” (turpmāk – Sabiedrības veselības </w:t>
            </w:r>
            <w:r w:rsidRPr="00786988">
              <w:rPr>
                <w:rFonts w:ascii="Times New Roman" w:hAnsi="Times New Roman" w:cs="Times New Roman"/>
                <w:sz w:val="20"/>
                <w:szCs w:val="20"/>
              </w:rPr>
              <w:lastRenderedPageBreak/>
              <w:t xml:space="preserve">izvērtējums). Līdz ar to ierosinām minētajos dokumentos, Labklājības ministrijai un Veselības ministrijai savstarpēji vienojoties, iekļaut informāciju, kas nepārprotami norādītu uz ministriju un to padotības iestāžu, kā arī iesaistīto NVO kompetences jautājumiem vielu un procesu atkarības novēršanas, profilakses un rehabilitācijas jautājumos. Minētais būtu nepieciešams, lai lietotājam būtu iespēja saprast, ar kādiem instrumentiem tiek ietekmēta vielu un procesu atkarības parādība. Starpdisciplinārai un </w:t>
            </w:r>
            <w:proofErr w:type="spellStart"/>
            <w:r w:rsidRPr="00786988">
              <w:rPr>
                <w:rFonts w:ascii="Times New Roman" w:hAnsi="Times New Roman" w:cs="Times New Roman"/>
                <w:sz w:val="20"/>
                <w:szCs w:val="20"/>
              </w:rPr>
              <w:t>starpinstitucionālajai</w:t>
            </w:r>
            <w:proofErr w:type="spellEnd"/>
            <w:r w:rsidRPr="00786988">
              <w:rPr>
                <w:rFonts w:ascii="Times New Roman" w:hAnsi="Times New Roman" w:cs="Times New Roman"/>
                <w:sz w:val="20"/>
                <w:szCs w:val="20"/>
              </w:rPr>
              <w:t xml:space="preserve"> pieejai vielu un procesu atkarības ierobežošanai ir jābūt saskatāmai ne tikai Veselības ministrijas pamatnostādņu projektā, bet arī iesaistīto ministriju sagatavotajos pamatnostādņu projektos stratēģiskā redzējuma līmenī.  Turklāt ir jābūt skaidrai iestāžu mijiedarbībai minētās problēmas risināšanā.  </w:t>
            </w:r>
          </w:p>
        </w:tc>
        <w:tc>
          <w:tcPr>
            <w:tcW w:w="4495" w:type="dxa"/>
          </w:tcPr>
          <w:p w14:paraId="4D45D1E1" w14:textId="77777777" w:rsidR="00AD1069" w:rsidRPr="00786988" w:rsidRDefault="00AD1069" w:rsidP="00AD1069">
            <w:pPr>
              <w:rPr>
                <w:rFonts w:ascii="Times New Roman" w:hAnsi="Times New Roman" w:cs="Times New Roman"/>
                <w:b/>
                <w:sz w:val="20"/>
                <w:szCs w:val="20"/>
              </w:rPr>
            </w:pPr>
            <w:r w:rsidRPr="00786988">
              <w:rPr>
                <w:rFonts w:ascii="Times New Roman" w:hAnsi="Times New Roman" w:cs="Times New Roman"/>
                <w:b/>
                <w:sz w:val="20"/>
                <w:szCs w:val="20"/>
              </w:rPr>
              <w:lastRenderedPageBreak/>
              <w:t>Ņemts vērā</w:t>
            </w:r>
          </w:p>
          <w:p w14:paraId="61A94E3C" w14:textId="0DC6B683" w:rsidR="00DD63F2" w:rsidRPr="00786988" w:rsidRDefault="00AD1069" w:rsidP="00AD1069">
            <w:pPr>
              <w:jc w:val="both"/>
              <w:rPr>
                <w:rFonts w:ascii="Times New Roman" w:hAnsi="Times New Roman" w:cs="Times New Roman"/>
                <w:sz w:val="20"/>
                <w:szCs w:val="20"/>
              </w:rPr>
            </w:pPr>
            <w:r w:rsidRPr="00786988">
              <w:rPr>
                <w:rFonts w:ascii="Times New Roman" w:hAnsi="Times New Roman" w:cs="Times New Roman"/>
                <w:sz w:val="20"/>
                <w:szCs w:val="20"/>
              </w:rPr>
              <w:t>Informācija ir analizēta Pamatnostādņu projekta 2.pielikuma 6.2.10.sadaļā</w:t>
            </w:r>
          </w:p>
        </w:tc>
      </w:tr>
      <w:tr w:rsidR="00356E08" w:rsidRPr="00786988" w14:paraId="542562A0" w14:textId="77777777" w:rsidTr="007F35E7">
        <w:tc>
          <w:tcPr>
            <w:tcW w:w="3126" w:type="dxa"/>
          </w:tcPr>
          <w:p w14:paraId="7D7E17A2" w14:textId="695DA559" w:rsidR="00555914" w:rsidRPr="00786988" w:rsidRDefault="00555914" w:rsidP="00356E08">
            <w:pPr>
              <w:rPr>
                <w:rFonts w:ascii="Times New Roman" w:hAnsi="Times New Roman" w:cs="Times New Roman"/>
                <w:sz w:val="20"/>
                <w:szCs w:val="20"/>
              </w:rPr>
            </w:pPr>
            <w:r w:rsidRPr="00786988">
              <w:rPr>
                <w:rFonts w:ascii="Times New Roman" w:hAnsi="Times New Roman" w:cs="Times New Roman"/>
                <w:sz w:val="20"/>
                <w:szCs w:val="20"/>
              </w:rPr>
              <w:lastRenderedPageBreak/>
              <w:t>274.</w:t>
            </w:r>
          </w:p>
          <w:p w14:paraId="0FFE06D2" w14:textId="77777777" w:rsidR="00356E08" w:rsidRPr="00786988" w:rsidRDefault="00356E08" w:rsidP="00356E08">
            <w:pPr>
              <w:rPr>
                <w:rFonts w:ascii="Times New Roman" w:hAnsi="Times New Roman" w:cs="Times New Roman"/>
                <w:sz w:val="20"/>
                <w:szCs w:val="20"/>
              </w:rPr>
            </w:pPr>
            <w:r w:rsidRPr="00786988">
              <w:rPr>
                <w:rFonts w:ascii="Times New Roman" w:hAnsi="Times New Roman" w:cs="Times New Roman"/>
                <w:sz w:val="20"/>
                <w:szCs w:val="20"/>
              </w:rPr>
              <w:t>2.pielikums, 6.2.10.sadaļa</w:t>
            </w:r>
          </w:p>
        </w:tc>
        <w:tc>
          <w:tcPr>
            <w:tcW w:w="6752" w:type="dxa"/>
          </w:tcPr>
          <w:p w14:paraId="1F58526D" w14:textId="77777777" w:rsidR="00356E08" w:rsidRPr="00786988" w:rsidRDefault="00356E08" w:rsidP="00356E08">
            <w:pPr>
              <w:pStyle w:val="xmsonormal"/>
              <w:tabs>
                <w:tab w:val="left" w:pos="851"/>
              </w:tabs>
              <w:autoSpaceDE w:val="0"/>
              <w:autoSpaceDN w:val="0"/>
              <w:jc w:val="center"/>
              <w:rPr>
                <w:rFonts w:ascii="Times New Roman" w:hAnsi="Times New Roman" w:cs="Times New Roman"/>
                <w:b/>
                <w:sz w:val="20"/>
                <w:szCs w:val="20"/>
                <w:lang w:eastAsia="en-US"/>
              </w:rPr>
            </w:pPr>
            <w:r w:rsidRPr="00786988">
              <w:rPr>
                <w:rFonts w:ascii="Times New Roman" w:hAnsi="Times New Roman" w:cs="Times New Roman"/>
                <w:b/>
                <w:sz w:val="20"/>
                <w:szCs w:val="20"/>
                <w:lang w:eastAsia="en-US"/>
              </w:rPr>
              <w:t>FM</w:t>
            </w:r>
          </w:p>
          <w:p w14:paraId="1A5ED28D" w14:textId="77777777" w:rsidR="00356E08" w:rsidRPr="00786988" w:rsidRDefault="00356E08" w:rsidP="00356E08">
            <w:pPr>
              <w:pStyle w:val="xmsonormal"/>
              <w:tabs>
                <w:tab w:val="left" w:pos="851"/>
              </w:tabs>
              <w:autoSpaceDE w:val="0"/>
              <w:autoSpaceDN w:val="0"/>
              <w:jc w:val="both"/>
              <w:rPr>
                <w:rFonts w:ascii="Times New Roman" w:hAnsi="Times New Roman" w:cs="Times New Roman"/>
                <w:sz w:val="20"/>
                <w:szCs w:val="20"/>
                <w:lang w:eastAsia="en-US"/>
              </w:rPr>
            </w:pPr>
            <w:r w:rsidRPr="00786988">
              <w:rPr>
                <w:rFonts w:ascii="Times New Roman" w:hAnsi="Times New Roman" w:cs="Times New Roman"/>
                <w:sz w:val="20"/>
                <w:szCs w:val="20"/>
                <w:lang w:eastAsia="en-US"/>
              </w:rPr>
              <w:t>Atšķiras Labklājības ministrijas un Veselības ministrijas pieeja satura sagatavošanā par atkarības jautājumiem (attiecīgi  - par sociālo rehabilitāciju no apreibinošām vielām un procesiem; par atkarību izraisošo vielu lietošanu un procesu atkarību). Labklājības ministrijas sagatavotā informācija ir vērsta uz padarītā apkopojumu, savukārt Veselības ministrija koncentrējas uz problēmas mēroga aprakstu, neiekļaujot informāciju par to, kādi iedarbības rīki (programmas, institūcijas, nevalstiskās organizācijas) jau ir iedarbināti vielu un procesu atkarības mazināšanā.</w:t>
            </w:r>
          </w:p>
          <w:p w14:paraId="42C0327B" w14:textId="77777777" w:rsidR="00356E08" w:rsidRPr="00786988" w:rsidRDefault="00356E08" w:rsidP="00356E08">
            <w:pPr>
              <w:pStyle w:val="xmsonormal"/>
              <w:tabs>
                <w:tab w:val="left" w:pos="851"/>
              </w:tabs>
              <w:autoSpaceDE w:val="0"/>
              <w:autoSpaceDN w:val="0"/>
              <w:ind w:firstLine="567"/>
              <w:jc w:val="both"/>
              <w:rPr>
                <w:rFonts w:ascii="Times New Roman" w:hAnsi="Times New Roman" w:cs="Times New Roman"/>
                <w:sz w:val="20"/>
                <w:szCs w:val="20"/>
                <w:lang w:eastAsia="en-US"/>
              </w:rPr>
            </w:pPr>
            <w:r w:rsidRPr="00786988">
              <w:rPr>
                <w:rFonts w:ascii="Times New Roman" w:hAnsi="Times New Roman" w:cs="Times New Roman"/>
                <w:sz w:val="20"/>
                <w:szCs w:val="20"/>
                <w:lang w:eastAsia="en-US"/>
              </w:rPr>
              <w:t xml:space="preserve">Veselības ministrija koncentrētā veidā Sabiedrības veselības izvērtējuma 203.punktā  norāda uz to, ka Latvijā pēdējos gados ir ieviesti vispārīgās jeb universālās atkarību profilakses pasākumi, īstenojot valsts mēroga kampaņas un pasākumus, gan lekciju, gan nodarbību veidā dažādām iedzīvotāju grupām, t.sk. skolēniem. Tomēr nepietiekoši tiek īstenoti pasākumi selektīvās un indicētās profilakses ietvaros, kas orientēti uz specifiskām iedzīvotāju grupām (piemēram bērniem no ģimenēm, kurās ir atkarību problēmas, bērni, kuri atrodas ārpusģimenes institūcijās, krīzes centros vai sociālās iestādēs), kurām ir augstāks risks uzsākt atkarīgu uzvedību, bet vēl nav acīmredzamu vielu lietošanas vai procesu radītu problēmu veselībai. Būtiski attīstīt un nodrošināt, ka selektīvās profilakses pasākumi būtu pieejami visās pašvaldībās, caur Pedagoģiski psiholoģiskajiem atbalsta dienestiem, vienlaikus nodrošinot atkarību profilaksē strādājošo ekspertu un profesionāļu regulāras apmācības un izglītošanu. Turklāt Sabiedrības veselības izvērtējuma 220.punktā ir iekļauts secinājums, ka  Latvijā šobrīd nav izstrādātu rekomendāciju  drošai un veselībai nekaitīgai moderno tehnoloģiju lietošanai bērniem, kas sniegtu  ieteikumus bērna vecumam atbilstošam pie elektroniskās ierīces ekrāna pavadītajam laikam dienā, kā arī  atpūtas paužu biežumu un ilgumu tajā laikā, kad tiek lietota kāda modernā tehnoloģijas ierīce, tai skaitā mācību procesa ietvaros. Ņemot vērā pieejamos </w:t>
            </w:r>
            <w:r w:rsidRPr="00786988">
              <w:rPr>
                <w:rFonts w:ascii="Times New Roman" w:hAnsi="Times New Roman" w:cs="Times New Roman"/>
                <w:sz w:val="20"/>
                <w:szCs w:val="20"/>
                <w:lang w:eastAsia="en-US"/>
              </w:rPr>
              <w:lastRenderedPageBreak/>
              <w:t>pētījuma datus par moderno tehnoloģiju lietošanu bērnu un jauniešu vidū, kā arī lai nodrošinātu drošu, veselībai nekaitīgu moderno tehnoloģiju lietošanu, tai skaitā lai mazinātu iespējamo procesu atkarības risku, būtu nepieciešams izstrādāt, citu valstu pieredzē balstītus, ieteikumus (rekomendācijas, vadlīnijas) bērna vecumam atbilstošam, pie elektroniskās ierīces ekrāna pavadītajam laikam dienā,  tai skaitā mācību procesa ietvaros, vienlaikus iekļaujot arī ieteikumus  izglītības iestādēm, pedagogiem un arī bērnu vecākiem.</w:t>
            </w:r>
          </w:p>
          <w:p w14:paraId="625D688E" w14:textId="77777777" w:rsidR="00356E08" w:rsidRPr="00786988" w:rsidRDefault="00356E08" w:rsidP="00356E08">
            <w:pPr>
              <w:pStyle w:val="ListParagraph"/>
              <w:tabs>
                <w:tab w:val="left" w:pos="851"/>
              </w:tabs>
              <w:ind w:left="0"/>
              <w:jc w:val="both"/>
              <w:rPr>
                <w:rFonts w:eastAsiaTheme="minorHAnsi"/>
                <w:sz w:val="20"/>
                <w:szCs w:val="20"/>
              </w:rPr>
            </w:pPr>
            <w:r w:rsidRPr="00786988">
              <w:rPr>
                <w:rFonts w:eastAsiaTheme="minorHAnsi"/>
                <w:sz w:val="20"/>
                <w:szCs w:val="20"/>
              </w:rPr>
              <w:t>Līdz ar to ierosinām vienoties par piemērotāku pieeju vielu un procesu atkarības problēmas atspoguļošanai, lai lietotājs veidotu priekštatu gan par fenomena lielumu, gan par to ierobežojošām komponentēm, kas jau ir iedarbinātas un kas tiks iedarbinātas nākotnē, izvērtējot detalizācijas līmenī.</w:t>
            </w:r>
          </w:p>
        </w:tc>
        <w:tc>
          <w:tcPr>
            <w:tcW w:w="4495" w:type="dxa"/>
          </w:tcPr>
          <w:p w14:paraId="596F303A" w14:textId="77777777" w:rsidR="00DD63F2" w:rsidRPr="00786988" w:rsidRDefault="00DD63F2" w:rsidP="00356E08">
            <w:pPr>
              <w:rPr>
                <w:rFonts w:ascii="Times New Roman" w:hAnsi="Times New Roman" w:cs="Times New Roman"/>
                <w:b/>
                <w:sz w:val="20"/>
                <w:szCs w:val="20"/>
              </w:rPr>
            </w:pPr>
            <w:r w:rsidRPr="00786988">
              <w:rPr>
                <w:rFonts w:ascii="Times New Roman" w:hAnsi="Times New Roman" w:cs="Times New Roman"/>
                <w:b/>
                <w:sz w:val="20"/>
                <w:szCs w:val="20"/>
              </w:rPr>
              <w:lastRenderedPageBreak/>
              <w:t>Ņemts vērā</w:t>
            </w:r>
          </w:p>
          <w:p w14:paraId="3481018E" w14:textId="0B31DEA3" w:rsidR="00CF084F" w:rsidRPr="00786988" w:rsidRDefault="00CF084F" w:rsidP="00356E08">
            <w:pPr>
              <w:rPr>
                <w:rFonts w:ascii="Times New Roman" w:hAnsi="Times New Roman" w:cs="Times New Roman"/>
                <w:sz w:val="20"/>
                <w:szCs w:val="20"/>
              </w:rPr>
            </w:pPr>
            <w:r w:rsidRPr="00786988">
              <w:rPr>
                <w:rFonts w:ascii="Times New Roman" w:hAnsi="Times New Roman" w:cs="Times New Roman"/>
                <w:sz w:val="20"/>
                <w:szCs w:val="20"/>
              </w:rPr>
              <w:t>Informāci</w:t>
            </w:r>
            <w:r w:rsidR="000B3BCC">
              <w:rPr>
                <w:rFonts w:ascii="Times New Roman" w:hAnsi="Times New Roman" w:cs="Times New Roman"/>
                <w:sz w:val="20"/>
                <w:szCs w:val="20"/>
              </w:rPr>
              <w:t>j</w:t>
            </w:r>
            <w:r w:rsidRPr="00786988">
              <w:rPr>
                <w:rFonts w:ascii="Times New Roman" w:hAnsi="Times New Roman" w:cs="Times New Roman"/>
                <w:sz w:val="20"/>
                <w:szCs w:val="20"/>
              </w:rPr>
              <w:t>a ir analizēta Pamatnostādņu projekta 2.pielikuma 6.2.10.sadaļā</w:t>
            </w:r>
          </w:p>
        </w:tc>
      </w:tr>
      <w:tr w:rsidR="00356E08" w:rsidRPr="00786988" w14:paraId="7BCD159F" w14:textId="77777777" w:rsidTr="007F35E7">
        <w:tc>
          <w:tcPr>
            <w:tcW w:w="3126" w:type="dxa"/>
          </w:tcPr>
          <w:p w14:paraId="489D3F24" w14:textId="538C32ED" w:rsidR="00555914" w:rsidRPr="00786988" w:rsidRDefault="00555914" w:rsidP="00356E08">
            <w:pPr>
              <w:rPr>
                <w:rFonts w:ascii="Times New Roman" w:hAnsi="Times New Roman" w:cs="Times New Roman"/>
                <w:sz w:val="20"/>
                <w:szCs w:val="20"/>
              </w:rPr>
            </w:pPr>
            <w:r w:rsidRPr="00786988">
              <w:rPr>
                <w:rFonts w:ascii="Times New Roman" w:hAnsi="Times New Roman" w:cs="Times New Roman"/>
                <w:sz w:val="20"/>
                <w:szCs w:val="20"/>
              </w:rPr>
              <w:t>275.</w:t>
            </w:r>
          </w:p>
          <w:p w14:paraId="39457D40" w14:textId="77777777" w:rsidR="00356E08" w:rsidRPr="00786988" w:rsidRDefault="00356E08" w:rsidP="00356E08">
            <w:pPr>
              <w:rPr>
                <w:rFonts w:ascii="Times New Roman" w:hAnsi="Times New Roman" w:cs="Times New Roman"/>
                <w:sz w:val="20"/>
                <w:szCs w:val="20"/>
              </w:rPr>
            </w:pPr>
            <w:r w:rsidRPr="00786988">
              <w:rPr>
                <w:rFonts w:ascii="Times New Roman" w:hAnsi="Times New Roman" w:cs="Times New Roman"/>
                <w:sz w:val="20"/>
                <w:szCs w:val="20"/>
              </w:rPr>
              <w:t>2.pielikums, 6.2.10.sadaļa</w:t>
            </w:r>
          </w:p>
        </w:tc>
        <w:tc>
          <w:tcPr>
            <w:tcW w:w="6752" w:type="dxa"/>
          </w:tcPr>
          <w:p w14:paraId="39E2D405" w14:textId="77777777" w:rsidR="00356E08" w:rsidRPr="00786988" w:rsidRDefault="00356E08" w:rsidP="00356E08">
            <w:pPr>
              <w:pStyle w:val="xmsonormal"/>
              <w:tabs>
                <w:tab w:val="left" w:pos="851"/>
              </w:tabs>
              <w:autoSpaceDE w:val="0"/>
              <w:autoSpaceDN w:val="0"/>
              <w:jc w:val="center"/>
              <w:rPr>
                <w:rFonts w:ascii="Times New Roman" w:hAnsi="Times New Roman" w:cs="Times New Roman"/>
                <w:b/>
                <w:sz w:val="20"/>
                <w:szCs w:val="20"/>
                <w:lang w:eastAsia="en-US"/>
              </w:rPr>
            </w:pPr>
            <w:r w:rsidRPr="00786988">
              <w:rPr>
                <w:rFonts w:ascii="Times New Roman" w:hAnsi="Times New Roman" w:cs="Times New Roman"/>
                <w:b/>
                <w:sz w:val="20"/>
                <w:szCs w:val="20"/>
                <w:lang w:eastAsia="en-US"/>
              </w:rPr>
              <w:t>PKC</w:t>
            </w:r>
          </w:p>
          <w:p w14:paraId="4DECA081" w14:textId="77777777" w:rsidR="00356E08" w:rsidRPr="00786988" w:rsidRDefault="00356E08" w:rsidP="00356E08">
            <w:pPr>
              <w:pStyle w:val="xmsonormal"/>
              <w:tabs>
                <w:tab w:val="left" w:pos="851"/>
              </w:tabs>
              <w:autoSpaceDE w:val="0"/>
              <w:autoSpaceDN w:val="0"/>
              <w:jc w:val="both"/>
              <w:rPr>
                <w:rFonts w:ascii="Times New Roman" w:hAnsi="Times New Roman" w:cs="Times New Roman"/>
                <w:sz w:val="20"/>
                <w:szCs w:val="20"/>
                <w:lang w:eastAsia="en-US"/>
              </w:rPr>
            </w:pPr>
            <w:r w:rsidRPr="00786988">
              <w:rPr>
                <w:rFonts w:ascii="Times New Roman" w:hAnsi="Times New Roman" w:cs="Times New Roman"/>
                <w:color w:val="212121"/>
                <w:sz w:val="20"/>
                <w:szCs w:val="20"/>
                <w:shd w:val="clear" w:color="auto" w:fill="FFFFFF"/>
              </w:rPr>
              <w:t>Aicinājums papildināt ar informāciju par pieprasījumu, pakalpojuma pārklājuma analīzi, iespējamiem risinājumiem, ņemot vērā pieejamo finansējumu</w:t>
            </w:r>
          </w:p>
        </w:tc>
        <w:tc>
          <w:tcPr>
            <w:tcW w:w="4495" w:type="dxa"/>
          </w:tcPr>
          <w:p w14:paraId="4782AD5D" w14:textId="22BA4098" w:rsidR="00356E08" w:rsidRPr="00786988" w:rsidRDefault="000B3BCC" w:rsidP="00356E08">
            <w:pPr>
              <w:rPr>
                <w:rFonts w:ascii="Times New Roman" w:hAnsi="Times New Roman" w:cs="Times New Roman"/>
                <w:b/>
                <w:sz w:val="20"/>
                <w:szCs w:val="20"/>
              </w:rPr>
            </w:pPr>
            <w:r>
              <w:rPr>
                <w:rFonts w:ascii="Times New Roman" w:hAnsi="Times New Roman" w:cs="Times New Roman"/>
                <w:b/>
                <w:sz w:val="20"/>
                <w:szCs w:val="20"/>
              </w:rPr>
              <w:t>Ņ</w:t>
            </w:r>
            <w:r w:rsidR="00CF084F" w:rsidRPr="00786988">
              <w:rPr>
                <w:rFonts w:ascii="Times New Roman" w:hAnsi="Times New Roman" w:cs="Times New Roman"/>
                <w:b/>
                <w:sz w:val="20"/>
                <w:szCs w:val="20"/>
              </w:rPr>
              <w:t>emts vērā</w:t>
            </w:r>
          </w:p>
          <w:p w14:paraId="09D642CB" w14:textId="0BFBE43A" w:rsidR="00DD63F2" w:rsidRPr="00786988" w:rsidRDefault="00CF084F" w:rsidP="00CF084F">
            <w:pPr>
              <w:jc w:val="both"/>
              <w:rPr>
                <w:rFonts w:ascii="Times New Roman" w:hAnsi="Times New Roman" w:cs="Times New Roman"/>
                <w:sz w:val="20"/>
                <w:szCs w:val="20"/>
              </w:rPr>
            </w:pPr>
            <w:r w:rsidRPr="00786988">
              <w:rPr>
                <w:rFonts w:ascii="Times New Roman" w:hAnsi="Times New Roman" w:cs="Times New Roman"/>
                <w:sz w:val="20"/>
                <w:szCs w:val="20"/>
              </w:rPr>
              <w:t>Labklājības ministrija Pamatnostādņu projekta 2.pielikuma 6.sadaļā jau ir iekļāvusi tās rīcībā esošo informāciju par pieprasījumu pēc atsevišķiem pakalpojumiem (rinda u.tml.). Par virkni sabiedrībā balstītu pakalpojumu un datu par neapmierināto pieprasījumu nav, tie netiek uzkrāti administratīvajos reģistros.</w:t>
            </w:r>
          </w:p>
        </w:tc>
      </w:tr>
      <w:tr w:rsidR="00356E08" w:rsidRPr="00786988" w14:paraId="62A4D984" w14:textId="77777777" w:rsidTr="007F35E7">
        <w:tc>
          <w:tcPr>
            <w:tcW w:w="3126" w:type="dxa"/>
          </w:tcPr>
          <w:p w14:paraId="448A88B0" w14:textId="11AA9292" w:rsidR="00555914" w:rsidRPr="00786988" w:rsidRDefault="00555914" w:rsidP="00356E08">
            <w:pPr>
              <w:rPr>
                <w:rFonts w:ascii="Times New Roman" w:hAnsi="Times New Roman" w:cs="Times New Roman"/>
                <w:sz w:val="20"/>
                <w:szCs w:val="20"/>
              </w:rPr>
            </w:pPr>
            <w:r w:rsidRPr="00786988">
              <w:rPr>
                <w:rFonts w:ascii="Times New Roman" w:hAnsi="Times New Roman" w:cs="Times New Roman"/>
                <w:sz w:val="20"/>
                <w:szCs w:val="20"/>
              </w:rPr>
              <w:t>276.</w:t>
            </w:r>
          </w:p>
          <w:p w14:paraId="05C37797" w14:textId="77777777" w:rsidR="00356E08" w:rsidRPr="00786988" w:rsidRDefault="00356E08" w:rsidP="00356E08">
            <w:pPr>
              <w:rPr>
                <w:rFonts w:ascii="Times New Roman" w:hAnsi="Times New Roman" w:cs="Times New Roman"/>
                <w:sz w:val="20"/>
                <w:szCs w:val="20"/>
              </w:rPr>
            </w:pPr>
            <w:r w:rsidRPr="00786988">
              <w:rPr>
                <w:rFonts w:ascii="Times New Roman" w:hAnsi="Times New Roman" w:cs="Times New Roman"/>
                <w:sz w:val="20"/>
                <w:szCs w:val="20"/>
              </w:rPr>
              <w:t>2.pielikums, 6.3.sadaļa</w:t>
            </w:r>
          </w:p>
        </w:tc>
        <w:tc>
          <w:tcPr>
            <w:tcW w:w="6752" w:type="dxa"/>
          </w:tcPr>
          <w:p w14:paraId="36CF9507" w14:textId="42D7AA44" w:rsidR="00356E08" w:rsidRPr="00786988" w:rsidRDefault="00356E08" w:rsidP="00356E08">
            <w:pPr>
              <w:pStyle w:val="xmsonormal"/>
              <w:tabs>
                <w:tab w:val="left" w:pos="851"/>
              </w:tabs>
              <w:autoSpaceDE w:val="0"/>
              <w:autoSpaceDN w:val="0"/>
              <w:jc w:val="center"/>
              <w:rPr>
                <w:rFonts w:ascii="Times New Roman" w:hAnsi="Times New Roman" w:cs="Times New Roman"/>
                <w:b/>
                <w:sz w:val="20"/>
                <w:szCs w:val="20"/>
                <w:lang w:eastAsia="en-US"/>
              </w:rPr>
            </w:pPr>
            <w:r w:rsidRPr="00786988">
              <w:rPr>
                <w:rFonts w:ascii="Times New Roman" w:hAnsi="Times New Roman" w:cs="Times New Roman"/>
                <w:b/>
                <w:sz w:val="20"/>
                <w:szCs w:val="20"/>
                <w:lang w:eastAsia="en-US"/>
              </w:rPr>
              <w:t xml:space="preserve">Latvijas </w:t>
            </w:r>
            <w:r w:rsidR="00F83444">
              <w:rPr>
                <w:rFonts w:ascii="Times New Roman" w:hAnsi="Times New Roman" w:cs="Times New Roman"/>
                <w:b/>
                <w:sz w:val="20"/>
                <w:szCs w:val="20"/>
                <w:lang w:eastAsia="en-US"/>
              </w:rPr>
              <w:t>s</w:t>
            </w:r>
            <w:r w:rsidRPr="00786988">
              <w:rPr>
                <w:rFonts w:ascii="Times New Roman" w:hAnsi="Times New Roman" w:cs="Times New Roman"/>
                <w:b/>
                <w:sz w:val="20"/>
                <w:szCs w:val="20"/>
                <w:lang w:eastAsia="en-US"/>
              </w:rPr>
              <w:t>ociālo darbinieku biedrība</w:t>
            </w:r>
          </w:p>
          <w:p w14:paraId="5494F7B9" w14:textId="77777777" w:rsidR="00356E08" w:rsidRPr="00786988" w:rsidRDefault="00356E08" w:rsidP="00356E08">
            <w:pPr>
              <w:pStyle w:val="xmsonormal"/>
              <w:tabs>
                <w:tab w:val="left" w:pos="851"/>
              </w:tabs>
              <w:autoSpaceDE w:val="0"/>
              <w:autoSpaceDN w:val="0"/>
              <w:jc w:val="both"/>
              <w:rPr>
                <w:rFonts w:ascii="Times New Roman" w:eastAsia="Times New Roman" w:hAnsi="Times New Roman" w:cs="Times New Roman"/>
                <w:bCs/>
                <w:i/>
                <w:sz w:val="20"/>
                <w:szCs w:val="20"/>
              </w:rPr>
            </w:pPr>
            <w:r w:rsidRPr="00786988">
              <w:rPr>
                <w:rFonts w:ascii="Times New Roman" w:eastAsia="Times New Roman" w:hAnsi="Times New Roman" w:cs="Times New Roman"/>
                <w:bCs/>
                <w:i/>
                <w:sz w:val="20"/>
                <w:szCs w:val="20"/>
              </w:rPr>
              <w:t xml:space="preserve">SPSPL ir noteikts </w:t>
            </w:r>
            <w:r w:rsidRPr="00786988">
              <w:rPr>
                <w:rFonts w:ascii="Times New Roman" w:eastAsia="Times New Roman" w:hAnsi="Times New Roman" w:cs="Times New Roman"/>
                <w:b/>
                <w:bCs/>
                <w:i/>
                <w:sz w:val="20"/>
                <w:szCs w:val="20"/>
              </w:rPr>
              <w:t>obligāti nodrošināmā atbalsta</w:t>
            </w:r>
            <w:r w:rsidRPr="00786988">
              <w:rPr>
                <w:rFonts w:ascii="Times New Roman" w:eastAsia="Times New Roman" w:hAnsi="Times New Roman" w:cs="Times New Roman"/>
                <w:bCs/>
                <w:i/>
                <w:sz w:val="20"/>
                <w:szCs w:val="20"/>
              </w:rPr>
              <w:t xml:space="preserve"> apjoms pašvaldībās sociālo pakalpojumu jomā - sociālo dienestu izveide, aprūpes mājās pakalpojuma un SAC nodrošināšana. Šiem pakalpojumiem ir jābūt pieejamiem visās Latvijas pašvaldībās.</w:t>
            </w:r>
          </w:p>
          <w:p w14:paraId="71F0474D" w14:textId="77777777" w:rsidR="00356E08" w:rsidRPr="00786988" w:rsidRDefault="00356E08" w:rsidP="00356E08">
            <w:pPr>
              <w:pStyle w:val="xmsonormal"/>
              <w:tabs>
                <w:tab w:val="left" w:pos="851"/>
              </w:tabs>
              <w:autoSpaceDE w:val="0"/>
              <w:autoSpaceDN w:val="0"/>
              <w:jc w:val="center"/>
              <w:rPr>
                <w:rFonts w:ascii="Times New Roman" w:hAnsi="Times New Roman" w:cs="Times New Roman"/>
                <w:b/>
                <w:sz w:val="20"/>
                <w:szCs w:val="20"/>
                <w:lang w:eastAsia="en-US"/>
              </w:rPr>
            </w:pPr>
          </w:p>
          <w:p w14:paraId="29EC3FAC" w14:textId="77777777" w:rsidR="00356E08" w:rsidRPr="00786988" w:rsidRDefault="00356E08" w:rsidP="00356E08">
            <w:pPr>
              <w:pStyle w:val="CommentText"/>
              <w:jc w:val="both"/>
              <w:rPr>
                <w:rFonts w:ascii="Times New Roman" w:hAnsi="Times New Roman"/>
              </w:rPr>
            </w:pPr>
            <w:r w:rsidRPr="00786988">
              <w:rPr>
                <w:rFonts w:ascii="Times New Roman" w:hAnsi="Times New Roman"/>
              </w:rPr>
              <w:t>Minētais apgalvojums nav patiess. SPSPL:</w:t>
            </w:r>
          </w:p>
          <w:p w14:paraId="67537622" w14:textId="77777777" w:rsidR="00356E08" w:rsidRPr="00786988" w:rsidRDefault="00356E08" w:rsidP="00356E08">
            <w:pPr>
              <w:pStyle w:val="CommentText"/>
              <w:numPr>
                <w:ilvl w:val="2"/>
                <w:numId w:val="18"/>
              </w:numPr>
              <w:jc w:val="both"/>
              <w:rPr>
                <w:rFonts w:ascii="Times New Roman" w:hAnsi="Times New Roman"/>
              </w:rPr>
            </w:pPr>
            <w:r w:rsidRPr="00786988">
              <w:rPr>
                <w:rFonts w:ascii="Times New Roman" w:hAnsi="Times New Roman"/>
              </w:rPr>
              <w:t>Netiek lietots jēdziens “obligāti nodrošināms”;</w:t>
            </w:r>
          </w:p>
          <w:p w14:paraId="07E7EF97" w14:textId="77777777" w:rsidR="00356E08" w:rsidRPr="00786988" w:rsidRDefault="00356E08" w:rsidP="00356E08">
            <w:pPr>
              <w:pStyle w:val="CommentText"/>
              <w:numPr>
                <w:ilvl w:val="2"/>
                <w:numId w:val="18"/>
              </w:numPr>
              <w:jc w:val="both"/>
              <w:rPr>
                <w:rFonts w:ascii="Times New Roman" w:hAnsi="Times New Roman"/>
              </w:rPr>
            </w:pPr>
            <w:r w:rsidRPr="00786988">
              <w:rPr>
                <w:rFonts w:ascii="Times New Roman" w:hAnsi="Times New Roman"/>
              </w:rPr>
              <w:t>Tiek minēti arī citi sociālo pakalpojumu veidi.</w:t>
            </w:r>
          </w:p>
          <w:p w14:paraId="67DF2348" w14:textId="77777777" w:rsidR="00356E08" w:rsidRPr="00786988" w:rsidRDefault="00356E08" w:rsidP="00356E08">
            <w:pPr>
              <w:pStyle w:val="xmsonormal"/>
              <w:tabs>
                <w:tab w:val="left" w:pos="851"/>
              </w:tabs>
              <w:autoSpaceDE w:val="0"/>
              <w:autoSpaceDN w:val="0"/>
              <w:jc w:val="both"/>
              <w:rPr>
                <w:rFonts w:ascii="Times New Roman" w:hAnsi="Times New Roman" w:cs="Times New Roman"/>
                <w:b/>
                <w:sz w:val="20"/>
                <w:szCs w:val="20"/>
                <w:lang w:eastAsia="en-US"/>
              </w:rPr>
            </w:pPr>
            <w:r w:rsidRPr="00786988">
              <w:rPr>
                <w:rFonts w:ascii="Times New Roman" w:hAnsi="Times New Roman" w:cs="Times New Roman"/>
                <w:b/>
                <w:bCs/>
                <w:sz w:val="20"/>
                <w:szCs w:val="20"/>
                <w:u w:val="single"/>
              </w:rPr>
              <w:t>Priekšlikums</w:t>
            </w:r>
            <w:r w:rsidRPr="00786988">
              <w:rPr>
                <w:rFonts w:ascii="Times New Roman" w:hAnsi="Times New Roman" w:cs="Times New Roman"/>
                <w:sz w:val="20"/>
                <w:szCs w:val="20"/>
              </w:rPr>
              <w:t>: pārformulēt tā, lai apgalvojums būtu atbilstošs.</w:t>
            </w:r>
          </w:p>
        </w:tc>
        <w:tc>
          <w:tcPr>
            <w:tcW w:w="4495" w:type="dxa"/>
          </w:tcPr>
          <w:p w14:paraId="2C024A9F" w14:textId="77777777" w:rsidR="00DD63F2" w:rsidRPr="00786988" w:rsidRDefault="00CF084F" w:rsidP="00356E08">
            <w:pPr>
              <w:rPr>
                <w:rFonts w:ascii="Times New Roman" w:hAnsi="Times New Roman" w:cs="Times New Roman"/>
                <w:b/>
                <w:sz w:val="20"/>
                <w:szCs w:val="20"/>
              </w:rPr>
            </w:pPr>
            <w:r w:rsidRPr="00786988">
              <w:rPr>
                <w:rFonts w:ascii="Times New Roman" w:hAnsi="Times New Roman" w:cs="Times New Roman"/>
                <w:b/>
                <w:sz w:val="20"/>
                <w:szCs w:val="20"/>
              </w:rPr>
              <w:t>Ņemts vērā</w:t>
            </w:r>
          </w:p>
          <w:p w14:paraId="76598088" w14:textId="192F7660" w:rsidR="00CF084F" w:rsidRPr="00786988" w:rsidRDefault="00CF084F" w:rsidP="00CF084F">
            <w:pPr>
              <w:jc w:val="both"/>
              <w:rPr>
                <w:rFonts w:ascii="Times New Roman" w:hAnsi="Times New Roman" w:cs="Times New Roman"/>
                <w:sz w:val="20"/>
                <w:szCs w:val="20"/>
              </w:rPr>
            </w:pPr>
            <w:r w:rsidRPr="00786988">
              <w:rPr>
                <w:rFonts w:ascii="Times New Roman" w:hAnsi="Times New Roman" w:cs="Times New Roman"/>
                <w:sz w:val="20"/>
                <w:szCs w:val="20"/>
              </w:rPr>
              <w:t>Precizēta Pamatnostādņu projekta 2.pielikuma 6.3.sadaļa</w:t>
            </w:r>
          </w:p>
        </w:tc>
      </w:tr>
      <w:tr w:rsidR="00356E08" w:rsidRPr="00786988" w14:paraId="3533FFE7" w14:textId="77777777" w:rsidTr="003F43C0">
        <w:trPr>
          <w:trHeight w:val="1531"/>
        </w:trPr>
        <w:tc>
          <w:tcPr>
            <w:tcW w:w="3126" w:type="dxa"/>
          </w:tcPr>
          <w:p w14:paraId="57C59B38" w14:textId="6EF58B07" w:rsidR="00555914" w:rsidRPr="00786988" w:rsidRDefault="00555914" w:rsidP="00356E08">
            <w:pPr>
              <w:rPr>
                <w:rFonts w:ascii="Times New Roman" w:hAnsi="Times New Roman" w:cs="Times New Roman"/>
                <w:sz w:val="20"/>
                <w:szCs w:val="20"/>
              </w:rPr>
            </w:pPr>
            <w:r w:rsidRPr="00786988">
              <w:rPr>
                <w:rFonts w:ascii="Times New Roman" w:hAnsi="Times New Roman" w:cs="Times New Roman"/>
                <w:sz w:val="20"/>
                <w:szCs w:val="20"/>
              </w:rPr>
              <w:t>277.</w:t>
            </w:r>
          </w:p>
          <w:p w14:paraId="69397D62" w14:textId="77777777" w:rsidR="00356E08" w:rsidRPr="00786988" w:rsidRDefault="00356E08" w:rsidP="00356E08">
            <w:pPr>
              <w:rPr>
                <w:rFonts w:ascii="Times New Roman" w:hAnsi="Times New Roman" w:cs="Times New Roman"/>
                <w:sz w:val="20"/>
                <w:szCs w:val="20"/>
              </w:rPr>
            </w:pPr>
            <w:r w:rsidRPr="00786988">
              <w:rPr>
                <w:rFonts w:ascii="Times New Roman" w:hAnsi="Times New Roman" w:cs="Times New Roman"/>
                <w:sz w:val="20"/>
                <w:szCs w:val="20"/>
              </w:rPr>
              <w:t>2.pielikums, 6.3.sadaļa</w:t>
            </w:r>
          </w:p>
        </w:tc>
        <w:tc>
          <w:tcPr>
            <w:tcW w:w="6752" w:type="dxa"/>
          </w:tcPr>
          <w:p w14:paraId="5D8C1009" w14:textId="77777777" w:rsidR="00356E08" w:rsidRPr="00786988" w:rsidRDefault="00356E08" w:rsidP="00CF084F">
            <w:pPr>
              <w:pStyle w:val="xmsonormal"/>
              <w:tabs>
                <w:tab w:val="left" w:pos="851"/>
              </w:tabs>
              <w:autoSpaceDE w:val="0"/>
              <w:autoSpaceDN w:val="0"/>
              <w:jc w:val="center"/>
              <w:rPr>
                <w:rFonts w:ascii="Times New Roman" w:hAnsi="Times New Roman" w:cs="Times New Roman"/>
                <w:b/>
                <w:sz w:val="20"/>
                <w:szCs w:val="20"/>
                <w:lang w:eastAsia="en-US"/>
              </w:rPr>
            </w:pPr>
            <w:r w:rsidRPr="00786988">
              <w:rPr>
                <w:rFonts w:ascii="Times New Roman" w:hAnsi="Times New Roman" w:cs="Times New Roman"/>
                <w:b/>
                <w:sz w:val="20"/>
                <w:szCs w:val="20"/>
                <w:lang w:eastAsia="en-US"/>
              </w:rPr>
              <w:t>LSA</w:t>
            </w:r>
          </w:p>
          <w:p w14:paraId="615017A3" w14:textId="77777777" w:rsidR="00356E08" w:rsidRPr="00786988" w:rsidRDefault="00356E08" w:rsidP="00CF084F">
            <w:pPr>
              <w:pStyle w:val="Bodytext20"/>
              <w:shd w:val="clear" w:color="auto" w:fill="auto"/>
              <w:tabs>
                <w:tab w:val="left" w:pos="306"/>
              </w:tabs>
              <w:spacing w:before="0" w:line="240" w:lineRule="auto"/>
              <w:ind w:firstLine="0"/>
              <w:jc w:val="both"/>
              <w:rPr>
                <w:rFonts w:ascii="Times New Roman" w:hAnsi="Times New Roman" w:cs="Times New Roman"/>
                <w:sz w:val="20"/>
                <w:szCs w:val="20"/>
              </w:rPr>
            </w:pPr>
            <w:r w:rsidRPr="00786988">
              <w:rPr>
                <w:rFonts w:ascii="Times New Roman" w:hAnsi="Times New Roman" w:cs="Times New Roman"/>
                <w:color w:val="000000"/>
                <w:sz w:val="20"/>
                <w:szCs w:val="20"/>
                <w:lang w:eastAsia="lv-LV" w:bidi="lv-LV"/>
              </w:rPr>
              <w:t xml:space="preserve">Ieteiktu noņemt </w:t>
            </w:r>
            <w:r w:rsidRPr="00786988">
              <w:rPr>
                <w:rStyle w:val="Bodytext2Bold"/>
                <w:rFonts w:ascii="Times New Roman" w:hAnsi="Times New Roman" w:cs="Times New Roman"/>
                <w:sz w:val="20"/>
                <w:szCs w:val="20"/>
              </w:rPr>
              <w:t xml:space="preserve">atsauci uz NVO "Piesaiste" viedokli. </w:t>
            </w:r>
            <w:r w:rsidRPr="00786988">
              <w:rPr>
                <w:rFonts w:ascii="Times New Roman" w:hAnsi="Times New Roman" w:cs="Times New Roman"/>
                <w:color w:val="000000"/>
                <w:sz w:val="20"/>
                <w:szCs w:val="20"/>
                <w:lang w:eastAsia="lv-LV" w:bidi="lv-LV"/>
              </w:rPr>
              <w:t>(94./95.lpp.) ietvertais viedoklis ir vispārzināmi fakti, kas ir zināmi gadu desmitiem. Ieteikums noņemt neko nemainīs tekstā. Minētā organizācija ir nezināma NVO sektorā, nekad nav piedalījusies sarunās par minimālo pakalpojumu grozu, un noteikti nav autoritāte, lai uz šo viedokli atsauktos.</w:t>
            </w:r>
          </w:p>
        </w:tc>
        <w:tc>
          <w:tcPr>
            <w:tcW w:w="4495" w:type="dxa"/>
          </w:tcPr>
          <w:p w14:paraId="27E7FCD7" w14:textId="471977AD" w:rsidR="00CF084F" w:rsidRPr="00786988" w:rsidRDefault="00DD63F2" w:rsidP="00CF084F">
            <w:pPr>
              <w:rPr>
                <w:rFonts w:ascii="Times New Roman" w:hAnsi="Times New Roman" w:cs="Times New Roman"/>
                <w:b/>
                <w:sz w:val="20"/>
                <w:szCs w:val="20"/>
              </w:rPr>
            </w:pPr>
            <w:r w:rsidRPr="00786988">
              <w:rPr>
                <w:rFonts w:ascii="Times New Roman" w:hAnsi="Times New Roman" w:cs="Times New Roman"/>
                <w:b/>
                <w:sz w:val="20"/>
                <w:szCs w:val="20"/>
              </w:rPr>
              <w:t xml:space="preserve">Nav ņemts vērā </w:t>
            </w:r>
          </w:p>
          <w:p w14:paraId="58A7B768" w14:textId="391790F3" w:rsidR="00DD63F2" w:rsidRPr="00786988" w:rsidRDefault="00DD63F2" w:rsidP="00CF084F">
            <w:pPr>
              <w:rPr>
                <w:rFonts w:ascii="Times New Roman" w:hAnsi="Times New Roman" w:cs="Times New Roman"/>
                <w:sz w:val="20"/>
                <w:szCs w:val="20"/>
              </w:rPr>
            </w:pPr>
            <w:r w:rsidRPr="00786988">
              <w:rPr>
                <w:rFonts w:ascii="Times New Roman" w:hAnsi="Times New Roman" w:cs="Times New Roman"/>
                <w:sz w:val="20"/>
                <w:szCs w:val="20"/>
              </w:rPr>
              <w:t>piesaiste.lv pamato apgalvojumu</w:t>
            </w:r>
            <w:r w:rsidR="00CF084F" w:rsidRPr="00786988">
              <w:rPr>
                <w:rFonts w:ascii="Times New Roman" w:hAnsi="Times New Roman" w:cs="Times New Roman"/>
                <w:sz w:val="20"/>
                <w:szCs w:val="20"/>
              </w:rPr>
              <w:t>, tā ir norādīta kā datu avots</w:t>
            </w:r>
          </w:p>
        </w:tc>
      </w:tr>
      <w:tr w:rsidR="00356E08" w:rsidRPr="00786988" w14:paraId="0E49B936" w14:textId="77777777" w:rsidTr="007F35E7">
        <w:tc>
          <w:tcPr>
            <w:tcW w:w="3126" w:type="dxa"/>
          </w:tcPr>
          <w:p w14:paraId="0A674354" w14:textId="368EAB42" w:rsidR="00555914" w:rsidRPr="00786988" w:rsidRDefault="00555914" w:rsidP="00356E08">
            <w:pPr>
              <w:rPr>
                <w:rFonts w:ascii="Times New Roman" w:hAnsi="Times New Roman" w:cs="Times New Roman"/>
                <w:sz w:val="20"/>
                <w:szCs w:val="20"/>
              </w:rPr>
            </w:pPr>
            <w:r w:rsidRPr="00786988">
              <w:rPr>
                <w:rFonts w:ascii="Times New Roman" w:hAnsi="Times New Roman" w:cs="Times New Roman"/>
                <w:sz w:val="20"/>
                <w:szCs w:val="20"/>
              </w:rPr>
              <w:t>278.</w:t>
            </w:r>
          </w:p>
          <w:p w14:paraId="26ED02B5" w14:textId="77777777" w:rsidR="00356E08" w:rsidRPr="00786988" w:rsidRDefault="00356E08" w:rsidP="00356E08">
            <w:pPr>
              <w:rPr>
                <w:rFonts w:ascii="Times New Roman" w:hAnsi="Times New Roman" w:cs="Times New Roman"/>
                <w:sz w:val="20"/>
                <w:szCs w:val="20"/>
              </w:rPr>
            </w:pPr>
            <w:r w:rsidRPr="00786988">
              <w:rPr>
                <w:rFonts w:ascii="Times New Roman" w:hAnsi="Times New Roman" w:cs="Times New Roman"/>
                <w:sz w:val="20"/>
                <w:szCs w:val="20"/>
              </w:rPr>
              <w:t>2.pielikums, 8.sadaļa</w:t>
            </w:r>
          </w:p>
        </w:tc>
        <w:tc>
          <w:tcPr>
            <w:tcW w:w="6752" w:type="dxa"/>
          </w:tcPr>
          <w:p w14:paraId="6D8D9FA9" w14:textId="77777777" w:rsidR="00356E08" w:rsidRPr="00786988" w:rsidRDefault="00356E08" w:rsidP="00356E08">
            <w:pPr>
              <w:jc w:val="center"/>
              <w:rPr>
                <w:rFonts w:ascii="Times New Roman" w:hAnsi="Times New Roman" w:cs="Times New Roman"/>
                <w:b/>
                <w:sz w:val="20"/>
                <w:szCs w:val="20"/>
              </w:rPr>
            </w:pPr>
            <w:r w:rsidRPr="00786988">
              <w:rPr>
                <w:rFonts w:ascii="Times New Roman" w:hAnsi="Times New Roman" w:cs="Times New Roman"/>
                <w:b/>
                <w:sz w:val="20"/>
                <w:szCs w:val="20"/>
              </w:rPr>
              <w:t>RSU</w:t>
            </w:r>
          </w:p>
          <w:p w14:paraId="6D33024A" w14:textId="77777777" w:rsidR="00356E08" w:rsidRPr="00786988" w:rsidRDefault="00356E08" w:rsidP="00356E08">
            <w:pPr>
              <w:jc w:val="both"/>
              <w:rPr>
                <w:rFonts w:ascii="Times New Roman" w:hAnsi="Times New Roman" w:cs="Times New Roman"/>
                <w:sz w:val="20"/>
                <w:szCs w:val="20"/>
              </w:rPr>
            </w:pPr>
            <w:r w:rsidRPr="00786988">
              <w:rPr>
                <w:rFonts w:ascii="Times New Roman" w:hAnsi="Times New Roman" w:cs="Times New Roman"/>
                <w:sz w:val="20"/>
                <w:szCs w:val="20"/>
              </w:rPr>
              <w:t xml:space="preserve">RSU vērš uzmanību uz svarīgām komponentēm, kas raksturo mūsdienu modernu un pieejamu sociālo pakalpojumu sistēmu: </w:t>
            </w:r>
          </w:p>
          <w:p w14:paraId="58EBC04D" w14:textId="77777777" w:rsidR="00356E08" w:rsidRPr="00786988" w:rsidRDefault="00356E08" w:rsidP="00356E08">
            <w:pPr>
              <w:jc w:val="both"/>
              <w:rPr>
                <w:rFonts w:ascii="Times New Roman" w:hAnsi="Times New Roman" w:cs="Times New Roman"/>
                <w:sz w:val="20"/>
                <w:szCs w:val="20"/>
              </w:rPr>
            </w:pPr>
            <w:r w:rsidRPr="00786988">
              <w:rPr>
                <w:rFonts w:ascii="Times New Roman" w:hAnsi="Times New Roman" w:cs="Times New Roman"/>
                <w:sz w:val="20"/>
                <w:szCs w:val="20"/>
              </w:rPr>
              <w:lastRenderedPageBreak/>
              <w:t>1)</w:t>
            </w:r>
            <w:r w:rsidRPr="00786988">
              <w:rPr>
                <w:rFonts w:ascii="Times New Roman" w:hAnsi="Times New Roman" w:cs="Times New Roman"/>
                <w:sz w:val="20"/>
                <w:szCs w:val="20"/>
              </w:rPr>
              <w:tab/>
              <w:t xml:space="preserve">izglītoti un kompetenti sociālie darbinieki – </w:t>
            </w:r>
            <w:proofErr w:type="spellStart"/>
            <w:r w:rsidRPr="00786988">
              <w:rPr>
                <w:rFonts w:ascii="Times New Roman" w:hAnsi="Times New Roman" w:cs="Times New Roman"/>
                <w:sz w:val="20"/>
                <w:szCs w:val="20"/>
              </w:rPr>
              <w:t>cilvēkresurss</w:t>
            </w:r>
            <w:proofErr w:type="spellEnd"/>
            <w:r w:rsidRPr="00786988">
              <w:rPr>
                <w:rFonts w:ascii="Times New Roman" w:hAnsi="Times New Roman" w:cs="Times New Roman"/>
                <w:sz w:val="20"/>
                <w:szCs w:val="20"/>
              </w:rPr>
              <w:t xml:space="preserve"> un profesionālais kapitāls sociālo pakalpojumu nodrošināšanā;  </w:t>
            </w:r>
          </w:p>
          <w:p w14:paraId="673D27B5" w14:textId="77777777" w:rsidR="00356E08" w:rsidRPr="00786988" w:rsidRDefault="00356E08" w:rsidP="00356E08">
            <w:pPr>
              <w:jc w:val="both"/>
              <w:rPr>
                <w:rFonts w:ascii="Times New Roman" w:hAnsi="Times New Roman" w:cs="Times New Roman"/>
                <w:sz w:val="20"/>
                <w:szCs w:val="20"/>
              </w:rPr>
            </w:pPr>
            <w:r w:rsidRPr="00786988">
              <w:rPr>
                <w:rFonts w:ascii="Times New Roman" w:hAnsi="Times New Roman" w:cs="Times New Roman"/>
                <w:sz w:val="20"/>
                <w:szCs w:val="20"/>
              </w:rPr>
              <w:t>2)</w:t>
            </w:r>
            <w:r w:rsidRPr="00786988">
              <w:rPr>
                <w:rFonts w:ascii="Times New Roman" w:hAnsi="Times New Roman" w:cs="Times New Roman"/>
                <w:sz w:val="20"/>
                <w:szCs w:val="20"/>
              </w:rPr>
              <w:tab/>
              <w:t xml:space="preserve">mūsdienīgas un sociālo pakalpojumu jomai atbilstošas tehnoloģijas un digitāli risinājumi – resursi sociālo pakalpojumu pieejamības un iedzīvotāju neatkarīgas dzīves iespēju nodrošināšanā, tostarp,  lai izglītotos un iekļautos darba tirgū. </w:t>
            </w:r>
          </w:p>
          <w:p w14:paraId="30292D83" w14:textId="77777777" w:rsidR="00356E08" w:rsidRPr="00786988" w:rsidRDefault="00356E08" w:rsidP="00356E08">
            <w:pPr>
              <w:jc w:val="both"/>
              <w:rPr>
                <w:rFonts w:ascii="Times New Roman" w:hAnsi="Times New Roman" w:cs="Times New Roman"/>
                <w:b/>
                <w:sz w:val="20"/>
                <w:szCs w:val="20"/>
              </w:rPr>
            </w:pPr>
            <w:r w:rsidRPr="00786988">
              <w:rPr>
                <w:rFonts w:ascii="Times New Roman" w:hAnsi="Times New Roman" w:cs="Times New Roman"/>
                <w:sz w:val="20"/>
                <w:szCs w:val="20"/>
              </w:rPr>
              <w:t>3)</w:t>
            </w:r>
            <w:r w:rsidRPr="00786988">
              <w:rPr>
                <w:rFonts w:ascii="Times New Roman" w:hAnsi="Times New Roman" w:cs="Times New Roman"/>
                <w:sz w:val="20"/>
                <w:szCs w:val="20"/>
              </w:rPr>
              <w:tab/>
              <w:t>pētniecība un inovācijas sociālo pakalpojumu jomā – pētniecībā un datos balstīta lēmumu pieņemšana ir pamats sociālo pakalpojumu sistēmas efektīvai pārvaldības nodrošināšanai.</w:t>
            </w:r>
          </w:p>
        </w:tc>
        <w:tc>
          <w:tcPr>
            <w:tcW w:w="4495" w:type="dxa"/>
          </w:tcPr>
          <w:p w14:paraId="5F5312BB" w14:textId="77777777" w:rsidR="00CF084F" w:rsidRPr="00786988" w:rsidRDefault="00CF084F" w:rsidP="00CF084F">
            <w:pPr>
              <w:rPr>
                <w:rFonts w:ascii="Times New Roman" w:hAnsi="Times New Roman" w:cs="Times New Roman"/>
                <w:sz w:val="20"/>
                <w:szCs w:val="20"/>
              </w:rPr>
            </w:pPr>
            <w:r w:rsidRPr="00786988">
              <w:rPr>
                <w:rFonts w:ascii="Times New Roman" w:hAnsi="Times New Roman" w:cs="Times New Roman"/>
                <w:b/>
                <w:sz w:val="20"/>
                <w:szCs w:val="20"/>
              </w:rPr>
              <w:lastRenderedPageBreak/>
              <w:t>Ņemts vērā</w:t>
            </w:r>
            <w:r w:rsidRPr="00786988">
              <w:rPr>
                <w:rFonts w:ascii="Times New Roman" w:hAnsi="Times New Roman" w:cs="Times New Roman"/>
                <w:sz w:val="20"/>
                <w:szCs w:val="20"/>
              </w:rPr>
              <w:t xml:space="preserve"> </w:t>
            </w:r>
          </w:p>
          <w:p w14:paraId="36C3BD80" w14:textId="11027FA8" w:rsidR="00824A3E" w:rsidRPr="00786988" w:rsidRDefault="00CF084F" w:rsidP="00CF084F">
            <w:pPr>
              <w:jc w:val="both"/>
              <w:rPr>
                <w:rFonts w:ascii="Times New Roman" w:hAnsi="Times New Roman" w:cs="Times New Roman"/>
                <w:sz w:val="20"/>
                <w:szCs w:val="20"/>
              </w:rPr>
            </w:pPr>
            <w:r w:rsidRPr="00786988">
              <w:rPr>
                <w:rFonts w:ascii="Times New Roman" w:hAnsi="Times New Roman" w:cs="Times New Roman"/>
                <w:sz w:val="20"/>
                <w:szCs w:val="20"/>
              </w:rPr>
              <w:t xml:space="preserve">Attiecīgā informācija jau ir analizēta Pamatnostādņu projekta 2.pielikuma 8.sadaļā, papildus ir precizēti un </w:t>
            </w:r>
            <w:r w:rsidRPr="00786988">
              <w:rPr>
                <w:rFonts w:ascii="Times New Roman" w:hAnsi="Times New Roman" w:cs="Times New Roman"/>
                <w:sz w:val="20"/>
                <w:szCs w:val="20"/>
              </w:rPr>
              <w:lastRenderedPageBreak/>
              <w:t>papildināti Pamatnostādņu projekta 2.rīcības virziena uzdevumi</w:t>
            </w:r>
          </w:p>
        </w:tc>
      </w:tr>
      <w:tr w:rsidR="00356E08" w:rsidRPr="00786988" w14:paraId="465DF4E9" w14:textId="77777777" w:rsidTr="007F35E7">
        <w:tc>
          <w:tcPr>
            <w:tcW w:w="3126" w:type="dxa"/>
          </w:tcPr>
          <w:p w14:paraId="1A4CD03B" w14:textId="0FDD2554" w:rsidR="00555914" w:rsidRPr="00786988" w:rsidRDefault="00555914" w:rsidP="00356E08">
            <w:pPr>
              <w:rPr>
                <w:rFonts w:ascii="Times New Roman" w:hAnsi="Times New Roman" w:cs="Times New Roman"/>
                <w:sz w:val="20"/>
                <w:szCs w:val="20"/>
              </w:rPr>
            </w:pPr>
            <w:r w:rsidRPr="00786988">
              <w:rPr>
                <w:rFonts w:ascii="Times New Roman" w:hAnsi="Times New Roman" w:cs="Times New Roman"/>
                <w:sz w:val="20"/>
                <w:szCs w:val="20"/>
              </w:rPr>
              <w:lastRenderedPageBreak/>
              <w:t>279.</w:t>
            </w:r>
          </w:p>
          <w:p w14:paraId="3D52FAB3" w14:textId="77777777" w:rsidR="00356E08" w:rsidRPr="00786988" w:rsidRDefault="00356E08" w:rsidP="00356E08">
            <w:pPr>
              <w:rPr>
                <w:rFonts w:ascii="Times New Roman" w:hAnsi="Times New Roman" w:cs="Times New Roman"/>
                <w:sz w:val="20"/>
                <w:szCs w:val="20"/>
              </w:rPr>
            </w:pPr>
            <w:r w:rsidRPr="00786988">
              <w:rPr>
                <w:rFonts w:ascii="Times New Roman" w:hAnsi="Times New Roman" w:cs="Times New Roman"/>
                <w:sz w:val="20"/>
                <w:szCs w:val="20"/>
              </w:rPr>
              <w:t>2.pielikums, 8.sadaļa</w:t>
            </w:r>
          </w:p>
        </w:tc>
        <w:tc>
          <w:tcPr>
            <w:tcW w:w="6752" w:type="dxa"/>
          </w:tcPr>
          <w:p w14:paraId="336873B4" w14:textId="77777777" w:rsidR="00356E08" w:rsidRPr="00786988" w:rsidRDefault="00356E08" w:rsidP="00356E08">
            <w:pPr>
              <w:jc w:val="center"/>
              <w:rPr>
                <w:rFonts w:ascii="Times New Roman" w:hAnsi="Times New Roman" w:cs="Times New Roman"/>
                <w:b/>
                <w:sz w:val="20"/>
                <w:szCs w:val="20"/>
              </w:rPr>
            </w:pPr>
            <w:r w:rsidRPr="00786988">
              <w:rPr>
                <w:rFonts w:ascii="Times New Roman" w:hAnsi="Times New Roman" w:cs="Times New Roman"/>
                <w:b/>
                <w:sz w:val="20"/>
                <w:szCs w:val="20"/>
              </w:rPr>
              <w:t>RSU</w:t>
            </w:r>
          </w:p>
          <w:p w14:paraId="492B8F97" w14:textId="77777777" w:rsidR="00356E08" w:rsidRPr="00786988" w:rsidRDefault="00356E08" w:rsidP="00356E08">
            <w:pPr>
              <w:jc w:val="both"/>
              <w:rPr>
                <w:rFonts w:ascii="Times New Roman" w:hAnsi="Times New Roman" w:cs="Times New Roman"/>
                <w:sz w:val="20"/>
                <w:szCs w:val="20"/>
              </w:rPr>
            </w:pPr>
            <w:r w:rsidRPr="00786988">
              <w:rPr>
                <w:rFonts w:ascii="Times New Roman" w:hAnsi="Times New Roman" w:cs="Times New Roman"/>
                <w:sz w:val="20"/>
                <w:szCs w:val="20"/>
              </w:rPr>
              <w:t>Par sociālo darbinieku profesionālo augstāko izglītību un kompetenci:</w:t>
            </w:r>
          </w:p>
          <w:p w14:paraId="27306D79" w14:textId="77777777" w:rsidR="00356E08" w:rsidRPr="00786988" w:rsidRDefault="00356E08" w:rsidP="00356E08">
            <w:pPr>
              <w:jc w:val="both"/>
              <w:rPr>
                <w:rFonts w:ascii="Times New Roman" w:hAnsi="Times New Roman" w:cs="Times New Roman"/>
                <w:sz w:val="20"/>
                <w:szCs w:val="20"/>
              </w:rPr>
            </w:pPr>
            <w:r w:rsidRPr="00786988">
              <w:rPr>
                <w:rFonts w:ascii="Times New Roman" w:hAnsi="Times New Roman" w:cs="Times New Roman"/>
                <w:sz w:val="20"/>
                <w:szCs w:val="20"/>
              </w:rPr>
              <w:t>1)</w:t>
            </w:r>
            <w:r w:rsidRPr="00786988">
              <w:rPr>
                <w:rFonts w:ascii="Times New Roman" w:hAnsi="Times New Roman" w:cs="Times New Roman"/>
                <w:sz w:val="20"/>
                <w:szCs w:val="20"/>
              </w:rPr>
              <w:tab/>
              <w:t xml:space="preserve">Valstī ir nepietiekams sociālo darbinieku skaits. </w:t>
            </w:r>
          </w:p>
          <w:p w14:paraId="07E477BA" w14:textId="77777777" w:rsidR="00356E08" w:rsidRPr="00786988" w:rsidRDefault="00356E08" w:rsidP="00356E08">
            <w:pPr>
              <w:jc w:val="both"/>
              <w:rPr>
                <w:rFonts w:ascii="Times New Roman" w:hAnsi="Times New Roman" w:cs="Times New Roman"/>
                <w:sz w:val="20"/>
                <w:szCs w:val="20"/>
              </w:rPr>
            </w:pPr>
            <w:r w:rsidRPr="00786988">
              <w:rPr>
                <w:rFonts w:ascii="Times New Roman" w:hAnsi="Times New Roman" w:cs="Times New Roman"/>
                <w:sz w:val="20"/>
                <w:szCs w:val="20"/>
              </w:rPr>
              <w:t>2)</w:t>
            </w:r>
            <w:r w:rsidRPr="00786988">
              <w:rPr>
                <w:rFonts w:ascii="Times New Roman" w:hAnsi="Times New Roman" w:cs="Times New Roman"/>
                <w:sz w:val="20"/>
                <w:szCs w:val="20"/>
              </w:rPr>
              <w:tab/>
              <w:t xml:space="preserve">Ierobežota pieejamība 2.līmeņa profesionālajai augstākajai izglītībai Sociālajā darbā par valsts finansētām budžeta vietām sociālā darbinieka kvalifikācijas iegūšanai. </w:t>
            </w:r>
          </w:p>
          <w:p w14:paraId="62D1D9F5" w14:textId="77777777" w:rsidR="00356E08" w:rsidRPr="00786988" w:rsidRDefault="00356E08" w:rsidP="00356E08">
            <w:pPr>
              <w:jc w:val="both"/>
              <w:rPr>
                <w:rFonts w:ascii="Times New Roman" w:hAnsi="Times New Roman" w:cs="Times New Roman"/>
                <w:sz w:val="20"/>
                <w:szCs w:val="20"/>
              </w:rPr>
            </w:pPr>
            <w:r w:rsidRPr="00786988">
              <w:rPr>
                <w:rFonts w:ascii="Times New Roman" w:hAnsi="Times New Roman" w:cs="Times New Roman"/>
                <w:sz w:val="20"/>
                <w:szCs w:val="20"/>
              </w:rPr>
              <w:t>3)</w:t>
            </w:r>
            <w:r w:rsidRPr="00786988">
              <w:rPr>
                <w:rFonts w:ascii="Times New Roman" w:hAnsi="Times New Roman" w:cs="Times New Roman"/>
                <w:sz w:val="20"/>
                <w:szCs w:val="20"/>
              </w:rPr>
              <w:tab/>
              <w:t>Neatbilstošas praktizējošo sociālo darbinieku profesionālās zināšanas, prasmes un kompetences mūsdienīgas prakses, kā arī pieejamas un modernas sociālo pakalpojumu sistēmas veidošanai.</w:t>
            </w:r>
          </w:p>
        </w:tc>
        <w:tc>
          <w:tcPr>
            <w:tcW w:w="4495" w:type="dxa"/>
          </w:tcPr>
          <w:p w14:paraId="77A8B130" w14:textId="7B88666D" w:rsidR="00CF084F" w:rsidRPr="00786988" w:rsidRDefault="00824A3E" w:rsidP="00356E08">
            <w:pPr>
              <w:rPr>
                <w:rFonts w:ascii="Times New Roman" w:hAnsi="Times New Roman" w:cs="Times New Roman"/>
                <w:sz w:val="20"/>
                <w:szCs w:val="20"/>
              </w:rPr>
            </w:pPr>
            <w:r w:rsidRPr="00786988">
              <w:rPr>
                <w:rFonts w:ascii="Times New Roman" w:hAnsi="Times New Roman" w:cs="Times New Roman"/>
                <w:b/>
                <w:sz w:val="20"/>
                <w:szCs w:val="20"/>
              </w:rPr>
              <w:t>Ņemts vērā</w:t>
            </w:r>
            <w:r w:rsidRPr="00786988">
              <w:rPr>
                <w:rFonts w:ascii="Times New Roman" w:hAnsi="Times New Roman" w:cs="Times New Roman"/>
                <w:sz w:val="20"/>
                <w:szCs w:val="20"/>
              </w:rPr>
              <w:t xml:space="preserve"> </w:t>
            </w:r>
          </w:p>
          <w:p w14:paraId="27A37F78" w14:textId="23AC76BB" w:rsidR="00824A3E" w:rsidRPr="00786988" w:rsidRDefault="00CF084F" w:rsidP="00CF084F">
            <w:pPr>
              <w:jc w:val="both"/>
              <w:rPr>
                <w:rFonts w:ascii="Times New Roman" w:hAnsi="Times New Roman" w:cs="Times New Roman"/>
                <w:sz w:val="20"/>
                <w:szCs w:val="20"/>
              </w:rPr>
            </w:pPr>
            <w:r w:rsidRPr="00786988">
              <w:rPr>
                <w:rFonts w:ascii="Times New Roman" w:hAnsi="Times New Roman" w:cs="Times New Roman"/>
                <w:sz w:val="20"/>
                <w:szCs w:val="20"/>
              </w:rPr>
              <w:t>Attiecīgā informācija jau ir analizēta Pamatnostādņu projekta 2.pielikuma 8.sadaļā, papildus ir precizēti un papildināti Pamatnostādņu projekta 2.rīcības virziena uzdevumi</w:t>
            </w:r>
          </w:p>
        </w:tc>
      </w:tr>
      <w:tr w:rsidR="00356E08" w:rsidRPr="00786988" w14:paraId="55EF1020" w14:textId="77777777" w:rsidTr="007F35E7">
        <w:tc>
          <w:tcPr>
            <w:tcW w:w="3126" w:type="dxa"/>
          </w:tcPr>
          <w:p w14:paraId="31EDBC57" w14:textId="085F319F" w:rsidR="00555914" w:rsidRPr="00786988" w:rsidRDefault="00555914" w:rsidP="00356E08">
            <w:pPr>
              <w:rPr>
                <w:rFonts w:ascii="Times New Roman" w:hAnsi="Times New Roman" w:cs="Times New Roman"/>
                <w:sz w:val="20"/>
                <w:szCs w:val="20"/>
              </w:rPr>
            </w:pPr>
            <w:r w:rsidRPr="00786988">
              <w:rPr>
                <w:rFonts w:ascii="Times New Roman" w:hAnsi="Times New Roman" w:cs="Times New Roman"/>
                <w:sz w:val="20"/>
                <w:szCs w:val="20"/>
              </w:rPr>
              <w:t>280.</w:t>
            </w:r>
          </w:p>
          <w:p w14:paraId="1D897214" w14:textId="77777777" w:rsidR="00356E08" w:rsidRPr="00786988" w:rsidRDefault="00356E08" w:rsidP="00356E08">
            <w:pPr>
              <w:rPr>
                <w:rFonts w:ascii="Times New Roman" w:hAnsi="Times New Roman" w:cs="Times New Roman"/>
                <w:sz w:val="20"/>
                <w:szCs w:val="20"/>
              </w:rPr>
            </w:pPr>
            <w:r w:rsidRPr="00786988">
              <w:rPr>
                <w:rFonts w:ascii="Times New Roman" w:hAnsi="Times New Roman" w:cs="Times New Roman"/>
                <w:sz w:val="20"/>
                <w:szCs w:val="20"/>
              </w:rPr>
              <w:t>2.pielikums, 8.sadaļa</w:t>
            </w:r>
          </w:p>
        </w:tc>
        <w:tc>
          <w:tcPr>
            <w:tcW w:w="6752" w:type="dxa"/>
          </w:tcPr>
          <w:p w14:paraId="3CEA1E2A" w14:textId="77777777" w:rsidR="00356E08" w:rsidRPr="00786988" w:rsidRDefault="00356E08" w:rsidP="00356E08">
            <w:pPr>
              <w:jc w:val="center"/>
              <w:rPr>
                <w:rFonts w:ascii="Times New Roman" w:hAnsi="Times New Roman" w:cs="Times New Roman"/>
                <w:b/>
                <w:sz w:val="20"/>
                <w:szCs w:val="20"/>
              </w:rPr>
            </w:pPr>
            <w:r w:rsidRPr="00786988">
              <w:rPr>
                <w:rFonts w:ascii="Times New Roman" w:hAnsi="Times New Roman" w:cs="Times New Roman"/>
                <w:b/>
                <w:sz w:val="20"/>
                <w:szCs w:val="20"/>
              </w:rPr>
              <w:t>RSU</w:t>
            </w:r>
          </w:p>
          <w:p w14:paraId="7C94143C" w14:textId="77777777" w:rsidR="00356E08" w:rsidRPr="00786988" w:rsidRDefault="00356E08" w:rsidP="00356E08">
            <w:pPr>
              <w:jc w:val="both"/>
              <w:rPr>
                <w:rFonts w:ascii="Times New Roman" w:hAnsi="Times New Roman" w:cs="Times New Roman"/>
                <w:sz w:val="20"/>
                <w:szCs w:val="20"/>
              </w:rPr>
            </w:pPr>
            <w:r w:rsidRPr="00786988">
              <w:rPr>
                <w:rFonts w:ascii="Times New Roman" w:hAnsi="Times New Roman" w:cs="Times New Roman"/>
                <w:sz w:val="20"/>
                <w:szCs w:val="20"/>
              </w:rPr>
              <w:t xml:space="preserve">Par tehnoloģijām un </w:t>
            </w:r>
            <w:proofErr w:type="spellStart"/>
            <w:r w:rsidRPr="00786988">
              <w:rPr>
                <w:rFonts w:ascii="Times New Roman" w:hAnsi="Times New Roman" w:cs="Times New Roman"/>
                <w:sz w:val="20"/>
                <w:szCs w:val="20"/>
              </w:rPr>
              <w:t>digitalizāciju</w:t>
            </w:r>
            <w:proofErr w:type="spellEnd"/>
            <w:r w:rsidRPr="00786988">
              <w:rPr>
                <w:rFonts w:ascii="Times New Roman" w:hAnsi="Times New Roman" w:cs="Times New Roman"/>
                <w:sz w:val="20"/>
                <w:szCs w:val="20"/>
              </w:rPr>
              <w:t xml:space="preserve"> sociālā darba izglītībā un sociālo pakalpojumu nodrošināšanā. </w:t>
            </w:r>
          </w:p>
          <w:p w14:paraId="57D93FFA" w14:textId="77777777" w:rsidR="00356E08" w:rsidRPr="00786988" w:rsidRDefault="00356E08" w:rsidP="00356E08">
            <w:pPr>
              <w:jc w:val="both"/>
              <w:rPr>
                <w:rFonts w:ascii="Times New Roman" w:hAnsi="Times New Roman" w:cs="Times New Roman"/>
                <w:sz w:val="20"/>
                <w:szCs w:val="20"/>
              </w:rPr>
            </w:pPr>
            <w:r w:rsidRPr="00786988">
              <w:rPr>
                <w:rFonts w:ascii="Times New Roman" w:hAnsi="Times New Roman" w:cs="Times New Roman"/>
                <w:sz w:val="20"/>
                <w:szCs w:val="20"/>
              </w:rPr>
              <w:t xml:space="preserve">Tehnoloģiju pratība un </w:t>
            </w:r>
            <w:proofErr w:type="spellStart"/>
            <w:r w:rsidRPr="00786988">
              <w:rPr>
                <w:rFonts w:ascii="Times New Roman" w:hAnsi="Times New Roman" w:cs="Times New Roman"/>
                <w:sz w:val="20"/>
                <w:szCs w:val="20"/>
              </w:rPr>
              <w:t>digitalizācija</w:t>
            </w:r>
            <w:proofErr w:type="spellEnd"/>
            <w:r w:rsidRPr="00786988">
              <w:rPr>
                <w:rFonts w:ascii="Times New Roman" w:hAnsi="Times New Roman" w:cs="Times New Roman"/>
                <w:sz w:val="20"/>
                <w:szCs w:val="20"/>
              </w:rPr>
              <w:t xml:space="preserve"> ir būtiska, lai nodrošinātu  mūsdienu realitātei atbilstošu praksi sociālajā darbā ar klientiem, dažādu jomu speciālistu un institūciju sadarbību sociālo problēmu risināšanā  vietējā un valsts  līmenī, kā arī pārrobežu  gadījumos. </w:t>
            </w:r>
          </w:p>
          <w:p w14:paraId="44782F2A" w14:textId="77777777" w:rsidR="00356E08" w:rsidRPr="00786988" w:rsidRDefault="00356E08" w:rsidP="00356E08">
            <w:pPr>
              <w:jc w:val="both"/>
              <w:rPr>
                <w:rFonts w:ascii="Times New Roman" w:hAnsi="Times New Roman" w:cs="Times New Roman"/>
                <w:sz w:val="20"/>
                <w:szCs w:val="20"/>
              </w:rPr>
            </w:pPr>
            <w:r w:rsidRPr="00786988">
              <w:rPr>
                <w:rFonts w:ascii="Times New Roman" w:hAnsi="Times New Roman" w:cs="Times New Roman"/>
                <w:sz w:val="20"/>
                <w:szCs w:val="20"/>
              </w:rPr>
              <w:t xml:space="preserve">Sociālo darbinieku Profesijas standartā (2020.)   punkts 5.6. Lietot digitālās tehnoloģijas paredz zināšanas, prasmes un kompetenci, kas nodrošina pārliecinošu un drošu tehnoloģiju pielietošanu profesionālajā darbībā, tajā skaitā, pētniecības, izglītošanas un informēšanas nolūkos. </w:t>
            </w:r>
          </w:p>
        </w:tc>
        <w:tc>
          <w:tcPr>
            <w:tcW w:w="4495" w:type="dxa"/>
          </w:tcPr>
          <w:p w14:paraId="633916FB" w14:textId="49389BD3" w:rsidR="00824A3E" w:rsidRPr="00786988" w:rsidRDefault="00762E12" w:rsidP="00824A3E">
            <w:pPr>
              <w:rPr>
                <w:rFonts w:ascii="Times New Roman" w:hAnsi="Times New Roman" w:cs="Times New Roman"/>
                <w:b/>
                <w:sz w:val="20"/>
                <w:szCs w:val="20"/>
              </w:rPr>
            </w:pPr>
            <w:r w:rsidRPr="00786988">
              <w:rPr>
                <w:rFonts w:ascii="Times New Roman" w:hAnsi="Times New Roman" w:cs="Times New Roman"/>
                <w:b/>
                <w:sz w:val="20"/>
                <w:szCs w:val="20"/>
              </w:rPr>
              <w:t>Daļēji ņemts vērā</w:t>
            </w:r>
            <w:r w:rsidR="00824A3E" w:rsidRPr="00786988">
              <w:rPr>
                <w:rFonts w:ascii="Times New Roman" w:hAnsi="Times New Roman" w:cs="Times New Roman"/>
                <w:b/>
                <w:sz w:val="20"/>
                <w:szCs w:val="20"/>
              </w:rPr>
              <w:t xml:space="preserve"> </w:t>
            </w:r>
          </w:p>
          <w:p w14:paraId="51B633D3" w14:textId="5E4E98C7" w:rsidR="00824A3E" w:rsidRPr="00786988" w:rsidRDefault="00762E12" w:rsidP="00762E12">
            <w:pPr>
              <w:jc w:val="both"/>
              <w:rPr>
                <w:rFonts w:ascii="Times New Roman" w:hAnsi="Times New Roman" w:cs="Times New Roman"/>
                <w:sz w:val="20"/>
                <w:szCs w:val="20"/>
              </w:rPr>
            </w:pPr>
            <w:r w:rsidRPr="00786988">
              <w:rPr>
                <w:rFonts w:ascii="Times New Roman" w:hAnsi="Times New Roman" w:cs="Times New Roman"/>
                <w:sz w:val="20"/>
                <w:szCs w:val="20"/>
              </w:rPr>
              <w:t>P</w:t>
            </w:r>
            <w:r w:rsidR="00824A3E" w:rsidRPr="00786988">
              <w:rPr>
                <w:rFonts w:ascii="Times New Roman" w:hAnsi="Times New Roman" w:cs="Times New Roman"/>
                <w:sz w:val="20"/>
                <w:szCs w:val="20"/>
              </w:rPr>
              <w:t>iekrītam, ka digitālās prasmes sociālajā darbā ir būtiskas. Tomēr digitālo prasmju apguve un kompetences paaugstināšana, kā arī apmācības par personas datu apstrādi un drošību ir darba devēja un izglītības iestāžu izglītības programmu satura jautājums. Jautājums nav iekļaujams kā atsevišķs uzdevums pamatnostādnēs.</w:t>
            </w:r>
          </w:p>
        </w:tc>
      </w:tr>
      <w:tr w:rsidR="00356E08" w:rsidRPr="00786988" w14:paraId="32939A14" w14:textId="77777777" w:rsidTr="007F35E7">
        <w:tc>
          <w:tcPr>
            <w:tcW w:w="3126" w:type="dxa"/>
          </w:tcPr>
          <w:p w14:paraId="04C60CA4" w14:textId="3CDFAA79" w:rsidR="00566A76" w:rsidRPr="00786988" w:rsidRDefault="00566A76" w:rsidP="00356E08">
            <w:pPr>
              <w:rPr>
                <w:rFonts w:ascii="Times New Roman" w:hAnsi="Times New Roman" w:cs="Times New Roman"/>
                <w:sz w:val="20"/>
                <w:szCs w:val="20"/>
              </w:rPr>
            </w:pPr>
            <w:r w:rsidRPr="00786988">
              <w:rPr>
                <w:rFonts w:ascii="Times New Roman" w:hAnsi="Times New Roman" w:cs="Times New Roman"/>
                <w:sz w:val="20"/>
                <w:szCs w:val="20"/>
              </w:rPr>
              <w:t>281.</w:t>
            </w:r>
          </w:p>
          <w:p w14:paraId="4F4A79BC" w14:textId="77777777" w:rsidR="00356E08" w:rsidRPr="00786988" w:rsidRDefault="00356E08" w:rsidP="00356E08">
            <w:pPr>
              <w:rPr>
                <w:rFonts w:ascii="Times New Roman" w:hAnsi="Times New Roman" w:cs="Times New Roman"/>
                <w:sz w:val="20"/>
                <w:szCs w:val="20"/>
              </w:rPr>
            </w:pPr>
            <w:r w:rsidRPr="00786988">
              <w:rPr>
                <w:rFonts w:ascii="Times New Roman" w:hAnsi="Times New Roman" w:cs="Times New Roman"/>
                <w:sz w:val="20"/>
                <w:szCs w:val="20"/>
              </w:rPr>
              <w:t>2.pielikums, 8.sadaļa</w:t>
            </w:r>
          </w:p>
        </w:tc>
        <w:tc>
          <w:tcPr>
            <w:tcW w:w="6752" w:type="dxa"/>
          </w:tcPr>
          <w:p w14:paraId="772D0087" w14:textId="77777777" w:rsidR="00356E08" w:rsidRPr="00786988" w:rsidRDefault="00356E08" w:rsidP="00356E08">
            <w:pPr>
              <w:jc w:val="center"/>
              <w:rPr>
                <w:rFonts w:ascii="Times New Roman" w:hAnsi="Times New Roman" w:cs="Times New Roman"/>
                <w:b/>
                <w:sz w:val="20"/>
                <w:szCs w:val="20"/>
              </w:rPr>
            </w:pPr>
            <w:r w:rsidRPr="00786988">
              <w:rPr>
                <w:rFonts w:ascii="Times New Roman" w:hAnsi="Times New Roman" w:cs="Times New Roman"/>
                <w:b/>
                <w:sz w:val="20"/>
                <w:szCs w:val="20"/>
              </w:rPr>
              <w:t>RSU</w:t>
            </w:r>
          </w:p>
          <w:p w14:paraId="147A3614" w14:textId="77777777" w:rsidR="00356E08" w:rsidRPr="00786988" w:rsidRDefault="00356E08" w:rsidP="00356E08">
            <w:pPr>
              <w:jc w:val="both"/>
              <w:rPr>
                <w:rFonts w:ascii="Times New Roman" w:hAnsi="Times New Roman" w:cs="Times New Roman"/>
                <w:sz w:val="20"/>
                <w:szCs w:val="20"/>
              </w:rPr>
            </w:pPr>
            <w:r w:rsidRPr="00786988">
              <w:rPr>
                <w:rFonts w:ascii="Times New Roman" w:hAnsi="Times New Roman" w:cs="Times New Roman"/>
                <w:sz w:val="20"/>
                <w:szCs w:val="20"/>
              </w:rPr>
              <w:t>Pētniecība un inovācijas sociālo pakalpojumu jomā.</w:t>
            </w:r>
          </w:p>
          <w:p w14:paraId="2F795AA2" w14:textId="77777777" w:rsidR="00356E08" w:rsidRPr="00786988" w:rsidRDefault="00356E08" w:rsidP="00356E08">
            <w:pPr>
              <w:jc w:val="both"/>
              <w:rPr>
                <w:rFonts w:ascii="Times New Roman" w:hAnsi="Times New Roman" w:cs="Times New Roman"/>
                <w:sz w:val="20"/>
                <w:szCs w:val="20"/>
              </w:rPr>
            </w:pPr>
            <w:r w:rsidRPr="00786988">
              <w:rPr>
                <w:rFonts w:ascii="Times New Roman" w:hAnsi="Times New Roman" w:cs="Times New Roman"/>
                <w:sz w:val="20"/>
                <w:szCs w:val="20"/>
              </w:rPr>
              <w:t>Sociālā darbinieka profesijas standarts paredz prasmes darboties ar datiem: Iegūt, sistematizēt un analizēt datus pētniecības nolūkos, izstrādāt uz datiem balstītus ieteikumus un priekšlikumus profesionālajā darbībā (punkts 5.3. Veikt lietišķus un zinātniskus pētījumus vai piedalīties tajos)</w:t>
            </w:r>
          </w:p>
          <w:p w14:paraId="5D96C99F" w14:textId="77777777" w:rsidR="00356E08" w:rsidRPr="00786988" w:rsidRDefault="00356E08" w:rsidP="00356E08">
            <w:pPr>
              <w:jc w:val="both"/>
              <w:rPr>
                <w:rFonts w:ascii="Times New Roman" w:hAnsi="Times New Roman" w:cs="Times New Roman"/>
                <w:b/>
                <w:sz w:val="20"/>
                <w:szCs w:val="20"/>
              </w:rPr>
            </w:pPr>
            <w:r w:rsidRPr="00786988">
              <w:rPr>
                <w:rFonts w:ascii="Times New Roman" w:hAnsi="Times New Roman" w:cs="Times New Roman"/>
                <w:sz w:val="20"/>
                <w:szCs w:val="20"/>
              </w:rPr>
              <w:t xml:space="preserve">Vēršam, uzmanību uz Digitālās transformācijas pamatnostādnēs 2021.-2027. punkts 4.4.6 Sabiedrības sociālā labklājība un veselība  norādīto datu uzkrāšanas problemātiku attiecībā  uz sociālo pakalpojumu jomu. Liela daļa no iestādēs uzkrātajiem datiem nevar tikt pilnvērtīgi izmantoti [….] sociālās aprūpes un </w:t>
            </w:r>
            <w:r w:rsidRPr="00786988">
              <w:rPr>
                <w:rFonts w:ascii="Times New Roman" w:hAnsi="Times New Roman" w:cs="Times New Roman"/>
                <w:sz w:val="20"/>
                <w:szCs w:val="20"/>
              </w:rPr>
              <w:lastRenderedPageBreak/>
              <w:t>sociālās rehabilitācijas procesā, [….] kā arī pētniecībai un [….], arī sociālā atbalsta sniegšanai. Problēma ir ne vien vienotas – centralizētas pakalpojumu platformas neesamība labklājības nozarē, bet arī  sociālo pakalpojumu sniedzēju nepietiekamas zināšanas un izpratne par personas datu apstrādi un drošību, lai nodrošinātu šobrīd darbojošos informācijas sistēmu.</w:t>
            </w:r>
          </w:p>
        </w:tc>
        <w:tc>
          <w:tcPr>
            <w:tcW w:w="4495" w:type="dxa"/>
          </w:tcPr>
          <w:p w14:paraId="1DD6DC3A" w14:textId="2E019FA0" w:rsidR="00356E08" w:rsidRPr="00786988" w:rsidRDefault="00762E12" w:rsidP="00356E08">
            <w:pPr>
              <w:rPr>
                <w:rFonts w:ascii="Times New Roman" w:hAnsi="Times New Roman" w:cs="Times New Roman"/>
                <w:b/>
                <w:sz w:val="20"/>
                <w:szCs w:val="20"/>
              </w:rPr>
            </w:pPr>
            <w:r w:rsidRPr="00786988">
              <w:rPr>
                <w:rFonts w:ascii="Times New Roman" w:hAnsi="Times New Roman" w:cs="Times New Roman"/>
                <w:b/>
                <w:sz w:val="20"/>
                <w:szCs w:val="20"/>
              </w:rPr>
              <w:lastRenderedPageBreak/>
              <w:t>Nav ņemts vērā</w:t>
            </w:r>
          </w:p>
          <w:p w14:paraId="56CB6D64" w14:textId="77777777" w:rsidR="00824A3E" w:rsidRPr="00786988" w:rsidRDefault="00824A3E" w:rsidP="00762E12">
            <w:pPr>
              <w:jc w:val="both"/>
              <w:rPr>
                <w:rFonts w:ascii="Times New Roman" w:hAnsi="Times New Roman" w:cs="Times New Roman"/>
                <w:sz w:val="20"/>
                <w:szCs w:val="20"/>
              </w:rPr>
            </w:pPr>
            <w:r w:rsidRPr="00786988">
              <w:rPr>
                <w:rFonts w:ascii="Times New Roman" w:hAnsi="Times New Roman" w:cs="Times New Roman"/>
                <w:sz w:val="20"/>
                <w:szCs w:val="20"/>
              </w:rPr>
              <w:t xml:space="preserve">LM apkopotā statistika ir pieejama publiski LM mājaslapā un tiek sniegta arī vēršoties LM ar attiecīgu pieprasījumu. </w:t>
            </w:r>
          </w:p>
          <w:p w14:paraId="55308ABD" w14:textId="77777777" w:rsidR="00824A3E" w:rsidRPr="00786988" w:rsidRDefault="00824A3E" w:rsidP="00762E12">
            <w:pPr>
              <w:jc w:val="both"/>
              <w:rPr>
                <w:rFonts w:ascii="Times New Roman" w:hAnsi="Times New Roman" w:cs="Times New Roman"/>
                <w:sz w:val="20"/>
                <w:szCs w:val="20"/>
              </w:rPr>
            </w:pPr>
            <w:r w:rsidRPr="00786988">
              <w:rPr>
                <w:rFonts w:ascii="Times New Roman" w:hAnsi="Times New Roman" w:cs="Times New Roman"/>
                <w:sz w:val="20"/>
                <w:szCs w:val="20"/>
              </w:rPr>
              <w:t xml:space="preserve">Jau šobrīd ir iespējama sadarbība ar LM papildus datu iegūšanai </w:t>
            </w:r>
            <w:proofErr w:type="spellStart"/>
            <w:r w:rsidRPr="00786988">
              <w:rPr>
                <w:rFonts w:ascii="Times New Roman" w:hAnsi="Times New Roman" w:cs="Times New Roman"/>
                <w:sz w:val="20"/>
                <w:szCs w:val="20"/>
              </w:rPr>
              <w:t>anonimizētā</w:t>
            </w:r>
            <w:proofErr w:type="spellEnd"/>
            <w:r w:rsidRPr="00786988">
              <w:rPr>
                <w:rFonts w:ascii="Times New Roman" w:hAnsi="Times New Roman" w:cs="Times New Roman"/>
                <w:sz w:val="20"/>
                <w:szCs w:val="20"/>
              </w:rPr>
              <w:t xml:space="preserve"> un šifrētā veidā no IT sistēmas SPOLIS.</w:t>
            </w:r>
          </w:p>
          <w:p w14:paraId="7CC1D19E" w14:textId="424766B4" w:rsidR="00824A3E" w:rsidRPr="00786988" w:rsidRDefault="00824A3E" w:rsidP="00762E12">
            <w:pPr>
              <w:jc w:val="both"/>
              <w:rPr>
                <w:rFonts w:ascii="Times New Roman" w:hAnsi="Times New Roman" w:cs="Times New Roman"/>
                <w:sz w:val="20"/>
                <w:szCs w:val="20"/>
              </w:rPr>
            </w:pPr>
            <w:r w:rsidRPr="00786988">
              <w:rPr>
                <w:rFonts w:ascii="Times New Roman" w:hAnsi="Times New Roman" w:cs="Times New Roman"/>
                <w:sz w:val="20"/>
                <w:szCs w:val="20"/>
              </w:rPr>
              <w:t xml:space="preserve">Par </w:t>
            </w:r>
            <w:proofErr w:type="spellStart"/>
            <w:r w:rsidRPr="00786988">
              <w:rPr>
                <w:rFonts w:ascii="Times New Roman" w:hAnsi="Times New Roman" w:cs="Times New Roman"/>
                <w:sz w:val="20"/>
                <w:szCs w:val="20"/>
              </w:rPr>
              <w:t>anonimizētu</w:t>
            </w:r>
            <w:proofErr w:type="spellEnd"/>
            <w:r w:rsidRPr="00786988">
              <w:rPr>
                <w:rFonts w:ascii="Times New Roman" w:hAnsi="Times New Roman" w:cs="Times New Roman"/>
                <w:sz w:val="20"/>
                <w:szCs w:val="20"/>
              </w:rPr>
              <w:t xml:space="preserve"> pašvaldībās lietotās IT sistēmas SOPA datu izgūšanu pētniekiem ir iespējams vērsties pie pašvaldībām un SOPA uzturētāja SIA </w:t>
            </w:r>
            <w:proofErr w:type="spellStart"/>
            <w:r w:rsidRPr="00786988">
              <w:rPr>
                <w:rFonts w:ascii="Times New Roman" w:hAnsi="Times New Roman" w:cs="Times New Roman"/>
                <w:sz w:val="20"/>
                <w:szCs w:val="20"/>
              </w:rPr>
              <w:t>ZZDats</w:t>
            </w:r>
            <w:proofErr w:type="spellEnd"/>
            <w:r w:rsidRPr="00786988">
              <w:rPr>
                <w:rFonts w:ascii="Times New Roman" w:hAnsi="Times New Roman" w:cs="Times New Roman"/>
                <w:sz w:val="20"/>
                <w:szCs w:val="20"/>
              </w:rPr>
              <w:t>.</w:t>
            </w:r>
          </w:p>
        </w:tc>
      </w:tr>
      <w:tr w:rsidR="00356E08" w:rsidRPr="00786988" w14:paraId="6B17AA8A" w14:textId="77777777" w:rsidTr="007F35E7">
        <w:tc>
          <w:tcPr>
            <w:tcW w:w="3126" w:type="dxa"/>
          </w:tcPr>
          <w:p w14:paraId="6B9BB4F4" w14:textId="4F79DC0B" w:rsidR="00566A76" w:rsidRPr="00786988" w:rsidRDefault="00566A76" w:rsidP="00356E08">
            <w:pPr>
              <w:rPr>
                <w:rFonts w:ascii="Times New Roman" w:hAnsi="Times New Roman" w:cs="Times New Roman"/>
                <w:sz w:val="20"/>
                <w:szCs w:val="20"/>
              </w:rPr>
            </w:pPr>
            <w:r w:rsidRPr="00786988">
              <w:rPr>
                <w:rFonts w:ascii="Times New Roman" w:hAnsi="Times New Roman" w:cs="Times New Roman"/>
                <w:sz w:val="20"/>
                <w:szCs w:val="20"/>
              </w:rPr>
              <w:t>282.</w:t>
            </w:r>
          </w:p>
          <w:p w14:paraId="638AB885" w14:textId="77777777" w:rsidR="00356E08" w:rsidRPr="00786988" w:rsidRDefault="00356E08" w:rsidP="00356E08">
            <w:pPr>
              <w:rPr>
                <w:rFonts w:ascii="Times New Roman" w:hAnsi="Times New Roman" w:cs="Times New Roman"/>
                <w:sz w:val="20"/>
                <w:szCs w:val="20"/>
              </w:rPr>
            </w:pPr>
            <w:r w:rsidRPr="00786988">
              <w:rPr>
                <w:rFonts w:ascii="Times New Roman" w:hAnsi="Times New Roman" w:cs="Times New Roman"/>
                <w:sz w:val="20"/>
                <w:szCs w:val="20"/>
              </w:rPr>
              <w:t>2.pielikums, 8.3.sadaļa</w:t>
            </w:r>
          </w:p>
        </w:tc>
        <w:tc>
          <w:tcPr>
            <w:tcW w:w="6752" w:type="dxa"/>
          </w:tcPr>
          <w:p w14:paraId="5BD5BC8D" w14:textId="43F5EA0E" w:rsidR="00356E08" w:rsidRPr="00786988" w:rsidRDefault="00356E08" w:rsidP="00356E08">
            <w:pPr>
              <w:jc w:val="center"/>
              <w:rPr>
                <w:rFonts w:ascii="Times New Roman" w:eastAsia="Times New Roman" w:hAnsi="Times New Roman" w:cs="Times New Roman"/>
                <w:b/>
                <w:color w:val="000000"/>
                <w:sz w:val="20"/>
                <w:szCs w:val="20"/>
                <w:lang w:eastAsia="lv-LV"/>
              </w:rPr>
            </w:pPr>
            <w:r w:rsidRPr="00786988">
              <w:rPr>
                <w:rFonts w:ascii="Times New Roman" w:eastAsia="Times New Roman" w:hAnsi="Times New Roman" w:cs="Times New Roman"/>
                <w:b/>
                <w:color w:val="000000"/>
                <w:sz w:val="20"/>
                <w:szCs w:val="20"/>
                <w:lang w:eastAsia="lv-LV"/>
              </w:rPr>
              <w:t xml:space="preserve">Latvijas </w:t>
            </w:r>
            <w:r w:rsidR="000B3BCC">
              <w:rPr>
                <w:rFonts w:ascii="Times New Roman" w:eastAsia="Times New Roman" w:hAnsi="Times New Roman" w:cs="Times New Roman"/>
                <w:b/>
                <w:color w:val="000000"/>
                <w:sz w:val="20"/>
                <w:szCs w:val="20"/>
                <w:lang w:eastAsia="lv-LV"/>
              </w:rPr>
              <w:t>s</w:t>
            </w:r>
            <w:r w:rsidRPr="00786988">
              <w:rPr>
                <w:rFonts w:ascii="Times New Roman" w:eastAsia="Times New Roman" w:hAnsi="Times New Roman" w:cs="Times New Roman"/>
                <w:b/>
                <w:color w:val="000000"/>
                <w:sz w:val="20"/>
                <w:szCs w:val="20"/>
                <w:lang w:eastAsia="lv-LV"/>
              </w:rPr>
              <w:t>ociālo darbinieku biedrība</w:t>
            </w:r>
          </w:p>
          <w:p w14:paraId="31AF5F31" w14:textId="77777777" w:rsidR="00356E08" w:rsidRPr="00786988" w:rsidRDefault="00356E08" w:rsidP="00356E08">
            <w:pPr>
              <w:jc w:val="both"/>
              <w:rPr>
                <w:rFonts w:ascii="Times New Roman" w:eastAsia="Times New Roman" w:hAnsi="Times New Roman" w:cs="Times New Roman"/>
                <w:i/>
                <w:color w:val="000000"/>
                <w:sz w:val="20"/>
                <w:szCs w:val="20"/>
                <w:lang w:eastAsia="lv-LV"/>
              </w:rPr>
            </w:pPr>
            <w:r w:rsidRPr="00786988">
              <w:rPr>
                <w:rFonts w:ascii="Times New Roman" w:eastAsia="Times New Roman" w:hAnsi="Times New Roman" w:cs="Times New Roman"/>
                <w:i/>
                <w:color w:val="000000"/>
                <w:sz w:val="20"/>
                <w:szCs w:val="20"/>
                <w:lang w:eastAsia="lv-LV"/>
              </w:rPr>
              <w:t xml:space="preserve">Ik gadu no valsts budžeta tiek finansētas </w:t>
            </w:r>
            <w:r w:rsidRPr="00786988">
              <w:rPr>
                <w:rFonts w:ascii="Times New Roman" w:eastAsia="Times New Roman" w:hAnsi="Times New Roman" w:cs="Times New Roman"/>
                <w:b/>
                <w:i/>
                <w:color w:val="000000"/>
                <w:sz w:val="20"/>
                <w:szCs w:val="20"/>
                <w:lang w:eastAsia="lv-LV"/>
              </w:rPr>
              <w:t>198 sociālā darba jomas studiju vietas</w:t>
            </w:r>
            <w:r w:rsidRPr="00786988">
              <w:rPr>
                <w:rFonts w:ascii="Times New Roman" w:eastAsia="Times New Roman" w:hAnsi="Times New Roman" w:cs="Times New Roman"/>
                <w:i/>
                <w:color w:val="000000"/>
                <w:sz w:val="20"/>
                <w:szCs w:val="20"/>
                <w:lang w:eastAsia="lv-LV"/>
              </w:rPr>
              <w:t>, aptverot sociālā aprūpētāja, sociālā rehabilitētāja, sociālā darbinieka izglītību dažādās Latvijas augstskolās, augstākās izglītības tematiskās grupas “Veselības aprūpe un sociālā labklājība” ietvaros.</w:t>
            </w:r>
          </w:p>
          <w:p w14:paraId="2FE398D8" w14:textId="77777777" w:rsidR="00356E08" w:rsidRPr="00786988" w:rsidRDefault="00356E08" w:rsidP="00356E08">
            <w:pPr>
              <w:pStyle w:val="CommentText"/>
              <w:jc w:val="both"/>
              <w:rPr>
                <w:rFonts w:ascii="Times New Roman" w:hAnsi="Times New Roman"/>
              </w:rPr>
            </w:pPr>
            <w:r w:rsidRPr="00786988">
              <w:rPr>
                <w:rFonts w:ascii="Times New Roman" w:hAnsi="Times New Roman"/>
                <w:b/>
                <w:bCs/>
                <w:u w:val="single"/>
              </w:rPr>
              <w:t>Priekšlikums</w:t>
            </w:r>
            <w:r w:rsidRPr="00786988">
              <w:rPr>
                <w:rFonts w:ascii="Times New Roman" w:hAnsi="Times New Roman"/>
              </w:rPr>
              <w:t xml:space="preserve">: </w:t>
            </w:r>
          </w:p>
          <w:p w14:paraId="496B593B" w14:textId="77777777" w:rsidR="00356E08" w:rsidRPr="00786988" w:rsidRDefault="00356E08" w:rsidP="00356E08">
            <w:pPr>
              <w:pStyle w:val="CommentText"/>
              <w:jc w:val="both"/>
              <w:rPr>
                <w:rFonts w:ascii="Times New Roman" w:hAnsi="Times New Roman"/>
              </w:rPr>
            </w:pPr>
            <w:r w:rsidRPr="00786988">
              <w:rPr>
                <w:rFonts w:ascii="Times New Roman" w:hAnsi="Times New Roman"/>
              </w:rPr>
              <w:t xml:space="preserve">Papildināt tekstu ar sīkāku sadalījumu pa izglītības programmām, izdalot, cik valsts budžeta vietas tiek finansētas attiecīgi sociālā aprūpētāja, sociālā rehabilitētāja un sociālā darbinieka augstākās izglītības programmās. Un šos datus norādīt par pēdējo plānošanas periodu 5-7 pēdējo gadu griezumā. </w:t>
            </w:r>
          </w:p>
          <w:p w14:paraId="364B0034" w14:textId="77777777" w:rsidR="00356E08" w:rsidRPr="00786988" w:rsidRDefault="00356E08" w:rsidP="00356E08">
            <w:pPr>
              <w:pStyle w:val="CommentText"/>
              <w:jc w:val="both"/>
              <w:rPr>
                <w:rFonts w:ascii="Times New Roman" w:hAnsi="Times New Roman"/>
              </w:rPr>
            </w:pPr>
          </w:p>
          <w:p w14:paraId="7653A793" w14:textId="77777777" w:rsidR="00356E08" w:rsidRPr="00786988" w:rsidRDefault="00356E08" w:rsidP="00356E08">
            <w:pPr>
              <w:jc w:val="both"/>
              <w:rPr>
                <w:rFonts w:ascii="Times New Roman" w:hAnsi="Times New Roman" w:cs="Times New Roman"/>
                <w:b/>
                <w:sz w:val="20"/>
                <w:szCs w:val="20"/>
              </w:rPr>
            </w:pPr>
            <w:r w:rsidRPr="00786988">
              <w:rPr>
                <w:rFonts w:ascii="Times New Roman" w:hAnsi="Times New Roman" w:cs="Times New Roman"/>
                <w:sz w:val="20"/>
                <w:szCs w:val="20"/>
              </w:rPr>
              <w:t>Pamatojums: ir būtiski redzēt, cik valsts budžeta vietas ir tieši sociālā darba izglītības programmām.</w:t>
            </w:r>
          </w:p>
        </w:tc>
        <w:tc>
          <w:tcPr>
            <w:tcW w:w="4495" w:type="dxa"/>
          </w:tcPr>
          <w:p w14:paraId="59819D12" w14:textId="5EFDAD31" w:rsidR="009346C7" w:rsidRPr="00786988" w:rsidRDefault="00824A3E" w:rsidP="00356E08">
            <w:pPr>
              <w:rPr>
                <w:rFonts w:ascii="Times New Roman" w:hAnsi="Times New Roman" w:cs="Times New Roman"/>
                <w:b/>
                <w:sz w:val="20"/>
                <w:szCs w:val="20"/>
              </w:rPr>
            </w:pPr>
            <w:r w:rsidRPr="00786988">
              <w:rPr>
                <w:rFonts w:ascii="Times New Roman" w:hAnsi="Times New Roman" w:cs="Times New Roman"/>
                <w:b/>
                <w:sz w:val="20"/>
                <w:szCs w:val="20"/>
              </w:rPr>
              <w:t>Ņemts vēr</w:t>
            </w:r>
            <w:r w:rsidR="009346C7" w:rsidRPr="00786988">
              <w:rPr>
                <w:rFonts w:ascii="Times New Roman" w:hAnsi="Times New Roman" w:cs="Times New Roman"/>
                <w:b/>
                <w:sz w:val="20"/>
                <w:szCs w:val="20"/>
              </w:rPr>
              <w:t>ā</w:t>
            </w:r>
            <w:r w:rsidRPr="00786988">
              <w:rPr>
                <w:rFonts w:ascii="Times New Roman" w:hAnsi="Times New Roman" w:cs="Times New Roman"/>
                <w:b/>
                <w:sz w:val="20"/>
                <w:szCs w:val="20"/>
              </w:rPr>
              <w:t xml:space="preserve"> </w:t>
            </w:r>
          </w:p>
          <w:p w14:paraId="0250A6B2" w14:textId="61C5ADC8" w:rsidR="00824A3E" w:rsidRPr="00786988" w:rsidRDefault="00824A3E" w:rsidP="00356E08">
            <w:pPr>
              <w:rPr>
                <w:rFonts w:ascii="Times New Roman" w:hAnsi="Times New Roman" w:cs="Times New Roman"/>
                <w:sz w:val="20"/>
                <w:szCs w:val="20"/>
              </w:rPr>
            </w:pPr>
            <w:r w:rsidRPr="00786988">
              <w:rPr>
                <w:rFonts w:ascii="Times New Roman" w:hAnsi="Times New Roman" w:cs="Times New Roman"/>
                <w:sz w:val="20"/>
                <w:szCs w:val="20"/>
              </w:rPr>
              <w:t>Papildināta 2. pielikuma 8.3. apakšnodaļa</w:t>
            </w:r>
            <w:r w:rsidR="00CF084F" w:rsidRPr="00786988">
              <w:rPr>
                <w:rFonts w:ascii="Times New Roman" w:hAnsi="Times New Roman" w:cs="Times New Roman"/>
                <w:sz w:val="20"/>
                <w:szCs w:val="20"/>
              </w:rPr>
              <w:t xml:space="preserve"> un 3.pielikums.</w:t>
            </w:r>
          </w:p>
        </w:tc>
      </w:tr>
      <w:tr w:rsidR="00356E08" w:rsidRPr="00786988" w14:paraId="384571C0" w14:textId="77777777" w:rsidTr="007F35E7">
        <w:tc>
          <w:tcPr>
            <w:tcW w:w="3126" w:type="dxa"/>
          </w:tcPr>
          <w:p w14:paraId="10FB5EF3" w14:textId="167658A9" w:rsidR="00566A76" w:rsidRPr="00786988" w:rsidRDefault="00566A76" w:rsidP="00356E08">
            <w:pPr>
              <w:rPr>
                <w:rFonts w:ascii="Times New Roman" w:hAnsi="Times New Roman" w:cs="Times New Roman"/>
                <w:sz w:val="20"/>
                <w:szCs w:val="20"/>
              </w:rPr>
            </w:pPr>
            <w:r w:rsidRPr="00786988">
              <w:rPr>
                <w:rFonts w:ascii="Times New Roman" w:hAnsi="Times New Roman" w:cs="Times New Roman"/>
                <w:sz w:val="20"/>
                <w:szCs w:val="20"/>
              </w:rPr>
              <w:t>283.</w:t>
            </w:r>
          </w:p>
          <w:p w14:paraId="05F672F7" w14:textId="77777777" w:rsidR="00356E08" w:rsidRPr="00786988" w:rsidRDefault="00356E08" w:rsidP="00356E08">
            <w:pPr>
              <w:rPr>
                <w:rFonts w:ascii="Times New Roman" w:hAnsi="Times New Roman" w:cs="Times New Roman"/>
                <w:sz w:val="20"/>
                <w:szCs w:val="20"/>
              </w:rPr>
            </w:pPr>
            <w:r w:rsidRPr="00786988">
              <w:rPr>
                <w:rFonts w:ascii="Times New Roman" w:hAnsi="Times New Roman" w:cs="Times New Roman"/>
                <w:sz w:val="20"/>
                <w:szCs w:val="20"/>
              </w:rPr>
              <w:t>2.pielikums, 8.7.sadaļa</w:t>
            </w:r>
          </w:p>
        </w:tc>
        <w:tc>
          <w:tcPr>
            <w:tcW w:w="6752" w:type="dxa"/>
          </w:tcPr>
          <w:p w14:paraId="5AA51777" w14:textId="287AAD19" w:rsidR="00356E08" w:rsidRPr="00786988" w:rsidRDefault="00356E08" w:rsidP="00356E08">
            <w:pPr>
              <w:jc w:val="center"/>
              <w:rPr>
                <w:rFonts w:ascii="Times New Roman" w:eastAsia="Times New Roman" w:hAnsi="Times New Roman" w:cs="Times New Roman"/>
                <w:b/>
                <w:color w:val="000000"/>
                <w:sz w:val="20"/>
                <w:szCs w:val="20"/>
                <w:lang w:eastAsia="lv-LV"/>
              </w:rPr>
            </w:pPr>
            <w:r w:rsidRPr="00786988">
              <w:rPr>
                <w:rFonts w:ascii="Times New Roman" w:eastAsia="Times New Roman" w:hAnsi="Times New Roman" w:cs="Times New Roman"/>
                <w:b/>
                <w:color w:val="000000"/>
                <w:sz w:val="20"/>
                <w:szCs w:val="20"/>
                <w:lang w:eastAsia="lv-LV"/>
              </w:rPr>
              <w:t xml:space="preserve">Latvijas </w:t>
            </w:r>
            <w:r w:rsidR="000B3BCC">
              <w:rPr>
                <w:rFonts w:ascii="Times New Roman" w:eastAsia="Times New Roman" w:hAnsi="Times New Roman" w:cs="Times New Roman"/>
                <w:b/>
                <w:color w:val="000000"/>
                <w:sz w:val="20"/>
                <w:szCs w:val="20"/>
                <w:lang w:eastAsia="lv-LV"/>
              </w:rPr>
              <w:t>s</w:t>
            </w:r>
            <w:r w:rsidRPr="00786988">
              <w:rPr>
                <w:rFonts w:ascii="Times New Roman" w:eastAsia="Times New Roman" w:hAnsi="Times New Roman" w:cs="Times New Roman"/>
                <w:b/>
                <w:color w:val="000000"/>
                <w:sz w:val="20"/>
                <w:szCs w:val="20"/>
                <w:lang w:eastAsia="lv-LV"/>
              </w:rPr>
              <w:t>ociālo darbinieku biedrība</w:t>
            </w:r>
          </w:p>
          <w:p w14:paraId="0A8210BE" w14:textId="77777777" w:rsidR="00356E08" w:rsidRPr="00786988" w:rsidRDefault="00356E08" w:rsidP="00356E08">
            <w:pPr>
              <w:jc w:val="both"/>
              <w:rPr>
                <w:rFonts w:ascii="Times New Roman" w:eastAsia="Times New Roman" w:hAnsi="Times New Roman" w:cs="Times New Roman"/>
                <w:color w:val="000000"/>
                <w:sz w:val="20"/>
                <w:szCs w:val="20"/>
                <w:lang w:eastAsia="lv-LV"/>
              </w:rPr>
            </w:pPr>
            <w:r w:rsidRPr="00786988">
              <w:rPr>
                <w:rFonts w:ascii="Times New Roman" w:eastAsia="Times New Roman" w:hAnsi="Times New Roman" w:cs="Times New Roman"/>
                <w:color w:val="000000"/>
                <w:sz w:val="20"/>
                <w:szCs w:val="20"/>
                <w:lang w:eastAsia="lv-LV"/>
              </w:rPr>
              <w:t xml:space="preserve">Iepriekšējā pamatnostādņu periodā izvirzītā problēma </w:t>
            </w:r>
            <w:r w:rsidRPr="00786988">
              <w:rPr>
                <w:rFonts w:ascii="Times New Roman" w:eastAsia="Times New Roman" w:hAnsi="Times New Roman" w:cs="Times New Roman"/>
                <w:i/>
                <w:iCs/>
                <w:color w:val="000000"/>
                <w:sz w:val="20"/>
                <w:szCs w:val="20"/>
                <w:lang w:eastAsia="lv-LV"/>
              </w:rPr>
              <w:t>“sociālajos dienestos nav pietiekoša institūcijas darbības plānošana, rezultātu novērtēšana un iekšējās kontroles sistēma”</w:t>
            </w:r>
            <w:r w:rsidRPr="00786988">
              <w:rPr>
                <w:rFonts w:ascii="Times New Roman" w:eastAsia="Times New Roman" w:hAnsi="Times New Roman" w:cs="Times New Roman"/>
                <w:color w:val="000000"/>
                <w:sz w:val="20"/>
                <w:szCs w:val="20"/>
                <w:lang w:eastAsia="lv-LV"/>
              </w:rPr>
              <w:t xml:space="preserve"> spilgti pamatota 2020.gada sākumā klajā nākušajā Valsts Kontroles ziņojumā</w:t>
            </w:r>
            <w:r w:rsidRPr="00786988">
              <w:rPr>
                <w:rStyle w:val="FootnoteReference"/>
                <w:rFonts w:ascii="Times New Roman" w:eastAsia="Times New Roman" w:hAnsi="Times New Roman" w:cs="Times New Roman"/>
                <w:color w:val="000000"/>
                <w:sz w:val="20"/>
                <w:szCs w:val="20"/>
                <w:lang w:eastAsia="lv-LV"/>
              </w:rPr>
              <w:footnoteReference w:id="9"/>
            </w:r>
            <w:r w:rsidRPr="00786988">
              <w:rPr>
                <w:rFonts w:ascii="Times New Roman" w:eastAsia="Times New Roman" w:hAnsi="Times New Roman" w:cs="Times New Roman"/>
                <w:color w:val="000000"/>
                <w:sz w:val="20"/>
                <w:szCs w:val="20"/>
                <w:lang w:eastAsia="lv-LV"/>
              </w:rPr>
              <w:t>, kurā tā norāda uz vāju vajadzību izvērtēšanas procesu, plānošanu un pieejamo resursu sadali, kas ir pamatelementi efektīvas pārvaldības nodrošināšanai.</w:t>
            </w:r>
          </w:p>
          <w:p w14:paraId="4B468F46" w14:textId="77777777" w:rsidR="00356E08" w:rsidRPr="00786988" w:rsidRDefault="00356E08" w:rsidP="00356E08">
            <w:pPr>
              <w:pStyle w:val="CommentText"/>
              <w:jc w:val="both"/>
              <w:rPr>
                <w:rFonts w:ascii="Times New Roman" w:hAnsi="Times New Roman"/>
              </w:rPr>
            </w:pPr>
            <w:r w:rsidRPr="00786988">
              <w:rPr>
                <w:rFonts w:ascii="Times New Roman" w:hAnsi="Times New Roman"/>
              </w:rPr>
              <w:t xml:space="preserve">Atsaucē uz VK ziņojumu nav norādīta konkrēta lpp. Turklāt tā ir nekorekta, jo tiek attiecināta uz visiem sociālajiem dienestiem, kaut arī revīzija tika veikta tikai mazākajā daļā pašvaldību un sociālo dienestu. Tā kā Situācijas raksturojumā ir sniegts </w:t>
            </w:r>
            <w:proofErr w:type="spellStart"/>
            <w:r w:rsidRPr="00786988">
              <w:rPr>
                <w:rFonts w:ascii="Times New Roman" w:hAnsi="Times New Roman"/>
              </w:rPr>
              <w:t>pārstāsts</w:t>
            </w:r>
            <w:proofErr w:type="spellEnd"/>
            <w:r w:rsidRPr="00786988">
              <w:rPr>
                <w:rFonts w:ascii="Times New Roman" w:hAnsi="Times New Roman"/>
              </w:rPr>
              <w:t xml:space="preserve"> nevis citāts no ziņojuma, būtu korekti norādīt precīzu lpp., jo šobrīd šādu tekstu VK ziņojumā nevar konstatēt. </w:t>
            </w:r>
          </w:p>
          <w:p w14:paraId="6CF35FFF" w14:textId="77777777" w:rsidR="00356E08" w:rsidRPr="00786988" w:rsidRDefault="00356E08" w:rsidP="00356E08">
            <w:pPr>
              <w:pStyle w:val="CommentText"/>
              <w:jc w:val="both"/>
              <w:rPr>
                <w:rFonts w:ascii="Times New Roman" w:hAnsi="Times New Roman"/>
              </w:rPr>
            </w:pPr>
          </w:p>
          <w:p w14:paraId="4FB6A53C" w14:textId="5E5A6769" w:rsidR="00356E08" w:rsidRPr="00786988" w:rsidRDefault="00356E08" w:rsidP="00356E08">
            <w:pPr>
              <w:jc w:val="both"/>
              <w:rPr>
                <w:rFonts w:ascii="Times New Roman" w:eastAsia="Times New Roman" w:hAnsi="Times New Roman" w:cs="Times New Roman"/>
                <w:color w:val="000000"/>
                <w:sz w:val="20"/>
                <w:szCs w:val="20"/>
                <w:lang w:eastAsia="lv-LV"/>
              </w:rPr>
            </w:pPr>
            <w:r w:rsidRPr="00786988">
              <w:rPr>
                <w:rFonts w:ascii="Times New Roman" w:hAnsi="Times New Roman" w:cs="Times New Roman"/>
                <w:b/>
                <w:bCs/>
                <w:sz w:val="20"/>
                <w:szCs w:val="20"/>
                <w:u w:val="single"/>
              </w:rPr>
              <w:t>Priekšlikums</w:t>
            </w:r>
            <w:r w:rsidRPr="00786988">
              <w:rPr>
                <w:rFonts w:ascii="Times New Roman" w:hAnsi="Times New Roman" w:cs="Times New Roman"/>
                <w:sz w:val="20"/>
                <w:szCs w:val="20"/>
              </w:rPr>
              <w:t>: vai nu sniegt precīzu no</w:t>
            </w:r>
            <w:r w:rsidR="001E7054">
              <w:rPr>
                <w:rFonts w:ascii="Times New Roman" w:hAnsi="Times New Roman" w:cs="Times New Roman"/>
                <w:sz w:val="20"/>
                <w:szCs w:val="20"/>
              </w:rPr>
              <w:t>r</w:t>
            </w:r>
            <w:r w:rsidRPr="00786988">
              <w:rPr>
                <w:rFonts w:ascii="Times New Roman" w:hAnsi="Times New Roman" w:cs="Times New Roman"/>
                <w:sz w:val="20"/>
                <w:szCs w:val="20"/>
              </w:rPr>
              <w:t>ā</w:t>
            </w:r>
            <w:r w:rsidR="001E7054">
              <w:rPr>
                <w:rFonts w:ascii="Times New Roman" w:hAnsi="Times New Roman" w:cs="Times New Roman"/>
                <w:sz w:val="20"/>
                <w:szCs w:val="20"/>
              </w:rPr>
              <w:t>d</w:t>
            </w:r>
            <w:r w:rsidRPr="00786988">
              <w:rPr>
                <w:rFonts w:ascii="Times New Roman" w:hAnsi="Times New Roman" w:cs="Times New Roman"/>
                <w:sz w:val="20"/>
                <w:szCs w:val="20"/>
              </w:rPr>
              <w:t>i uz VK ziņojuma konkrētu vietu (lpp.) vai arī dzēst no 2.pielikuma šo tekstu</w:t>
            </w:r>
          </w:p>
        </w:tc>
        <w:tc>
          <w:tcPr>
            <w:tcW w:w="4495" w:type="dxa"/>
          </w:tcPr>
          <w:p w14:paraId="6CCBF3C3" w14:textId="7C941F4C" w:rsidR="009346C7" w:rsidRPr="00786988" w:rsidRDefault="00824A3E" w:rsidP="00824A3E">
            <w:pPr>
              <w:rPr>
                <w:rFonts w:ascii="Times New Roman" w:hAnsi="Times New Roman" w:cs="Times New Roman"/>
                <w:sz w:val="20"/>
                <w:szCs w:val="20"/>
              </w:rPr>
            </w:pPr>
            <w:r w:rsidRPr="00786988">
              <w:rPr>
                <w:rFonts w:ascii="Times New Roman" w:hAnsi="Times New Roman" w:cs="Times New Roman"/>
                <w:b/>
                <w:sz w:val="20"/>
                <w:szCs w:val="20"/>
              </w:rPr>
              <w:t>Ņemts vērā</w:t>
            </w:r>
          </w:p>
          <w:p w14:paraId="5F5EA6BB" w14:textId="67538210" w:rsidR="00824A3E" w:rsidRPr="00786988" w:rsidRDefault="00824A3E" w:rsidP="00824A3E">
            <w:pPr>
              <w:rPr>
                <w:rFonts w:ascii="Times New Roman" w:hAnsi="Times New Roman" w:cs="Times New Roman"/>
                <w:sz w:val="20"/>
                <w:szCs w:val="20"/>
              </w:rPr>
            </w:pPr>
            <w:r w:rsidRPr="00786988">
              <w:rPr>
                <w:rFonts w:ascii="Times New Roman" w:hAnsi="Times New Roman" w:cs="Times New Roman"/>
                <w:sz w:val="20"/>
                <w:szCs w:val="20"/>
              </w:rPr>
              <w:t>Papildināts ar precīzu norādi uz lpp.</w:t>
            </w:r>
          </w:p>
          <w:p w14:paraId="2CEDC258" w14:textId="4A8B8740" w:rsidR="00824A3E" w:rsidRPr="00786988" w:rsidRDefault="00824A3E" w:rsidP="009A7792">
            <w:pPr>
              <w:jc w:val="both"/>
              <w:rPr>
                <w:rFonts w:ascii="Times New Roman" w:hAnsi="Times New Roman" w:cs="Times New Roman"/>
                <w:sz w:val="20"/>
                <w:szCs w:val="20"/>
              </w:rPr>
            </w:pPr>
            <w:r w:rsidRPr="00786988">
              <w:rPr>
                <w:rFonts w:ascii="Times New Roman" w:hAnsi="Times New Roman" w:cs="Times New Roman"/>
                <w:sz w:val="20"/>
                <w:szCs w:val="20"/>
              </w:rPr>
              <w:t xml:space="preserve">VK revīzijas laikā tika aptaujātas visas pašvaldības un padziļināta analīze tika veikta par 22 pašvaldībām, līdz ar to uzskatāms, ka paustā atziņa atspoguļo </w:t>
            </w:r>
            <w:r w:rsidR="009A7792" w:rsidRPr="00786988">
              <w:rPr>
                <w:rFonts w:ascii="Times New Roman" w:hAnsi="Times New Roman" w:cs="Times New Roman"/>
                <w:sz w:val="20"/>
                <w:szCs w:val="20"/>
              </w:rPr>
              <w:t>kopējās tendences</w:t>
            </w:r>
            <w:r w:rsidRPr="00786988">
              <w:rPr>
                <w:rFonts w:ascii="Times New Roman" w:hAnsi="Times New Roman" w:cs="Times New Roman"/>
                <w:sz w:val="20"/>
                <w:szCs w:val="20"/>
              </w:rPr>
              <w:t>.</w:t>
            </w:r>
          </w:p>
        </w:tc>
      </w:tr>
      <w:tr w:rsidR="00356E08" w:rsidRPr="00786988" w14:paraId="7FF00356" w14:textId="77777777" w:rsidTr="007F35E7">
        <w:tc>
          <w:tcPr>
            <w:tcW w:w="3126" w:type="dxa"/>
          </w:tcPr>
          <w:p w14:paraId="553410B4" w14:textId="4971A3E7" w:rsidR="00566A76" w:rsidRPr="00786988" w:rsidRDefault="00566A76" w:rsidP="00356E08">
            <w:pPr>
              <w:rPr>
                <w:rFonts w:ascii="Times New Roman" w:hAnsi="Times New Roman" w:cs="Times New Roman"/>
                <w:sz w:val="20"/>
                <w:szCs w:val="20"/>
              </w:rPr>
            </w:pPr>
            <w:r w:rsidRPr="00786988">
              <w:rPr>
                <w:rFonts w:ascii="Times New Roman" w:hAnsi="Times New Roman" w:cs="Times New Roman"/>
                <w:sz w:val="20"/>
                <w:szCs w:val="20"/>
              </w:rPr>
              <w:t>284.</w:t>
            </w:r>
          </w:p>
          <w:p w14:paraId="5B29AD0A" w14:textId="77777777" w:rsidR="00356E08" w:rsidRPr="00786988" w:rsidRDefault="00356E08" w:rsidP="00356E08">
            <w:pPr>
              <w:rPr>
                <w:rFonts w:ascii="Times New Roman" w:hAnsi="Times New Roman" w:cs="Times New Roman"/>
                <w:sz w:val="20"/>
                <w:szCs w:val="20"/>
              </w:rPr>
            </w:pPr>
            <w:r w:rsidRPr="00786988">
              <w:rPr>
                <w:rFonts w:ascii="Times New Roman" w:hAnsi="Times New Roman" w:cs="Times New Roman"/>
                <w:sz w:val="20"/>
                <w:szCs w:val="20"/>
              </w:rPr>
              <w:t>2.pielikums, 9.sadaļa</w:t>
            </w:r>
          </w:p>
        </w:tc>
        <w:tc>
          <w:tcPr>
            <w:tcW w:w="6752" w:type="dxa"/>
          </w:tcPr>
          <w:p w14:paraId="68E02DC0" w14:textId="77777777" w:rsidR="00356E08" w:rsidRPr="00786988" w:rsidRDefault="00356E08" w:rsidP="00356E08">
            <w:pPr>
              <w:jc w:val="center"/>
              <w:rPr>
                <w:rFonts w:ascii="Times New Roman" w:hAnsi="Times New Roman" w:cs="Times New Roman"/>
                <w:b/>
                <w:sz w:val="20"/>
                <w:szCs w:val="20"/>
              </w:rPr>
            </w:pPr>
            <w:r w:rsidRPr="00786988">
              <w:rPr>
                <w:rFonts w:ascii="Times New Roman" w:hAnsi="Times New Roman" w:cs="Times New Roman"/>
                <w:b/>
                <w:sz w:val="20"/>
                <w:szCs w:val="20"/>
              </w:rPr>
              <w:t>KM</w:t>
            </w:r>
          </w:p>
          <w:p w14:paraId="7B4805C6" w14:textId="77777777" w:rsidR="00356E08" w:rsidRPr="00786988" w:rsidRDefault="00356E08" w:rsidP="00356E08">
            <w:pPr>
              <w:rPr>
                <w:rFonts w:ascii="Times New Roman" w:hAnsi="Times New Roman" w:cs="Times New Roman"/>
                <w:sz w:val="20"/>
                <w:szCs w:val="20"/>
              </w:rPr>
            </w:pPr>
            <w:r w:rsidRPr="00786988">
              <w:rPr>
                <w:rFonts w:ascii="Times New Roman" w:hAnsi="Times New Roman" w:cs="Times New Roman"/>
                <w:sz w:val="20"/>
                <w:szCs w:val="20"/>
              </w:rPr>
              <w:lastRenderedPageBreak/>
              <w:t xml:space="preserve">Papildināt Projekta 2.pielikuma 9.nodaļu „Mazāk aizsargāto personu pieeja tiesiskumam”, kā mērķa grupu norādot arī </w:t>
            </w:r>
            <w:proofErr w:type="spellStart"/>
            <w:r w:rsidRPr="00786988">
              <w:rPr>
                <w:rFonts w:ascii="Times New Roman" w:hAnsi="Times New Roman" w:cs="Times New Roman"/>
                <w:sz w:val="20"/>
                <w:szCs w:val="20"/>
              </w:rPr>
              <w:t>romus</w:t>
            </w:r>
            <w:proofErr w:type="spellEnd"/>
            <w:r w:rsidRPr="00786988">
              <w:rPr>
                <w:rFonts w:ascii="Times New Roman" w:hAnsi="Times New Roman" w:cs="Times New Roman"/>
                <w:sz w:val="20"/>
                <w:szCs w:val="20"/>
              </w:rPr>
              <w:t>.</w:t>
            </w:r>
          </w:p>
        </w:tc>
        <w:tc>
          <w:tcPr>
            <w:tcW w:w="4495" w:type="dxa"/>
          </w:tcPr>
          <w:p w14:paraId="19AC189E" w14:textId="1AB3BD30" w:rsidR="00356E08" w:rsidRPr="00786988" w:rsidRDefault="007375CD" w:rsidP="00356E08">
            <w:pPr>
              <w:rPr>
                <w:rFonts w:ascii="Times New Roman" w:hAnsi="Times New Roman" w:cs="Times New Roman"/>
                <w:b/>
                <w:sz w:val="20"/>
                <w:szCs w:val="20"/>
              </w:rPr>
            </w:pPr>
            <w:r w:rsidRPr="00786988">
              <w:rPr>
                <w:rFonts w:ascii="Times New Roman" w:hAnsi="Times New Roman" w:cs="Times New Roman"/>
                <w:b/>
                <w:sz w:val="20"/>
                <w:szCs w:val="20"/>
              </w:rPr>
              <w:lastRenderedPageBreak/>
              <w:t>Nav ņemts vērā</w:t>
            </w:r>
          </w:p>
          <w:p w14:paraId="151273C5" w14:textId="30B768D7" w:rsidR="007375CD" w:rsidRPr="00786988" w:rsidRDefault="007375CD" w:rsidP="007375CD">
            <w:pPr>
              <w:rPr>
                <w:rFonts w:ascii="Times New Roman" w:hAnsi="Times New Roman" w:cs="Times New Roman"/>
                <w:sz w:val="20"/>
                <w:szCs w:val="20"/>
              </w:rPr>
            </w:pPr>
            <w:r w:rsidRPr="00786988">
              <w:rPr>
                <w:rFonts w:ascii="Times New Roman" w:hAnsi="Times New Roman" w:cs="Times New Roman"/>
                <w:sz w:val="20"/>
                <w:szCs w:val="20"/>
              </w:rPr>
              <w:lastRenderedPageBreak/>
              <w:t xml:space="preserve">Mērķa grupa ir visi </w:t>
            </w:r>
            <w:proofErr w:type="spellStart"/>
            <w:r w:rsidRPr="00786988">
              <w:rPr>
                <w:rFonts w:ascii="Times New Roman" w:hAnsi="Times New Roman" w:cs="Times New Roman"/>
                <w:sz w:val="20"/>
                <w:szCs w:val="20"/>
              </w:rPr>
              <w:t>mazaizsargātie</w:t>
            </w:r>
            <w:proofErr w:type="spellEnd"/>
            <w:r w:rsidRPr="00786988">
              <w:rPr>
                <w:rFonts w:ascii="Times New Roman" w:hAnsi="Times New Roman" w:cs="Times New Roman"/>
                <w:sz w:val="20"/>
                <w:szCs w:val="20"/>
              </w:rPr>
              <w:t xml:space="preserve"> iedzīvotāji, tāpēc nav nepieciešamība izdalīt papildus grupas.</w:t>
            </w:r>
          </w:p>
        </w:tc>
      </w:tr>
      <w:tr w:rsidR="00356E08" w:rsidRPr="00786988" w14:paraId="593A338D" w14:textId="77777777" w:rsidTr="007F35E7">
        <w:tc>
          <w:tcPr>
            <w:tcW w:w="3126" w:type="dxa"/>
          </w:tcPr>
          <w:p w14:paraId="27A9BEF1" w14:textId="360EFE37" w:rsidR="00566A76" w:rsidRPr="00786988" w:rsidRDefault="00566A76" w:rsidP="00356E08">
            <w:pPr>
              <w:rPr>
                <w:rFonts w:ascii="Times New Roman" w:hAnsi="Times New Roman" w:cs="Times New Roman"/>
                <w:sz w:val="20"/>
                <w:szCs w:val="20"/>
              </w:rPr>
            </w:pPr>
            <w:r w:rsidRPr="00786988">
              <w:rPr>
                <w:rFonts w:ascii="Times New Roman" w:hAnsi="Times New Roman" w:cs="Times New Roman"/>
                <w:sz w:val="20"/>
                <w:szCs w:val="20"/>
              </w:rPr>
              <w:lastRenderedPageBreak/>
              <w:t>285.</w:t>
            </w:r>
          </w:p>
          <w:p w14:paraId="35BCF1FB" w14:textId="77777777" w:rsidR="00356E08" w:rsidRPr="00786988" w:rsidRDefault="00356E08" w:rsidP="00356E08">
            <w:pPr>
              <w:rPr>
                <w:rFonts w:ascii="Times New Roman" w:hAnsi="Times New Roman" w:cs="Times New Roman"/>
                <w:sz w:val="20"/>
                <w:szCs w:val="20"/>
              </w:rPr>
            </w:pPr>
            <w:r w:rsidRPr="00786988">
              <w:rPr>
                <w:rFonts w:ascii="Times New Roman" w:hAnsi="Times New Roman" w:cs="Times New Roman"/>
                <w:sz w:val="20"/>
                <w:szCs w:val="20"/>
              </w:rPr>
              <w:t>2.pielikums, 9.sadaļa</w:t>
            </w:r>
          </w:p>
        </w:tc>
        <w:tc>
          <w:tcPr>
            <w:tcW w:w="6752" w:type="dxa"/>
          </w:tcPr>
          <w:p w14:paraId="2C9BE7DA" w14:textId="77777777" w:rsidR="00356E08" w:rsidRPr="00786988" w:rsidRDefault="00356E08" w:rsidP="00356E08">
            <w:pPr>
              <w:jc w:val="center"/>
              <w:rPr>
                <w:rFonts w:ascii="Times New Roman" w:hAnsi="Times New Roman" w:cs="Times New Roman"/>
                <w:b/>
                <w:sz w:val="20"/>
                <w:szCs w:val="20"/>
              </w:rPr>
            </w:pPr>
            <w:r w:rsidRPr="001E7054">
              <w:rPr>
                <w:rFonts w:ascii="Times New Roman" w:hAnsi="Times New Roman" w:cs="Times New Roman"/>
                <w:b/>
                <w:sz w:val="20"/>
                <w:szCs w:val="20"/>
              </w:rPr>
              <w:t>PKC</w:t>
            </w:r>
          </w:p>
          <w:p w14:paraId="741A5C7A" w14:textId="77777777" w:rsidR="00356E08" w:rsidRPr="00786988" w:rsidRDefault="00356E08" w:rsidP="00356E08">
            <w:pPr>
              <w:jc w:val="both"/>
              <w:rPr>
                <w:rFonts w:ascii="Times New Roman" w:hAnsi="Times New Roman" w:cs="Times New Roman"/>
                <w:sz w:val="20"/>
                <w:szCs w:val="20"/>
              </w:rPr>
            </w:pPr>
            <w:r w:rsidRPr="00786988">
              <w:rPr>
                <w:rFonts w:ascii="Times New Roman" w:hAnsi="Times New Roman" w:cs="Times New Roman"/>
                <w:sz w:val="20"/>
                <w:szCs w:val="20"/>
              </w:rPr>
              <w:t>Dati, cik pieprasa, cik saņem, kur ir nepiepildītas vajadzības. Ja aktuāli komentēt  riskus ieviešanā, piem. kā novērš ļaunprātīgu izmantošanu vai kā novērš asimetriju, kad viena puse nevar atļauties pakalpojumu, bet otra saņem no valsts.</w:t>
            </w:r>
          </w:p>
        </w:tc>
        <w:tc>
          <w:tcPr>
            <w:tcW w:w="4495" w:type="dxa"/>
          </w:tcPr>
          <w:p w14:paraId="074C77EA" w14:textId="5F7A1159" w:rsidR="00356E08" w:rsidRPr="00786988" w:rsidRDefault="000B3BCC" w:rsidP="00356E08">
            <w:pPr>
              <w:rPr>
                <w:rFonts w:ascii="Times New Roman" w:hAnsi="Times New Roman" w:cs="Times New Roman"/>
                <w:b/>
                <w:sz w:val="20"/>
                <w:szCs w:val="20"/>
              </w:rPr>
            </w:pPr>
            <w:r>
              <w:rPr>
                <w:rFonts w:ascii="Times New Roman" w:hAnsi="Times New Roman" w:cs="Times New Roman"/>
                <w:b/>
                <w:sz w:val="20"/>
                <w:szCs w:val="20"/>
              </w:rPr>
              <w:t>Ņ</w:t>
            </w:r>
            <w:r w:rsidR="009A7792" w:rsidRPr="00786988">
              <w:rPr>
                <w:rFonts w:ascii="Times New Roman" w:hAnsi="Times New Roman" w:cs="Times New Roman"/>
                <w:b/>
                <w:sz w:val="20"/>
                <w:szCs w:val="20"/>
              </w:rPr>
              <w:t>emts vērā</w:t>
            </w:r>
          </w:p>
          <w:p w14:paraId="325A9CB2" w14:textId="0E3769A5" w:rsidR="009A7792" w:rsidRPr="00786988" w:rsidRDefault="009A7792" w:rsidP="009A7792">
            <w:pPr>
              <w:jc w:val="both"/>
              <w:rPr>
                <w:rFonts w:ascii="Times New Roman" w:hAnsi="Times New Roman" w:cs="Times New Roman"/>
                <w:sz w:val="20"/>
                <w:szCs w:val="20"/>
              </w:rPr>
            </w:pPr>
            <w:r w:rsidRPr="00786988">
              <w:rPr>
                <w:rFonts w:ascii="Times New Roman" w:hAnsi="Times New Roman" w:cs="Times New Roman"/>
                <w:sz w:val="20"/>
                <w:szCs w:val="20"/>
              </w:rPr>
              <w:t>Informācija par pētījuma rezultātiem un pieejamie dati jau ir iekļauti Pamatnostādņu projekta 2.pielikuma 9.sadaļā.</w:t>
            </w:r>
          </w:p>
        </w:tc>
      </w:tr>
      <w:tr w:rsidR="00356E08" w:rsidRPr="00786988" w14:paraId="3F991B1F" w14:textId="77777777" w:rsidTr="007F35E7">
        <w:tc>
          <w:tcPr>
            <w:tcW w:w="3126" w:type="dxa"/>
          </w:tcPr>
          <w:p w14:paraId="783B5593" w14:textId="1BA0F79E" w:rsidR="00566A76" w:rsidRPr="00786988" w:rsidRDefault="00566A76" w:rsidP="00356E08">
            <w:pPr>
              <w:rPr>
                <w:rFonts w:ascii="Times New Roman" w:hAnsi="Times New Roman" w:cs="Times New Roman"/>
                <w:sz w:val="20"/>
                <w:szCs w:val="20"/>
              </w:rPr>
            </w:pPr>
            <w:r w:rsidRPr="00786988">
              <w:rPr>
                <w:rFonts w:ascii="Times New Roman" w:hAnsi="Times New Roman" w:cs="Times New Roman"/>
                <w:sz w:val="20"/>
                <w:szCs w:val="20"/>
              </w:rPr>
              <w:t>286.</w:t>
            </w:r>
          </w:p>
          <w:p w14:paraId="28D88EBA" w14:textId="77777777" w:rsidR="00356E08" w:rsidRPr="00786988" w:rsidRDefault="00356E08" w:rsidP="00356E08">
            <w:pPr>
              <w:rPr>
                <w:rFonts w:ascii="Times New Roman" w:hAnsi="Times New Roman" w:cs="Times New Roman"/>
                <w:sz w:val="20"/>
                <w:szCs w:val="20"/>
              </w:rPr>
            </w:pPr>
            <w:r w:rsidRPr="00786988">
              <w:rPr>
                <w:rFonts w:ascii="Times New Roman" w:hAnsi="Times New Roman" w:cs="Times New Roman"/>
                <w:sz w:val="20"/>
                <w:szCs w:val="20"/>
              </w:rPr>
              <w:t>2.pielikums, 9.sadaļa</w:t>
            </w:r>
          </w:p>
        </w:tc>
        <w:tc>
          <w:tcPr>
            <w:tcW w:w="6752" w:type="dxa"/>
          </w:tcPr>
          <w:p w14:paraId="16E83BA2" w14:textId="77777777" w:rsidR="00356E08" w:rsidRPr="00786988" w:rsidRDefault="00356E08" w:rsidP="00356E08">
            <w:pPr>
              <w:pStyle w:val="xmsonormal"/>
              <w:jc w:val="center"/>
              <w:rPr>
                <w:rFonts w:ascii="Times New Roman" w:hAnsi="Times New Roman" w:cs="Times New Roman"/>
                <w:b/>
                <w:sz w:val="20"/>
                <w:szCs w:val="20"/>
              </w:rPr>
            </w:pPr>
            <w:r w:rsidRPr="00786988">
              <w:rPr>
                <w:rFonts w:ascii="Times New Roman" w:hAnsi="Times New Roman" w:cs="Times New Roman"/>
                <w:b/>
                <w:sz w:val="20"/>
                <w:szCs w:val="20"/>
              </w:rPr>
              <w:t>KM</w:t>
            </w:r>
          </w:p>
          <w:p w14:paraId="664462F5" w14:textId="77777777" w:rsidR="00356E08" w:rsidRPr="00786988" w:rsidRDefault="00356E08" w:rsidP="00356E08">
            <w:pPr>
              <w:pStyle w:val="xmsonormal"/>
              <w:jc w:val="both"/>
              <w:rPr>
                <w:rFonts w:ascii="Times New Roman" w:hAnsi="Times New Roman" w:cs="Times New Roman"/>
                <w:sz w:val="20"/>
                <w:szCs w:val="20"/>
              </w:rPr>
            </w:pPr>
            <w:r w:rsidRPr="00786988">
              <w:rPr>
                <w:rFonts w:ascii="Times New Roman" w:hAnsi="Times New Roman" w:cs="Times New Roman"/>
                <w:sz w:val="20"/>
                <w:szCs w:val="20"/>
              </w:rPr>
              <w:t>Aicinām izvērtēt iespēju papildināt Projekta 2.pielikuma 10.nodaļu „Darba tirgus”, veidojot sasaisti ar Eiropas Komisijas izstrādātajā Integrācijas un iekļaušanas rīcības plānā 2021.-2027.gadam norādītajiem izaicinājumiem nodarbinātības jomā, kas attiecas uz trešo valstu pilsoņiem, kā arī personām, kurām nepieciešama starptautiskā aizsardzība, pievēršot uzmanību arī sieviešu nodarbinātības veicināšanai, kuras pārstāv minētās sabiedrības grupas.</w:t>
            </w:r>
          </w:p>
        </w:tc>
        <w:tc>
          <w:tcPr>
            <w:tcW w:w="4495" w:type="dxa"/>
          </w:tcPr>
          <w:p w14:paraId="356776B9" w14:textId="77777777" w:rsidR="00356E08" w:rsidRPr="00786988" w:rsidRDefault="00BE0339" w:rsidP="00356E08">
            <w:pPr>
              <w:rPr>
                <w:rFonts w:ascii="Times New Roman" w:hAnsi="Times New Roman" w:cs="Times New Roman"/>
                <w:b/>
                <w:sz w:val="20"/>
                <w:szCs w:val="20"/>
              </w:rPr>
            </w:pPr>
            <w:r w:rsidRPr="00786988">
              <w:rPr>
                <w:rFonts w:ascii="Times New Roman" w:hAnsi="Times New Roman" w:cs="Times New Roman"/>
                <w:b/>
                <w:sz w:val="20"/>
                <w:szCs w:val="20"/>
              </w:rPr>
              <w:t>Nav ņemts vērā</w:t>
            </w:r>
          </w:p>
          <w:p w14:paraId="6895382E" w14:textId="1610B2E8" w:rsidR="00BE0339" w:rsidRPr="00786988" w:rsidRDefault="007375CD" w:rsidP="007375CD">
            <w:pPr>
              <w:jc w:val="both"/>
              <w:rPr>
                <w:rFonts w:ascii="Times New Roman" w:hAnsi="Times New Roman" w:cs="Times New Roman"/>
                <w:sz w:val="20"/>
                <w:szCs w:val="20"/>
              </w:rPr>
            </w:pPr>
            <w:r w:rsidRPr="00786988">
              <w:rPr>
                <w:rFonts w:ascii="Times New Roman" w:hAnsi="Times New Roman" w:cs="Times New Roman"/>
                <w:sz w:val="20"/>
                <w:szCs w:val="20"/>
              </w:rPr>
              <w:t>Tā kā nosacījumi par atbalstu aktīvās darba tirgus politikas pasākumos trešo valstu pilsoņiem, kā arī personām, kurām nepieciešama starptautiskā aizsardzība, neatšķiras no pārējām mērķa grupām, un atbalsts tiek plānots atbilstoši profilēšanas rezultātiem, specifiski šī mērķa grupa netiek izdalīta.</w:t>
            </w:r>
          </w:p>
        </w:tc>
      </w:tr>
      <w:tr w:rsidR="00356E08" w:rsidRPr="00786988" w14:paraId="6866269D" w14:textId="77777777" w:rsidTr="007F35E7">
        <w:tc>
          <w:tcPr>
            <w:tcW w:w="3126" w:type="dxa"/>
          </w:tcPr>
          <w:p w14:paraId="4821C0C9" w14:textId="5D4272FE" w:rsidR="00566A76" w:rsidRPr="00786988" w:rsidRDefault="00566A76" w:rsidP="00356E08">
            <w:pPr>
              <w:rPr>
                <w:rFonts w:ascii="Times New Roman" w:hAnsi="Times New Roman" w:cs="Times New Roman"/>
                <w:sz w:val="20"/>
                <w:szCs w:val="20"/>
              </w:rPr>
            </w:pPr>
            <w:r w:rsidRPr="00786988">
              <w:rPr>
                <w:rFonts w:ascii="Times New Roman" w:hAnsi="Times New Roman" w:cs="Times New Roman"/>
                <w:sz w:val="20"/>
                <w:szCs w:val="20"/>
              </w:rPr>
              <w:t>287.</w:t>
            </w:r>
          </w:p>
          <w:p w14:paraId="6FB24901" w14:textId="77777777" w:rsidR="00356E08" w:rsidRPr="00786988" w:rsidRDefault="00356E08" w:rsidP="00356E08">
            <w:pPr>
              <w:rPr>
                <w:rFonts w:ascii="Times New Roman" w:hAnsi="Times New Roman" w:cs="Times New Roman"/>
                <w:sz w:val="20"/>
                <w:szCs w:val="20"/>
              </w:rPr>
            </w:pPr>
            <w:r w:rsidRPr="00786988">
              <w:rPr>
                <w:rFonts w:ascii="Times New Roman" w:hAnsi="Times New Roman" w:cs="Times New Roman"/>
                <w:sz w:val="20"/>
                <w:szCs w:val="20"/>
              </w:rPr>
              <w:t>2.pielikums, 10.sadaļa</w:t>
            </w:r>
          </w:p>
        </w:tc>
        <w:tc>
          <w:tcPr>
            <w:tcW w:w="6752" w:type="dxa"/>
          </w:tcPr>
          <w:p w14:paraId="25A795EA" w14:textId="77777777" w:rsidR="00356E08" w:rsidRPr="00786988" w:rsidRDefault="00356E08" w:rsidP="00356E08">
            <w:pPr>
              <w:pStyle w:val="xmsonormal"/>
              <w:jc w:val="center"/>
              <w:rPr>
                <w:rFonts w:ascii="Times New Roman" w:hAnsi="Times New Roman" w:cs="Times New Roman"/>
                <w:b/>
                <w:sz w:val="20"/>
                <w:szCs w:val="20"/>
              </w:rPr>
            </w:pPr>
            <w:r w:rsidRPr="00786988">
              <w:rPr>
                <w:rFonts w:ascii="Times New Roman" w:hAnsi="Times New Roman" w:cs="Times New Roman"/>
                <w:b/>
                <w:sz w:val="20"/>
                <w:szCs w:val="20"/>
              </w:rPr>
              <w:t>PKC</w:t>
            </w:r>
          </w:p>
          <w:p w14:paraId="292EF0E0" w14:textId="77777777" w:rsidR="00356E08" w:rsidRPr="00786988" w:rsidRDefault="00356E08" w:rsidP="00356E08">
            <w:pPr>
              <w:pStyle w:val="xmsonormal"/>
              <w:rPr>
                <w:rFonts w:ascii="Times New Roman" w:hAnsi="Times New Roman" w:cs="Times New Roman"/>
                <w:sz w:val="20"/>
                <w:szCs w:val="20"/>
              </w:rPr>
            </w:pPr>
            <w:r w:rsidRPr="00786988">
              <w:rPr>
                <w:rFonts w:ascii="Times New Roman" w:hAnsi="Times New Roman" w:cs="Times New Roman"/>
                <w:sz w:val="20"/>
                <w:szCs w:val="20"/>
              </w:rPr>
              <w:t>aicinājums papildināt ar informāciju par jauniešu vasaras nodarbinātību.</w:t>
            </w:r>
          </w:p>
        </w:tc>
        <w:tc>
          <w:tcPr>
            <w:tcW w:w="4495" w:type="dxa"/>
          </w:tcPr>
          <w:p w14:paraId="35C4C4D1" w14:textId="77777777" w:rsidR="00491704" w:rsidRPr="00786988" w:rsidRDefault="00491704" w:rsidP="00356E08">
            <w:pPr>
              <w:rPr>
                <w:rFonts w:ascii="Times New Roman" w:hAnsi="Times New Roman" w:cs="Times New Roman"/>
                <w:b/>
                <w:sz w:val="20"/>
                <w:szCs w:val="20"/>
              </w:rPr>
            </w:pPr>
            <w:r w:rsidRPr="00786988">
              <w:rPr>
                <w:rFonts w:ascii="Times New Roman" w:hAnsi="Times New Roman" w:cs="Times New Roman"/>
                <w:b/>
                <w:sz w:val="20"/>
                <w:szCs w:val="20"/>
              </w:rPr>
              <w:t>Ņemts vērā</w:t>
            </w:r>
          </w:p>
          <w:p w14:paraId="08DB8411" w14:textId="03DA67C7" w:rsidR="009346C7" w:rsidRPr="00786988" w:rsidRDefault="009346C7" w:rsidP="00356E08">
            <w:pPr>
              <w:rPr>
                <w:rFonts w:ascii="Times New Roman" w:hAnsi="Times New Roman" w:cs="Times New Roman"/>
                <w:b/>
                <w:sz w:val="20"/>
                <w:szCs w:val="20"/>
              </w:rPr>
            </w:pPr>
            <w:r w:rsidRPr="00786988">
              <w:rPr>
                <w:rFonts w:ascii="Times New Roman" w:hAnsi="Times New Roman" w:cs="Times New Roman"/>
                <w:sz w:val="20"/>
                <w:szCs w:val="20"/>
              </w:rPr>
              <w:t>Papildināta Pamatnostādņu projekta 2.pielikuma 10.2.sadaļa.</w:t>
            </w:r>
          </w:p>
        </w:tc>
      </w:tr>
      <w:tr w:rsidR="00356E08" w:rsidRPr="00786988" w14:paraId="5EE8F0E3" w14:textId="77777777" w:rsidTr="007F35E7">
        <w:tc>
          <w:tcPr>
            <w:tcW w:w="3126" w:type="dxa"/>
          </w:tcPr>
          <w:p w14:paraId="25AEDA8E" w14:textId="400348B6" w:rsidR="00566A76" w:rsidRPr="00786988" w:rsidRDefault="00566A76" w:rsidP="00356E08">
            <w:pPr>
              <w:rPr>
                <w:rFonts w:ascii="Times New Roman" w:hAnsi="Times New Roman" w:cs="Times New Roman"/>
                <w:sz w:val="20"/>
                <w:szCs w:val="20"/>
              </w:rPr>
            </w:pPr>
            <w:r w:rsidRPr="00786988">
              <w:rPr>
                <w:rFonts w:ascii="Times New Roman" w:hAnsi="Times New Roman" w:cs="Times New Roman"/>
                <w:sz w:val="20"/>
                <w:szCs w:val="20"/>
              </w:rPr>
              <w:t>288.</w:t>
            </w:r>
          </w:p>
          <w:p w14:paraId="31E435D8" w14:textId="77777777" w:rsidR="00356E08" w:rsidRPr="00786988" w:rsidRDefault="00356E08" w:rsidP="00356E08">
            <w:pPr>
              <w:rPr>
                <w:rFonts w:ascii="Times New Roman" w:hAnsi="Times New Roman" w:cs="Times New Roman"/>
                <w:sz w:val="20"/>
                <w:szCs w:val="20"/>
              </w:rPr>
            </w:pPr>
            <w:r w:rsidRPr="00786988">
              <w:rPr>
                <w:rFonts w:ascii="Times New Roman" w:hAnsi="Times New Roman" w:cs="Times New Roman"/>
                <w:sz w:val="20"/>
                <w:szCs w:val="20"/>
              </w:rPr>
              <w:t>2.pielikums, 11.sadaļa</w:t>
            </w:r>
          </w:p>
        </w:tc>
        <w:tc>
          <w:tcPr>
            <w:tcW w:w="6752" w:type="dxa"/>
          </w:tcPr>
          <w:p w14:paraId="1AF26D06" w14:textId="77777777" w:rsidR="00356E08" w:rsidRPr="00786988" w:rsidRDefault="00356E08" w:rsidP="00356E08">
            <w:pPr>
              <w:pStyle w:val="xmsonormal"/>
              <w:jc w:val="center"/>
              <w:rPr>
                <w:rFonts w:ascii="Times New Roman" w:hAnsi="Times New Roman" w:cs="Times New Roman"/>
                <w:b/>
                <w:sz w:val="20"/>
                <w:szCs w:val="20"/>
              </w:rPr>
            </w:pPr>
            <w:r w:rsidRPr="00786988">
              <w:rPr>
                <w:rFonts w:ascii="Times New Roman" w:hAnsi="Times New Roman" w:cs="Times New Roman"/>
                <w:b/>
                <w:sz w:val="20"/>
                <w:szCs w:val="20"/>
              </w:rPr>
              <w:t>PKC</w:t>
            </w:r>
          </w:p>
          <w:p w14:paraId="614D3294" w14:textId="77777777" w:rsidR="00356E08" w:rsidRPr="00786988" w:rsidRDefault="00356E08" w:rsidP="00356E08">
            <w:pPr>
              <w:pStyle w:val="xmsonormal"/>
              <w:jc w:val="both"/>
              <w:rPr>
                <w:rFonts w:ascii="Times New Roman" w:hAnsi="Times New Roman" w:cs="Times New Roman"/>
                <w:sz w:val="20"/>
                <w:szCs w:val="20"/>
              </w:rPr>
            </w:pPr>
            <w:r w:rsidRPr="00786988">
              <w:rPr>
                <w:rFonts w:ascii="Times New Roman" w:hAnsi="Times New Roman" w:cs="Times New Roman"/>
                <w:sz w:val="20"/>
                <w:szCs w:val="20"/>
              </w:rPr>
              <w:t>Papildināt ar COVID ietekmi, attālinātā darba riski, risinājumi tiesisku attīstību aizstāvēšanā ņemot vērā jaunos nodarbinātības veidus.</w:t>
            </w:r>
          </w:p>
        </w:tc>
        <w:tc>
          <w:tcPr>
            <w:tcW w:w="4495" w:type="dxa"/>
          </w:tcPr>
          <w:p w14:paraId="214F5216" w14:textId="77777777" w:rsidR="009346C7" w:rsidRPr="00786988" w:rsidRDefault="009346C7" w:rsidP="009346C7">
            <w:pPr>
              <w:rPr>
                <w:rFonts w:ascii="Times New Roman" w:hAnsi="Times New Roman" w:cs="Times New Roman"/>
                <w:b/>
                <w:sz w:val="20"/>
                <w:szCs w:val="20"/>
              </w:rPr>
            </w:pPr>
            <w:r w:rsidRPr="00786988">
              <w:rPr>
                <w:rFonts w:ascii="Times New Roman" w:hAnsi="Times New Roman" w:cs="Times New Roman"/>
                <w:b/>
                <w:sz w:val="20"/>
                <w:szCs w:val="20"/>
              </w:rPr>
              <w:t>Ņemts vērā</w:t>
            </w:r>
          </w:p>
          <w:p w14:paraId="699A48D5" w14:textId="68F85D3E" w:rsidR="00600CCF" w:rsidRPr="00786988" w:rsidRDefault="00600CCF" w:rsidP="00600CCF">
            <w:pPr>
              <w:jc w:val="both"/>
              <w:rPr>
                <w:rFonts w:ascii="Times New Roman" w:hAnsi="Times New Roman" w:cs="Times New Roman"/>
                <w:sz w:val="20"/>
                <w:szCs w:val="20"/>
              </w:rPr>
            </w:pPr>
            <w:r w:rsidRPr="00786988">
              <w:rPr>
                <w:rFonts w:ascii="Times New Roman" w:hAnsi="Times New Roman" w:cs="Times New Roman"/>
                <w:sz w:val="20"/>
                <w:szCs w:val="20"/>
              </w:rPr>
              <w:t>Papildināta Pamatnostādņu projekta 2.pielikuma 11.sadaļas situācijas analīze, tāpat papildināts Pamatnostādņu projekta 5.rīcības vi</w:t>
            </w:r>
            <w:r w:rsidR="000B3BCC">
              <w:rPr>
                <w:rFonts w:ascii="Times New Roman" w:hAnsi="Times New Roman" w:cs="Times New Roman"/>
                <w:sz w:val="20"/>
                <w:szCs w:val="20"/>
              </w:rPr>
              <w:t>r</w:t>
            </w:r>
            <w:r w:rsidRPr="00786988">
              <w:rPr>
                <w:rFonts w:ascii="Times New Roman" w:hAnsi="Times New Roman" w:cs="Times New Roman"/>
                <w:sz w:val="20"/>
                <w:szCs w:val="20"/>
              </w:rPr>
              <w:t>ziens ar jaunu uzdevumu, kas paredz izstrādāt priekšlikumus COVID-19 pandēmijas negatīvās ietekmes mazināšanai ilgtermiņā un pastāvīgu krīzes atbalsta pasākumu ieviešanai</w:t>
            </w:r>
          </w:p>
        </w:tc>
      </w:tr>
      <w:tr w:rsidR="00356E08" w:rsidRPr="00786988" w14:paraId="21D5D274" w14:textId="77777777" w:rsidTr="007F35E7">
        <w:tc>
          <w:tcPr>
            <w:tcW w:w="3126" w:type="dxa"/>
          </w:tcPr>
          <w:p w14:paraId="590940C3" w14:textId="53066017" w:rsidR="00566A76" w:rsidRPr="00786988" w:rsidRDefault="00566A76" w:rsidP="00356E08">
            <w:pPr>
              <w:rPr>
                <w:rFonts w:ascii="Times New Roman" w:hAnsi="Times New Roman" w:cs="Times New Roman"/>
                <w:sz w:val="20"/>
                <w:szCs w:val="20"/>
              </w:rPr>
            </w:pPr>
            <w:r w:rsidRPr="00786988">
              <w:rPr>
                <w:rFonts w:ascii="Times New Roman" w:hAnsi="Times New Roman" w:cs="Times New Roman"/>
                <w:sz w:val="20"/>
                <w:szCs w:val="20"/>
              </w:rPr>
              <w:t>289.</w:t>
            </w:r>
          </w:p>
          <w:p w14:paraId="296E28AE" w14:textId="77777777" w:rsidR="00356E08" w:rsidRPr="00786988" w:rsidRDefault="00356E08" w:rsidP="00356E08">
            <w:pPr>
              <w:rPr>
                <w:rFonts w:ascii="Times New Roman" w:hAnsi="Times New Roman" w:cs="Times New Roman"/>
                <w:sz w:val="20"/>
                <w:szCs w:val="20"/>
              </w:rPr>
            </w:pPr>
            <w:r w:rsidRPr="00786988">
              <w:rPr>
                <w:rFonts w:ascii="Times New Roman" w:hAnsi="Times New Roman" w:cs="Times New Roman"/>
                <w:sz w:val="20"/>
                <w:szCs w:val="20"/>
              </w:rPr>
              <w:t>2.pielikums, 11.sadaļa</w:t>
            </w:r>
          </w:p>
        </w:tc>
        <w:tc>
          <w:tcPr>
            <w:tcW w:w="6752" w:type="dxa"/>
          </w:tcPr>
          <w:p w14:paraId="021B6A7D" w14:textId="77777777" w:rsidR="00356E08" w:rsidRPr="00786988" w:rsidRDefault="00356E08" w:rsidP="00356E08">
            <w:pPr>
              <w:pStyle w:val="xmsonormal"/>
              <w:jc w:val="center"/>
              <w:rPr>
                <w:rFonts w:ascii="Times New Roman" w:hAnsi="Times New Roman" w:cs="Times New Roman"/>
                <w:sz w:val="20"/>
                <w:szCs w:val="20"/>
              </w:rPr>
            </w:pPr>
            <w:r w:rsidRPr="00786988">
              <w:rPr>
                <w:rFonts w:ascii="Times New Roman" w:hAnsi="Times New Roman" w:cs="Times New Roman"/>
                <w:b/>
                <w:sz w:val="20"/>
                <w:szCs w:val="20"/>
              </w:rPr>
              <w:t>LDDK</w:t>
            </w:r>
          </w:p>
          <w:p w14:paraId="70D0F7A0" w14:textId="77777777" w:rsidR="00356E08" w:rsidRPr="00786988" w:rsidRDefault="00356E08" w:rsidP="00356E08">
            <w:pPr>
              <w:pStyle w:val="xmsolistparagraph"/>
              <w:ind w:left="0"/>
              <w:jc w:val="both"/>
              <w:rPr>
                <w:rFonts w:ascii="Times New Roman" w:eastAsia="Times New Roman" w:hAnsi="Times New Roman" w:cs="Times New Roman"/>
                <w:sz w:val="20"/>
                <w:szCs w:val="20"/>
              </w:rPr>
            </w:pPr>
            <w:r w:rsidRPr="00786988">
              <w:rPr>
                <w:rFonts w:ascii="Times New Roman" w:eastAsia="Times New Roman" w:hAnsi="Times New Roman" w:cs="Times New Roman"/>
                <w:sz w:val="20"/>
                <w:szCs w:val="20"/>
              </w:rPr>
              <w:t>Iekļaut papildus informāciju par obligātās veselības pārbaudes kvalitātes veikšanas uzlabošanu, paredzot iespēju arodslimību ārstiem izmantot e veselības iespējas un datus bāzi.</w:t>
            </w:r>
          </w:p>
          <w:p w14:paraId="1BB8BA81" w14:textId="77777777" w:rsidR="00356E08" w:rsidRPr="00786988" w:rsidRDefault="00356E08" w:rsidP="00356E08">
            <w:pPr>
              <w:pStyle w:val="xmsolistparagraph"/>
              <w:ind w:left="0"/>
              <w:jc w:val="both"/>
              <w:rPr>
                <w:rFonts w:ascii="Times New Roman" w:hAnsi="Times New Roman" w:cs="Times New Roman"/>
                <w:sz w:val="20"/>
                <w:szCs w:val="20"/>
              </w:rPr>
            </w:pPr>
            <w:r w:rsidRPr="00786988">
              <w:rPr>
                <w:rFonts w:ascii="Times New Roman" w:hAnsi="Times New Roman" w:cs="Times New Roman"/>
                <w:sz w:val="20"/>
                <w:szCs w:val="20"/>
              </w:rPr>
              <w:t>Mērķis- samazināt arodslimnieku skaitu un darba devējiem saņemt adekvātu informāciju par nodarbināto veselību.</w:t>
            </w:r>
          </w:p>
        </w:tc>
        <w:tc>
          <w:tcPr>
            <w:tcW w:w="4495" w:type="dxa"/>
          </w:tcPr>
          <w:p w14:paraId="3E16CBCD" w14:textId="15A9F2C7" w:rsidR="00356E08" w:rsidRPr="005B13A3" w:rsidRDefault="00BE0339" w:rsidP="00356E08">
            <w:pPr>
              <w:rPr>
                <w:rFonts w:ascii="Times New Roman" w:hAnsi="Times New Roman" w:cs="Times New Roman"/>
                <w:b/>
                <w:sz w:val="20"/>
                <w:szCs w:val="20"/>
              </w:rPr>
            </w:pPr>
            <w:r w:rsidRPr="005B13A3">
              <w:rPr>
                <w:rFonts w:ascii="Times New Roman" w:hAnsi="Times New Roman" w:cs="Times New Roman"/>
                <w:b/>
                <w:sz w:val="20"/>
                <w:szCs w:val="20"/>
              </w:rPr>
              <w:t>Ņemts vērā</w:t>
            </w:r>
          </w:p>
          <w:p w14:paraId="18D79758" w14:textId="0B953E0F" w:rsidR="00600CCF" w:rsidRPr="00786988" w:rsidRDefault="00600CCF" w:rsidP="00356E08">
            <w:pPr>
              <w:rPr>
                <w:rFonts w:ascii="Times New Roman" w:hAnsi="Times New Roman" w:cs="Times New Roman"/>
                <w:sz w:val="20"/>
                <w:szCs w:val="20"/>
              </w:rPr>
            </w:pPr>
            <w:r w:rsidRPr="00786988">
              <w:rPr>
                <w:rFonts w:ascii="Times New Roman" w:hAnsi="Times New Roman" w:cs="Times New Roman"/>
                <w:sz w:val="20"/>
                <w:szCs w:val="20"/>
              </w:rPr>
              <w:t>Papildināta Pamatnostādņu projekta 2.pielikuma 11.sadaļas situācijas analīze</w:t>
            </w:r>
          </w:p>
        </w:tc>
      </w:tr>
      <w:tr w:rsidR="00356E08" w:rsidRPr="00786988" w14:paraId="4C4DAA9E" w14:textId="77777777" w:rsidTr="007F35E7">
        <w:tc>
          <w:tcPr>
            <w:tcW w:w="3126" w:type="dxa"/>
          </w:tcPr>
          <w:p w14:paraId="36A137BC" w14:textId="61E3F7EB" w:rsidR="00566A76" w:rsidRPr="00786988" w:rsidRDefault="00566A76" w:rsidP="00356E08">
            <w:pPr>
              <w:rPr>
                <w:rFonts w:ascii="Times New Roman" w:hAnsi="Times New Roman" w:cs="Times New Roman"/>
                <w:sz w:val="20"/>
                <w:szCs w:val="20"/>
              </w:rPr>
            </w:pPr>
            <w:r w:rsidRPr="00786988">
              <w:rPr>
                <w:rFonts w:ascii="Times New Roman" w:hAnsi="Times New Roman" w:cs="Times New Roman"/>
                <w:sz w:val="20"/>
                <w:szCs w:val="20"/>
              </w:rPr>
              <w:t>290.</w:t>
            </w:r>
          </w:p>
          <w:p w14:paraId="22F76A8F" w14:textId="77777777" w:rsidR="00356E08" w:rsidRPr="00786988" w:rsidRDefault="00356E08" w:rsidP="00356E08">
            <w:pPr>
              <w:rPr>
                <w:rFonts w:ascii="Times New Roman" w:hAnsi="Times New Roman" w:cs="Times New Roman"/>
                <w:sz w:val="20"/>
                <w:szCs w:val="20"/>
              </w:rPr>
            </w:pPr>
            <w:r w:rsidRPr="00786988">
              <w:rPr>
                <w:rFonts w:ascii="Times New Roman" w:hAnsi="Times New Roman" w:cs="Times New Roman"/>
                <w:sz w:val="20"/>
                <w:szCs w:val="20"/>
              </w:rPr>
              <w:t>2.pielikums, 11.sadaļa</w:t>
            </w:r>
          </w:p>
        </w:tc>
        <w:tc>
          <w:tcPr>
            <w:tcW w:w="6752" w:type="dxa"/>
          </w:tcPr>
          <w:p w14:paraId="08BFAF31" w14:textId="77777777" w:rsidR="00356E08" w:rsidRPr="00786988" w:rsidRDefault="00356E08" w:rsidP="00356E08">
            <w:pPr>
              <w:pStyle w:val="xmsolistparagraph"/>
              <w:ind w:left="0"/>
              <w:jc w:val="center"/>
              <w:rPr>
                <w:rFonts w:ascii="Times New Roman" w:eastAsia="Times New Roman" w:hAnsi="Times New Roman" w:cs="Times New Roman"/>
                <w:b/>
                <w:sz w:val="20"/>
                <w:szCs w:val="20"/>
              </w:rPr>
            </w:pPr>
            <w:r w:rsidRPr="00786988">
              <w:rPr>
                <w:rFonts w:ascii="Times New Roman" w:eastAsia="Times New Roman" w:hAnsi="Times New Roman" w:cs="Times New Roman"/>
                <w:b/>
                <w:sz w:val="20"/>
                <w:szCs w:val="20"/>
              </w:rPr>
              <w:t>LDDK</w:t>
            </w:r>
          </w:p>
          <w:p w14:paraId="3CB0A9F7" w14:textId="77777777" w:rsidR="00356E08" w:rsidRPr="00786988" w:rsidRDefault="00356E08" w:rsidP="00356E08">
            <w:pPr>
              <w:pStyle w:val="xmsolistparagraph"/>
              <w:ind w:left="0"/>
              <w:jc w:val="both"/>
              <w:rPr>
                <w:rFonts w:ascii="Times New Roman" w:eastAsia="Times New Roman" w:hAnsi="Times New Roman" w:cs="Times New Roman"/>
                <w:sz w:val="20"/>
                <w:szCs w:val="20"/>
              </w:rPr>
            </w:pPr>
            <w:r w:rsidRPr="00786988">
              <w:rPr>
                <w:rFonts w:ascii="Times New Roman" w:eastAsia="Times New Roman" w:hAnsi="Times New Roman" w:cs="Times New Roman"/>
                <w:sz w:val="20"/>
                <w:szCs w:val="20"/>
              </w:rPr>
              <w:t>Plānot arī turpmāk izmantot ES fondus, lai dotu iespēju darba devējiem saņemt konsultācijas darba aizsardzības un darba tiesību jomā, kā arī saņemt iespēju veikt darba vides risku vērtējumu un laboratoriskos mērījumus darba vietās, īpaši ķīmisko vielu koncentrācijas mērījumus.</w:t>
            </w:r>
          </w:p>
          <w:p w14:paraId="6075474A" w14:textId="77777777" w:rsidR="00356E08" w:rsidRPr="00786988" w:rsidRDefault="00356E08" w:rsidP="00356E08">
            <w:pPr>
              <w:pStyle w:val="xmsolistparagraph"/>
              <w:ind w:left="0"/>
              <w:jc w:val="both"/>
              <w:rPr>
                <w:rFonts w:ascii="Times New Roman" w:hAnsi="Times New Roman" w:cs="Times New Roman"/>
                <w:sz w:val="20"/>
                <w:szCs w:val="20"/>
              </w:rPr>
            </w:pPr>
            <w:r w:rsidRPr="00786988">
              <w:rPr>
                <w:rFonts w:ascii="Times New Roman" w:hAnsi="Times New Roman" w:cs="Times New Roman"/>
                <w:sz w:val="20"/>
                <w:szCs w:val="20"/>
              </w:rPr>
              <w:t>Mērķis: uzlabot darba vides risku faktoru vērtējumu kvalitāti, kā arī palielinot uzņēmumu skaitu, kur ir veikti darba vides vērtējumi un samazināt darba vidē kaitīgo ķīmisko vielu daudzumu un to ietekmi uz nodarbināto veselību.</w:t>
            </w:r>
          </w:p>
        </w:tc>
        <w:tc>
          <w:tcPr>
            <w:tcW w:w="4495" w:type="dxa"/>
          </w:tcPr>
          <w:p w14:paraId="3E822196" w14:textId="77777777" w:rsidR="009346C7" w:rsidRPr="00786988" w:rsidRDefault="009346C7" w:rsidP="009346C7">
            <w:pPr>
              <w:rPr>
                <w:rFonts w:ascii="Times New Roman" w:hAnsi="Times New Roman" w:cs="Times New Roman"/>
                <w:b/>
                <w:sz w:val="20"/>
                <w:szCs w:val="20"/>
              </w:rPr>
            </w:pPr>
            <w:r w:rsidRPr="00786988">
              <w:rPr>
                <w:rFonts w:ascii="Times New Roman" w:hAnsi="Times New Roman" w:cs="Times New Roman"/>
                <w:b/>
                <w:sz w:val="20"/>
                <w:szCs w:val="20"/>
              </w:rPr>
              <w:t>Ņemts vērā</w:t>
            </w:r>
          </w:p>
          <w:p w14:paraId="4A6CDB0E" w14:textId="77777777" w:rsidR="00600CCF" w:rsidRPr="00786988" w:rsidRDefault="00600CCF" w:rsidP="00600CCF">
            <w:pPr>
              <w:jc w:val="both"/>
              <w:rPr>
                <w:rFonts w:ascii="Times New Roman" w:hAnsi="Times New Roman" w:cs="Times New Roman"/>
                <w:sz w:val="20"/>
                <w:szCs w:val="20"/>
              </w:rPr>
            </w:pPr>
            <w:r w:rsidRPr="00786988">
              <w:rPr>
                <w:rFonts w:ascii="Times New Roman" w:hAnsi="Times New Roman" w:cs="Times New Roman"/>
                <w:sz w:val="20"/>
                <w:szCs w:val="20"/>
              </w:rPr>
              <w:t xml:space="preserve">ES fondu finansējums jau šobrīd tiek izmantots darba aizsardzības jautājumu risināšanā un to ir plānots izmantot arī turpmāk pamatnostādnēs noteikto pasākumu īstenošanai. </w:t>
            </w:r>
          </w:p>
          <w:p w14:paraId="0E3CC491" w14:textId="576C8CE4" w:rsidR="00600CCF" w:rsidRPr="00786988" w:rsidRDefault="00600CCF" w:rsidP="00600CCF">
            <w:pPr>
              <w:jc w:val="both"/>
              <w:rPr>
                <w:rFonts w:ascii="Times New Roman" w:hAnsi="Times New Roman" w:cs="Times New Roman"/>
                <w:sz w:val="20"/>
                <w:szCs w:val="20"/>
              </w:rPr>
            </w:pPr>
            <w:r w:rsidRPr="00786988">
              <w:rPr>
                <w:rFonts w:ascii="Times New Roman" w:hAnsi="Times New Roman" w:cs="Times New Roman"/>
                <w:sz w:val="20"/>
                <w:szCs w:val="20"/>
              </w:rPr>
              <w:t>Par konkrētiem atbalstāmajiem pasākumiem tiek lemts sadarbībā ar iesaistītajām institūcijām, kā arī sociālajiem partneriem.</w:t>
            </w:r>
          </w:p>
        </w:tc>
      </w:tr>
      <w:tr w:rsidR="00356E08" w:rsidRPr="00786988" w14:paraId="47D9C966" w14:textId="77777777" w:rsidTr="007F35E7">
        <w:tc>
          <w:tcPr>
            <w:tcW w:w="3126" w:type="dxa"/>
          </w:tcPr>
          <w:p w14:paraId="01AADD4C" w14:textId="12F867CE" w:rsidR="00566A76" w:rsidRPr="00786988" w:rsidRDefault="00566A76" w:rsidP="00356E08">
            <w:pPr>
              <w:rPr>
                <w:rFonts w:ascii="Times New Roman" w:hAnsi="Times New Roman" w:cs="Times New Roman"/>
                <w:sz w:val="20"/>
                <w:szCs w:val="20"/>
              </w:rPr>
            </w:pPr>
            <w:r w:rsidRPr="00786988">
              <w:rPr>
                <w:rFonts w:ascii="Times New Roman" w:hAnsi="Times New Roman" w:cs="Times New Roman"/>
                <w:sz w:val="20"/>
                <w:szCs w:val="20"/>
              </w:rPr>
              <w:t>291.</w:t>
            </w:r>
          </w:p>
          <w:p w14:paraId="5A97553A" w14:textId="77777777" w:rsidR="00356E08" w:rsidRPr="00786988" w:rsidRDefault="00356E08" w:rsidP="00356E08">
            <w:pPr>
              <w:rPr>
                <w:rFonts w:ascii="Times New Roman" w:hAnsi="Times New Roman" w:cs="Times New Roman"/>
                <w:sz w:val="20"/>
                <w:szCs w:val="20"/>
              </w:rPr>
            </w:pPr>
            <w:r w:rsidRPr="00786988">
              <w:rPr>
                <w:rFonts w:ascii="Times New Roman" w:hAnsi="Times New Roman" w:cs="Times New Roman"/>
                <w:sz w:val="20"/>
                <w:szCs w:val="20"/>
              </w:rPr>
              <w:lastRenderedPageBreak/>
              <w:t>2.pielikums, 11.sadaļa</w:t>
            </w:r>
          </w:p>
        </w:tc>
        <w:tc>
          <w:tcPr>
            <w:tcW w:w="6752" w:type="dxa"/>
          </w:tcPr>
          <w:p w14:paraId="7AAD6623" w14:textId="77777777" w:rsidR="00356E08" w:rsidRPr="00786988" w:rsidRDefault="00356E08" w:rsidP="00356E08">
            <w:pPr>
              <w:pStyle w:val="xmsolistparagraph"/>
              <w:ind w:left="0"/>
              <w:jc w:val="center"/>
              <w:rPr>
                <w:rFonts w:ascii="Times New Roman" w:eastAsia="Times New Roman" w:hAnsi="Times New Roman" w:cs="Times New Roman"/>
                <w:sz w:val="20"/>
                <w:szCs w:val="20"/>
              </w:rPr>
            </w:pPr>
            <w:r w:rsidRPr="00786988">
              <w:rPr>
                <w:rFonts w:ascii="Times New Roman" w:eastAsia="Times New Roman" w:hAnsi="Times New Roman" w:cs="Times New Roman"/>
                <w:b/>
                <w:sz w:val="20"/>
                <w:szCs w:val="20"/>
              </w:rPr>
              <w:lastRenderedPageBreak/>
              <w:t>LDDK</w:t>
            </w:r>
          </w:p>
          <w:p w14:paraId="69344546" w14:textId="77777777" w:rsidR="00356E08" w:rsidRPr="00786988" w:rsidRDefault="00356E08" w:rsidP="00356E08">
            <w:pPr>
              <w:pStyle w:val="xmsolistparagraph"/>
              <w:ind w:left="0"/>
              <w:jc w:val="both"/>
              <w:rPr>
                <w:rFonts w:ascii="Times New Roman" w:eastAsia="Times New Roman" w:hAnsi="Times New Roman" w:cs="Times New Roman"/>
                <w:sz w:val="20"/>
                <w:szCs w:val="20"/>
              </w:rPr>
            </w:pPr>
            <w:r w:rsidRPr="00786988">
              <w:rPr>
                <w:rFonts w:ascii="Times New Roman" w:eastAsia="Times New Roman" w:hAnsi="Times New Roman" w:cs="Times New Roman"/>
                <w:sz w:val="20"/>
                <w:szCs w:val="20"/>
              </w:rPr>
              <w:lastRenderedPageBreak/>
              <w:t>Uzlabot VDI un darba devēju informācijas apriti, savlaicīgi informējot darba devējus par plānotam nozaru pārbaudēm un pēc to veikšanas, par iegūtiem rezultātiem un konstatētajām problēmām.</w:t>
            </w:r>
          </w:p>
          <w:p w14:paraId="15527250" w14:textId="77777777" w:rsidR="00356E08" w:rsidRPr="00786988" w:rsidRDefault="00356E08" w:rsidP="00356E08">
            <w:pPr>
              <w:jc w:val="both"/>
              <w:rPr>
                <w:rFonts w:ascii="Times New Roman" w:hAnsi="Times New Roman" w:cs="Times New Roman"/>
                <w:sz w:val="20"/>
                <w:szCs w:val="20"/>
              </w:rPr>
            </w:pPr>
            <w:r w:rsidRPr="00786988">
              <w:rPr>
                <w:rFonts w:ascii="Times New Roman" w:hAnsi="Times New Roman" w:cs="Times New Roman"/>
                <w:sz w:val="20"/>
                <w:szCs w:val="20"/>
              </w:rPr>
              <w:t>Mērķis: uzlabot darba aizsardzības sistēmu uzņēmumos un samazināt nelaimes gadījumu skaitu.</w:t>
            </w:r>
          </w:p>
        </w:tc>
        <w:tc>
          <w:tcPr>
            <w:tcW w:w="4495" w:type="dxa"/>
          </w:tcPr>
          <w:p w14:paraId="60000F98" w14:textId="673A89E7" w:rsidR="00356E08" w:rsidRPr="00786988" w:rsidRDefault="009346C7" w:rsidP="00356E08">
            <w:pPr>
              <w:rPr>
                <w:rFonts w:ascii="Times New Roman" w:hAnsi="Times New Roman" w:cs="Times New Roman"/>
                <w:b/>
                <w:sz w:val="20"/>
                <w:szCs w:val="20"/>
              </w:rPr>
            </w:pPr>
            <w:r w:rsidRPr="00786988">
              <w:rPr>
                <w:rFonts w:ascii="Times New Roman" w:hAnsi="Times New Roman" w:cs="Times New Roman"/>
                <w:b/>
                <w:sz w:val="20"/>
                <w:szCs w:val="20"/>
              </w:rPr>
              <w:lastRenderedPageBreak/>
              <w:t>Ņemts vērā</w:t>
            </w:r>
          </w:p>
          <w:p w14:paraId="59E6553E" w14:textId="77777777" w:rsidR="00A74F0B" w:rsidRPr="00786988" w:rsidRDefault="00A74F0B" w:rsidP="00A74F0B">
            <w:pPr>
              <w:jc w:val="both"/>
              <w:rPr>
                <w:rFonts w:ascii="Times New Roman" w:hAnsi="Times New Roman" w:cs="Times New Roman"/>
                <w:sz w:val="20"/>
                <w:szCs w:val="20"/>
              </w:rPr>
            </w:pPr>
            <w:r w:rsidRPr="00786988">
              <w:rPr>
                <w:rFonts w:ascii="Times New Roman" w:hAnsi="Times New Roman" w:cs="Times New Roman"/>
                <w:sz w:val="20"/>
                <w:szCs w:val="20"/>
              </w:rPr>
              <w:lastRenderedPageBreak/>
              <w:t xml:space="preserve">VDI un darba devēju savstarpējā informācijas aprite būtu nodrošināma regulāri ikdienas darbā un nav iekļauta pamatnostādnēs kā atsevišķa darbība. Minētais jautājums un komunikācijas pilnveidošanas iespējas tiks pārrunātas ar VDI un varētu tikt iekļautas VDI darbības stratēģijā. Vispārīga informācija par tematisko pārbaužu rezultātiem nozarēs vai attiecībā uz kādu konkrētu darba aizsardzības jautājumu šobrīd tiek iekļauta VDI ikgadējos darbības pārskatos. </w:t>
            </w:r>
          </w:p>
          <w:p w14:paraId="16F81F69" w14:textId="1429A325" w:rsidR="00A74F0B" w:rsidRPr="00786988" w:rsidRDefault="00A74F0B" w:rsidP="00600CCF">
            <w:pPr>
              <w:jc w:val="both"/>
              <w:rPr>
                <w:rFonts w:ascii="Times New Roman" w:hAnsi="Times New Roman" w:cs="Times New Roman"/>
                <w:sz w:val="20"/>
                <w:szCs w:val="20"/>
              </w:rPr>
            </w:pPr>
            <w:r w:rsidRPr="00786988">
              <w:rPr>
                <w:rFonts w:ascii="Times New Roman" w:hAnsi="Times New Roman" w:cs="Times New Roman"/>
                <w:sz w:val="20"/>
                <w:szCs w:val="20"/>
              </w:rPr>
              <w:t xml:space="preserve">Pamatnostādņu projekta 5.rīcības virziens papildināts ar jaunu sadaļu “Starpinstitūciju sadarbības </w:t>
            </w:r>
            <w:r w:rsidR="00600CCF" w:rsidRPr="00786988">
              <w:rPr>
                <w:rFonts w:ascii="Times New Roman" w:hAnsi="Times New Roman" w:cs="Times New Roman"/>
                <w:sz w:val="20"/>
                <w:szCs w:val="20"/>
              </w:rPr>
              <w:t>stiprināšana</w:t>
            </w:r>
            <w:r w:rsidRPr="00786988">
              <w:rPr>
                <w:rFonts w:ascii="Times New Roman" w:hAnsi="Times New Roman" w:cs="Times New Roman"/>
                <w:sz w:val="20"/>
                <w:szCs w:val="20"/>
              </w:rPr>
              <w:t>”</w:t>
            </w:r>
            <w:r w:rsidR="00600CCF" w:rsidRPr="00786988">
              <w:rPr>
                <w:rFonts w:ascii="Times New Roman" w:hAnsi="Times New Roman" w:cs="Times New Roman"/>
                <w:sz w:val="20"/>
                <w:szCs w:val="20"/>
              </w:rPr>
              <w:t>, iekļaujot arī regulāri veicamu uzdevumu</w:t>
            </w:r>
            <w:r w:rsidRPr="00786988">
              <w:rPr>
                <w:rFonts w:ascii="Times New Roman" w:hAnsi="Times New Roman" w:cs="Times New Roman"/>
                <w:sz w:val="20"/>
                <w:szCs w:val="20"/>
              </w:rPr>
              <w:t xml:space="preserve"> </w:t>
            </w:r>
            <w:r w:rsidR="00600CCF" w:rsidRPr="00786988">
              <w:rPr>
                <w:rFonts w:ascii="Times New Roman" w:hAnsi="Times New Roman" w:cs="Times New Roman"/>
                <w:sz w:val="20"/>
                <w:szCs w:val="20"/>
              </w:rPr>
              <w:t>s</w:t>
            </w:r>
            <w:r w:rsidRPr="00786988">
              <w:rPr>
                <w:rFonts w:ascii="Times New Roman" w:hAnsi="Times New Roman" w:cs="Times New Roman"/>
                <w:sz w:val="20"/>
                <w:szCs w:val="20"/>
              </w:rPr>
              <w:t>adarbības veicināšana</w:t>
            </w:r>
            <w:r w:rsidR="00600CCF" w:rsidRPr="00786988">
              <w:rPr>
                <w:rFonts w:ascii="Times New Roman" w:hAnsi="Times New Roman" w:cs="Times New Roman"/>
                <w:sz w:val="20"/>
                <w:szCs w:val="20"/>
              </w:rPr>
              <w:t>i</w:t>
            </w:r>
            <w:r w:rsidRPr="00786988">
              <w:rPr>
                <w:rFonts w:ascii="Times New Roman" w:hAnsi="Times New Roman" w:cs="Times New Roman"/>
                <w:sz w:val="20"/>
                <w:szCs w:val="20"/>
              </w:rPr>
              <w:t xml:space="preserve"> starp darba devējiem, nodarbinātajiem, darba aizsardzības speciālistiem un Valsts darba inspekciju par darba tiesību un darba aizsardzības prasību piemērošanas jautājumiem</w:t>
            </w:r>
            <w:r w:rsidR="00600CCF" w:rsidRPr="00786988">
              <w:rPr>
                <w:rFonts w:ascii="Times New Roman" w:hAnsi="Times New Roman" w:cs="Times New Roman"/>
                <w:sz w:val="20"/>
                <w:szCs w:val="20"/>
              </w:rPr>
              <w:t>.</w:t>
            </w:r>
          </w:p>
        </w:tc>
      </w:tr>
      <w:tr w:rsidR="00356E08" w:rsidRPr="00786988" w14:paraId="3B5000CE" w14:textId="77777777" w:rsidTr="007F35E7">
        <w:tc>
          <w:tcPr>
            <w:tcW w:w="3126" w:type="dxa"/>
          </w:tcPr>
          <w:p w14:paraId="5EB31058" w14:textId="1686EDE4" w:rsidR="00566A76" w:rsidRPr="00786988" w:rsidRDefault="00566A76" w:rsidP="00356E08">
            <w:pPr>
              <w:rPr>
                <w:rFonts w:ascii="Times New Roman" w:hAnsi="Times New Roman" w:cs="Times New Roman"/>
                <w:sz w:val="20"/>
                <w:szCs w:val="20"/>
              </w:rPr>
            </w:pPr>
            <w:r w:rsidRPr="00786988">
              <w:rPr>
                <w:rFonts w:ascii="Times New Roman" w:hAnsi="Times New Roman" w:cs="Times New Roman"/>
                <w:sz w:val="20"/>
                <w:szCs w:val="20"/>
              </w:rPr>
              <w:lastRenderedPageBreak/>
              <w:t>292.</w:t>
            </w:r>
          </w:p>
          <w:p w14:paraId="0910281F" w14:textId="77777777" w:rsidR="00356E08" w:rsidRPr="00786988" w:rsidRDefault="00356E08" w:rsidP="00356E08">
            <w:pPr>
              <w:rPr>
                <w:rFonts w:ascii="Times New Roman" w:hAnsi="Times New Roman" w:cs="Times New Roman"/>
                <w:sz w:val="20"/>
                <w:szCs w:val="20"/>
              </w:rPr>
            </w:pPr>
            <w:r w:rsidRPr="00786988">
              <w:rPr>
                <w:rFonts w:ascii="Times New Roman" w:hAnsi="Times New Roman" w:cs="Times New Roman"/>
                <w:sz w:val="20"/>
                <w:szCs w:val="20"/>
              </w:rPr>
              <w:t>2.pielikums, 11.sadaļa</w:t>
            </w:r>
          </w:p>
        </w:tc>
        <w:tc>
          <w:tcPr>
            <w:tcW w:w="6752" w:type="dxa"/>
          </w:tcPr>
          <w:p w14:paraId="4BDFED7A" w14:textId="77777777" w:rsidR="00356E08" w:rsidRPr="00786988" w:rsidRDefault="00356E08" w:rsidP="00356E08">
            <w:pPr>
              <w:jc w:val="center"/>
              <w:rPr>
                <w:rFonts w:ascii="Times New Roman" w:hAnsi="Times New Roman" w:cs="Times New Roman"/>
                <w:b/>
                <w:sz w:val="20"/>
                <w:szCs w:val="20"/>
              </w:rPr>
            </w:pPr>
            <w:r w:rsidRPr="00786988">
              <w:rPr>
                <w:rFonts w:ascii="Times New Roman" w:hAnsi="Times New Roman" w:cs="Times New Roman"/>
                <w:b/>
                <w:sz w:val="20"/>
                <w:szCs w:val="20"/>
              </w:rPr>
              <w:t>Darba aizsardzības kompetento institūciju biedrība</w:t>
            </w:r>
          </w:p>
          <w:p w14:paraId="68A62E58" w14:textId="77777777" w:rsidR="00356E08" w:rsidRPr="00786988" w:rsidRDefault="00356E08" w:rsidP="00356E08">
            <w:pPr>
              <w:jc w:val="both"/>
              <w:rPr>
                <w:rFonts w:ascii="Times New Roman" w:hAnsi="Times New Roman" w:cs="Times New Roman"/>
                <w:sz w:val="20"/>
                <w:szCs w:val="20"/>
              </w:rPr>
            </w:pPr>
            <w:r w:rsidRPr="00786988">
              <w:rPr>
                <w:rFonts w:ascii="Times New Roman" w:hAnsi="Times New Roman" w:cs="Times New Roman"/>
                <w:sz w:val="20"/>
                <w:szCs w:val="20"/>
              </w:rPr>
              <w:t xml:space="preserve">Biedrība kopumā piekrīt 2.pielikuma 11.punktā izklāstītajām tēzēm. Spriežot pēc uzrādītās nelaimes gadījumu un arodslimību statistikas Latvijā, ir iespējams secināt, ka diemžēl, iepriekš nospraustie mērķi un veiktie pasākumi rezultātu nav sasnieguši. Tāpēc virkne, šajā sadaļā norādīto problemātisko jautājumu, mūsuprāt, jāpapildina ar reālu augsti kvalificētu speciālistu trūkuma problēmu. Mums šobrīd Latvijā trūkst kvalificēti speciālisti, kuri īstenos nepieciešamos preventīvos pasākumus, lai reāli samazinātu augsto nelaimes gadījumu, arodslimību un slimību lapu skaitu. </w:t>
            </w:r>
          </w:p>
          <w:p w14:paraId="4A4CDBAE" w14:textId="77777777" w:rsidR="00356E08" w:rsidRPr="00786988" w:rsidRDefault="00356E08" w:rsidP="00356E08">
            <w:pPr>
              <w:jc w:val="both"/>
              <w:rPr>
                <w:rFonts w:ascii="Times New Roman" w:hAnsi="Times New Roman" w:cs="Times New Roman"/>
                <w:sz w:val="20"/>
                <w:szCs w:val="20"/>
              </w:rPr>
            </w:pPr>
            <w:r w:rsidRPr="00786988">
              <w:rPr>
                <w:rFonts w:ascii="Times New Roman" w:hAnsi="Times New Roman" w:cs="Times New Roman"/>
                <w:sz w:val="20"/>
                <w:szCs w:val="20"/>
              </w:rPr>
              <w:t>Šis jautājums ir arī svarīgs un aktuāls, jo:</w:t>
            </w:r>
          </w:p>
          <w:p w14:paraId="019489C4" w14:textId="77777777" w:rsidR="00356E08" w:rsidRPr="00786988" w:rsidRDefault="00356E08" w:rsidP="00356E08">
            <w:pPr>
              <w:pStyle w:val="ListParagraph"/>
              <w:numPr>
                <w:ilvl w:val="0"/>
                <w:numId w:val="7"/>
              </w:numPr>
              <w:jc w:val="both"/>
              <w:rPr>
                <w:sz w:val="20"/>
                <w:szCs w:val="20"/>
              </w:rPr>
            </w:pPr>
            <w:r w:rsidRPr="00786988">
              <w:rPr>
                <w:sz w:val="20"/>
                <w:szCs w:val="20"/>
              </w:rPr>
              <w:t xml:space="preserve">2020.gada jūlijā stājās spēkā grozījumi Darba aizsardzības likumā, kuri paredz, ka uzņēmumos, kuros strādā vairāk kā 250 darbinieku, jābūt diviem darba aizsardzības speciālistiem. Uzņēmumiem šādiem speciālistiem jābūt pieejamiem; </w:t>
            </w:r>
          </w:p>
          <w:p w14:paraId="3A75D8BB" w14:textId="77777777" w:rsidR="00356E08" w:rsidRPr="00786988" w:rsidRDefault="00356E08" w:rsidP="00356E08">
            <w:pPr>
              <w:pStyle w:val="ListParagraph"/>
              <w:numPr>
                <w:ilvl w:val="0"/>
                <w:numId w:val="7"/>
              </w:numPr>
              <w:jc w:val="both"/>
              <w:rPr>
                <w:sz w:val="20"/>
                <w:szCs w:val="20"/>
              </w:rPr>
            </w:pPr>
            <w:r w:rsidRPr="00786988">
              <w:rPr>
                <w:sz w:val="20"/>
                <w:szCs w:val="20"/>
              </w:rPr>
              <w:t xml:space="preserve">saskaņā ar 2008.gada MK noteikumiem Nr. 723 kompetentajām institūcijām, kas novērtē riskus bīstamās nozarēs, jābūt augsti kvalificētam personālam, ieskaitot </w:t>
            </w:r>
            <w:proofErr w:type="spellStart"/>
            <w:r w:rsidRPr="00786988">
              <w:rPr>
                <w:sz w:val="20"/>
                <w:szCs w:val="20"/>
              </w:rPr>
              <w:t>arodārstus</w:t>
            </w:r>
            <w:proofErr w:type="spellEnd"/>
            <w:r w:rsidRPr="00786988">
              <w:rPr>
                <w:sz w:val="20"/>
                <w:szCs w:val="20"/>
              </w:rPr>
              <w:t xml:space="preserve">. DAKIB jau </w:t>
            </w:r>
            <w:proofErr w:type="spellStart"/>
            <w:r w:rsidRPr="00786988">
              <w:rPr>
                <w:sz w:val="20"/>
                <w:szCs w:val="20"/>
              </w:rPr>
              <w:t>ieprikš</w:t>
            </w:r>
            <w:proofErr w:type="spellEnd"/>
            <w:r w:rsidRPr="00786988">
              <w:rPr>
                <w:sz w:val="20"/>
                <w:szCs w:val="20"/>
              </w:rPr>
              <w:t xml:space="preserve"> norādījuši Labklājības ministrijai, ka šo speciālistu darba tirgū praktiski nav. Piemēram, uz sludinājumu par </w:t>
            </w:r>
            <w:proofErr w:type="spellStart"/>
            <w:r w:rsidRPr="00786988">
              <w:rPr>
                <w:sz w:val="20"/>
                <w:szCs w:val="20"/>
              </w:rPr>
              <w:t>arodārsta</w:t>
            </w:r>
            <w:proofErr w:type="spellEnd"/>
            <w:r w:rsidRPr="00786988">
              <w:rPr>
                <w:sz w:val="20"/>
                <w:szCs w:val="20"/>
              </w:rPr>
              <w:t xml:space="preserve"> vakanci, dažu mēnešu laikā netika saņemts neviens pieteikums. </w:t>
            </w:r>
          </w:p>
          <w:p w14:paraId="56083E13" w14:textId="77777777" w:rsidR="00356E08" w:rsidRPr="00786988" w:rsidRDefault="00356E08" w:rsidP="00356E08">
            <w:pPr>
              <w:jc w:val="both"/>
              <w:rPr>
                <w:rFonts w:ascii="Times New Roman" w:hAnsi="Times New Roman" w:cs="Times New Roman"/>
                <w:sz w:val="20"/>
                <w:szCs w:val="20"/>
              </w:rPr>
            </w:pPr>
            <w:r w:rsidRPr="00786988">
              <w:rPr>
                <w:rFonts w:ascii="Times New Roman" w:hAnsi="Times New Roman" w:cs="Times New Roman"/>
                <w:sz w:val="20"/>
                <w:szCs w:val="20"/>
              </w:rPr>
              <w:t>Ņemot vērā iepriekš minēto, Biedrība uzskata, ka tādu problēmu nedrīkst slēpt un ierosina:</w:t>
            </w:r>
          </w:p>
          <w:p w14:paraId="1542306D" w14:textId="77777777" w:rsidR="00356E08" w:rsidRPr="00786988" w:rsidRDefault="00356E08" w:rsidP="00356E08">
            <w:pPr>
              <w:pStyle w:val="ListParagraph"/>
              <w:numPr>
                <w:ilvl w:val="0"/>
                <w:numId w:val="8"/>
              </w:numPr>
              <w:jc w:val="both"/>
              <w:rPr>
                <w:sz w:val="20"/>
                <w:szCs w:val="20"/>
              </w:rPr>
            </w:pPr>
            <w:r w:rsidRPr="00786988">
              <w:rPr>
                <w:sz w:val="20"/>
                <w:szCs w:val="20"/>
              </w:rPr>
              <w:t xml:space="preserve">papildināt 2.pielikuma 11.punktu ar rindkopu ar šo jautājumu, </w:t>
            </w:r>
          </w:p>
          <w:p w14:paraId="2748910D" w14:textId="77777777" w:rsidR="00356E08" w:rsidRPr="00786988" w:rsidRDefault="00356E08" w:rsidP="00356E08">
            <w:pPr>
              <w:pStyle w:val="ListParagraph"/>
              <w:numPr>
                <w:ilvl w:val="0"/>
                <w:numId w:val="8"/>
              </w:numPr>
              <w:jc w:val="both"/>
              <w:rPr>
                <w:sz w:val="20"/>
                <w:szCs w:val="20"/>
              </w:rPr>
            </w:pPr>
            <w:r w:rsidRPr="00786988">
              <w:rPr>
                <w:sz w:val="20"/>
                <w:szCs w:val="20"/>
              </w:rPr>
              <w:lastRenderedPageBreak/>
              <w:t>kā arī, sadaļā „Izaicinājumi” norādīt - „kvalificētu speciālistu trūkums darba aizsardzības jomā”.</w:t>
            </w:r>
          </w:p>
        </w:tc>
        <w:tc>
          <w:tcPr>
            <w:tcW w:w="4495" w:type="dxa"/>
          </w:tcPr>
          <w:p w14:paraId="25C54D2E" w14:textId="28305073" w:rsidR="00356E08" w:rsidRPr="00786988" w:rsidRDefault="009346C7" w:rsidP="00356E08">
            <w:pPr>
              <w:rPr>
                <w:rFonts w:ascii="Times New Roman" w:hAnsi="Times New Roman" w:cs="Times New Roman"/>
                <w:b/>
                <w:sz w:val="20"/>
                <w:szCs w:val="20"/>
              </w:rPr>
            </w:pPr>
            <w:r w:rsidRPr="00786988">
              <w:rPr>
                <w:rFonts w:ascii="Times New Roman" w:hAnsi="Times New Roman" w:cs="Times New Roman"/>
                <w:b/>
                <w:sz w:val="20"/>
                <w:szCs w:val="20"/>
              </w:rPr>
              <w:lastRenderedPageBreak/>
              <w:t>Ņemts vērā</w:t>
            </w:r>
          </w:p>
          <w:p w14:paraId="25F17631" w14:textId="5E7469CA" w:rsidR="00A74F0B" w:rsidRPr="00786988" w:rsidRDefault="00A74F0B" w:rsidP="00A74F0B">
            <w:pPr>
              <w:jc w:val="both"/>
              <w:rPr>
                <w:rFonts w:ascii="Times New Roman" w:hAnsi="Times New Roman" w:cs="Times New Roman"/>
                <w:sz w:val="20"/>
                <w:szCs w:val="20"/>
              </w:rPr>
            </w:pPr>
            <w:r w:rsidRPr="00786988">
              <w:rPr>
                <w:rFonts w:ascii="Times New Roman" w:hAnsi="Times New Roman" w:cs="Times New Roman"/>
                <w:sz w:val="20"/>
                <w:szCs w:val="20"/>
              </w:rPr>
              <w:t xml:space="preserve">Papildināta Pamatnostādņu projekta 2.pielikuma 11.sadaļas situācijas analīze, izaicinājumu uzskaitījums, kā arī precizēts Pamatnostādņu projekta </w:t>
            </w:r>
            <w:r w:rsidR="00BE0339" w:rsidRPr="00786988">
              <w:rPr>
                <w:rFonts w:ascii="Times New Roman" w:hAnsi="Times New Roman" w:cs="Times New Roman"/>
                <w:sz w:val="20"/>
                <w:szCs w:val="20"/>
              </w:rPr>
              <w:t>3.rīcības virziena 2.3.uzdevums.</w:t>
            </w:r>
          </w:p>
        </w:tc>
      </w:tr>
      <w:tr w:rsidR="00356E08" w:rsidRPr="00786988" w14:paraId="5857205B" w14:textId="77777777" w:rsidTr="007F35E7">
        <w:tc>
          <w:tcPr>
            <w:tcW w:w="3126" w:type="dxa"/>
          </w:tcPr>
          <w:p w14:paraId="51610936" w14:textId="12AB3E1A" w:rsidR="00566A76" w:rsidRPr="00786988" w:rsidRDefault="00566A76" w:rsidP="00356E08">
            <w:pPr>
              <w:rPr>
                <w:rFonts w:ascii="Times New Roman" w:hAnsi="Times New Roman" w:cs="Times New Roman"/>
                <w:sz w:val="20"/>
                <w:szCs w:val="20"/>
              </w:rPr>
            </w:pPr>
            <w:r w:rsidRPr="00786988">
              <w:rPr>
                <w:rFonts w:ascii="Times New Roman" w:hAnsi="Times New Roman" w:cs="Times New Roman"/>
                <w:sz w:val="20"/>
                <w:szCs w:val="20"/>
              </w:rPr>
              <w:t>293.</w:t>
            </w:r>
          </w:p>
          <w:p w14:paraId="073BB1DC" w14:textId="77777777" w:rsidR="00356E08" w:rsidRPr="00786988" w:rsidRDefault="00356E08" w:rsidP="00356E08">
            <w:pPr>
              <w:rPr>
                <w:rFonts w:ascii="Times New Roman" w:hAnsi="Times New Roman" w:cs="Times New Roman"/>
                <w:sz w:val="20"/>
                <w:szCs w:val="20"/>
              </w:rPr>
            </w:pPr>
            <w:r w:rsidRPr="00786988">
              <w:rPr>
                <w:rFonts w:ascii="Times New Roman" w:hAnsi="Times New Roman" w:cs="Times New Roman"/>
                <w:sz w:val="20"/>
                <w:szCs w:val="20"/>
              </w:rPr>
              <w:t>2.pielikums, 12.1.sadaļa</w:t>
            </w:r>
          </w:p>
        </w:tc>
        <w:tc>
          <w:tcPr>
            <w:tcW w:w="6752" w:type="dxa"/>
          </w:tcPr>
          <w:p w14:paraId="1823024A" w14:textId="77777777" w:rsidR="00356E08" w:rsidRPr="00786988" w:rsidRDefault="00356E08" w:rsidP="00356E08">
            <w:pPr>
              <w:jc w:val="center"/>
              <w:rPr>
                <w:rFonts w:ascii="Times New Roman" w:hAnsi="Times New Roman" w:cs="Times New Roman"/>
                <w:b/>
                <w:sz w:val="20"/>
                <w:szCs w:val="20"/>
              </w:rPr>
            </w:pPr>
            <w:r w:rsidRPr="00786988">
              <w:rPr>
                <w:rFonts w:ascii="Times New Roman" w:hAnsi="Times New Roman" w:cs="Times New Roman"/>
                <w:b/>
                <w:sz w:val="20"/>
                <w:szCs w:val="20"/>
              </w:rPr>
              <w:t>KM</w:t>
            </w:r>
          </w:p>
          <w:p w14:paraId="121BA1A9" w14:textId="77777777" w:rsidR="00356E08" w:rsidRPr="00786988" w:rsidRDefault="00356E08" w:rsidP="00356E08">
            <w:pPr>
              <w:jc w:val="both"/>
              <w:rPr>
                <w:rFonts w:ascii="Times New Roman" w:hAnsi="Times New Roman" w:cs="Times New Roman"/>
                <w:sz w:val="20"/>
                <w:szCs w:val="20"/>
              </w:rPr>
            </w:pPr>
            <w:r w:rsidRPr="00786988">
              <w:rPr>
                <w:rFonts w:ascii="Times New Roman" w:hAnsi="Times New Roman" w:cs="Times New Roman"/>
                <w:sz w:val="20"/>
                <w:szCs w:val="20"/>
              </w:rPr>
              <w:t xml:space="preserve">Lūdzam skaidrot Projekta 2.pielikuma 12.1.apakšnodaļā „Uz pierādījumiem balstītas politikas veidošana” ietverto norādi, ka: „[..] par tādām specifiskām grupām kā </w:t>
            </w:r>
            <w:proofErr w:type="spellStart"/>
            <w:r w:rsidRPr="00786988">
              <w:rPr>
                <w:rFonts w:ascii="Times New Roman" w:hAnsi="Times New Roman" w:cs="Times New Roman"/>
                <w:sz w:val="20"/>
                <w:szCs w:val="20"/>
              </w:rPr>
              <w:t>romi</w:t>
            </w:r>
            <w:proofErr w:type="spellEnd"/>
            <w:r w:rsidRPr="00786988">
              <w:rPr>
                <w:rFonts w:ascii="Times New Roman" w:hAnsi="Times New Roman" w:cs="Times New Roman"/>
                <w:sz w:val="20"/>
                <w:szCs w:val="20"/>
              </w:rPr>
              <w:t xml:space="preserve">, no ieslodzījuma vietām atbrīvotās personas, personas ar nepietiekošām, zemām vai darba tirgum neatbilstošām prasmēm u.c. informācija nemaz netiek analizēta”. Norādām, ka par Latvijas </w:t>
            </w:r>
            <w:proofErr w:type="spellStart"/>
            <w:r w:rsidRPr="00786988">
              <w:rPr>
                <w:rFonts w:ascii="Times New Roman" w:hAnsi="Times New Roman" w:cs="Times New Roman"/>
                <w:sz w:val="20"/>
                <w:szCs w:val="20"/>
              </w:rPr>
              <w:t>romu</w:t>
            </w:r>
            <w:proofErr w:type="spellEnd"/>
            <w:r w:rsidRPr="00786988">
              <w:rPr>
                <w:rFonts w:ascii="Times New Roman" w:hAnsi="Times New Roman" w:cs="Times New Roman"/>
                <w:sz w:val="20"/>
                <w:szCs w:val="20"/>
              </w:rPr>
              <w:t xml:space="preserve"> stāvokli ir pieejami dati gan izglītības, gan nodarbinātības jomā. Piemēram, 2015.gadā ir veikts apjomīgs pētījums „Romi Latvijā”, kurā ir apkopoti dati par Latvijas </w:t>
            </w:r>
            <w:proofErr w:type="spellStart"/>
            <w:r w:rsidRPr="00786988">
              <w:rPr>
                <w:rFonts w:ascii="Times New Roman" w:hAnsi="Times New Roman" w:cs="Times New Roman"/>
                <w:sz w:val="20"/>
                <w:szCs w:val="20"/>
              </w:rPr>
              <w:t>romu</w:t>
            </w:r>
            <w:proofErr w:type="spellEnd"/>
            <w:r w:rsidRPr="00786988">
              <w:rPr>
                <w:rFonts w:ascii="Times New Roman" w:hAnsi="Times New Roman" w:cs="Times New Roman"/>
                <w:sz w:val="20"/>
                <w:szCs w:val="20"/>
              </w:rPr>
              <w:t xml:space="preserve"> stāvokli izglītības, nodarbinātības, veselības un mājokļu jomā. ES Eirobarometra pētījumos par diskrimināciju ES, </w:t>
            </w:r>
            <w:proofErr w:type="spellStart"/>
            <w:r w:rsidRPr="00786988">
              <w:rPr>
                <w:rFonts w:ascii="Times New Roman" w:hAnsi="Times New Roman" w:cs="Times New Roman"/>
                <w:sz w:val="20"/>
                <w:szCs w:val="20"/>
              </w:rPr>
              <w:t>romi</w:t>
            </w:r>
            <w:proofErr w:type="spellEnd"/>
            <w:r w:rsidRPr="00786988">
              <w:rPr>
                <w:rFonts w:ascii="Times New Roman" w:hAnsi="Times New Roman" w:cs="Times New Roman"/>
                <w:sz w:val="20"/>
                <w:szCs w:val="20"/>
              </w:rPr>
              <w:t xml:space="preserve"> ir viena no sabiedrības grupām, kas cieš no diskriminācijas un aizspriedumos balstītas attieksmes darba tirgū. Visi pieejamie dati liecina, ka </w:t>
            </w:r>
            <w:proofErr w:type="spellStart"/>
            <w:r w:rsidRPr="00786988">
              <w:rPr>
                <w:rFonts w:ascii="Times New Roman" w:hAnsi="Times New Roman" w:cs="Times New Roman"/>
                <w:sz w:val="20"/>
                <w:szCs w:val="20"/>
              </w:rPr>
              <w:t>romi</w:t>
            </w:r>
            <w:proofErr w:type="spellEnd"/>
            <w:r w:rsidRPr="00786988">
              <w:rPr>
                <w:rFonts w:ascii="Times New Roman" w:hAnsi="Times New Roman" w:cs="Times New Roman"/>
                <w:sz w:val="20"/>
                <w:szCs w:val="20"/>
              </w:rPr>
              <w:t xml:space="preserve"> ir pakļauti sociālajam riskam, turklāt to iemesli ir saistīti gan ar izglītības līmeņa trūkumu, gan ar ilgstošo bezdarbnieku statusu, gan ar augstu nabadzības līmeni, gan ar sabiedrības aizspriedumiem pret </w:t>
            </w:r>
            <w:proofErr w:type="spellStart"/>
            <w:r w:rsidRPr="00786988">
              <w:rPr>
                <w:rFonts w:ascii="Times New Roman" w:hAnsi="Times New Roman" w:cs="Times New Roman"/>
                <w:sz w:val="20"/>
                <w:szCs w:val="20"/>
              </w:rPr>
              <w:t>romiem</w:t>
            </w:r>
            <w:proofErr w:type="spellEnd"/>
            <w:r w:rsidRPr="00786988">
              <w:rPr>
                <w:rFonts w:ascii="Times New Roman" w:hAnsi="Times New Roman" w:cs="Times New Roman"/>
                <w:sz w:val="20"/>
                <w:szCs w:val="20"/>
              </w:rPr>
              <w:t>.</w:t>
            </w:r>
          </w:p>
        </w:tc>
        <w:tc>
          <w:tcPr>
            <w:tcW w:w="4495" w:type="dxa"/>
          </w:tcPr>
          <w:p w14:paraId="4B550C02" w14:textId="69BC8AEB" w:rsidR="00356E08" w:rsidRPr="00786988" w:rsidRDefault="009346C7" w:rsidP="00356E08">
            <w:pPr>
              <w:rPr>
                <w:rFonts w:ascii="Times New Roman" w:hAnsi="Times New Roman" w:cs="Times New Roman"/>
                <w:b/>
                <w:sz w:val="20"/>
                <w:szCs w:val="20"/>
              </w:rPr>
            </w:pPr>
            <w:r w:rsidRPr="00786988">
              <w:rPr>
                <w:rFonts w:ascii="Times New Roman" w:hAnsi="Times New Roman" w:cs="Times New Roman"/>
                <w:b/>
                <w:sz w:val="20"/>
                <w:szCs w:val="20"/>
              </w:rPr>
              <w:t>Nav ņemts vērā</w:t>
            </w:r>
          </w:p>
          <w:p w14:paraId="49157C87" w14:textId="7CBCD97E" w:rsidR="00C54AD8" w:rsidRPr="00786988" w:rsidRDefault="00C54AD8" w:rsidP="00C54AD8">
            <w:pPr>
              <w:jc w:val="both"/>
              <w:rPr>
                <w:rFonts w:ascii="Times New Roman" w:hAnsi="Times New Roman" w:cs="Times New Roman"/>
                <w:sz w:val="20"/>
                <w:szCs w:val="20"/>
              </w:rPr>
            </w:pPr>
            <w:r w:rsidRPr="00786988">
              <w:rPr>
                <w:rFonts w:ascii="Times New Roman" w:hAnsi="Times New Roman" w:cs="Times New Roman"/>
                <w:sz w:val="20"/>
                <w:szCs w:val="20"/>
              </w:rPr>
              <w:t>Kā norādīts 12.1.sadaļā, šis apgalvojums attiecas uz tām mērķa grupām, kuru situācijas raksturojumu nav iespējams iegūt no EU-SILC apsekojuma. Informāciju par nabadzības un sociālās atstumtības riska rādītājiem nav iespējams iegūt no administratīvo reģistru datiem, bet tie ir būtiski sociālās politikas un citu nozaru politiku plānošanā.</w:t>
            </w:r>
          </w:p>
        </w:tc>
      </w:tr>
      <w:tr w:rsidR="00356E08" w:rsidRPr="00786988" w14:paraId="62FE69C1" w14:textId="77777777" w:rsidTr="007F35E7">
        <w:tc>
          <w:tcPr>
            <w:tcW w:w="3126" w:type="dxa"/>
          </w:tcPr>
          <w:p w14:paraId="4E7A2AFC" w14:textId="3FCFE096" w:rsidR="00566A76" w:rsidRPr="00786988" w:rsidRDefault="00566A76" w:rsidP="00356E08">
            <w:pPr>
              <w:rPr>
                <w:rFonts w:ascii="Times New Roman" w:hAnsi="Times New Roman" w:cs="Times New Roman"/>
                <w:sz w:val="20"/>
                <w:szCs w:val="20"/>
              </w:rPr>
            </w:pPr>
            <w:r w:rsidRPr="00786988">
              <w:rPr>
                <w:rFonts w:ascii="Times New Roman" w:hAnsi="Times New Roman" w:cs="Times New Roman"/>
                <w:sz w:val="20"/>
                <w:szCs w:val="20"/>
              </w:rPr>
              <w:t>294.</w:t>
            </w:r>
          </w:p>
          <w:p w14:paraId="218130AE" w14:textId="77777777" w:rsidR="00356E08" w:rsidRPr="00786988" w:rsidRDefault="00356E08" w:rsidP="00356E08">
            <w:pPr>
              <w:rPr>
                <w:rFonts w:ascii="Times New Roman" w:hAnsi="Times New Roman" w:cs="Times New Roman"/>
                <w:sz w:val="20"/>
                <w:szCs w:val="20"/>
              </w:rPr>
            </w:pPr>
            <w:r w:rsidRPr="00786988">
              <w:rPr>
                <w:rFonts w:ascii="Times New Roman" w:hAnsi="Times New Roman" w:cs="Times New Roman"/>
                <w:sz w:val="20"/>
                <w:szCs w:val="20"/>
              </w:rPr>
              <w:t>2.pielikums, 12.2.1.sadaļa</w:t>
            </w:r>
          </w:p>
        </w:tc>
        <w:tc>
          <w:tcPr>
            <w:tcW w:w="6752" w:type="dxa"/>
          </w:tcPr>
          <w:p w14:paraId="74355315" w14:textId="77777777" w:rsidR="00356E08" w:rsidRPr="00786988" w:rsidRDefault="00356E08" w:rsidP="00356E08">
            <w:pPr>
              <w:jc w:val="center"/>
              <w:rPr>
                <w:rFonts w:ascii="Times New Roman" w:hAnsi="Times New Roman" w:cs="Times New Roman"/>
                <w:b/>
                <w:sz w:val="20"/>
                <w:szCs w:val="20"/>
              </w:rPr>
            </w:pPr>
            <w:r w:rsidRPr="00786988">
              <w:rPr>
                <w:rFonts w:ascii="Times New Roman" w:hAnsi="Times New Roman" w:cs="Times New Roman"/>
                <w:b/>
                <w:sz w:val="20"/>
                <w:szCs w:val="20"/>
              </w:rPr>
              <w:t>PKC</w:t>
            </w:r>
          </w:p>
          <w:p w14:paraId="3CC13E98" w14:textId="77777777" w:rsidR="00356E08" w:rsidRPr="00786988" w:rsidRDefault="00356E08" w:rsidP="00356E08">
            <w:pPr>
              <w:jc w:val="both"/>
              <w:rPr>
                <w:rFonts w:ascii="Times New Roman" w:hAnsi="Times New Roman" w:cs="Times New Roman"/>
                <w:sz w:val="20"/>
                <w:szCs w:val="20"/>
              </w:rPr>
            </w:pPr>
            <w:r w:rsidRPr="00786988">
              <w:rPr>
                <w:rFonts w:ascii="Times New Roman" w:hAnsi="Times New Roman" w:cs="Times New Roman"/>
                <w:color w:val="212121"/>
                <w:sz w:val="20"/>
                <w:szCs w:val="20"/>
                <w:shd w:val="clear" w:color="auto" w:fill="FFFFFF"/>
              </w:rPr>
              <w:t>Ņemot vērā to, ka viens no pieciem NAP2027 makro mērķiem ir [39] Vienlīdzīgas iespējas, aicinām 2. pielikuma sadaļu 12.2.1.pamatnostādņu vienlīdzīgu iespēju principu definīciju paplašināt, iekļaujot zemāk tekstā iekļauto formulējumu “kā arī citām pazīmēm”.</w:t>
            </w:r>
          </w:p>
        </w:tc>
        <w:tc>
          <w:tcPr>
            <w:tcW w:w="4495" w:type="dxa"/>
          </w:tcPr>
          <w:p w14:paraId="65BDEA30" w14:textId="139F5539" w:rsidR="00356E08" w:rsidRPr="00786988" w:rsidRDefault="009346C7" w:rsidP="00356E08">
            <w:pPr>
              <w:rPr>
                <w:rFonts w:ascii="Times New Roman" w:hAnsi="Times New Roman" w:cs="Times New Roman"/>
                <w:b/>
                <w:sz w:val="20"/>
                <w:szCs w:val="20"/>
              </w:rPr>
            </w:pPr>
            <w:r w:rsidRPr="00786988">
              <w:rPr>
                <w:rFonts w:ascii="Times New Roman" w:hAnsi="Times New Roman" w:cs="Times New Roman"/>
                <w:b/>
                <w:sz w:val="20"/>
                <w:szCs w:val="20"/>
              </w:rPr>
              <w:t>Ņemts vērā</w:t>
            </w:r>
          </w:p>
          <w:p w14:paraId="5C8B31B2" w14:textId="200198F1" w:rsidR="00C54AD8" w:rsidRPr="00786988" w:rsidRDefault="00C54AD8" w:rsidP="00C54AD8">
            <w:pPr>
              <w:jc w:val="both"/>
              <w:rPr>
                <w:rFonts w:ascii="Times New Roman" w:hAnsi="Times New Roman" w:cs="Times New Roman"/>
                <w:sz w:val="20"/>
                <w:szCs w:val="20"/>
              </w:rPr>
            </w:pPr>
            <w:r w:rsidRPr="00786988">
              <w:rPr>
                <w:rFonts w:ascii="Times New Roman" w:hAnsi="Times New Roman" w:cs="Times New Roman"/>
                <w:sz w:val="20"/>
                <w:szCs w:val="20"/>
              </w:rPr>
              <w:t>Precizēts 12.2.1.sadaļas nosaukums, lai precīzāk raksturotu LM kompetences jomas, kas tiek analizētas šajā sadaļā.</w:t>
            </w:r>
          </w:p>
        </w:tc>
      </w:tr>
      <w:tr w:rsidR="00356E08" w:rsidRPr="00786988" w14:paraId="49739EA5" w14:textId="77777777" w:rsidTr="00A546AD">
        <w:tc>
          <w:tcPr>
            <w:tcW w:w="3126" w:type="dxa"/>
            <w:tcBorders>
              <w:bottom w:val="single" w:sz="4" w:space="0" w:color="auto"/>
            </w:tcBorders>
          </w:tcPr>
          <w:p w14:paraId="24E7A892" w14:textId="663AA6DA" w:rsidR="00566A76" w:rsidRPr="00786988" w:rsidRDefault="00566A76" w:rsidP="00356E08">
            <w:pPr>
              <w:rPr>
                <w:rFonts w:ascii="Times New Roman" w:hAnsi="Times New Roman" w:cs="Times New Roman"/>
                <w:sz w:val="20"/>
                <w:szCs w:val="20"/>
              </w:rPr>
            </w:pPr>
            <w:r w:rsidRPr="00786988">
              <w:rPr>
                <w:rFonts w:ascii="Times New Roman" w:hAnsi="Times New Roman" w:cs="Times New Roman"/>
                <w:sz w:val="20"/>
                <w:szCs w:val="20"/>
              </w:rPr>
              <w:t>295.</w:t>
            </w:r>
          </w:p>
          <w:p w14:paraId="552C0720" w14:textId="77777777" w:rsidR="00356E08" w:rsidRPr="00786988" w:rsidRDefault="00356E08" w:rsidP="00356E08">
            <w:pPr>
              <w:rPr>
                <w:rFonts w:ascii="Times New Roman" w:hAnsi="Times New Roman" w:cs="Times New Roman"/>
                <w:sz w:val="20"/>
                <w:szCs w:val="20"/>
              </w:rPr>
            </w:pPr>
            <w:r w:rsidRPr="00786988">
              <w:rPr>
                <w:rFonts w:ascii="Times New Roman" w:hAnsi="Times New Roman" w:cs="Times New Roman"/>
                <w:sz w:val="20"/>
                <w:szCs w:val="20"/>
              </w:rPr>
              <w:t>2.pielikums, 12.6.sadaļa</w:t>
            </w:r>
          </w:p>
        </w:tc>
        <w:tc>
          <w:tcPr>
            <w:tcW w:w="6752" w:type="dxa"/>
            <w:tcBorders>
              <w:bottom w:val="single" w:sz="4" w:space="0" w:color="auto"/>
            </w:tcBorders>
          </w:tcPr>
          <w:p w14:paraId="151A33B0" w14:textId="77777777" w:rsidR="00356E08" w:rsidRPr="00786988" w:rsidRDefault="00356E08" w:rsidP="00356E08">
            <w:pPr>
              <w:jc w:val="center"/>
              <w:rPr>
                <w:rFonts w:ascii="Times New Roman" w:hAnsi="Times New Roman" w:cs="Times New Roman"/>
                <w:b/>
                <w:sz w:val="20"/>
                <w:szCs w:val="20"/>
              </w:rPr>
            </w:pPr>
            <w:r w:rsidRPr="00786988">
              <w:rPr>
                <w:rFonts w:ascii="Times New Roman" w:hAnsi="Times New Roman" w:cs="Times New Roman"/>
                <w:b/>
                <w:sz w:val="20"/>
                <w:szCs w:val="20"/>
              </w:rPr>
              <w:t>LSA</w:t>
            </w:r>
          </w:p>
          <w:p w14:paraId="293DB158" w14:textId="77777777" w:rsidR="00356E08" w:rsidRPr="00786988" w:rsidRDefault="00356E08" w:rsidP="00356E08">
            <w:pPr>
              <w:jc w:val="both"/>
              <w:rPr>
                <w:rFonts w:ascii="Times New Roman" w:hAnsi="Times New Roman" w:cs="Times New Roman"/>
                <w:b/>
                <w:sz w:val="20"/>
                <w:szCs w:val="20"/>
              </w:rPr>
            </w:pPr>
            <w:r w:rsidRPr="00786988">
              <w:rPr>
                <w:rFonts w:ascii="Times New Roman" w:hAnsi="Times New Roman" w:cs="Times New Roman"/>
                <w:color w:val="000000"/>
                <w:sz w:val="20"/>
                <w:szCs w:val="20"/>
                <w:lang w:eastAsia="lv-LV" w:bidi="lv-LV"/>
              </w:rPr>
              <w:t>Es nepretendēju būt eksperts SOPA, bet no prakses-sadaļā Horizontālie jautājumi, runājot par IT sistēmām, manuprāt tiek nepamatoti akcentētas SOPA nepilnības, kā pamats LM sistēmu attīstīšanai. Sociālā sistēma un pašvaldības neskatoties uz iespējamām nepilnībām lieto un lietos SOPA, bet LM ieguldītie resursi alternatīvas sistēmas radīšanā, būs izšķērdēti publiskie līdzekļi. Manuprāt, svarīgāk būtu panākt visu izmantojamo sistēmu integritāti. Vispārinājums par IT sistēmu pārziņu nevēlēšanos sadarboties ar valsts sistēmām (172.Ipp.) ir manuprāt stipri pārspīlēts. Kā Aprūpes Plānošanas Sistēmas veidotājs - ar šo apliecinu interesi sadarboties. Vispirms jau izstāstot par Aprūpes plānošanas sistēmu, tās funkcionalitāti par sarunas laiku un formātu ir jāvienojas atsevišķi</w:t>
            </w:r>
          </w:p>
        </w:tc>
        <w:tc>
          <w:tcPr>
            <w:tcW w:w="4495" w:type="dxa"/>
            <w:tcBorders>
              <w:bottom w:val="single" w:sz="4" w:space="0" w:color="auto"/>
            </w:tcBorders>
          </w:tcPr>
          <w:p w14:paraId="68F20C58" w14:textId="59CF5479" w:rsidR="00BE0339" w:rsidRPr="00786988" w:rsidRDefault="00BE0339" w:rsidP="00356E08">
            <w:pPr>
              <w:rPr>
                <w:rFonts w:ascii="Times New Roman" w:hAnsi="Times New Roman" w:cs="Times New Roman"/>
                <w:b/>
                <w:sz w:val="20"/>
                <w:szCs w:val="20"/>
              </w:rPr>
            </w:pPr>
            <w:r w:rsidRPr="00786988">
              <w:rPr>
                <w:rFonts w:ascii="Times New Roman" w:hAnsi="Times New Roman" w:cs="Times New Roman"/>
                <w:b/>
                <w:sz w:val="20"/>
                <w:szCs w:val="20"/>
              </w:rPr>
              <w:t>Nav ņemts vērā</w:t>
            </w:r>
          </w:p>
          <w:p w14:paraId="3EC93E9B" w14:textId="28547D37" w:rsidR="00356E08" w:rsidRPr="00786988" w:rsidRDefault="00BE0339" w:rsidP="00BE0339">
            <w:pPr>
              <w:jc w:val="both"/>
              <w:rPr>
                <w:rFonts w:ascii="Times New Roman" w:hAnsi="Times New Roman" w:cs="Times New Roman"/>
                <w:sz w:val="20"/>
                <w:szCs w:val="20"/>
              </w:rPr>
            </w:pPr>
            <w:r w:rsidRPr="00786988">
              <w:rPr>
                <w:rFonts w:ascii="Times New Roman" w:hAnsi="Times New Roman" w:cs="Times New Roman"/>
                <w:sz w:val="20"/>
                <w:szCs w:val="20"/>
              </w:rPr>
              <w:t xml:space="preserve">LM neakcentē SOPA nepilnības kā cēloni LM sistēmu nespējai sadarboties. SIA ZZ </w:t>
            </w:r>
            <w:proofErr w:type="spellStart"/>
            <w:r w:rsidRPr="00786988">
              <w:rPr>
                <w:rFonts w:ascii="Times New Roman" w:hAnsi="Times New Roman" w:cs="Times New Roman"/>
                <w:sz w:val="20"/>
                <w:szCs w:val="20"/>
              </w:rPr>
              <w:t>Dats</w:t>
            </w:r>
            <w:proofErr w:type="spellEnd"/>
            <w:r w:rsidRPr="00786988">
              <w:rPr>
                <w:rFonts w:ascii="Times New Roman" w:hAnsi="Times New Roman" w:cs="Times New Roman"/>
                <w:sz w:val="20"/>
                <w:szCs w:val="20"/>
              </w:rPr>
              <w:t xml:space="preserve"> arī ir LM sadarbības partneris datu apmaiņas risinājuma “SOPA-SPOLIS” izstrādē un ieviešanā. Uzsvars komentāros par SOPA tiek likts uz to, ka šī datu apmaiņa ir izstrādāta 2015.gadā, atbilstoši tā laika tehniskām iespējām un pieejamiem resursiem. Šobrīd ir noteikta virzība uz atvērtā koda tehnoloģijām, uz modulāru arhitektūru, uz </w:t>
            </w:r>
            <w:proofErr w:type="spellStart"/>
            <w:r w:rsidRPr="00786988">
              <w:rPr>
                <w:rFonts w:ascii="Times New Roman" w:hAnsi="Times New Roman" w:cs="Times New Roman"/>
                <w:sz w:val="20"/>
                <w:szCs w:val="20"/>
              </w:rPr>
              <w:t>webiska</w:t>
            </w:r>
            <w:proofErr w:type="spellEnd"/>
            <w:r w:rsidRPr="00786988">
              <w:rPr>
                <w:rFonts w:ascii="Times New Roman" w:hAnsi="Times New Roman" w:cs="Times New Roman"/>
                <w:sz w:val="20"/>
                <w:szCs w:val="20"/>
              </w:rPr>
              <w:t xml:space="preserve"> formāta risinājumiem, uz ko jāpāriet plānoti un pārdomāti, t.i.,  jācenšas veidot jaunas sistēmas jau ar šādu pieeju, bet vecās paaudzes sistēmas – pakāpeniski pārveidojot un pielāgojot valsts IS </w:t>
            </w:r>
            <w:proofErr w:type="spellStart"/>
            <w:r w:rsidRPr="00786988">
              <w:rPr>
                <w:rFonts w:ascii="Times New Roman" w:hAnsi="Times New Roman" w:cs="Times New Roman"/>
                <w:sz w:val="20"/>
                <w:szCs w:val="20"/>
              </w:rPr>
              <w:t>mērķarhitektūrai</w:t>
            </w:r>
            <w:proofErr w:type="spellEnd"/>
            <w:r w:rsidRPr="00786988">
              <w:rPr>
                <w:rFonts w:ascii="Times New Roman" w:hAnsi="Times New Roman" w:cs="Times New Roman"/>
                <w:sz w:val="20"/>
                <w:szCs w:val="20"/>
              </w:rPr>
              <w:t xml:space="preserve">. SOPA un SPOLIS ir paredzēts atjaunināt ne tikai vizuāli, bet arī tehniski dziļākā slānī veidojot vieglākus risinājumus, lai, mainoties normatīvajam regulējumam, nebūtu valstij un pašvaldībām jāinvestē dubultā apjomā abu </w:t>
            </w:r>
            <w:r w:rsidRPr="00786988">
              <w:rPr>
                <w:rFonts w:ascii="Times New Roman" w:hAnsi="Times New Roman" w:cs="Times New Roman"/>
                <w:sz w:val="20"/>
                <w:szCs w:val="20"/>
              </w:rPr>
              <w:lastRenderedPageBreak/>
              <w:t>sistēmu izmaiņās. Atsaucoties uz komentāru par Aprūpes Plānošanas sistēmu, tiek jau šobrīd uzsāktas pārrunas par e-aprūpes funkcionalitātes līdzībām un pašvaldību vajadzībām.</w:t>
            </w:r>
          </w:p>
        </w:tc>
      </w:tr>
      <w:tr w:rsidR="00356E08" w:rsidRPr="00786988" w14:paraId="38D10C9E" w14:textId="77777777" w:rsidTr="00A546AD">
        <w:tc>
          <w:tcPr>
            <w:tcW w:w="3126" w:type="dxa"/>
            <w:shd w:val="pct12" w:color="auto" w:fill="auto"/>
          </w:tcPr>
          <w:p w14:paraId="66C1A8CD" w14:textId="77777777" w:rsidR="00356E08" w:rsidRPr="00786988" w:rsidRDefault="00356E08" w:rsidP="00356E08">
            <w:pPr>
              <w:rPr>
                <w:rFonts w:ascii="Times New Roman" w:hAnsi="Times New Roman" w:cs="Times New Roman"/>
                <w:sz w:val="20"/>
                <w:szCs w:val="20"/>
              </w:rPr>
            </w:pPr>
          </w:p>
        </w:tc>
        <w:tc>
          <w:tcPr>
            <w:tcW w:w="6752" w:type="dxa"/>
            <w:shd w:val="pct12" w:color="auto" w:fill="auto"/>
          </w:tcPr>
          <w:p w14:paraId="2E75AA1F" w14:textId="77777777" w:rsidR="00356E08" w:rsidRPr="00786988" w:rsidRDefault="00356E08" w:rsidP="00356E08">
            <w:pPr>
              <w:rPr>
                <w:rFonts w:ascii="Times New Roman" w:hAnsi="Times New Roman" w:cs="Times New Roman"/>
                <w:sz w:val="20"/>
                <w:szCs w:val="20"/>
              </w:rPr>
            </w:pPr>
          </w:p>
        </w:tc>
        <w:tc>
          <w:tcPr>
            <w:tcW w:w="4495" w:type="dxa"/>
            <w:shd w:val="pct12" w:color="auto" w:fill="auto"/>
          </w:tcPr>
          <w:p w14:paraId="730C4572" w14:textId="77777777" w:rsidR="00356E08" w:rsidRPr="00786988" w:rsidRDefault="00356E08" w:rsidP="00356E08">
            <w:pPr>
              <w:rPr>
                <w:rFonts w:ascii="Times New Roman" w:hAnsi="Times New Roman" w:cs="Times New Roman"/>
                <w:sz w:val="20"/>
                <w:szCs w:val="20"/>
              </w:rPr>
            </w:pPr>
          </w:p>
        </w:tc>
      </w:tr>
      <w:tr w:rsidR="00356E08" w:rsidRPr="00786988" w14:paraId="4A200CBE" w14:textId="77777777" w:rsidTr="007F35E7">
        <w:tc>
          <w:tcPr>
            <w:tcW w:w="3126" w:type="dxa"/>
          </w:tcPr>
          <w:p w14:paraId="731FF3C6" w14:textId="2BD7F96D" w:rsidR="00566A76" w:rsidRPr="00786988" w:rsidRDefault="00566A76" w:rsidP="00356E08">
            <w:pPr>
              <w:rPr>
                <w:rFonts w:ascii="Times New Roman" w:hAnsi="Times New Roman" w:cs="Times New Roman"/>
                <w:sz w:val="20"/>
                <w:szCs w:val="20"/>
              </w:rPr>
            </w:pPr>
            <w:r w:rsidRPr="00786988">
              <w:rPr>
                <w:rFonts w:ascii="Times New Roman" w:hAnsi="Times New Roman" w:cs="Times New Roman"/>
                <w:sz w:val="20"/>
                <w:szCs w:val="20"/>
              </w:rPr>
              <w:t>296.</w:t>
            </w:r>
          </w:p>
          <w:p w14:paraId="46DDD9F2" w14:textId="77777777" w:rsidR="00356E08" w:rsidRPr="00786988" w:rsidRDefault="00356E08" w:rsidP="00356E08">
            <w:pPr>
              <w:rPr>
                <w:rFonts w:ascii="Times New Roman" w:hAnsi="Times New Roman" w:cs="Times New Roman"/>
                <w:sz w:val="20"/>
                <w:szCs w:val="20"/>
              </w:rPr>
            </w:pPr>
            <w:r w:rsidRPr="00786988">
              <w:rPr>
                <w:rFonts w:ascii="Times New Roman" w:hAnsi="Times New Roman" w:cs="Times New Roman"/>
                <w:sz w:val="20"/>
                <w:szCs w:val="20"/>
              </w:rPr>
              <w:t>3.pielikums</w:t>
            </w:r>
          </w:p>
        </w:tc>
        <w:tc>
          <w:tcPr>
            <w:tcW w:w="6752" w:type="dxa"/>
          </w:tcPr>
          <w:p w14:paraId="47FEFCDE" w14:textId="77777777" w:rsidR="00356E08" w:rsidRPr="00786988" w:rsidRDefault="00356E08" w:rsidP="00356E08">
            <w:pPr>
              <w:jc w:val="center"/>
              <w:rPr>
                <w:rFonts w:ascii="Times New Roman" w:hAnsi="Times New Roman" w:cs="Times New Roman"/>
                <w:b/>
                <w:sz w:val="20"/>
                <w:szCs w:val="20"/>
              </w:rPr>
            </w:pPr>
            <w:r w:rsidRPr="00786988">
              <w:rPr>
                <w:rFonts w:ascii="Times New Roman" w:hAnsi="Times New Roman" w:cs="Times New Roman"/>
                <w:b/>
                <w:sz w:val="20"/>
                <w:szCs w:val="20"/>
              </w:rPr>
              <w:t>FM</w:t>
            </w:r>
          </w:p>
          <w:p w14:paraId="1C37B654" w14:textId="77777777" w:rsidR="00356E08" w:rsidRPr="00786988" w:rsidRDefault="00356E08" w:rsidP="00356E08">
            <w:pPr>
              <w:jc w:val="both"/>
              <w:rPr>
                <w:rFonts w:ascii="Times New Roman" w:hAnsi="Times New Roman" w:cs="Times New Roman"/>
                <w:sz w:val="20"/>
                <w:szCs w:val="20"/>
              </w:rPr>
            </w:pPr>
            <w:r w:rsidRPr="00786988">
              <w:rPr>
                <w:rFonts w:ascii="Times New Roman" w:hAnsi="Times New Roman" w:cs="Times New Roman"/>
                <w:sz w:val="20"/>
                <w:szCs w:val="20"/>
              </w:rPr>
              <w:t>Jāprecizē dati par finansējumu, tā izlietojumu un saņēmējiem (4., 5., 8., 9., 15., 17.tabula)</w:t>
            </w:r>
          </w:p>
        </w:tc>
        <w:tc>
          <w:tcPr>
            <w:tcW w:w="4495" w:type="dxa"/>
          </w:tcPr>
          <w:p w14:paraId="205A7AA7" w14:textId="63CDD6DD" w:rsidR="00356E08" w:rsidRPr="00786988" w:rsidRDefault="009346C7" w:rsidP="00356E08">
            <w:pPr>
              <w:rPr>
                <w:rFonts w:ascii="Times New Roman" w:hAnsi="Times New Roman" w:cs="Times New Roman"/>
                <w:b/>
                <w:sz w:val="20"/>
                <w:szCs w:val="20"/>
              </w:rPr>
            </w:pPr>
            <w:r w:rsidRPr="00786988">
              <w:rPr>
                <w:rFonts w:ascii="Times New Roman" w:hAnsi="Times New Roman" w:cs="Times New Roman"/>
                <w:b/>
                <w:sz w:val="20"/>
                <w:szCs w:val="20"/>
              </w:rPr>
              <w:t>Ņemts vērā</w:t>
            </w:r>
          </w:p>
        </w:tc>
      </w:tr>
      <w:tr w:rsidR="00356E08" w:rsidRPr="00786988" w14:paraId="6F4A7682" w14:textId="77777777" w:rsidTr="007F35E7">
        <w:tc>
          <w:tcPr>
            <w:tcW w:w="3126" w:type="dxa"/>
          </w:tcPr>
          <w:p w14:paraId="1788A63D" w14:textId="705E2B41" w:rsidR="00566A76" w:rsidRPr="00786988" w:rsidRDefault="00566A76" w:rsidP="00356E08">
            <w:pPr>
              <w:rPr>
                <w:rFonts w:ascii="Times New Roman" w:hAnsi="Times New Roman" w:cs="Times New Roman"/>
                <w:sz w:val="20"/>
                <w:szCs w:val="20"/>
              </w:rPr>
            </w:pPr>
            <w:r w:rsidRPr="00786988">
              <w:rPr>
                <w:rFonts w:ascii="Times New Roman" w:hAnsi="Times New Roman" w:cs="Times New Roman"/>
                <w:sz w:val="20"/>
                <w:szCs w:val="20"/>
              </w:rPr>
              <w:t>297.</w:t>
            </w:r>
          </w:p>
          <w:p w14:paraId="4A95B814" w14:textId="77777777" w:rsidR="00356E08" w:rsidRPr="00786988" w:rsidRDefault="00356E08" w:rsidP="00356E08">
            <w:pPr>
              <w:rPr>
                <w:rFonts w:ascii="Times New Roman" w:hAnsi="Times New Roman" w:cs="Times New Roman"/>
                <w:sz w:val="20"/>
                <w:szCs w:val="20"/>
              </w:rPr>
            </w:pPr>
            <w:r w:rsidRPr="00786988">
              <w:rPr>
                <w:rFonts w:ascii="Times New Roman" w:hAnsi="Times New Roman" w:cs="Times New Roman"/>
                <w:sz w:val="20"/>
                <w:szCs w:val="20"/>
              </w:rPr>
              <w:t>3.pielikums, 10.tabula</w:t>
            </w:r>
          </w:p>
        </w:tc>
        <w:tc>
          <w:tcPr>
            <w:tcW w:w="6752" w:type="dxa"/>
          </w:tcPr>
          <w:p w14:paraId="6CC3B60C" w14:textId="72BCDC9B" w:rsidR="00356E08" w:rsidRPr="00786988" w:rsidRDefault="00356E08" w:rsidP="00356E08">
            <w:pPr>
              <w:jc w:val="center"/>
              <w:rPr>
                <w:rFonts w:ascii="Times New Roman" w:hAnsi="Times New Roman" w:cs="Times New Roman"/>
                <w:b/>
                <w:sz w:val="20"/>
                <w:szCs w:val="20"/>
              </w:rPr>
            </w:pPr>
            <w:r w:rsidRPr="00786988">
              <w:rPr>
                <w:rFonts w:ascii="Times New Roman" w:hAnsi="Times New Roman" w:cs="Times New Roman"/>
                <w:b/>
                <w:sz w:val="20"/>
                <w:szCs w:val="20"/>
              </w:rPr>
              <w:t xml:space="preserve">Latvijas </w:t>
            </w:r>
            <w:r w:rsidR="005B13A3">
              <w:rPr>
                <w:rFonts w:ascii="Times New Roman" w:hAnsi="Times New Roman" w:cs="Times New Roman"/>
                <w:b/>
                <w:sz w:val="20"/>
                <w:szCs w:val="20"/>
              </w:rPr>
              <w:t>s</w:t>
            </w:r>
            <w:r w:rsidRPr="00786988">
              <w:rPr>
                <w:rFonts w:ascii="Times New Roman" w:hAnsi="Times New Roman" w:cs="Times New Roman"/>
                <w:b/>
                <w:sz w:val="20"/>
                <w:szCs w:val="20"/>
              </w:rPr>
              <w:t>ociālo darbinieku biedrība</w:t>
            </w:r>
          </w:p>
          <w:p w14:paraId="2B2BE1F2" w14:textId="77777777" w:rsidR="00356E08" w:rsidRPr="00786988" w:rsidRDefault="00356E08" w:rsidP="00356E08">
            <w:pPr>
              <w:jc w:val="both"/>
              <w:rPr>
                <w:rFonts w:ascii="Times New Roman" w:hAnsi="Times New Roman" w:cs="Times New Roman"/>
                <w:b/>
                <w:sz w:val="20"/>
                <w:szCs w:val="20"/>
              </w:rPr>
            </w:pPr>
            <w:r w:rsidRPr="00786988">
              <w:rPr>
                <w:rFonts w:ascii="Times New Roman" w:hAnsi="Times New Roman" w:cs="Times New Roman"/>
                <w:sz w:val="20"/>
                <w:szCs w:val="20"/>
              </w:rPr>
              <w:t>Jāsaskaņo ar LM darba grupas par sociālo pakalpojumu grozu rezultātiem.</w:t>
            </w:r>
          </w:p>
        </w:tc>
        <w:tc>
          <w:tcPr>
            <w:tcW w:w="4495" w:type="dxa"/>
          </w:tcPr>
          <w:p w14:paraId="4D87D6DB" w14:textId="2D6623EF" w:rsidR="00DD63F2" w:rsidRPr="00786988" w:rsidRDefault="00BE0339" w:rsidP="00356E08">
            <w:pPr>
              <w:rPr>
                <w:rFonts w:ascii="Times New Roman" w:hAnsi="Times New Roman" w:cs="Times New Roman"/>
                <w:sz w:val="20"/>
                <w:szCs w:val="20"/>
              </w:rPr>
            </w:pPr>
            <w:r w:rsidRPr="00786988">
              <w:rPr>
                <w:rFonts w:ascii="Times New Roman" w:hAnsi="Times New Roman" w:cs="Times New Roman"/>
                <w:b/>
                <w:sz w:val="20"/>
                <w:szCs w:val="20"/>
              </w:rPr>
              <w:t>Ņemts vērā</w:t>
            </w:r>
          </w:p>
        </w:tc>
      </w:tr>
      <w:tr w:rsidR="00356E08" w:rsidRPr="00786988" w14:paraId="4C3ACF9A" w14:textId="77777777" w:rsidTr="007F35E7">
        <w:tc>
          <w:tcPr>
            <w:tcW w:w="3126" w:type="dxa"/>
          </w:tcPr>
          <w:p w14:paraId="67AE462F" w14:textId="23C776BB" w:rsidR="00566A76" w:rsidRPr="00786988" w:rsidRDefault="00566A76" w:rsidP="00356E08">
            <w:pPr>
              <w:rPr>
                <w:rFonts w:ascii="Times New Roman" w:hAnsi="Times New Roman" w:cs="Times New Roman"/>
                <w:sz w:val="20"/>
                <w:szCs w:val="20"/>
              </w:rPr>
            </w:pPr>
            <w:r w:rsidRPr="00786988">
              <w:rPr>
                <w:rFonts w:ascii="Times New Roman" w:hAnsi="Times New Roman" w:cs="Times New Roman"/>
                <w:sz w:val="20"/>
                <w:szCs w:val="20"/>
              </w:rPr>
              <w:t>298.</w:t>
            </w:r>
          </w:p>
          <w:p w14:paraId="16B14919" w14:textId="77777777" w:rsidR="00356E08" w:rsidRPr="00786988" w:rsidRDefault="00356E08" w:rsidP="00356E08">
            <w:pPr>
              <w:rPr>
                <w:rFonts w:ascii="Times New Roman" w:hAnsi="Times New Roman" w:cs="Times New Roman"/>
                <w:sz w:val="20"/>
                <w:szCs w:val="20"/>
              </w:rPr>
            </w:pPr>
            <w:r w:rsidRPr="00786988">
              <w:rPr>
                <w:rFonts w:ascii="Times New Roman" w:hAnsi="Times New Roman" w:cs="Times New Roman"/>
                <w:sz w:val="20"/>
                <w:szCs w:val="20"/>
              </w:rPr>
              <w:t>3.pielikums, 10.tabula</w:t>
            </w:r>
          </w:p>
        </w:tc>
        <w:tc>
          <w:tcPr>
            <w:tcW w:w="6752" w:type="dxa"/>
          </w:tcPr>
          <w:p w14:paraId="2A4DFEE7" w14:textId="7CEB6BC1" w:rsidR="00356E08" w:rsidRPr="00786988" w:rsidRDefault="00356E08" w:rsidP="00356E08">
            <w:pPr>
              <w:jc w:val="center"/>
              <w:rPr>
                <w:rFonts w:ascii="Times New Roman" w:hAnsi="Times New Roman" w:cs="Times New Roman"/>
                <w:b/>
                <w:sz w:val="20"/>
                <w:szCs w:val="20"/>
              </w:rPr>
            </w:pPr>
            <w:r w:rsidRPr="00786988">
              <w:rPr>
                <w:rFonts w:ascii="Times New Roman" w:hAnsi="Times New Roman" w:cs="Times New Roman"/>
                <w:b/>
                <w:sz w:val="20"/>
                <w:szCs w:val="20"/>
              </w:rPr>
              <w:t xml:space="preserve">Latvijas </w:t>
            </w:r>
            <w:r w:rsidR="005B13A3">
              <w:rPr>
                <w:rFonts w:ascii="Times New Roman" w:hAnsi="Times New Roman" w:cs="Times New Roman"/>
                <w:b/>
                <w:sz w:val="20"/>
                <w:szCs w:val="20"/>
              </w:rPr>
              <w:t>s</w:t>
            </w:r>
            <w:r w:rsidRPr="00786988">
              <w:rPr>
                <w:rFonts w:ascii="Times New Roman" w:hAnsi="Times New Roman" w:cs="Times New Roman"/>
                <w:b/>
                <w:sz w:val="20"/>
                <w:szCs w:val="20"/>
              </w:rPr>
              <w:t>ociālo darbinieku biedrība</w:t>
            </w:r>
          </w:p>
          <w:p w14:paraId="0D38ADF3" w14:textId="77777777" w:rsidR="00356E08" w:rsidRPr="00786988" w:rsidRDefault="00356E08" w:rsidP="00356E08">
            <w:pPr>
              <w:pStyle w:val="CommentText"/>
              <w:jc w:val="both"/>
              <w:rPr>
                <w:rFonts w:ascii="Times New Roman" w:hAnsi="Times New Roman"/>
              </w:rPr>
            </w:pPr>
            <w:r w:rsidRPr="00786988">
              <w:rPr>
                <w:rFonts w:ascii="Times New Roman" w:hAnsi="Times New Roman"/>
              </w:rPr>
              <w:t xml:space="preserve">Pusceļa mājas pakalpojuma saturā dominē sociālās rehabilitācijas mērķis, bet aprūpes vajadzībām, ja tādas klientiem ir, ir sekundāra nozīme. Pusceļa mājas pakalpojuma mērķis ir sagatavot personu ar GRT pēc iespējas patstāvīgākai dzīvei. </w:t>
            </w:r>
          </w:p>
          <w:p w14:paraId="5276086F" w14:textId="77777777" w:rsidR="00356E08" w:rsidRPr="00786988" w:rsidRDefault="00356E08" w:rsidP="00356E08">
            <w:pPr>
              <w:pStyle w:val="CommentText"/>
              <w:jc w:val="both"/>
              <w:rPr>
                <w:rFonts w:ascii="Times New Roman" w:hAnsi="Times New Roman"/>
              </w:rPr>
            </w:pPr>
            <w:r w:rsidRPr="00786988">
              <w:rPr>
                <w:rFonts w:ascii="Times New Roman" w:hAnsi="Times New Roman"/>
              </w:rPr>
              <w:t>Arī SPSPL 1.panta 27.punkta redakcija norāda uz pusceļa māju kā pakalpojumu ar sociālās rehabilitācijas mērķi:</w:t>
            </w:r>
          </w:p>
          <w:p w14:paraId="152E7D44" w14:textId="77777777" w:rsidR="00356E08" w:rsidRPr="00786988" w:rsidRDefault="00356E08" w:rsidP="00356E08">
            <w:pPr>
              <w:pStyle w:val="CommentText"/>
              <w:jc w:val="both"/>
              <w:rPr>
                <w:rFonts w:ascii="Times New Roman" w:hAnsi="Times New Roman"/>
                <w:shd w:val="clear" w:color="auto" w:fill="FFFFFF"/>
              </w:rPr>
            </w:pPr>
            <w:r w:rsidRPr="00786988">
              <w:rPr>
                <w:rFonts w:ascii="Times New Roman" w:hAnsi="Times New Roman"/>
                <w:shd w:val="clear" w:color="auto" w:fill="FFFFFF"/>
              </w:rPr>
              <w:t>27) </w:t>
            </w:r>
            <w:r w:rsidRPr="00786988">
              <w:rPr>
                <w:rFonts w:ascii="Times New Roman" w:hAnsi="Times New Roman"/>
                <w:b/>
                <w:bCs/>
                <w:shd w:val="clear" w:color="auto" w:fill="FFFFFF"/>
              </w:rPr>
              <w:t>pusceļa māja</w:t>
            </w:r>
            <w:r w:rsidRPr="00786988">
              <w:rPr>
                <w:rFonts w:ascii="Times New Roman" w:hAnsi="Times New Roman"/>
                <w:shd w:val="clear" w:color="auto" w:fill="FFFFFF"/>
              </w:rPr>
              <w:t> — sociālās rehabilitācijas institūcija vai ilgstošas sociālās aprūpes un sociālās rehabilitācijas institūcijas struktūrvienība, kurā personām ar funkcionāliem traucējumiem nodrošina sociālo rehabilitāciju, patstāvīgai dzīvei nepieciešamo pašaprūpes iemaņu un dzīves prasmju apgūšanu vai nostiprināšanu.</w:t>
            </w:r>
          </w:p>
          <w:p w14:paraId="3388659B" w14:textId="77777777" w:rsidR="00356E08" w:rsidRPr="00786988" w:rsidRDefault="00356E08" w:rsidP="00356E08">
            <w:pPr>
              <w:pStyle w:val="CommentText"/>
              <w:jc w:val="both"/>
              <w:rPr>
                <w:rFonts w:ascii="Times New Roman" w:hAnsi="Times New Roman"/>
                <w:shd w:val="clear" w:color="auto" w:fill="FFFFFF"/>
              </w:rPr>
            </w:pPr>
          </w:p>
          <w:p w14:paraId="12AEC53A" w14:textId="77777777" w:rsidR="00356E08" w:rsidRPr="00786988" w:rsidRDefault="00356E08" w:rsidP="00356E08">
            <w:pPr>
              <w:jc w:val="both"/>
              <w:rPr>
                <w:rFonts w:ascii="Times New Roman" w:hAnsi="Times New Roman" w:cs="Times New Roman"/>
                <w:b/>
                <w:sz w:val="20"/>
                <w:szCs w:val="20"/>
              </w:rPr>
            </w:pPr>
            <w:r w:rsidRPr="00786988">
              <w:rPr>
                <w:rFonts w:ascii="Times New Roman" w:hAnsi="Times New Roman" w:cs="Times New Roman"/>
                <w:b/>
                <w:bCs/>
                <w:sz w:val="20"/>
                <w:szCs w:val="20"/>
                <w:u w:val="single"/>
                <w:shd w:val="clear" w:color="auto" w:fill="FFFFFF"/>
              </w:rPr>
              <w:t>Priekšlikums</w:t>
            </w:r>
            <w:r w:rsidRPr="00786988">
              <w:rPr>
                <w:rFonts w:ascii="Times New Roman" w:hAnsi="Times New Roman" w:cs="Times New Roman"/>
                <w:sz w:val="20"/>
                <w:szCs w:val="20"/>
                <w:shd w:val="clear" w:color="auto" w:fill="FFFFFF"/>
              </w:rPr>
              <w:t>: pārcelt rindu Pusceļa mājas pakalpojums no Sociālās aprūpes pakalpojumi uz Sociālās rehabilitācijas pakalpojumi.</w:t>
            </w:r>
          </w:p>
        </w:tc>
        <w:tc>
          <w:tcPr>
            <w:tcW w:w="4495" w:type="dxa"/>
          </w:tcPr>
          <w:p w14:paraId="55D0F459" w14:textId="651817DF" w:rsidR="00356E08" w:rsidRPr="00786988" w:rsidRDefault="00BE0339" w:rsidP="00356E08">
            <w:pPr>
              <w:rPr>
                <w:rFonts w:ascii="Times New Roman" w:hAnsi="Times New Roman" w:cs="Times New Roman"/>
                <w:sz w:val="20"/>
                <w:szCs w:val="20"/>
              </w:rPr>
            </w:pPr>
            <w:r w:rsidRPr="00786988">
              <w:rPr>
                <w:rFonts w:ascii="Times New Roman" w:hAnsi="Times New Roman" w:cs="Times New Roman"/>
                <w:b/>
                <w:sz w:val="20"/>
                <w:szCs w:val="20"/>
              </w:rPr>
              <w:t>Ņemts vērā</w:t>
            </w:r>
          </w:p>
        </w:tc>
      </w:tr>
      <w:tr w:rsidR="00356E08" w:rsidRPr="00786988" w14:paraId="452CCBFC" w14:textId="77777777" w:rsidTr="00A546AD">
        <w:tc>
          <w:tcPr>
            <w:tcW w:w="3126" w:type="dxa"/>
            <w:tcBorders>
              <w:bottom w:val="single" w:sz="4" w:space="0" w:color="auto"/>
            </w:tcBorders>
          </w:tcPr>
          <w:p w14:paraId="3622AEDD" w14:textId="6B9B2056" w:rsidR="00566A76" w:rsidRPr="00786988" w:rsidRDefault="00566A76" w:rsidP="00356E08">
            <w:pPr>
              <w:rPr>
                <w:rFonts w:ascii="Times New Roman" w:hAnsi="Times New Roman" w:cs="Times New Roman"/>
                <w:sz w:val="20"/>
                <w:szCs w:val="20"/>
              </w:rPr>
            </w:pPr>
            <w:r w:rsidRPr="00786988">
              <w:rPr>
                <w:rFonts w:ascii="Times New Roman" w:hAnsi="Times New Roman" w:cs="Times New Roman"/>
                <w:sz w:val="20"/>
                <w:szCs w:val="20"/>
              </w:rPr>
              <w:t>299.</w:t>
            </w:r>
          </w:p>
          <w:p w14:paraId="073B158D" w14:textId="77777777" w:rsidR="00356E08" w:rsidRPr="00786988" w:rsidRDefault="00356E08" w:rsidP="00356E08">
            <w:pPr>
              <w:rPr>
                <w:rFonts w:ascii="Times New Roman" w:hAnsi="Times New Roman" w:cs="Times New Roman"/>
                <w:sz w:val="20"/>
                <w:szCs w:val="20"/>
              </w:rPr>
            </w:pPr>
            <w:r w:rsidRPr="00786988">
              <w:rPr>
                <w:rFonts w:ascii="Times New Roman" w:hAnsi="Times New Roman" w:cs="Times New Roman"/>
                <w:sz w:val="20"/>
                <w:szCs w:val="20"/>
              </w:rPr>
              <w:t>3.pielikums, 10.tabula</w:t>
            </w:r>
          </w:p>
        </w:tc>
        <w:tc>
          <w:tcPr>
            <w:tcW w:w="6752" w:type="dxa"/>
            <w:tcBorders>
              <w:bottom w:val="single" w:sz="4" w:space="0" w:color="auto"/>
            </w:tcBorders>
          </w:tcPr>
          <w:p w14:paraId="00B66418" w14:textId="77777777" w:rsidR="00356E08" w:rsidRPr="00786988" w:rsidRDefault="00356E08" w:rsidP="00356E08">
            <w:pPr>
              <w:jc w:val="center"/>
              <w:rPr>
                <w:rFonts w:ascii="Times New Roman" w:hAnsi="Times New Roman" w:cs="Times New Roman"/>
                <w:b/>
                <w:bCs/>
                <w:sz w:val="20"/>
                <w:szCs w:val="20"/>
              </w:rPr>
            </w:pPr>
            <w:r w:rsidRPr="00786988">
              <w:rPr>
                <w:rFonts w:ascii="Times New Roman" w:hAnsi="Times New Roman" w:cs="Times New Roman"/>
                <w:b/>
                <w:bCs/>
                <w:sz w:val="20"/>
                <w:szCs w:val="20"/>
              </w:rPr>
              <w:t>Latvijas Lielo pilsētu asociācija</w:t>
            </w:r>
          </w:p>
          <w:p w14:paraId="702AA417" w14:textId="77777777" w:rsidR="00356E08" w:rsidRPr="00786988" w:rsidRDefault="00356E08" w:rsidP="00356E08">
            <w:pPr>
              <w:jc w:val="both"/>
              <w:rPr>
                <w:rFonts w:ascii="Times New Roman" w:hAnsi="Times New Roman" w:cs="Times New Roman"/>
                <w:b/>
                <w:sz w:val="20"/>
                <w:szCs w:val="20"/>
              </w:rPr>
            </w:pPr>
            <w:r w:rsidRPr="00786988">
              <w:rPr>
                <w:rFonts w:ascii="Times New Roman" w:hAnsi="Times New Roman" w:cs="Times New Roman"/>
                <w:bCs/>
                <w:sz w:val="20"/>
                <w:szCs w:val="20"/>
              </w:rPr>
              <w:t xml:space="preserve">Pamatnostādņu 3. pielikuma </w:t>
            </w:r>
            <w:r w:rsidRPr="00786988">
              <w:rPr>
                <w:rFonts w:ascii="Times New Roman" w:hAnsi="Times New Roman" w:cs="Times New Roman"/>
                <w:sz w:val="20"/>
                <w:szCs w:val="20"/>
              </w:rPr>
              <w:t>10. tabulas “Sociālo pakalpojumu iedalījums un raksturojums” sociālo pakalpojumu iedalījums neatbilst LM sociālo  pakalpojumu groza izstrādes darba grupas rezultātu. Lūdzam saskaņot un labot.</w:t>
            </w:r>
          </w:p>
        </w:tc>
        <w:tc>
          <w:tcPr>
            <w:tcW w:w="4495" w:type="dxa"/>
            <w:tcBorders>
              <w:bottom w:val="single" w:sz="4" w:space="0" w:color="auto"/>
            </w:tcBorders>
          </w:tcPr>
          <w:p w14:paraId="2EE5E91D" w14:textId="2A3BC8E1" w:rsidR="00DD63F2" w:rsidRPr="00786988" w:rsidRDefault="00BE0339" w:rsidP="00356E08">
            <w:pPr>
              <w:rPr>
                <w:rFonts w:ascii="Times New Roman" w:hAnsi="Times New Roman" w:cs="Times New Roman"/>
                <w:sz w:val="20"/>
                <w:szCs w:val="20"/>
              </w:rPr>
            </w:pPr>
            <w:r w:rsidRPr="00786988">
              <w:rPr>
                <w:rFonts w:ascii="Times New Roman" w:hAnsi="Times New Roman" w:cs="Times New Roman"/>
                <w:b/>
                <w:sz w:val="20"/>
                <w:szCs w:val="20"/>
              </w:rPr>
              <w:t>Ņemts vērā</w:t>
            </w:r>
          </w:p>
        </w:tc>
      </w:tr>
      <w:tr w:rsidR="00356E08" w:rsidRPr="00786988" w14:paraId="5117E3FC" w14:textId="77777777" w:rsidTr="00A546AD">
        <w:tc>
          <w:tcPr>
            <w:tcW w:w="3126" w:type="dxa"/>
            <w:shd w:val="pct12" w:color="auto" w:fill="auto"/>
          </w:tcPr>
          <w:p w14:paraId="629A6334" w14:textId="77777777" w:rsidR="00356E08" w:rsidRPr="00786988" w:rsidRDefault="00356E08" w:rsidP="00356E08">
            <w:pPr>
              <w:rPr>
                <w:rFonts w:ascii="Times New Roman" w:hAnsi="Times New Roman" w:cs="Times New Roman"/>
                <w:sz w:val="20"/>
                <w:szCs w:val="20"/>
              </w:rPr>
            </w:pPr>
          </w:p>
        </w:tc>
        <w:tc>
          <w:tcPr>
            <w:tcW w:w="6752" w:type="dxa"/>
            <w:shd w:val="pct12" w:color="auto" w:fill="auto"/>
          </w:tcPr>
          <w:p w14:paraId="57DCA7DE" w14:textId="77777777" w:rsidR="00356E08" w:rsidRPr="00786988" w:rsidRDefault="00356E08" w:rsidP="00356E08">
            <w:pPr>
              <w:jc w:val="center"/>
              <w:rPr>
                <w:rFonts w:ascii="Times New Roman" w:hAnsi="Times New Roman" w:cs="Times New Roman"/>
                <w:b/>
                <w:sz w:val="20"/>
                <w:szCs w:val="20"/>
              </w:rPr>
            </w:pPr>
          </w:p>
        </w:tc>
        <w:tc>
          <w:tcPr>
            <w:tcW w:w="4495" w:type="dxa"/>
            <w:shd w:val="pct12" w:color="auto" w:fill="auto"/>
          </w:tcPr>
          <w:p w14:paraId="4720D1A8" w14:textId="77777777" w:rsidR="00356E08" w:rsidRPr="00786988" w:rsidRDefault="00356E08" w:rsidP="00356E08">
            <w:pPr>
              <w:rPr>
                <w:rFonts w:ascii="Times New Roman" w:hAnsi="Times New Roman" w:cs="Times New Roman"/>
                <w:sz w:val="20"/>
                <w:szCs w:val="20"/>
              </w:rPr>
            </w:pPr>
          </w:p>
        </w:tc>
      </w:tr>
      <w:tr w:rsidR="00356E08" w:rsidRPr="00786988" w14:paraId="73831649" w14:textId="77777777" w:rsidTr="007F35E7">
        <w:tc>
          <w:tcPr>
            <w:tcW w:w="3126" w:type="dxa"/>
          </w:tcPr>
          <w:p w14:paraId="39346B18" w14:textId="2AFD4845" w:rsidR="00566A76" w:rsidRPr="00786988" w:rsidRDefault="00566A76" w:rsidP="00356E08">
            <w:pPr>
              <w:rPr>
                <w:rFonts w:ascii="Times New Roman" w:hAnsi="Times New Roman" w:cs="Times New Roman"/>
                <w:sz w:val="20"/>
                <w:szCs w:val="20"/>
              </w:rPr>
            </w:pPr>
            <w:r w:rsidRPr="00786988">
              <w:rPr>
                <w:rFonts w:ascii="Times New Roman" w:hAnsi="Times New Roman" w:cs="Times New Roman"/>
                <w:sz w:val="20"/>
                <w:szCs w:val="20"/>
              </w:rPr>
              <w:t>300.</w:t>
            </w:r>
          </w:p>
          <w:p w14:paraId="1C921F1A" w14:textId="77777777" w:rsidR="00356E08" w:rsidRPr="00786988" w:rsidRDefault="00356E08" w:rsidP="00356E08">
            <w:pPr>
              <w:rPr>
                <w:rFonts w:ascii="Times New Roman" w:hAnsi="Times New Roman" w:cs="Times New Roman"/>
                <w:sz w:val="20"/>
                <w:szCs w:val="20"/>
              </w:rPr>
            </w:pPr>
            <w:r w:rsidRPr="00786988">
              <w:rPr>
                <w:rFonts w:ascii="Times New Roman" w:hAnsi="Times New Roman" w:cs="Times New Roman"/>
                <w:sz w:val="20"/>
                <w:szCs w:val="20"/>
              </w:rPr>
              <w:t>4.pielikums</w:t>
            </w:r>
          </w:p>
        </w:tc>
        <w:tc>
          <w:tcPr>
            <w:tcW w:w="6752" w:type="dxa"/>
          </w:tcPr>
          <w:p w14:paraId="2CBFF925" w14:textId="77777777" w:rsidR="00356E08" w:rsidRPr="00786988" w:rsidRDefault="00356E08" w:rsidP="00356E08">
            <w:pPr>
              <w:jc w:val="center"/>
              <w:rPr>
                <w:rFonts w:ascii="Times New Roman" w:hAnsi="Times New Roman" w:cs="Times New Roman"/>
                <w:b/>
                <w:sz w:val="20"/>
                <w:szCs w:val="20"/>
              </w:rPr>
            </w:pPr>
            <w:r w:rsidRPr="00786988">
              <w:rPr>
                <w:rFonts w:ascii="Times New Roman" w:hAnsi="Times New Roman" w:cs="Times New Roman"/>
                <w:b/>
                <w:sz w:val="20"/>
                <w:szCs w:val="20"/>
              </w:rPr>
              <w:t>FM</w:t>
            </w:r>
          </w:p>
          <w:p w14:paraId="5BC5CBF8" w14:textId="77777777" w:rsidR="00356E08" w:rsidRPr="00786988" w:rsidRDefault="00356E08" w:rsidP="00356E08">
            <w:pPr>
              <w:jc w:val="both"/>
              <w:rPr>
                <w:rFonts w:ascii="Times New Roman" w:hAnsi="Times New Roman" w:cs="Times New Roman"/>
                <w:sz w:val="20"/>
                <w:szCs w:val="20"/>
              </w:rPr>
            </w:pPr>
            <w:r w:rsidRPr="00786988">
              <w:rPr>
                <w:rFonts w:ascii="Times New Roman" w:hAnsi="Times New Roman" w:cs="Times New Roman"/>
                <w:sz w:val="20"/>
                <w:szCs w:val="20"/>
              </w:rPr>
              <w:t>Jāprecizē dati par apmēriem</w:t>
            </w:r>
          </w:p>
        </w:tc>
        <w:tc>
          <w:tcPr>
            <w:tcW w:w="4495" w:type="dxa"/>
          </w:tcPr>
          <w:p w14:paraId="4E2EC687" w14:textId="5271CDAD" w:rsidR="00356E08" w:rsidRPr="00786988" w:rsidRDefault="009346C7" w:rsidP="009346C7">
            <w:pPr>
              <w:rPr>
                <w:rFonts w:ascii="Times New Roman" w:hAnsi="Times New Roman" w:cs="Times New Roman"/>
                <w:b/>
                <w:sz w:val="20"/>
                <w:szCs w:val="20"/>
              </w:rPr>
            </w:pPr>
            <w:r w:rsidRPr="00786988">
              <w:rPr>
                <w:rFonts w:ascii="Times New Roman" w:hAnsi="Times New Roman" w:cs="Times New Roman"/>
                <w:b/>
                <w:sz w:val="20"/>
                <w:szCs w:val="20"/>
              </w:rPr>
              <w:t>Ņemts vērā</w:t>
            </w:r>
          </w:p>
        </w:tc>
      </w:tr>
    </w:tbl>
    <w:p w14:paraId="06FAE848" w14:textId="77777777" w:rsidR="00DF7E50" w:rsidRPr="00786988" w:rsidRDefault="00DF7E50" w:rsidP="00086E9B">
      <w:pPr>
        <w:spacing w:after="0" w:line="240" w:lineRule="auto"/>
        <w:rPr>
          <w:rFonts w:ascii="Times New Roman" w:hAnsi="Times New Roman" w:cs="Times New Roman"/>
          <w:sz w:val="20"/>
          <w:szCs w:val="20"/>
        </w:rPr>
      </w:pPr>
    </w:p>
    <w:p w14:paraId="62ADCC13" w14:textId="77777777" w:rsidR="00EE30AF" w:rsidRPr="00786988" w:rsidRDefault="00EE30AF" w:rsidP="00AA0D25">
      <w:pPr>
        <w:spacing w:after="0" w:line="240" w:lineRule="auto"/>
        <w:rPr>
          <w:rFonts w:ascii="Times New Roman" w:hAnsi="Times New Roman" w:cs="Times New Roman"/>
          <w:sz w:val="20"/>
          <w:szCs w:val="20"/>
        </w:rPr>
      </w:pPr>
    </w:p>
    <w:sectPr w:rsidR="00EE30AF" w:rsidRPr="00786988" w:rsidSect="00DF7E50">
      <w:pgSz w:w="16838" w:h="11906" w:orient="landscape"/>
      <w:pgMar w:top="993" w:right="1440" w:bottom="180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0B4E78" w14:textId="77777777" w:rsidR="00C439A6" w:rsidRDefault="00C439A6" w:rsidP="00141381">
      <w:pPr>
        <w:spacing w:after="0" w:line="240" w:lineRule="auto"/>
      </w:pPr>
      <w:r>
        <w:separator/>
      </w:r>
    </w:p>
  </w:endnote>
  <w:endnote w:type="continuationSeparator" w:id="0">
    <w:p w14:paraId="024E1409" w14:textId="77777777" w:rsidR="00C439A6" w:rsidRDefault="00C439A6" w:rsidP="00141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1CEF46" w14:textId="77777777" w:rsidR="00C439A6" w:rsidRDefault="00C439A6" w:rsidP="00141381">
      <w:pPr>
        <w:spacing w:after="0" w:line="240" w:lineRule="auto"/>
      </w:pPr>
      <w:r>
        <w:separator/>
      </w:r>
    </w:p>
  </w:footnote>
  <w:footnote w:type="continuationSeparator" w:id="0">
    <w:p w14:paraId="46F3DBBD" w14:textId="77777777" w:rsidR="00C439A6" w:rsidRDefault="00C439A6" w:rsidP="00141381">
      <w:pPr>
        <w:spacing w:after="0" w:line="240" w:lineRule="auto"/>
      </w:pPr>
      <w:r>
        <w:continuationSeparator/>
      </w:r>
    </w:p>
  </w:footnote>
  <w:footnote w:id="1">
    <w:p w14:paraId="32CB8FF8" w14:textId="77777777" w:rsidR="00C439A6" w:rsidRPr="00B92CA0" w:rsidRDefault="00C439A6" w:rsidP="00141381">
      <w:pPr>
        <w:pStyle w:val="FootnoteText"/>
        <w:rPr>
          <w:rFonts w:ascii="Times New Roman" w:hAnsi="Times New Roman"/>
        </w:rPr>
      </w:pPr>
      <w:r w:rsidRPr="00B92CA0">
        <w:rPr>
          <w:rStyle w:val="FootnoteReference"/>
          <w:rFonts w:ascii="Times New Roman" w:hAnsi="Times New Roman"/>
        </w:rPr>
        <w:footnoteRef/>
      </w:r>
      <w:r w:rsidRPr="00B92CA0">
        <w:rPr>
          <w:rFonts w:ascii="Times New Roman" w:hAnsi="Times New Roman"/>
        </w:rPr>
        <w:t xml:space="preserve"> Šeit un turpmāk norādīta Esošās situācijas raksturojuma dokumenta lappuse, kur ir minēts attiecīgās problēmas esamības pamatojums un/ vai nepieciešamās darbības to risināšanai.</w:t>
      </w:r>
    </w:p>
  </w:footnote>
  <w:footnote w:id="2">
    <w:p w14:paraId="465EDB5C" w14:textId="77777777" w:rsidR="00C439A6" w:rsidRPr="0093767E" w:rsidRDefault="00C439A6" w:rsidP="00E26E0E">
      <w:pPr>
        <w:pStyle w:val="FootnoteText"/>
        <w:tabs>
          <w:tab w:val="left" w:pos="504"/>
        </w:tabs>
        <w:spacing w:line="180" w:lineRule="exact"/>
        <w:ind w:left="400" w:firstLine="3"/>
        <w:rPr>
          <w:rFonts w:ascii="Times New Roman" w:hAnsi="Times New Roman"/>
        </w:rPr>
      </w:pPr>
      <w:r>
        <w:rPr>
          <w:color w:val="000000"/>
          <w:vertAlign w:val="superscript"/>
          <w:lang w:eastAsia="lv-LV" w:bidi="lv-LV"/>
        </w:rPr>
        <w:footnoteRef/>
      </w:r>
      <w:r>
        <w:rPr>
          <w:color w:val="000000"/>
          <w:lang w:eastAsia="lv-LV" w:bidi="lv-LV"/>
        </w:rPr>
        <w:tab/>
        <w:t xml:space="preserve">- </w:t>
      </w:r>
      <w:r w:rsidRPr="0093767E">
        <w:rPr>
          <w:rFonts w:ascii="Times New Roman" w:hAnsi="Times New Roman"/>
          <w:color w:val="000000"/>
          <w:lang w:eastAsia="lv-LV" w:bidi="lv-LV"/>
        </w:rPr>
        <w:t>EM, 2020. Ekonomikas ministrija. Informatīvs ziņojums. Par darba tirgus vidēja un ilgtermiņa prognozēm.</w:t>
      </w:r>
    </w:p>
  </w:footnote>
  <w:footnote w:id="3">
    <w:p w14:paraId="40123017" w14:textId="77777777" w:rsidR="00C439A6" w:rsidRDefault="00C439A6" w:rsidP="00D4193C">
      <w:pPr>
        <w:pStyle w:val="FootnoteText"/>
      </w:pPr>
      <w:r>
        <w:rPr>
          <w:rStyle w:val="FootnoteReference"/>
        </w:rPr>
        <w:footnoteRef/>
      </w:r>
      <w:r>
        <w:t xml:space="preserve"> </w:t>
      </w:r>
      <w:hyperlink r:id="rId1" w:history="1">
        <w:r w:rsidRPr="002A144D">
          <w:rPr>
            <w:rStyle w:val="Hyperlink"/>
          </w:rPr>
          <w:t>https://www.nva.gov.lv/lv/projekts/projekts-beglu-un-alternativo-statusu-ieguvuso-personu-integracija-latvijas-darba-tirgu</w:t>
        </w:r>
      </w:hyperlink>
      <w:r>
        <w:t xml:space="preserve"> </w:t>
      </w:r>
    </w:p>
  </w:footnote>
  <w:footnote w:id="4">
    <w:p w14:paraId="14CBA9C4" w14:textId="77777777" w:rsidR="00C439A6" w:rsidRDefault="00C439A6" w:rsidP="00D4193C">
      <w:pPr>
        <w:pStyle w:val="FootnoteText"/>
      </w:pPr>
      <w:r>
        <w:rPr>
          <w:rStyle w:val="FootnoteReference"/>
        </w:rPr>
        <w:footnoteRef/>
      </w:r>
      <w:r>
        <w:t xml:space="preserve"> </w:t>
      </w:r>
      <w:hyperlink r:id="rId2" w:history="1">
        <w:r w:rsidRPr="002A144D">
          <w:rPr>
            <w:rStyle w:val="Hyperlink"/>
          </w:rPr>
          <w:t>http://providus.lv/article_files/3675/original/NIEM-Evaluation-1_LV_design.pdf?1595845732</w:t>
        </w:r>
      </w:hyperlink>
      <w:r>
        <w:t xml:space="preserve"> </w:t>
      </w:r>
    </w:p>
  </w:footnote>
  <w:footnote w:id="5">
    <w:p w14:paraId="643C7BA6" w14:textId="77777777" w:rsidR="00C439A6" w:rsidRDefault="00C439A6" w:rsidP="00D4193C">
      <w:pPr>
        <w:pStyle w:val="FootnoteText"/>
      </w:pPr>
      <w:r>
        <w:rPr>
          <w:rStyle w:val="FootnoteReference"/>
        </w:rPr>
        <w:footnoteRef/>
      </w:r>
      <w:r>
        <w:t xml:space="preserve"> </w:t>
      </w:r>
      <w:hyperlink r:id="rId3" w:history="1">
        <w:r w:rsidRPr="002A144D">
          <w:rPr>
            <w:rStyle w:val="Hyperlink"/>
          </w:rPr>
          <w:t>http://providus.lv/article/migrantu-integracijas-indekss-2020-gada-dati</w:t>
        </w:r>
      </w:hyperlink>
      <w:r>
        <w:t xml:space="preserve"> </w:t>
      </w:r>
    </w:p>
  </w:footnote>
  <w:footnote w:id="6">
    <w:p w14:paraId="7F607906" w14:textId="77777777" w:rsidR="00C439A6" w:rsidRPr="00AB54D1" w:rsidRDefault="00C439A6" w:rsidP="00AB54D1">
      <w:pPr>
        <w:pStyle w:val="FootnoteText"/>
        <w:tabs>
          <w:tab w:val="left" w:pos="504"/>
        </w:tabs>
        <w:ind w:left="400"/>
        <w:rPr>
          <w:rFonts w:ascii="Times New Roman" w:hAnsi="Times New Roman"/>
          <w:sz w:val="18"/>
          <w:szCs w:val="18"/>
        </w:rPr>
      </w:pPr>
      <w:r w:rsidRPr="00AB54D1">
        <w:rPr>
          <w:rFonts w:ascii="Times New Roman" w:hAnsi="Times New Roman"/>
          <w:color w:val="000000"/>
          <w:sz w:val="18"/>
          <w:szCs w:val="18"/>
          <w:vertAlign w:val="superscript"/>
          <w:lang w:eastAsia="lv-LV" w:bidi="lv-LV"/>
        </w:rPr>
        <w:footnoteRef/>
      </w:r>
      <w:r w:rsidRPr="00AB54D1">
        <w:rPr>
          <w:rFonts w:ascii="Times New Roman" w:hAnsi="Times New Roman"/>
          <w:color w:val="000000"/>
          <w:sz w:val="18"/>
          <w:szCs w:val="18"/>
          <w:lang w:eastAsia="lv-LV" w:bidi="lv-LV"/>
        </w:rPr>
        <w:tab/>
        <w:t xml:space="preserve">- </w:t>
      </w:r>
      <w:hyperlink r:id="rId4" w:history="1">
        <w:r w:rsidRPr="00AB54D1">
          <w:rPr>
            <w:rFonts w:ascii="Times New Roman" w:hAnsi="Times New Roman"/>
            <w:sz w:val="18"/>
            <w:szCs w:val="18"/>
          </w:rPr>
          <w:t>https://apps.who.int/gho/data/view.main.HALEXv</w:t>
        </w:r>
      </w:hyperlink>
    </w:p>
  </w:footnote>
  <w:footnote w:id="7">
    <w:p w14:paraId="330FE6B3" w14:textId="77777777" w:rsidR="00C439A6" w:rsidRPr="00AB54D1" w:rsidRDefault="00C439A6" w:rsidP="00AB54D1">
      <w:pPr>
        <w:pStyle w:val="FootnoteText"/>
        <w:tabs>
          <w:tab w:val="left" w:pos="538"/>
        </w:tabs>
        <w:ind w:left="380" w:firstLine="4"/>
        <w:rPr>
          <w:rFonts w:ascii="Times New Roman" w:hAnsi="Times New Roman"/>
          <w:sz w:val="18"/>
          <w:szCs w:val="18"/>
        </w:rPr>
      </w:pPr>
      <w:r w:rsidRPr="00AB54D1">
        <w:rPr>
          <w:rFonts w:ascii="Times New Roman" w:hAnsi="Times New Roman"/>
          <w:color w:val="000000"/>
          <w:sz w:val="18"/>
          <w:szCs w:val="18"/>
          <w:vertAlign w:val="superscript"/>
          <w:lang w:eastAsia="lv-LV" w:bidi="lv-LV"/>
        </w:rPr>
        <w:footnoteRef/>
      </w:r>
      <w:r w:rsidRPr="00AB54D1">
        <w:rPr>
          <w:rFonts w:ascii="Times New Roman" w:hAnsi="Times New Roman"/>
          <w:color w:val="000000"/>
          <w:sz w:val="18"/>
          <w:szCs w:val="18"/>
          <w:lang w:eastAsia="lv-LV" w:bidi="lv-LV"/>
        </w:rPr>
        <w:tab/>
        <w:t>- Fontes, 2020. Ko patiesībā nozīmē elastība darba vide. Ka tas ietekme karjeru sievietēm un vīriešiem.</w:t>
      </w:r>
    </w:p>
    <w:p w14:paraId="04121CE6" w14:textId="77777777" w:rsidR="00C439A6" w:rsidRPr="00AB54D1" w:rsidRDefault="00C439A6" w:rsidP="00AB54D1">
      <w:pPr>
        <w:pStyle w:val="FootnoteText"/>
        <w:ind w:left="680" w:hanging="3"/>
        <w:rPr>
          <w:rFonts w:ascii="Times New Roman" w:hAnsi="Times New Roman"/>
          <w:sz w:val="18"/>
          <w:szCs w:val="18"/>
        </w:rPr>
      </w:pPr>
      <w:r w:rsidRPr="00AB54D1">
        <w:rPr>
          <w:rFonts w:ascii="Times New Roman" w:hAnsi="Times New Roman"/>
          <w:color w:val="000000"/>
          <w:sz w:val="18"/>
          <w:szCs w:val="18"/>
          <w:lang w:eastAsia="lv-LV" w:bidi="lv-LV"/>
        </w:rPr>
        <w:t>Prezentācija no LBAS semināra 2019.gada 1.novembrī</w:t>
      </w:r>
    </w:p>
  </w:footnote>
  <w:footnote w:id="8">
    <w:p w14:paraId="45EB5C0D" w14:textId="77777777" w:rsidR="00C439A6" w:rsidRDefault="00C439A6" w:rsidP="00D71C03">
      <w:pPr>
        <w:pStyle w:val="FootnoteText"/>
        <w:spacing w:line="278" w:lineRule="exact"/>
        <w:ind w:left="380" w:firstLine="4"/>
      </w:pPr>
      <w:r>
        <w:rPr>
          <w:color w:val="000000"/>
          <w:vertAlign w:val="superscript"/>
          <w:lang w:eastAsia="lv-LV" w:bidi="lv-LV"/>
        </w:rPr>
        <w:footnoteRef/>
      </w:r>
      <w:r>
        <w:rPr>
          <w:color w:val="000000"/>
          <w:lang w:eastAsia="lv-LV" w:bidi="lv-LV"/>
        </w:rPr>
        <w:t>-LBAS Vēstis Nr. 174, 2020</w:t>
      </w:r>
    </w:p>
  </w:footnote>
  <w:footnote w:id="9">
    <w:p w14:paraId="713736E9" w14:textId="77777777" w:rsidR="00C439A6" w:rsidRPr="00AB54D1" w:rsidRDefault="00C439A6" w:rsidP="003261F9">
      <w:pPr>
        <w:spacing w:after="0" w:line="240" w:lineRule="auto"/>
        <w:jc w:val="both"/>
        <w:rPr>
          <w:rFonts w:ascii="Times New Roman" w:hAnsi="Times New Roman" w:cs="Times New Roman"/>
          <w:sz w:val="16"/>
          <w:szCs w:val="16"/>
          <w:lang w:eastAsia="lv-LV"/>
        </w:rPr>
      </w:pPr>
      <w:r w:rsidRPr="00AB54D1">
        <w:rPr>
          <w:rStyle w:val="FootnoteReference"/>
          <w:rFonts w:ascii="Times New Roman" w:hAnsi="Times New Roman" w:cs="Times New Roman"/>
          <w:sz w:val="16"/>
          <w:szCs w:val="16"/>
        </w:rPr>
        <w:footnoteRef/>
      </w:r>
      <w:r w:rsidRPr="00AB54D1">
        <w:rPr>
          <w:rFonts w:ascii="Times New Roman" w:hAnsi="Times New Roman" w:cs="Times New Roman"/>
          <w:sz w:val="16"/>
          <w:szCs w:val="16"/>
        </w:rPr>
        <w:t xml:space="preserve"> </w:t>
      </w:r>
      <w:r w:rsidRPr="00AB54D1">
        <w:rPr>
          <w:rFonts w:ascii="Times New Roman" w:hAnsi="Times New Roman" w:cs="Times New Roman"/>
          <w:sz w:val="16"/>
          <w:szCs w:val="16"/>
          <w:lang w:val="x-none"/>
        </w:rPr>
        <w:t>Valsts kontrole,</w:t>
      </w:r>
      <w:r w:rsidRPr="00AB54D1">
        <w:rPr>
          <w:rFonts w:ascii="Times New Roman" w:hAnsi="Times New Roman" w:cs="Times New Roman"/>
          <w:sz w:val="16"/>
          <w:szCs w:val="16"/>
        </w:rPr>
        <w:t xml:space="preserve"> Revīzijas ziņojums “Vai valstī īstenotā sociālās iekļaušanas politika sasniedz tai izvirzītos mērķus nabadzības mazināšanas jomā?”</w:t>
      </w:r>
      <w:r w:rsidRPr="00AB54D1">
        <w:rPr>
          <w:rFonts w:ascii="Times New Roman" w:hAnsi="Times New Roman" w:cs="Times New Roman"/>
          <w:sz w:val="16"/>
          <w:szCs w:val="16"/>
          <w:lang w:val="x-none"/>
        </w:rPr>
        <w:t xml:space="preserve"> (</w:t>
      </w:r>
      <w:r w:rsidRPr="00AB54D1">
        <w:rPr>
          <w:rFonts w:ascii="Times New Roman" w:hAnsi="Times New Roman" w:cs="Times New Roman"/>
          <w:sz w:val="16"/>
          <w:szCs w:val="16"/>
        </w:rPr>
        <w:t>apstiprināts ar Valsts kontroles Trešā revīzijas departamenta 28.04.2020. lēmumu Nr.2.4.1-7/2019; revīzijas publiskošanas datums 14.05.2020.</w:t>
      </w:r>
      <w:r w:rsidRPr="00AB54D1">
        <w:rPr>
          <w:rFonts w:ascii="Times New Roman" w:hAnsi="Times New Roman" w:cs="Times New Roman"/>
          <w:sz w:val="16"/>
          <w:szCs w:val="16"/>
          <w:lang w:val="x-none"/>
        </w:rPr>
        <w:t>)</w:t>
      </w:r>
      <w:r w:rsidRPr="00AB54D1">
        <w:rPr>
          <w:rFonts w:ascii="Times New Roman" w:hAnsi="Times New Roman" w:cs="Times New Roman"/>
          <w:sz w:val="16"/>
          <w:szCs w:val="16"/>
        </w:rPr>
        <w:t xml:space="preserve">, pieejams: </w:t>
      </w:r>
      <w:hyperlink r:id="rId5" w:history="1">
        <w:r w:rsidRPr="00AB54D1">
          <w:rPr>
            <w:rStyle w:val="Hyperlink"/>
            <w:rFonts w:ascii="Times New Roman" w:hAnsi="Times New Roman" w:cs="Times New Roman"/>
            <w:sz w:val="16"/>
            <w:szCs w:val="16"/>
          </w:rPr>
          <w:t>https://www.lrvk.gov.lv/lv/revizijas/revizijas/noslegtas-revizijas/vai-valsti-istenota-socialas-ieklausanas-politika-sasniedz-tai-izvirzitos-merkus-nabadzibas-mazinasanas-joma</w:t>
        </w:r>
      </w:hyperlink>
      <w:bookmarkStart w:id="12" w:name="_GoBack"/>
      <w:bookmarkEnd w:id="12"/>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3204A"/>
    <w:multiLevelType w:val="hybridMultilevel"/>
    <w:tmpl w:val="CD42F670"/>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 w15:restartNumberingAfterBreak="0">
    <w:nsid w:val="04DB79E4"/>
    <w:multiLevelType w:val="multilevel"/>
    <w:tmpl w:val="A414FF88"/>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51A7280"/>
    <w:multiLevelType w:val="multilevel"/>
    <w:tmpl w:val="39AE547A"/>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D0E0A71"/>
    <w:multiLevelType w:val="hybridMultilevel"/>
    <w:tmpl w:val="A4FE4172"/>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4" w15:restartNumberingAfterBreak="0">
    <w:nsid w:val="0E243981"/>
    <w:multiLevelType w:val="hybridMultilevel"/>
    <w:tmpl w:val="7094421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0E8405FD"/>
    <w:multiLevelType w:val="hybridMultilevel"/>
    <w:tmpl w:val="FAB24562"/>
    <w:lvl w:ilvl="0" w:tplc="6958C52E">
      <w:start w:val="1"/>
      <w:numFmt w:val="decimal"/>
      <w:lvlText w:val="%1."/>
      <w:lvlJc w:val="left"/>
      <w:pPr>
        <w:ind w:left="720" w:hanging="360"/>
      </w:pPr>
      <w:rPr>
        <w:rFonts w:ascii="Times New Roman" w:hAnsi="Times New Roman" w:cs="Times New Roman" w:hint="default"/>
        <w:sz w:val="24"/>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6" w15:restartNumberingAfterBreak="0">
    <w:nsid w:val="11616FEC"/>
    <w:multiLevelType w:val="hybridMultilevel"/>
    <w:tmpl w:val="0C961636"/>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11A21EC0"/>
    <w:multiLevelType w:val="multilevel"/>
    <w:tmpl w:val="CB424B36"/>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1DF86C46"/>
    <w:multiLevelType w:val="hybridMultilevel"/>
    <w:tmpl w:val="2EA837C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F5A694C"/>
    <w:multiLevelType w:val="multilevel"/>
    <w:tmpl w:val="B4E2F9E4"/>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3EC4E0B"/>
    <w:multiLevelType w:val="multilevel"/>
    <w:tmpl w:val="A04AAEE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2EE7024B"/>
    <w:multiLevelType w:val="multilevel"/>
    <w:tmpl w:val="4C2CB4C6"/>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0CA6292"/>
    <w:multiLevelType w:val="hybridMultilevel"/>
    <w:tmpl w:val="8F10C7DC"/>
    <w:lvl w:ilvl="0" w:tplc="B6B6EAE2">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334942EE"/>
    <w:multiLevelType w:val="hybridMultilevel"/>
    <w:tmpl w:val="DDDA7DB8"/>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4" w15:restartNumberingAfterBreak="0">
    <w:nsid w:val="3559650F"/>
    <w:multiLevelType w:val="hybridMultilevel"/>
    <w:tmpl w:val="5EA42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C1944DD"/>
    <w:multiLevelType w:val="multilevel"/>
    <w:tmpl w:val="3AC06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C3E4A71"/>
    <w:multiLevelType w:val="multilevel"/>
    <w:tmpl w:val="3A2C2AB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407C0731"/>
    <w:multiLevelType w:val="multilevel"/>
    <w:tmpl w:val="4C2CB4C6"/>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0C219D3"/>
    <w:multiLevelType w:val="hybridMultilevel"/>
    <w:tmpl w:val="DCD465A2"/>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15:restartNumberingAfterBreak="0">
    <w:nsid w:val="4AE6288B"/>
    <w:multiLevelType w:val="multilevel"/>
    <w:tmpl w:val="13C6E24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1">
    <w:nsid w:val="4BA07DA9"/>
    <w:multiLevelType w:val="multilevel"/>
    <w:tmpl w:val="1680A63A"/>
    <w:lvl w:ilvl="0">
      <w:start w:val="1"/>
      <w:numFmt w:val="decimal"/>
      <w:lvlText w:val="%1."/>
      <w:lvlJc w:val="left"/>
      <w:pPr>
        <w:ind w:left="360" w:hanging="360"/>
      </w:pPr>
      <w:rPr>
        <w:rFonts w:hint="default"/>
      </w:r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FE415DF"/>
    <w:multiLevelType w:val="multilevel"/>
    <w:tmpl w:val="A414FF88"/>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2431470"/>
    <w:multiLevelType w:val="hybridMultilevel"/>
    <w:tmpl w:val="8AB0004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594E5023"/>
    <w:multiLevelType w:val="multilevel"/>
    <w:tmpl w:val="39AE547A"/>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6A631B7"/>
    <w:multiLevelType w:val="multilevel"/>
    <w:tmpl w:val="96BA0146"/>
    <w:lvl w:ilvl="0">
      <w:start w:val="1"/>
      <w:numFmt w:val="decimal"/>
      <w:lvlText w:val="%1."/>
      <w:lvlJc w:val="left"/>
      <w:pPr>
        <w:tabs>
          <w:tab w:val="num" w:pos="0"/>
        </w:tabs>
        <w:ind w:left="0" w:hanging="360"/>
      </w:pPr>
      <w:rPr>
        <w:rFonts w:ascii="Times New Roman" w:eastAsia="Times New Roman" w:hAnsi="Times New Roman" w:cs="Times New Roman"/>
        <w:sz w:val="20"/>
      </w:rPr>
    </w:lvl>
    <w:lvl w:ilvl="1">
      <w:start w:val="1"/>
      <w:numFmt w:val="bullet"/>
      <w:lvlText w:val=""/>
      <w:lvlJc w:val="left"/>
      <w:pPr>
        <w:tabs>
          <w:tab w:val="num" w:pos="720"/>
        </w:tabs>
        <w:ind w:left="720" w:hanging="360"/>
      </w:pPr>
      <w:rPr>
        <w:rFonts w:ascii="Wingdings" w:hAnsi="Wingdings" w:hint="default"/>
        <w:sz w:val="20"/>
      </w:rPr>
    </w:lvl>
    <w:lvl w:ilvl="2">
      <w:start w:val="1"/>
      <w:numFmt w:val="decimal"/>
      <w:lvlText w:val="%3)"/>
      <w:lvlJc w:val="left"/>
      <w:pPr>
        <w:ind w:left="1440" w:hanging="360"/>
      </w:pPr>
      <w:rPr>
        <w:rFonts w:hint="default"/>
      </w:rPr>
    </w:lvl>
    <w:lvl w:ilvl="3" w:tentative="1">
      <w:start w:val="1"/>
      <w:numFmt w:val="bullet"/>
      <w:lvlText w:val=""/>
      <w:lvlJc w:val="left"/>
      <w:pPr>
        <w:tabs>
          <w:tab w:val="num" w:pos="2160"/>
        </w:tabs>
        <w:ind w:left="2160" w:hanging="360"/>
      </w:pPr>
      <w:rPr>
        <w:rFonts w:ascii="Symbol" w:hAnsi="Symbol" w:hint="default"/>
        <w:sz w:val="20"/>
      </w:rPr>
    </w:lvl>
    <w:lvl w:ilvl="4" w:tentative="1">
      <w:start w:val="1"/>
      <w:numFmt w:val="bullet"/>
      <w:lvlText w:val=""/>
      <w:lvlJc w:val="left"/>
      <w:pPr>
        <w:tabs>
          <w:tab w:val="num" w:pos="2880"/>
        </w:tabs>
        <w:ind w:left="2880" w:hanging="360"/>
      </w:pPr>
      <w:rPr>
        <w:rFonts w:ascii="Symbol" w:hAnsi="Symbol" w:hint="default"/>
        <w:sz w:val="20"/>
      </w:rPr>
    </w:lvl>
    <w:lvl w:ilvl="5" w:tentative="1">
      <w:start w:val="1"/>
      <w:numFmt w:val="bullet"/>
      <w:lvlText w:val=""/>
      <w:lvlJc w:val="left"/>
      <w:pPr>
        <w:tabs>
          <w:tab w:val="num" w:pos="3600"/>
        </w:tabs>
        <w:ind w:left="3600" w:hanging="360"/>
      </w:pPr>
      <w:rPr>
        <w:rFonts w:ascii="Symbol" w:hAnsi="Symbol" w:hint="default"/>
        <w:sz w:val="20"/>
      </w:rPr>
    </w:lvl>
    <w:lvl w:ilvl="6" w:tentative="1">
      <w:start w:val="1"/>
      <w:numFmt w:val="bullet"/>
      <w:lvlText w:val=""/>
      <w:lvlJc w:val="left"/>
      <w:pPr>
        <w:tabs>
          <w:tab w:val="num" w:pos="4320"/>
        </w:tabs>
        <w:ind w:left="4320" w:hanging="360"/>
      </w:pPr>
      <w:rPr>
        <w:rFonts w:ascii="Symbol" w:hAnsi="Symbol" w:hint="default"/>
        <w:sz w:val="20"/>
      </w:rPr>
    </w:lvl>
    <w:lvl w:ilvl="7" w:tentative="1">
      <w:start w:val="1"/>
      <w:numFmt w:val="bullet"/>
      <w:lvlText w:val=""/>
      <w:lvlJc w:val="left"/>
      <w:pPr>
        <w:tabs>
          <w:tab w:val="num" w:pos="5040"/>
        </w:tabs>
        <w:ind w:left="5040" w:hanging="360"/>
      </w:pPr>
      <w:rPr>
        <w:rFonts w:ascii="Symbol" w:hAnsi="Symbol" w:hint="default"/>
        <w:sz w:val="20"/>
      </w:rPr>
    </w:lvl>
    <w:lvl w:ilvl="8" w:tentative="1">
      <w:start w:val="1"/>
      <w:numFmt w:val="bullet"/>
      <w:lvlText w:val=""/>
      <w:lvlJc w:val="left"/>
      <w:pPr>
        <w:tabs>
          <w:tab w:val="num" w:pos="5760"/>
        </w:tabs>
        <w:ind w:left="5760" w:hanging="360"/>
      </w:pPr>
      <w:rPr>
        <w:rFonts w:ascii="Symbol" w:hAnsi="Symbol" w:hint="default"/>
        <w:sz w:val="20"/>
      </w:rPr>
    </w:lvl>
  </w:abstractNum>
  <w:abstractNum w:abstractNumId="25" w15:restartNumberingAfterBreak="0">
    <w:nsid w:val="67BF64C0"/>
    <w:multiLevelType w:val="multilevel"/>
    <w:tmpl w:val="E32EED8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6AB74F52"/>
    <w:multiLevelType w:val="hybridMultilevel"/>
    <w:tmpl w:val="7C46E67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7" w15:restartNumberingAfterBreak="0">
    <w:nsid w:val="71E354DD"/>
    <w:multiLevelType w:val="hybridMultilevel"/>
    <w:tmpl w:val="558C2C40"/>
    <w:lvl w:ilvl="0" w:tplc="EE90ADD8">
      <w:start w:val="1"/>
      <w:numFmt w:val="decimal"/>
      <w:lvlText w:val="%1)"/>
      <w:lvlJc w:val="left"/>
      <w:pPr>
        <w:tabs>
          <w:tab w:val="num" w:pos="720"/>
        </w:tabs>
        <w:ind w:left="720" w:hanging="360"/>
      </w:pPr>
      <w:rPr>
        <w:rFonts w:ascii="Times New Roman" w:eastAsia="Times New Roman" w:hAnsi="Times New Roman" w:cs="Times New Roman"/>
      </w:rPr>
    </w:lvl>
    <w:lvl w:ilvl="1" w:tplc="63B23A16" w:tentative="1">
      <w:start w:val="1"/>
      <w:numFmt w:val="decimal"/>
      <w:lvlText w:val="%2."/>
      <w:lvlJc w:val="left"/>
      <w:pPr>
        <w:tabs>
          <w:tab w:val="num" w:pos="1440"/>
        </w:tabs>
        <w:ind w:left="1440" w:hanging="360"/>
      </w:pPr>
    </w:lvl>
    <w:lvl w:ilvl="2" w:tplc="E830F67C" w:tentative="1">
      <w:start w:val="1"/>
      <w:numFmt w:val="decimal"/>
      <w:lvlText w:val="%3."/>
      <w:lvlJc w:val="left"/>
      <w:pPr>
        <w:tabs>
          <w:tab w:val="num" w:pos="2160"/>
        </w:tabs>
        <w:ind w:left="2160" w:hanging="360"/>
      </w:pPr>
    </w:lvl>
    <w:lvl w:ilvl="3" w:tplc="7808404E" w:tentative="1">
      <w:start w:val="1"/>
      <w:numFmt w:val="decimal"/>
      <w:lvlText w:val="%4."/>
      <w:lvlJc w:val="left"/>
      <w:pPr>
        <w:tabs>
          <w:tab w:val="num" w:pos="2880"/>
        </w:tabs>
        <w:ind w:left="2880" w:hanging="360"/>
      </w:pPr>
    </w:lvl>
    <w:lvl w:ilvl="4" w:tplc="781ADACC" w:tentative="1">
      <w:start w:val="1"/>
      <w:numFmt w:val="decimal"/>
      <w:lvlText w:val="%5."/>
      <w:lvlJc w:val="left"/>
      <w:pPr>
        <w:tabs>
          <w:tab w:val="num" w:pos="3600"/>
        </w:tabs>
        <w:ind w:left="3600" w:hanging="360"/>
      </w:pPr>
    </w:lvl>
    <w:lvl w:ilvl="5" w:tplc="5C161544" w:tentative="1">
      <w:start w:val="1"/>
      <w:numFmt w:val="decimal"/>
      <w:lvlText w:val="%6."/>
      <w:lvlJc w:val="left"/>
      <w:pPr>
        <w:tabs>
          <w:tab w:val="num" w:pos="4320"/>
        </w:tabs>
        <w:ind w:left="4320" w:hanging="360"/>
      </w:pPr>
    </w:lvl>
    <w:lvl w:ilvl="6" w:tplc="34E80180" w:tentative="1">
      <w:start w:val="1"/>
      <w:numFmt w:val="decimal"/>
      <w:lvlText w:val="%7."/>
      <w:lvlJc w:val="left"/>
      <w:pPr>
        <w:tabs>
          <w:tab w:val="num" w:pos="5040"/>
        </w:tabs>
        <w:ind w:left="5040" w:hanging="360"/>
      </w:pPr>
    </w:lvl>
    <w:lvl w:ilvl="7" w:tplc="D6D67BB0" w:tentative="1">
      <w:start w:val="1"/>
      <w:numFmt w:val="decimal"/>
      <w:lvlText w:val="%8."/>
      <w:lvlJc w:val="left"/>
      <w:pPr>
        <w:tabs>
          <w:tab w:val="num" w:pos="5760"/>
        </w:tabs>
        <w:ind w:left="5760" w:hanging="360"/>
      </w:pPr>
    </w:lvl>
    <w:lvl w:ilvl="8" w:tplc="98022492" w:tentative="1">
      <w:start w:val="1"/>
      <w:numFmt w:val="decimal"/>
      <w:lvlText w:val="%9."/>
      <w:lvlJc w:val="left"/>
      <w:pPr>
        <w:tabs>
          <w:tab w:val="num" w:pos="6480"/>
        </w:tabs>
        <w:ind w:left="6480" w:hanging="360"/>
      </w:pPr>
    </w:lvl>
  </w:abstractNum>
  <w:abstractNum w:abstractNumId="28" w15:restartNumberingAfterBreak="0">
    <w:nsid w:val="749D7B6D"/>
    <w:multiLevelType w:val="multilevel"/>
    <w:tmpl w:val="89609606"/>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D8F264B"/>
    <w:multiLevelType w:val="hybridMultilevel"/>
    <w:tmpl w:val="837EDD38"/>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0" w15:restartNumberingAfterBreak="0">
    <w:nsid w:val="7EDC11A1"/>
    <w:multiLevelType w:val="multilevel"/>
    <w:tmpl w:val="0E5E6DA0"/>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4"/>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3"/>
  </w:num>
  <w:num w:numId="7">
    <w:abstractNumId w:val="29"/>
  </w:num>
  <w:num w:numId="8">
    <w:abstractNumId w:val="18"/>
  </w:num>
  <w:num w:numId="9">
    <w:abstractNumId w:val="20"/>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12"/>
  </w:num>
  <w:num w:numId="13">
    <w:abstractNumId w:val="22"/>
  </w:num>
  <w:num w:numId="14">
    <w:abstractNumId w:val="25"/>
  </w:num>
  <w:num w:numId="15">
    <w:abstractNumId w:val="6"/>
  </w:num>
  <w:num w:numId="16">
    <w:abstractNumId w:val="21"/>
  </w:num>
  <w:num w:numId="17">
    <w:abstractNumId w:val="19"/>
  </w:num>
  <w:num w:numId="18">
    <w:abstractNumId w:val="24"/>
  </w:num>
  <w:num w:numId="19">
    <w:abstractNumId w:val="1"/>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28"/>
  </w:num>
  <w:num w:numId="23">
    <w:abstractNumId w:val="11"/>
  </w:num>
  <w:num w:numId="24">
    <w:abstractNumId w:val="23"/>
  </w:num>
  <w:num w:numId="25">
    <w:abstractNumId w:val="9"/>
  </w:num>
  <w:num w:numId="26">
    <w:abstractNumId w:val="17"/>
  </w:num>
  <w:num w:numId="27">
    <w:abstractNumId w:val="2"/>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15"/>
  </w:num>
  <w:num w:numId="31">
    <w:abstractNumId w:val="2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Elvira Grabovska">
    <w15:presenceInfo w15:providerId="AD" w15:userId="S-1-5-21-738795142-1242532775-405837587-58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hideGrammaticalErrors/>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50"/>
    <w:rsid w:val="00006373"/>
    <w:rsid w:val="00013FB9"/>
    <w:rsid w:val="00025A40"/>
    <w:rsid w:val="00026AEE"/>
    <w:rsid w:val="000301C3"/>
    <w:rsid w:val="00031F94"/>
    <w:rsid w:val="000330FC"/>
    <w:rsid w:val="00041DE0"/>
    <w:rsid w:val="000432FE"/>
    <w:rsid w:val="00043ABD"/>
    <w:rsid w:val="0006144B"/>
    <w:rsid w:val="000627C9"/>
    <w:rsid w:val="00062D15"/>
    <w:rsid w:val="00064F36"/>
    <w:rsid w:val="00065BCB"/>
    <w:rsid w:val="00083B5E"/>
    <w:rsid w:val="00086E9B"/>
    <w:rsid w:val="0009631E"/>
    <w:rsid w:val="00096B9A"/>
    <w:rsid w:val="000978BD"/>
    <w:rsid w:val="00097D54"/>
    <w:rsid w:val="000A2093"/>
    <w:rsid w:val="000A20BA"/>
    <w:rsid w:val="000B02FA"/>
    <w:rsid w:val="000B078C"/>
    <w:rsid w:val="000B3BCC"/>
    <w:rsid w:val="000C4A8C"/>
    <w:rsid w:val="000D5604"/>
    <w:rsid w:val="000E5C23"/>
    <w:rsid w:val="000F3B17"/>
    <w:rsid w:val="000F5998"/>
    <w:rsid w:val="00104984"/>
    <w:rsid w:val="00107E02"/>
    <w:rsid w:val="00111D4D"/>
    <w:rsid w:val="00113BC5"/>
    <w:rsid w:val="00114204"/>
    <w:rsid w:val="001236E9"/>
    <w:rsid w:val="00124F3D"/>
    <w:rsid w:val="00125993"/>
    <w:rsid w:val="00127BD6"/>
    <w:rsid w:val="00132A34"/>
    <w:rsid w:val="00140B8F"/>
    <w:rsid w:val="00141381"/>
    <w:rsid w:val="00142BFE"/>
    <w:rsid w:val="00143330"/>
    <w:rsid w:val="00146323"/>
    <w:rsid w:val="00152CB0"/>
    <w:rsid w:val="001535AB"/>
    <w:rsid w:val="00153D5D"/>
    <w:rsid w:val="001602BC"/>
    <w:rsid w:val="00161495"/>
    <w:rsid w:val="001643A5"/>
    <w:rsid w:val="0016601E"/>
    <w:rsid w:val="00170A7A"/>
    <w:rsid w:val="00173053"/>
    <w:rsid w:val="00181F65"/>
    <w:rsid w:val="00183593"/>
    <w:rsid w:val="00183A7D"/>
    <w:rsid w:val="001923BD"/>
    <w:rsid w:val="00196F29"/>
    <w:rsid w:val="001A344D"/>
    <w:rsid w:val="001A6F03"/>
    <w:rsid w:val="001B384E"/>
    <w:rsid w:val="001C0013"/>
    <w:rsid w:val="001C1386"/>
    <w:rsid w:val="001C6125"/>
    <w:rsid w:val="001D1C67"/>
    <w:rsid w:val="001D40F5"/>
    <w:rsid w:val="001D5E6E"/>
    <w:rsid w:val="001E455B"/>
    <w:rsid w:val="001E668E"/>
    <w:rsid w:val="001E6865"/>
    <w:rsid w:val="001E7054"/>
    <w:rsid w:val="001F704D"/>
    <w:rsid w:val="00217B21"/>
    <w:rsid w:val="00227CEB"/>
    <w:rsid w:val="002417C5"/>
    <w:rsid w:val="00241DAE"/>
    <w:rsid w:val="00246BA8"/>
    <w:rsid w:val="002542DB"/>
    <w:rsid w:val="00264C65"/>
    <w:rsid w:val="00274528"/>
    <w:rsid w:val="002756C2"/>
    <w:rsid w:val="002759CA"/>
    <w:rsid w:val="00275A1D"/>
    <w:rsid w:val="00275CA0"/>
    <w:rsid w:val="00287231"/>
    <w:rsid w:val="00293DB9"/>
    <w:rsid w:val="002941BF"/>
    <w:rsid w:val="002955C5"/>
    <w:rsid w:val="00297871"/>
    <w:rsid w:val="002A6667"/>
    <w:rsid w:val="002B2AE5"/>
    <w:rsid w:val="002B3B37"/>
    <w:rsid w:val="002B5398"/>
    <w:rsid w:val="002B6264"/>
    <w:rsid w:val="002B778D"/>
    <w:rsid w:val="002C370F"/>
    <w:rsid w:val="002C4D50"/>
    <w:rsid w:val="002D37BC"/>
    <w:rsid w:val="002D3C05"/>
    <w:rsid w:val="002D4E35"/>
    <w:rsid w:val="002E3A11"/>
    <w:rsid w:val="002F32C3"/>
    <w:rsid w:val="002F6EAF"/>
    <w:rsid w:val="002F6EF9"/>
    <w:rsid w:val="002F794F"/>
    <w:rsid w:val="00302B05"/>
    <w:rsid w:val="00305F1B"/>
    <w:rsid w:val="00307F20"/>
    <w:rsid w:val="0031250C"/>
    <w:rsid w:val="00313CF7"/>
    <w:rsid w:val="00315A10"/>
    <w:rsid w:val="00316C16"/>
    <w:rsid w:val="003261F9"/>
    <w:rsid w:val="00326E4F"/>
    <w:rsid w:val="0033153C"/>
    <w:rsid w:val="003362C9"/>
    <w:rsid w:val="00340B97"/>
    <w:rsid w:val="003428C2"/>
    <w:rsid w:val="00342CB6"/>
    <w:rsid w:val="003445C0"/>
    <w:rsid w:val="00344CA3"/>
    <w:rsid w:val="00345179"/>
    <w:rsid w:val="00347BD0"/>
    <w:rsid w:val="00350685"/>
    <w:rsid w:val="00350829"/>
    <w:rsid w:val="0035680D"/>
    <w:rsid w:val="003569F2"/>
    <w:rsid w:val="00356E08"/>
    <w:rsid w:val="0036208D"/>
    <w:rsid w:val="00364127"/>
    <w:rsid w:val="00367942"/>
    <w:rsid w:val="00370C5E"/>
    <w:rsid w:val="00370F61"/>
    <w:rsid w:val="003734A2"/>
    <w:rsid w:val="003750C2"/>
    <w:rsid w:val="00375CE4"/>
    <w:rsid w:val="00384878"/>
    <w:rsid w:val="0039588C"/>
    <w:rsid w:val="0039787D"/>
    <w:rsid w:val="003A2016"/>
    <w:rsid w:val="003B5C1A"/>
    <w:rsid w:val="003C4F8E"/>
    <w:rsid w:val="003C58CE"/>
    <w:rsid w:val="003C6B50"/>
    <w:rsid w:val="003C6C11"/>
    <w:rsid w:val="003D1137"/>
    <w:rsid w:val="003E2FE9"/>
    <w:rsid w:val="003E46B0"/>
    <w:rsid w:val="003E5A6B"/>
    <w:rsid w:val="003F43C0"/>
    <w:rsid w:val="003F7EA4"/>
    <w:rsid w:val="00413754"/>
    <w:rsid w:val="00420925"/>
    <w:rsid w:val="00420E03"/>
    <w:rsid w:val="004237F5"/>
    <w:rsid w:val="0042472C"/>
    <w:rsid w:val="004264AC"/>
    <w:rsid w:val="00426DF7"/>
    <w:rsid w:val="00432DA8"/>
    <w:rsid w:val="00433182"/>
    <w:rsid w:val="00441B99"/>
    <w:rsid w:val="00447FB0"/>
    <w:rsid w:val="00452DEE"/>
    <w:rsid w:val="00454394"/>
    <w:rsid w:val="00455335"/>
    <w:rsid w:val="00455B2A"/>
    <w:rsid w:val="004576E2"/>
    <w:rsid w:val="004614F5"/>
    <w:rsid w:val="004664BC"/>
    <w:rsid w:val="0046771B"/>
    <w:rsid w:val="00470437"/>
    <w:rsid w:val="00476B26"/>
    <w:rsid w:val="00485F1A"/>
    <w:rsid w:val="00491704"/>
    <w:rsid w:val="0049197C"/>
    <w:rsid w:val="00493278"/>
    <w:rsid w:val="004952F7"/>
    <w:rsid w:val="0049534F"/>
    <w:rsid w:val="00497D4A"/>
    <w:rsid w:val="004A433F"/>
    <w:rsid w:val="004A56E3"/>
    <w:rsid w:val="004B3A9D"/>
    <w:rsid w:val="004C4494"/>
    <w:rsid w:val="004D1026"/>
    <w:rsid w:val="004D22F8"/>
    <w:rsid w:val="004E78E6"/>
    <w:rsid w:val="005019E7"/>
    <w:rsid w:val="0051659C"/>
    <w:rsid w:val="005170B7"/>
    <w:rsid w:val="005219E0"/>
    <w:rsid w:val="005261F1"/>
    <w:rsid w:val="00530DAA"/>
    <w:rsid w:val="005344EA"/>
    <w:rsid w:val="00541E8E"/>
    <w:rsid w:val="00544BBC"/>
    <w:rsid w:val="00547834"/>
    <w:rsid w:val="005522B9"/>
    <w:rsid w:val="00554781"/>
    <w:rsid w:val="00555914"/>
    <w:rsid w:val="00555AF0"/>
    <w:rsid w:val="00557480"/>
    <w:rsid w:val="00564CCB"/>
    <w:rsid w:val="005660E5"/>
    <w:rsid w:val="00566A76"/>
    <w:rsid w:val="00566C67"/>
    <w:rsid w:val="00570613"/>
    <w:rsid w:val="005726C1"/>
    <w:rsid w:val="00575284"/>
    <w:rsid w:val="00580400"/>
    <w:rsid w:val="00581E99"/>
    <w:rsid w:val="0059235C"/>
    <w:rsid w:val="0059392E"/>
    <w:rsid w:val="00593D65"/>
    <w:rsid w:val="005942AB"/>
    <w:rsid w:val="005A107C"/>
    <w:rsid w:val="005A37ED"/>
    <w:rsid w:val="005A547F"/>
    <w:rsid w:val="005A6C7E"/>
    <w:rsid w:val="005A726E"/>
    <w:rsid w:val="005A7500"/>
    <w:rsid w:val="005B13A3"/>
    <w:rsid w:val="005B22FD"/>
    <w:rsid w:val="005B3007"/>
    <w:rsid w:val="005B798C"/>
    <w:rsid w:val="005C5C17"/>
    <w:rsid w:val="005C7F54"/>
    <w:rsid w:val="005D0721"/>
    <w:rsid w:val="005D2BBC"/>
    <w:rsid w:val="005D2D85"/>
    <w:rsid w:val="005D4487"/>
    <w:rsid w:val="005E1C83"/>
    <w:rsid w:val="005E55BE"/>
    <w:rsid w:val="005E5CF1"/>
    <w:rsid w:val="005E64EE"/>
    <w:rsid w:val="005E71C6"/>
    <w:rsid w:val="005F0F22"/>
    <w:rsid w:val="00600CCF"/>
    <w:rsid w:val="006011BF"/>
    <w:rsid w:val="00601F5D"/>
    <w:rsid w:val="00602B91"/>
    <w:rsid w:val="00603D95"/>
    <w:rsid w:val="00607B09"/>
    <w:rsid w:val="00612D9D"/>
    <w:rsid w:val="00617270"/>
    <w:rsid w:val="00617462"/>
    <w:rsid w:val="0064135C"/>
    <w:rsid w:val="00644F3A"/>
    <w:rsid w:val="00651142"/>
    <w:rsid w:val="0065404E"/>
    <w:rsid w:val="00656C0B"/>
    <w:rsid w:val="00663A5E"/>
    <w:rsid w:val="00666378"/>
    <w:rsid w:val="006758D5"/>
    <w:rsid w:val="0069076F"/>
    <w:rsid w:val="00690F18"/>
    <w:rsid w:val="00697FBD"/>
    <w:rsid w:val="006A01D9"/>
    <w:rsid w:val="006A0630"/>
    <w:rsid w:val="006A07AB"/>
    <w:rsid w:val="006A3729"/>
    <w:rsid w:val="006B2F0E"/>
    <w:rsid w:val="006C1DBE"/>
    <w:rsid w:val="006C485E"/>
    <w:rsid w:val="006C6287"/>
    <w:rsid w:val="006C7784"/>
    <w:rsid w:val="006D0232"/>
    <w:rsid w:val="006D27D1"/>
    <w:rsid w:val="006D6827"/>
    <w:rsid w:val="006D7947"/>
    <w:rsid w:val="006E0B9F"/>
    <w:rsid w:val="006E4805"/>
    <w:rsid w:val="006E6611"/>
    <w:rsid w:val="006E68D1"/>
    <w:rsid w:val="006F6EC1"/>
    <w:rsid w:val="00703D86"/>
    <w:rsid w:val="00706A9F"/>
    <w:rsid w:val="007152A3"/>
    <w:rsid w:val="00725147"/>
    <w:rsid w:val="007375CD"/>
    <w:rsid w:val="00746BDF"/>
    <w:rsid w:val="00746CB6"/>
    <w:rsid w:val="007611C7"/>
    <w:rsid w:val="00762D09"/>
    <w:rsid w:val="00762E12"/>
    <w:rsid w:val="00764655"/>
    <w:rsid w:val="00764C65"/>
    <w:rsid w:val="00784B43"/>
    <w:rsid w:val="00786988"/>
    <w:rsid w:val="00787DDA"/>
    <w:rsid w:val="0079045E"/>
    <w:rsid w:val="007935BE"/>
    <w:rsid w:val="00795173"/>
    <w:rsid w:val="007A3748"/>
    <w:rsid w:val="007A474D"/>
    <w:rsid w:val="007A6117"/>
    <w:rsid w:val="007B4EAB"/>
    <w:rsid w:val="007B62CA"/>
    <w:rsid w:val="007B7226"/>
    <w:rsid w:val="007C1DEC"/>
    <w:rsid w:val="007C3555"/>
    <w:rsid w:val="007C59AE"/>
    <w:rsid w:val="007D444F"/>
    <w:rsid w:val="007E2348"/>
    <w:rsid w:val="007F2EFB"/>
    <w:rsid w:val="007F35E7"/>
    <w:rsid w:val="007F457A"/>
    <w:rsid w:val="008059F8"/>
    <w:rsid w:val="00805DEB"/>
    <w:rsid w:val="00812A70"/>
    <w:rsid w:val="0081488A"/>
    <w:rsid w:val="00820B3A"/>
    <w:rsid w:val="00820BD2"/>
    <w:rsid w:val="00823702"/>
    <w:rsid w:val="00824728"/>
    <w:rsid w:val="00824A3E"/>
    <w:rsid w:val="00830DFE"/>
    <w:rsid w:val="00833887"/>
    <w:rsid w:val="0083510B"/>
    <w:rsid w:val="008374CF"/>
    <w:rsid w:val="00840068"/>
    <w:rsid w:val="00841019"/>
    <w:rsid w:val="00841AEB"/>
    <w:rsid w:val="00856E29"/>
    <w:rsid w:val="00864519"/>
    <w:rsid w:val="008748C4"/>
    <w:rsid w:val="00874D1B"/>
    <w:rsid w:val="008778F3"/>
    <w:rsid w:val="008828FC"/>
    <w:rsid w:val="00885759"/>
    <w:rsid w:val="00885F06"/>
    <w:rsid w:val="00886834"/>
    <w:rsid w:val="00891695"/>
    <w:rsid w:val="008954DC"/>
    <w:rsid w:val="00897B1B"/>
    <w:rsid w:val="008A0C2D"/>
    <w:rsid w:val="008A16AA"/>
    <w:rsid w:val="008B36CD"/>
    <w:rsid w:val="008D1130"/>
    <w:rsid w:val="008D1E53"/>
    <w:rsid w:val="008D60A9"/>
    <w:rsid w:val="008E0B70"/>
    <w:rsid w:val="008E2E7F"/>
    <w:rsid w:val="008E33C0"/>
    <w:rsid w:val="008E4CCA"/>
    <w:rsid w:val="008F2911"/>
    <w:rsid w:val="008F6F82"/>
    <w:rsid w:val="008F7774"/>
    <w:rsid w:val="0090156C"/>
    <w:rsid w:val="00903D2B"/>
    <w:rsid w:val="00904275"/>
    <w:rsid w:val="00905144"/>
    <w:rsid w:val="009064C9"/>
    <w:rsid w:val="00910864"/>
    <w:rsid w:val="00910A21"/>
    <w:rsid w:val="00914545"/>
    <w:rsid w:val="00915FAF"/>
    <w:rsid w:val="00916ADE"/>
    <w:rsid w:val="0092001D"/>
    <w:rsid w:val="009300B3"/>
    <w:rsid w:val="009346C7"/>
    <w:rsid w:val="0093767E"/>
    <w:rsid w:val="00937841"/>
    <w:rsid w:val="00940A02"/>
    <w:rsid w:val="00940E92"/>
    <w:rsid w:val="00942AB4"/>
    <w:rsid w:val="00946015"/>
    <w:rsid w:val="009475FC"/>
    <w:rsid w:val="00952746"/>
    <w:rsid w:val="0095565D"/>
    <w:rsid w:val="009573D3"/>
    <w:rsid w:val="0096151B"/>
    <w:rsid w:val="0096490E"/>
    <w:rsid w:val="00972264"/>
    <w:rsid w:val="009767B9"/>
    <w:rsid w:val="009836BE"/>
    <w:rsid w:val="00984596"/>
    <w:rsid w:val="009848D8"/>
    <w:rsid w:val="009854D2"/>
    <w:rsid w:val="009A5EAE"/>
    <w:rsid w:val="009A7792"/>
    <w:rsid w:val="009C5FBC"/>
    <w:rsid w:val="009D1C92"/>
    <w:rsid w:val="009D7043"/>
    <w:rsid w:val="009F32A8"/>
    <w:rsid w:val="009F3809"/>
    <w:rsid w:val="00A040B2"/>
    <w:rsid w:val="00A05BEE"/>
    <w:rsid w:val="00A11443"/>
    <w:rsid w:val="00A13353"/>
    <w:rsid w:val="00A17D4B"/>
    <w:rsid w:val="00A205FB"/>
    <w:rsid w:val="00A2235E"/>
    <w:rsid w:val="00A237A4"/>
    <w:rsid w:val="00A23D74"/>
    <w:rsid w:val="00A276EC"/>
    <w:rsid w:val="00A32461"/>
    <w:rsid w:val="00A37C7A"/>
    <w:rsid w:val="00A4059F"/>
    <w:rsid w:val="00A439DF"/>
    <w:rsid w:val="00A546AD"/>
    <w:rsid w:val="00A548E0"/>
    <w:rsid w:val="00A72C1C"/>
    <w:rsid w:val="00A74F0B"/>
    <w:rsid w:val="00A80D68"/>
    <w:rsid w:val="00A84B81"/>
    <w:rsid w:val="00A85E4C"/>
    <w:rsid w:val="00A9147D"/>
    <w:rsid w:val="00A93281"/>
    <w:rsid w:val="00AA0D25"/>
    <w:rsid w:val="00AA0D38"/>
    <w:rsid w:val="00AA1E1E"/>
    <w:rsid w:val="00AA1EE5"/>
    <w:rsid w:val="00AA26AB"/>
    <w:rsid w:val="00AB1996"/>
    <w:rsid w:val="00AB1FF6"/>
    <w:rsid w:val="00AB4D06"/>
    <w:rsid w:val="00AB54D1"/>
    <w:rsid w:val="00AB6378"/>
    <w:rsid w:val="00AC34FE"/>
    <w:rsid w:val="00AD1069"/>
    <w:rsid w:val="00AD2396"/>
    <w:rsid w:val="00AD2B88"/>
    <w:rsid w:val="00AE3F8A"/>
    <w:rsid w:val="00AE5E9B"/>
    <w:rsid w:val="00AE68DB"/>
    <w:rsid w:val="00AE77EA"/>
    <w:rsid w:val="00AE7F28"/>
    <w:rsid w:val="00AF07E6"/>
    <w:rsid w:val="00AF0A1C"/>
    <w:rsid w:val="00B02220"/>
    <w:rsid w:val="00B05F84"/>
    <w:rsid w:val="00B21C67"/>
    <w:rsid w:val="00B23A32"/>
    <w:rsid w:val="00B23AE0"/>
    <w:rsid w:val="00B32384"/>
    <w:rsid w:val="00B36DEC"/>
    <w:rsid w:val="00B510F1"/>
    <w:rsid w:val="00B5214E"/>
    <w:rsid w:val="00B655FE"/>
    <w:rsid w:val="00B77529"/>
    <w:rsid w:val="00B92CA0"/>
    <w:rsid w:val="00BA7AE9"/>
    <w:rsid w:val="00BB529D"/>
    <w:rsid w:val="00BC2F6B"/>
    <w:rsid w:val="00BC7036"/>
    <w:rsid w:val="00BE0339"/>
    <w:rsid w:val="00BE041D"/>
    <w:rsid w:val="00BF1180"/>
    <w:rsid w:val="00BF18EE"/>
    <w:rsid w:val="00BF5AF1"/>
    <w:rsid w:val="00C027F2"/>
    <w:rsid w:val="00C06C49"/>
    <w:rsid w:val="00C11CAE"/>
    <w:rsid w:val="00C16509"/>
    <w:rsid w:val="00C1692B"/>
    <w:rsid w:val="00C16D53"/>
    <w:rsid w:val="00C27537"/>
    <w:rsid w:val="00C30A40"/>
    <w:rsid w:val="00C32F31"/>
    <w:rsid w:val="00C439A6"/>
    <w:rsid w:val="00C4563E"/>
    <w:rsid w:val="00C457B5"/>
    <w:rsid w:val="00C47621"/>
    <w:rsid w:val="00C478F4"/>
    <w:rsid w:val="00C50DB8"/>
    <w:rsid w:val="00C5209E"/>
    <w:rsid w:val="00C54AD8"/>
    <w:rsid w:val="00C563E3"/>
    <w:rsid w:val="00C57263"/>
    <w:rsid w:val="00C62E13"/>
    <w:rsid w:val="00C64ED7"/>
    <w:rsid w:val="00C66C25"/>
    <w:rsid w:val="00C86BB2"/>
    <w:rsid w:val="00C969F1"/>
    <w:rsid w:val="00CA1684"/>
    <w:rsid w:val="00CB7546"/>
    <w:rsid w:val="00CC6F2B"/>
    <w:rsid w:val="00CD481D"/>
    <w:rsid w:val="00CD6768"/>
    <w:rsid w:val="00CD766F"/>
    <w:rsid w:val="00CE02B4"/>
    <w:rsid w:val="00CE100C"/>
    <w:rsid w:val="00CE47AD"/>
    <w:rsid w:val="00CF0117"/>
    <w:rsid w:val="00CF084F"/>
    <w:rsid w:val="00CF152C"/>
    <w:rsid w:val="00CF23C0"/>
    <w:rsid w:val="00CF5DD5"/>
    <w:rsid w:val="00D02E94"/>
    <w:rsid w:val="00D04034"/>
    <w:rsid w:val="00D06E1A"/>
    <w:rsid w:val="00D10D6C"/>
    <w:rsid w:val="00D111EA"/>
    <w:rsid w:val="00D13458"/>
    <w:rsid w:val="00D13C34"/>
    <w:rsid w:val="00D220D6"/>
    <w:rsid w:val="00D22BA5"/>
    <w:rsid w:val="00D26A2B"/>
    <w:rsid w:val="00D32A02"/>
    <w:rsid w:val="00D32B0A"/>
    <w:rsid w:val="00D3691D"/>
    <w:rsid w:val="00D37C6A"/>
    <w:rsid w:val="00D4193C"/>
    <w:rsid w:val="00D51ABA"/>
    <w:rsid w:val="00D56F71"/>
    <w:rsid w:val="00D578C7"/>
    <w:rsid w:val="00D61E68"/>
    <w:rsid w:val="00D65BBC"/>
    <w:rsid w:val="00D67E12"/>
    <w:rsid w:val="00D71C03"/>
    <w:rsid w:val="00D77FF4"/>
    <w:rsid w:val="00D8129A"/>
    <w:rsid w:val="00D82605"/>
    <w:rsid w:val="00D96AE4"/>
    <w:rsid w:val="00D97736"/>
    <w:rsid w:val="00DB3303"/>
    <w:rsid w:val="00DB4580"/>
    <w:rsid w:val="00DC2A2E"/>
    <w:rsid w:val="00DC43E9"/>
    <w:rsid w:val="00DC474D"/>
    <w:rsid w:val="00DD0F71"/>
    <w:rsid w:val="00DD63F2"/>
    <w:rsid w:val="00DD79AE"/>
    <w:rsid w:val="00DE29DC"/>
    <w:rsid w:val="00DE4A68"/>
    <w:rsid w:val="00DF10B8"/>
    <w:rsid w:val="00DF7752"/>
    <w:rsid w:val="00DF7E50"/>
    <w:rsid w:val="00E040E1"/>
    <w:rsid w:val="00E109F7"/>
    <w:rsid w:val="00E1164B"/>
    <w:rsid w:val="00E12C8F"/>
    <w:rsid w:val="00E154B9"/>
    <w:rsid w:val="00E219A2"/>
    <w:rsid w:val="00E22B40"/>
    <w:rsid w:val="00E26E0E"/>
    <w:rsid w:val="00E27211"/>
    <w:rsid w:val="00E272D9"/>
    <w:rsid w:val="00E30F49"/>
    <w:rsid w:val="00E3591A"/>
    <w:rsid w:val="00E41968"/>
    <w:rsid w:val="00E423E6"/>
    <w:rsid w:val="00E44AF4"/>
    <w:rsid w:val="00E50BE0"/>
    <w:rsid w:val="00E52290"/>
    <w:rsid w:val="00E56C5C"/>
    <w:rsid w:val="00E6198E"/>
    <w:rsid w:val="00E738EC"/>
    <w:rsid w:val="00E82B5E"/>
    <w:rsid w:val="00E85E1D"/>
    <w:rsid w:val="00E873AC"/>
    <w:rsid w:val="00E87411"/>
    <w:rsid w:val="00E90D28"/>
    <w:rsid w:val="00E90E87"/>
    <w:rsid w:val="00E9100E"/>
    <w:rsid w:val="00E926A4"/>
    <w:rsid w:val="00EA078A"/>
    <w:rsid w:val="00EA2A15"/>
    <w:rsid w:val="00EA4C58"/>
    <w:rsid w:val="00EA51F8"/>
    <w:rsid w:val="00EA7FF9"/>
    <w:rsid w:val="00EB0639"/>
    <w:rsid w:val="00EB41DD"/>
    <w:rsid w:val="00EB6FA8"/>
    <w:rsid w:val="00EB7BE0"/>
    <w:rsid w:val="00EC4CF1"/>
    <w:rsid w:val="00EC536D"/>
    <w:rsid w:val="00ED48E3"/>
    <w:rsid w:val="00EE24A4"/>
    <w:rsid w:val="00EE30AF"/>
    <w:rsid w:val="00EE4C43"/>
    <w:rsid w:val="00EE5DB8"/>
    <w:rsid w:val="00EE60D7"/>
    <w:rsid w:val="00EF58C0"/>
    <w:rsid w:val="00EF6F53"/>
    <w:rsid w:val="00F01C79"/>
    <w:rsid w:val="00F023E5"/>
    <w:rsid w:val="00F03F4E"/>
    <w:rsid w:val="00F04BEE"/>
    <w:rsid w:val="00F04EEC"/>
    <w:rsid w:val="00F14F29"/>
    <w:rsid w:val="00F160B2"/>
    <w:rsid w:val="00F1643D"/>
    <w:rsid w:val="00F2144A"/>
    <w:rsid w:val="00F21CFC"/>
    <w:rsid w:val="00F31774"/>
    <w:rsid w:val="00F33827"/>
    <w:rsid w:val="00F37329"/>
    <w:rsid w:val="00F42962"/>
    <w:rsid w:val="00F500E9"/>
    <w:rsid w:val="00F5349A"/>
    <w:rsid w:val="00F54BCC"/>
    <w:rsid w:val="00F668A4"/>
    <w:rsid w:val="00F66C1C"/>
    <w:rsid w:val="00F70CA7"/>
    <w:rsid w:val="00F72E3D"/>
    <w:rsid w:val="00F72F8B"/>
    <w:rsid w:val="00F802EA"/>
    <w:rsid w:val="00F813BB"/>
    <w:rsid w:val="00F831E5"/>
    <w:rsid w:val="00F83444"/>
    <w:rsid w:val="00F83A37"/>
    <w:rsid w:val="00F91B28"/>
    <w:rsid w:val="00F93EAC"/>
    <w:rsid w:val="00F96BD8"/>
    <w:rsid w:val="00FB5A43"/>
    <w:rsid w:val="00FB6466"/>
    <w:rsid w:val="00FC08CC"/>
    <w:rsid w:val="00FC45D4"/>
    <w:rsid w:val="00FC45EE"/>
    <w:rsid w:val="00FC5E04"/>
    <w:rsid w:val="00FC62D9"/>
    <w:rsid w:val="00FC7C6C"/>
    <w:rsid w:val="00FD2A83"/>
    <w:rsid w:val="00FE51AD"/>
    <w:rsid w:val="00FF2697"/>
    <w:rsid w:val="00FF4EC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92F207"/>
  <w15:chartTrackingRefBased/>
  <w15:docId w15:val="{E66C4E19-AE75-4B51-995C-A7F56AB98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26A2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autoRedefine/>
    <w:uiPriority w:val="9"/>
    <w:unhideWhenUsed/>
    <w:qFormat/>
    <w:rsid w:val="00651142"/>
    <w:pPr>
      <w:keepNext/>
      <w:keepLines/>
      <w:spacing w:after="0" w:line="240" w:lineRule="auto"/>
      <w:outlineLvl w:val="1"/>
    </w:pPr>
    <w:rPr>
      <w:rFonts w:ascii="Times New Roman" w:eastAsiaTheme="majorEastAsia" w:hAnsi="Times New Roman" w:cs="Times New Roman"/>
      <w:sz w:val="20"/>
      <w:szCs w:val="20"/>
    </w:rPr>
  </w:style>
  <w:style w:type="paragraph" w:styleId="Heading3">
    <w:name w:val="heading 3"/>
    <w:basedOn w:val="Normal"/>
    <w:next w:val="Normal"/>
    <w:link w:val="Heading3Char"/>
    <w:uiPriority w:val="9"/>
    <w:semiHidden/>
    <w:unhideWhenUsed/>
    <w:qFormat/>
    <w:rsid w:val="00FF269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F7E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Akapit z listą BS,Bullet 1,Bullet Points,Dot pt,F5 List Paragraph,IFCL - List Paragraph,Indicator Text,List Paragraph Char Char Char,List Paragraph1,List Paragraph12,MAIN CONTENT,Numbered Para 1,OBC Bullet,Punkti ar numuriem,Strip,Bull"/>
    <w:basedOn w:val="Normal"/>
    <w:link w:val="ListParagraphChar"/>
    <w:uiPriority w:val="34"/>
    <w:qFormat/>
    <w:rsid w:val="00086E9B"/>
    <w:pPr>
      <w:spacing w:after="0" w:line="240" w:lineRule="auto"/>
      <w:ind w:left="720"/>
    </w:pPr>
    <w:rPr>
      <w:rFonts w:ascii="Times New Roman" w:eastAsia="Times New Roman" w:hAnsi="Times New Roman" w:cs="Times New Roman"/>
      <w:sz w:val="24"/>
      <w:szCs w:val="24"/>
    </w:rPr>
  </w:style>
  <w:style w:type="paragraph" w:customStyle="1" w:styleId="xmsonormal">
    <w:name w:val="x_msonormal"/>
    <w:basedOn w:val="Normal"/>
    <w:rsid w:val="00B23A32"/>
    <w:pPr>
      <w:spacing w:after="0" w:line="240" w:lineRule="auto"/>
    </w:pPr>
    <w:rPr>
      <w:rFonts w:ascii="Calibri" w:hAnsi="Calibri" w:cs="Calibri"/>
      <w:lang w:eastAsia="lv-LV"/>
    </w:rPr>
  </w:style>
  <w:style w:type="paragraph" w:customStyle="1" w:styleId="xmsolistparagraph">
    <w:name w:val="x_msolistparagraph"/>
    <w:basedOn w:val="Normal"/>
    <w:rsid w:val="00B23A32"/>
    <w:pPr>
      <w:spacing w:after="0" w:line="240" w:lineRule="auto"/>
      <w:ind w:left="720"/>
    </w:pPr>
    <w:rPr>
      <w:rFonts w:ascii="Calibri" w:hAnsi="Calibri" w:cs="Calibri"/>
      <w:lang w:eastAsia="lv-LV"/>
    </w:rPr>
  </w:style>
  <w:style w:type="character" w:styleId="Hyperlink">
    <w:name w:val="Hyperlink"/>
    <w:uiPriority w:val="99"/>
    <w:unhideWhenUsed/>
    <w:rsid w:val="0035680D"/>
    <w:rPr>
      <w:color w:val="0000FF"/>
      <w:u w:val="single"/>
    </w:rPr>
  </w:style>
  <w:style w:type="character" w:customStyle="1" w:styleId="ListParagraphChar">
    <w:name w:val="List Paragraph Char"/>
    <w:aliases w:val="2 Char,Akapit z listą BS Char,Bullet 1 Char,Bullet Points Char,Dot pt Char,F5 List Paragraph Char,IFCL - List Paragraph Char,Indicator Text Char,List Paragraph Char Char Char Char,List Paragraph1 Char,List Paragraph12 Char,Strip Char"/>
    <w:basedOn w:val="DefaultParagraphFont"/>
    <w:link w:val="ListParagraph"/>
    <w:uiPriority w:val="34"/>
    <w:qFormat/>
    <w:locked/>
    <w:rsid w:val="007F35E7"/>
    <w:rPr>
      <w:rFonts w:ascii="Times New Roman" w:eastAsia="Times New Roman" w:hAnsi="Times New Roman" w:cs="Times New Roman"/>
      <w:sz w:val="24"/>
      <w:szCs w:val="24"/>
    </w:rPr>
  </w:style>
  <w:style w:type="paragraph" w:styleId="NormalWeb">
    <w:name w:val="Normal (Web)"/>
    <w:basedOn w:val="Normal"/>
    <w:uiPriority w:val="99"/>
    <w:unhideWhenUsed/>
    <w:rsid w:val="00CE100C"/>
    <w:pPr>
      <w:spacing w:after="0" w:line="240" w:lineRule="auto"/>
    </w:pPr>
    <w:rPr>
      <w:rFonts w:ascii="Calibri" w:hAnsi="Calibri" w:cs="Calibri"/>
      <w:lang w:eastAsia="lv-LV"/>
    </w:rPr>
  </w:style>
  <w:style w:type="paragraph" w:styleId="CommentText">
    <w:name w:val="annotation text"/>
    <w:basedOn w:val="Normal"/>
    <w:link w:val="CommentTextChar"/>
    <w:uiPriority w:val="99"/>
    <w:unhideWhenUsed/>
    <w:rsid w:val="0039787D"/>
    <w:pPr>
      <w:spacing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rsid w:val="0039787D"/>
    <w:rPr>
      <w:rFonts w:ascii="Calibri" w:eastAsia="Calibri" w:hAnsi="Calibri" w:cs="Times New Roman"/>
      <w:sz w:val="20"/>
      <w:szCs w:val="20"/>
    </w:rPr>
  </w:style>
  <w:style w:type="paragraph" w:styleId="FootnoteText">
    <w:name w:val="footnote text"/>
    <w:aliases w:val="Footnote Text Char2 Char,Footnote Text Char1 Char2 Char,Footnote Text Char Char Char Char,Footnote Text Char1 Char Char Char Char,Footnote Text Char Char Char Char Char Char,Rakstz.,Footnote,Fußnote,single space,ft Rakstz. Rakstz,Char,ft,f"/>
    <w:basedOn w:val="Normal"/>
    <w:link w:val="FootnoteTextChar"/>
    <w:uiPriority w:val="99"/>
    <w:unhideWhenUsed/>
    <w:qFormat/>
    <w:rsid w:val="00141381"/>
    <w:pPr>
      <w:spacing w:after="0" w:line="240" w:lineRule="auto"/>
    </w:pPr>
    <w:rPr>
      <w:rFonts w:ascii="Calibri" w:eastAsia="Calibri" w:hAnsi="Calibri" w:cs="Times New Roman"/>
      <w:sz w:val="20"/>
      <w:szCs w:val="20"/>
    </w:rPr>
  </w:style>
  <w:style w:type="character" w:customStyle="1" w:styleId="FootnoteTextChar">
    <w:name w:val="Footnote Text Char"/>
    <w:aliases w:val="Footnote Text Char2 Char Char,Footnote Text Char1 Char2 Char Char,Footnote Text Char Char Char Char Char,Footnote Text Char1 Char Char Char Char Char,Footnote Text Char Char Char Char Char Char Char,Rakstz. Char,Footnote Char,ft Char"/>
    <w:basedOn w:val="DefaultParagraphFont"/>
    <w:link w:val="FootnoteText"/>
    <w:uiPriority w:val="99"/>
    <w:qFormat/>
    <w:rsid w:val="00141381"/>
    <w:rPr>
      <w:rFonts w:ascii="Calibri" w:eastAsia="Calibri" w:hAnsi="Calibri" w:cs="Times New Roman"/>
      <w:sz w:val="20"/>
      <w:szCs w:val="20"/>
    </w:rPr>
  </w:style>
  <w:style w:type="character" w:styleId="FootnoteReference">
    <w:name w:val="footnote reference"/>
    <w:aliases w:val="Footnote symbol,Footnote Reference Number,Footnote Refernece,Footnote Reference Superscript,ftref,Odwołanie przypisu,BVI fnr,Footnotes refss,SUPERS,Ref,de nota al pie,-E Fußnotenzeichen,Footnote reference number,Times 10 Point,E,E FN"/>
    <w:link w:val="CharCharCharChar"/>
    <w:uiPriority w:val="99"/>
    <w:unhideWhenUsed/>
    <w:qFormat/>
    <w:rsid w:val="00141381"/>
    <w:rPr>
      <w:vertAlign w:val="superscript"/>
    </w:rPr>
  </w:style>
  <w:style w:type="paragraph" w:customStyle="1" w:styleId="CharCharCharChar">
    <w:name w:val="Char Char Char Char"/>
    <w:aliases w:val="Char2"/>
    <w:basedOn w:val="Normal"/>
    <w:next w:val="Normal"/>
    <w:link w:val="FootnoteReference"/>
    <w:uiPriority w:val="99"/>
    <w:semiHidden/>
    <w:rsid w:val="00141381"/>
    <w:pPr>
      <w:keepNext/>
      <w:keepLines/>
      <w:spacing w:before="120" w:line="240" w:lineRule="exact"/>
      <w:jc w:val="both"/>
      <w:outlineLvl w:val="0"/>
    </w:pPr>
    <w:rPr>
      <w:vertAlign w:val="superscript"/>
    </w:rPr>
  </w:style>
  <w:style w:type="paragraph" w:styleId="Header">
    <w:name w:val="header"/>
    <w:basedOn w:val="Normal"/>
    <w:link w:val="HeaderChar"/>
    <w:rsid w:val="00C027F2"/>
    <w:pPr>
      <w:tabs>
        <w:tab w:val="center" w:pos="4153"/>
        <w:tab w:val="right" w:pos="8306"/>
      </w:tabs>
      <w:spacing w:after="0" w:line="240" w:lineRule="auto"/>
    </w:pPr>
    <w:rPr>
      <w:rFonts w:ascii="Times New Roman" w:eastAsia="Times New Roman" w:hAnsi="Times New Roman" w:cs="Times New Roman"/>
      <w:sz w:val="24"/>
      <w:szCs w:val="24"/>
      <w:lang w:val="en-US"/>
    </w:rPr>
  </w:style>
  <w:style w:type="character" w:customStyle="1" w:styleId="HeaderChar">
    <w:name w:val="Header Char"/>
    <w:basedOn w:val="DefaultParagraphFont"/>
    <w:link w:val="Header"/>
    <w:rsid w:val="00C027F2"/>
    <w:rPr>
      <w:rFonts w:ascii="Times New Roman" w:eastAsia="Times New Roman" w:hAnsi="Times New Roman" w:cs="Times New Roman"/>
      <w:sz w:val="24"/>
      <w:szCs w:val="24"/>
      <w:lang w:val="en-US"/>
    </w:rPr>
  </w:style>
  <w:style w:type="paragraph" w:styleId="BalloonText">
    <w:name w:val="Balloon Text"/>
    <w:basedOn w:val="Normal"/>
    <w:link w:val="BalloonTextChar"/>
    <w:semiHidden/>
    <w:rsid w:val="00097D54"/>
    <w:pPr>
      <w:spacing w:after="0" w:line="240" w:lineRule="auto"/>
    </w:pPr>
    <w:rPr>
      <w:rFonts w:ascii="Tahoma" w:eastAsia="Times New Roman" w:hAnsi="Tahoma" w:cs="Tahoma"/>
      <w:sz w:val="16"/>
      <w:szCs w:val="16"/>
      <w:lang w:val="en-US"/>
    </w:rPr>
  </w:style>
  <w:style w:type="character" w:customStyle="1" w:styleId="BalloonTextChar">
    <w:name w:val="Balloon Text Char"/>
    <w:basedOn w:val="DefaultParagraphFont"/>
    <w:link w:val="BalloonText"/>
    <w:semiHidden/>
    <w:rsid w:val="00097D54"/>
    <w:rPr>
      <w:rFonts w:ascii="Tahoma" w:eastAsia="Times New Roman" w:hAnsi="Tahoma" w:cs="Tahoma"/>
      <w:sz w:val="16"/>
      <w:szCs w:val="16"/>
      <w:lang w:val="en-US"/>
    </w:rPr>
  </w:style>
  <w:style w:type="character" w:customStyle="1" w:styleId="normaltextrun">
    <w:name w:val="normaltextrun"/>
    <w:rsid w:val="00183A7D"/>
  </w:style>
  <w:style w:type="character" w:styleId="CommentReference">
    <w:name w:val="annotation reference"/>
    <w:basedOn w:val="DefaultParagraphFont"/>
    <w:uiPriority w:val="99"/>
    <w:unhideWhenUsed/>
    <w:rsid w:val="00FE51AD"/>
    <w:rPr>
      <w:sz w:val="16"/>
      <w:szCs w:val="16"/>
    </w:rPr>
  </w:style>
  <w:style w:type="character" w:customStyle="1" w:styleId="Footnote">
    <w:name w:val="Footnote_"/>
    <w:basedOn w:val="DefaultParagraphFont"/>
    <w:rsid w:val="00EE30AF"/>
    <w:rPr>
      <w:rFonts w:ascii="Arial" w:eastAsia="Arial" w:hAnsi="Arial" w:cs="Arial"/>
      <w:b w:val="0"/>
      <w:bCs w:val="0"/>
      <w:i w:val="0"/>
      <w:iCs w:val="0"/>
      <w:smallCaps w:val="0"/>
      <w:strike w:val="0"/>
      <w:sz w:val="18"/>
      <w:szCs w:val="18"/>
      <w:u w:val="none"/>
    </w:rPr>
  </w:style>
  <w:style w:type="character" w:customStyle="1" w:styleId="Bodytext3">
    <w:name w:val="Body text (3)_"/>
    <w:basedOn w:val="DefaultParagraphFont"/>
    <w:rsid w:val="00EE30AF"/>
    <w:rPr>
      <w:rFonts w:ascii="Arial" w:eastAsia="Arial" w:hAnsi="Arial" w:cs="Arial"/>
      <w:b w:val="0"/>
      <w:bCs w:val="0"/>
      <w:i w:val="0"/>
      <w:iCs w:val="0"/>
      <w:smallCaps w:val="0"/>
      <w:strike w:val="0"/>
      <w:sz w:val="14"/>
      <w:szCs w:val="14"/>
      <w:u w:val="none"/>
      <w:lang w:val="en-US" w:eastAsia="en-US" w:bidi="en-US"/>
    </w:rPr>
  </w:style>
  <w:style w:type="character" w:customStyle="1" w:styleId="Bodytext30">
    <w:name w:val="Body text (3)"/>
    <w:basedOn w:val="Bodytext3"/>
    <w:rsid w:val="00EE30AF"/>
    <w:rPr>
      <w:rFonts w:ascii="Arial" w:eastAsia="Arial" w:hAnsi="Arial" w:cs="Arial"/>
      <w:b w:val="0"/>
      <w:bCs w:val="0"/>
      <w:i w:val="0"/>
      <w:iCs w:val="0"/>
      <w:smallCaps w:val="0"/>
      <w:strike w:val="0"/>
      <w:color w:val="2F5B3D"/>
      <w:spacing w:val="0"/>
      <w:w w:val="100"/>
      <w:position w:val="0"/>
      <w:sz w:val="14"/>
      <w:szCs w:val="14"/>
      <w:u w:val="none"/>
      <w:lang w:val="en-US" w:eastAsia="en-US" w:bidi="en-US"/>
    </w:rPr>
  </w:style>
  <w:style w:type="character" w:customStyle="1" w:styleId="Bodytext5">
    <w:name w:val="Body text (5)_"/>
    <w:basedOn w:val="DefaultParagraphFont"/>
    <w:link w:val="Bodytext50"/>
    <w:rsid w:val="00EE30AF"/>
    <w:rPr>
      <w:rFonts w:ascii="Arial" w:eastAsia="Arial" w:hAnsi="Arial" w:cs="Arial"/>
      <w:b/>
      <w:bCs/>
      <w:sz w:val="19"/>
      <w:szCs w:val="19"/>
      <w:shd w:val="clear" w:color="auto" w:fill="FFFFFF"/>
    </w:rPr>
  </w:style>
  <w:style w:type="character" w:customStyle="1" w:styleId="Bodytext2">
    <w:name w:val="Body text (2)_"/>
    <w:basedOn w:val="DefaultParagraphFont"/>
    <w:link w:val="Bodytext20"/>
    <w:rsid w:val="00EE30AF"/>
    <w:rPr>
      <w:rFonts w:ascii="Arial" w:eastAsia="Arial" w:hAnsi="Arial" w:cs="Arial"/>
      <w:sz w:val="19"/>
      <w:szCs w:val="19"/>
      <w:shd w:val="clear" w:color="auto" w:fill="FFFFFF"/>
    </w:rPr>
  </w:style>
  <w:style w:type="character" w:customStyle="1" w:styleId="Bodytext2Bold">
    <w:name w:val="Body text (2) + Bold"/>
    <w:basedOn w:val="Bodytext2"/>
    <w:rsid w:val="00EE30AF"/>
    <w:rPr>
      <w:rFonts w:ascii="Arial" w:eastAsia="Arial" w:hAnsi="Arial" w:cs="Arial"/>
      <w:b/>
      <w:bCs/>
      <w:color w:val="000000"/>
      <w:spacing w:val="0"/>
      <w:w w:val="100"/>
      <w:position w:val="0"/>
      <w:sz w:val="19"/>
      <w:szCs w:val="19"/>
      <w:shd w:val="clear" w:color="auto" w:fill="FFFFFF"/>
      <w:lang w:val="lv-LV" w:eastAsia="lv-LV" w:bidi="lv-LV"/>
    </w:rPr>
  </w:style>
  <w:style w:type="character" w:customStyle="1" w:styleId="Bodytext5NotBold">
    <w:name w:val="Body text (5) + Not Bold"/>
    <w:basedOn w:val="Bodytext5"/>
    <w:rsid w:val="00EE30AF"/>
    <w:rPr>
      <w:rFonts w:ascii="Arial" w:eastAsia="Arial" w:hAnsi="Arial" w:cs="Arial"/>
      <w:b/>
      <w:bCs/>
      <w:color w:val="000000"/>
      <w:spacing w:val="0"/>
      <w:w w:val="100"/>
      <w:position w:val="0"/>
      <w:sz w:val="19"/>
      <w:szCs w:val="19"/>
      <w:shd w:val="clear" w:color="auto" w:fill="FFFFFF"/>
      <w:lang w:val="lv-LV" w:eastAsia="lv-LV" w:bidi="lv-LV"/>
    </w:rPr>
  </w:style>
  <w:style w:type="character" w:customStyle="1" w:styleId="Bodytext2Italic">
    <w:name w:val="Body text (2) + Italic"/>
    <w:basedOn w:val="Bodytext2"/>
    <w:rsid w:val="00EE30AF"/>
    <w:rPr>
      <w:rFonts w:ascii="Arial" w:eastAsia="Arial" w:hAnsi="Arial" w:cs="Arial"/>
      <w:i/>
      <w:iCs/>
      <w:color w:val="000000"/>
      <w:spacing w:val="0"/>
      <w:w w:val="100"/>
      <w:position w:val="0"/>
      <w:sz w:val="19"/>
      <w:szCs w:val="19"/>
      <w:shd w:val="clear" w:color="auto" w:fill="FFFFFF"/>
      <w:lang w:val="en-US" w:eastAsia="en-US" w:bidi="en-US"/>
    </w:rPr>
  </w:style>
  <w:style w:type="paragraph" w:customStyle="1" w:styleId="Bodytext20">
    <w:name w:val="Body text (2)"/>
    <w:basedOn w:val="Normal"/>
    <w:link w:val="Bodytext2"/>
    <w:rsid w:val="00EE30AF"/>
    <w:pPr>
      <w:widowControl w:val="0"/>
      <w:shd w:val="clear" w:color="auto" w:fill="FFFFFF"/>
      <w:spacing w:before="300" w:after="0" w:line="274" w:lineRule="exact"/>
      <w:ind w:hanging="424"/>
    </w:pPr>
    <w:rPr>
      <w:rFonts w:ascii="Arial" w:eastAsia="Arial" w:hAnsi="Arial" w:cs="Arial"/>
      <w:sz w:val="19"/>
      <w:szCs w:val="19"/>
    </w:rPr>
  </w:style>
  <w:style w:type="paragraph" w:customStyle="1" w:styleId="Bodytext50">
    <w:name w:val="Body text (5)"/>
    <w:basedOn w:val="Normal"/>
    <w:link w:val="Bodytext5"/>
    <w:rsid w:val="00EE30AF"/>
    <w:pPr>
      <w:widowControl w:val="0"/>
      <w:shd w:val="clear" w:color="auto" w:fill="FFFFFF"/>
      <w:spacing w:before="660" w:after="60" w:line="0" w:lineRule="atLeast"/>
      <w:ind w:hanging="413"/>
      <w:jc w:val="both"/>
    </w:pPr>
    <w:rPr>
      <w:rFonts w:ascii="Arial" w:eastAsia="Arial" w:hAnsi="Arial" w:cs="Arial"/>
      <w:b/>
      <w:bCs/>
      <w:sz w:val="19"/>
      <w:szCs w:val="19"/>
    </w:rPr>
  </w:style>
  <w:style w:type="character" w:customStyle="1" w:styleId="Heading2Exact">
    <w:name w:val="Heading #2 Exact"/>
    <w:basedOn w:val="DefaultParagraphFont"/>
    <w:link w:val="Heading20"/>
    <w:rsid w:val="00287231"/>
    <w:rPr>
      <w:rFonts w:ascii="Arial" w:eastAsia="Arial" w:hAnsi="Arial" w:cs="Arial"/>
      <w:b/>
      <w:bCs/>
      <w:i/>
      <w:iCs/>
      <w:spacing w:val="-30"/>
      <w:shd w:val="clear" w:color="auto" w:fill="FFFFFF"/>
    </w:rPr>
  </w:style>
  <w:style w:type="character" w:customStyle="1" w:styleId="Bodytext4">
    <w:name w:val="Body text (4)_"/>
    <w:basedOn w:val="DefaultParagraphFont"/>
    <w:link w:val="Bodytext40"/>
    <w:rsid w:val="00287231"/>
    <w:rPr>
      <w:rFonts w:ascii="Arial" w:eastAsia="Arial" w:hAnsi="Arial" w:cs="Arial"/>
      <w:b/>
      <w:bCs/>
      <w:sz w:val="20"/>
      <w:szCs w:val="20"/>
      <w:shd w:val="clear" w:color="auto" w:fill="FFFFFF"/>
    </w:rPr>
  </w:style>
  <w:style w:type="paragraph" w:customStyle="1" w:styleId="Heading20">
    <w:name w:val="Heading #2"/>
    <w:basedOn w:val="Normal"/>
    <w:link w:val="Heading2Exact"/>
    <w:rsid w:val="00287231"/>
    <w:pPr>
      <w:widowControl w:val="0"/>
      <w:shd w:val="clear" w:color="auto" w:fill="FFFFFF"/>
      <w:spacing w:after="0" w:line="0" w:lineRule="atLeast"/>
      <w:ind w:firstLine="4"/>
      <w:outlineLvl w:val="1"/>
    </w:pPr>
    <w:rPr>
      <w:rFonts w:ascii="Arial" w:eastAsia="Arial" w:hAnsi="Arial" w:cs="Arial"/>
      <w:b/>
      <w:bCs/>
      <w:i/>
      <w:iCs/>
      <w:spacing w:val="-30"/>
    </w:rPr>
  </w:style>
  <w:style w:type="paragraph" w:customStyle="1" w:styleId="Bodytext40">
    <w:name w:val="Body text (4)"/>
    <w:basedOn w:val="Normal"/>
    <w:link w:val="Bodytext4"/>
    <w:rsid w:val="00287231"/>
    <w:pPr>
      <w:widowControl w:val="0"/>
      <w:shd w:val="clear" w:color="auto" w:fill="FFFFFF"/>
      <w:spacing w:before="240" w:after="240" w:line="0" w:lineRule="atLeast"/>
      <w:ind w:firstLine="67"/>
      <w:jc w:val="both"/>
    </w:pPr>
    <w:rPr>
      <w:rFonts w:ascii="Arial" w:eastAsia="Arial" w:hAnsi="Arial" w:cs="Arial"/>
      <w:b/>
      <w:bCs/>
      <w:sz w:val="20"/>
      <w:szCs w:val="20"/>
    </w:rPr>
  </w:style>
  <w:style w:type="paragraph" w:styleId="CommentSubject">
    <w:name w:val="annotation subject"/>
    <w:basedOn w:val="CommentText"/>
    <w:next w:val="CommentText"/>
    <w:link w:val="CommentSubjectChar"/>
    <w:uiPriority w:val="99"/>
    <w:semiHidden/>
    <w:unhideWhenUsed/>
    <w:rsid w:val="00725147"/>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725147"/>
    <w:rPr>
      <w:rFonts w:ascii="Calibri" w:eastAsia="Calibri" w:hAnsi="Calibri" w:cs="Times New Roman"/>
      <w:b/>
      <w:bCs/>
      <w:sz w:val="20"/>
      <w:szCs w:val="20"/>
    </w:rPr>
  </w:style>
  <w:style w:type="character" w:customStyle="1" w:styleId="Heading2Char">
    <w:name w:val="Heading 2 Char"/>
    <w:basedOn w:val="DefaultParagraphFont"/>
    <w:link w:val="Heading2"/>
    <w:uiPriority w:val="9"/>
    <w:rsid w:val="00651142"/>
    <w:rPr>
      <w:rFonts w:ascii="Times New Roman" w:eastAsiaTheme="majorEastAsia" w:hAnsi="Times New Roman" w:cs="Times New Roman"/>
      <w:sz w:val="20"/>
      <w:szCs w:val="20"/>
    </w:rPr>
  </w:style>
  <w:style w:type="character" w:customStyle="1" w:styleId="Heading1Char">
    <w:name w:val="Heading 1 Char"/>
    <w:basedOn w:val="DefaultParagraphFont"/>
    <w:link w:val="Heading1"/>
    <w:uiPriority w:val="9"/>
    <w:rsid w:val="00D26A2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FF2697"/>
    <w:rPr>
      <w:rFonts w:asciiTheme="majorHAnsi" w:eastAsiaTheme="majorEastAsia" w:hAnsiTheme="majorHAnsi" w:cstheme="majorBidi"/>
      <w:color w:val="1F3763" w:themeColor="accent1" w:themeShade="7F"/>
      <w:sz w:val="24"/>
      <w:szCs w:val="24"/>
    </w:rPr>
  </w:style>
  <w:style w:type="paragraph" w:customStyle="1" w:styleId="liknoteik">
    <w:name w:val="lik_noteik"/>
    <w:basedOn w:val="Normal"/>
    <w:rsid w:val="00FF2697"/>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likdat">
    <w:name w:val="lik_dat"/>
    <w:basedOn w:val="Normal"/>
    <w:rsid w:val="00FF2697"/>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styleId="Strong">
    <w:name w:val="Strong"/>
    <w:basedOn w:val="DefaultParagraphFont"/>
    <w:uiPriority w:val="22"/>
    <w:qFormat/>
    <w:rsid w:val="004952F7"/>
    <w:rPr>
      <w:b/>
      <w:bCs/>
    </w:rPr>
  </w:style>
  <w:style w:type="character" w:styleId="Emphasis">
    <w:name w:val="Emphasis"/>
    <w:basedOn w:val="DefaultParagraphFont"/>
    <w:uiPriority w:val="20"/>
    <w:qFormat/>
    <w:rsid w:val="00AB199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858362">
      <w:bodyDiv w:val="1"/>
      <w:marLeft w:val="0"/>
      <w:marRight w:val="0"/>
      <w:marTop w:val="0"/>
      <w:marBottom w:val="0"/>
      <w:divBdr>
        <w:top w:val="none" w:sz="0" w:space="0" w:color="auto"/>
        <w:left w:val="none" w:sz="0" w:space="0" w:color="auto"/>
        <w:bottom w:val="none" w:sz="0" w:space="0" w:color="auto"/>
        <w:right w:val="none" w:sz="0" w:space="0" w:color="auto"/>
      </w:divBdr>
    </w:div>
    <w:div w:id="146745283">
      <w:bodyDiv w:val="1"/>
      <w:marLeft w:val="0"/>
      <w:marRight w:val="0"/>
      <w:marTop w:val="0"/>
      <w:marBottom w:val="0"/>
      <w:divBdr>
        <w:top w:val="none" w:sz="0" w:space="0" w:color="auto"/>
        <w:left w:val="none" w:sz="0" w:space="0" w:color="auto"/>
        <w:bottom w:val="none" w:sz="0" w:space="0" w:color="auto"/>
        <w:right w:val="none" w:sz="0" w:space="0" w:color="auto"/>
      </w:divBdr>
    </w:div>
    <w:div w:id="259920156">
      <w:bodyDiv w:val="1"/>
      <w:marLeft w:val="0"/>
      <w:marRight w:val="0"/>
      <w:marTop w:val="0"/>
      <w:marBottom w:val="0"/>
      <w:divBdr>
        <w:top w:val="none" w:sz="0" w:space="0" w:color="auto"/>
        <w:left w:val="none" w:sz="0" w:space="0" w:color="auto"/>
        <w:bottom w:val="none" w:sz="0" w:space="0" w:color="auto"/>
        <w:right w:val="none" w:sz="0" w:space="0" w:color="auto"/>
      </w:divBdr>
    </w:div>
    <w:div w:id="423380189">
      <w:bodyDiv w:val="1"/>
      <w:marLeft w:val="0"/>
      <w:marRight w:val="0"/>
      <w:marTop w:val="0"/>
      <w:marBottom w:val="0"/>
      <w:divBdr>
        <w:top w:val="none" w:sz="0" w:space="0" w:color="auto"/>
        <w:left w:val="none" w:sz="0" w:space="0" w:color="auto"/>
        <w:bottom w:val="none" w:sz="0" w:space="0" w:color="auto"/>
        <w:right w:val="none" w:sz="0" w:space="0" w:color="auto"/>
      </w:divBdr>
    </w:div>
    <w:div w:id="555972672">
      <w:bodyDiv w:val="1"/>
      <w:marLeft w:val="0"/>
      <w:marRight w:val="0"/>
      <w:marTop w:val="0"/>
      <w:marBottom w:val="0"/>
      <w:divBdr>
        <w:top w:val="none" w:sz="0" w:space="0" w:color="auto"/>
        <w:left w:val="none" w:sz="0" w:space="0" w:color="auto"/>
        <w:bottom w:val="none" w:sz="0" w:space="0" w:color="auto"/>
        <w:right w:val="none" w:sz="0" w:space="0" w:color="auto"/>
      </w:divBdr>
    </w:div>
    <w:div w:id="625889403">
      <w:bodyDiv w:val="1"/>
      <w:marLeft w:val="0"/>
      <w:marRight w:val="0"/>
      <w:marTop w:val="0"/>
      <w:marBottom w:val="0"/>
      <w:divBdr>
        <w:top w:val="none" w:sz="0" w:space="0" w:color="auto"/>
        <w:left w:val="none" w:sz="0" w:space="0" w:color="auto"/>
        <w:bottom w:val="none" w:sz="0" w:space="0" w:color="auto"/>
        <w:right w:val="none" w:sz="0" w:space="0" w:color="auto"/>
      </w:divBdr>
    </w:div>
    <w:div w:id="685252002">
      <w:bodyDiv w:val="1"/>
      <w:marLeft w:val="0"/>
      <w:marRight w:val="0"/>
      <w:marTop w:val="0"/>
      <w:marBottom w:val="0"/>
      <w:divBdr>
        <w:top w:val="none" w:sz="0" w:space="0" w:color="auto"/>
        <w:left w:val="none" w:sz="0" w:space="0" w:color="auto"/>
        <w:bottom w:val="none" w:sz="0" w:space="0" w:color="auto"/>
        <w:right w:val="none" w:sz="0" w:space="0" w:color="auto"/>
      </w:divBdr>
    </w:div>
    <w:div w:id="872689282">
      <w:bodyDiv w:val="1"/>
      <w:marLeft w:val="0"/>
      <w:marRight w:val="0"/>
      <w:marTop w:val="0"/>
      <w:marBottom w:val="0"/>
      <w:divBdr>
        <w:top w:val="none" w:sz="0" w:space="0" w:color="auto"/>
        <w:left w:val="none" w:sz="0" w:space="0" w:color="auto"/>
        <w:bottom w:val="none" w:sz="0" w:space="0" w:color="auto"/>
        <w:right w:val="none" w:sz="0" w:space="0" w:color="auto"/>
      </w:divBdr>
      <w:divsChild>
        <w:div w:id="579221598">
          <w:marLeft w:val="0"/>
          <w:marRight w:val="0"/>
          <w:marTop w:val="480"/>
          <w:marBottom w:val="240"/>
          <w:divBdr>
            <w:top w:val="none" w:sz="0" w:space="0" w:color="auto"/>
            <w:left w:val="none" w:sz="0" w:space="0" w:color="auto"/>
            <w:bottom w:val="none" w:sz="0" w:space="0" w:color="auto"/>
            <w:right w:val="none" w:sz="0" w:space="0" w:color="auto"/>
          </w:divBdr>
        </w:div>
        <w:div w:id="61485985">
          <w:marLeft w:val="0"/>
          <w:marRight w:val="0"/>
          <w:marTop w:val="0"/>
          <w:marBottom w:val="567"/>
          <w:divBdr>
            <w:top w:val="none" w:sz="0" w:space="0" w:color="auto"/>
            <w:left w:val="none" w:sz="0" w:space="0" w:color="auto"/>
            <w:bottom w:val="none" w:sz="0" w:space="0" w:color="auto"/>
            <w:right w:val="none" w:sz="0" w:space="0" w:color="auto"/>
          </w:divBdr>
        </w:div>
      </w:divsChild>
    </w:div>
    <w:div w:id="1387726741">
      <w:bodyDiv w:val="1"/>
      <w:marLeft w:val="0"/>
      <w:marRight w:val="0"/>
      <w:marTop w:val="0"/>
      <w:marBottom w:val="0"/>
      <w:divBdr>
        <w:top w:val="none" w:sz="0" w:space="0" w:color="auto"/>
        <w:left w:val="none" w:sz="0" w:space="0" w:color="auto"/>
        <w:bottom w:val="none" w:sz="0" w:space="0" w:color="auto"/>
        <w:right w:val="none" w:sz="0" w:space="0" w:color="auto"/>
      </w:divBdr>
      <w:divsChild>
        <w:div w:id="1198543453">
          <w:marLeft w:val="0"/>
          <w:marRight w:val="0"/>
          <w:marTop w:val="0"/>
          <w:marBottom w:val="0"/>
          <w:divBdr>
            <w:top w:val="none" w:sz="0" w:space="0" w:color="auto"/>
            <w:left w:val="none" w:sz="0" w:space="0" w:color="auto"/>
            <w:bottom w:val="none" w:sz="0" w:space="0" w:color="auto"/>
            <w:right w:val="none" w:sz="0" w:space="0" w:color="auto"/>
          </w:divBdr>
        </w:div>
        <w:div w:id="1636182454">
          <w:marLeft w:val="0"/>
          <w:marRight w:val="0"/>
          <w:marTop w:val="0"/>
          <w:marBottom w:val="0"/>
          <w:divBdr>
            <w:top w:val="none" w:sz="0" w:space="0" w:color="auto"/>
            <w:left w:val="none" w:sz="0" w:space="0" w:color="auto"/>
            <w:bottom w:val="none" w:sz="0" w:space="0" w:color="auto"/>
            <w:right w:val="none" w:sz="0" w:space="0" w:color="auto"/>
          </w:divBdr>
        </w:div>
        <w:div w:id="911087356">
          <w:marLeft w:val="0"/>
          <w:marRight w:val="0"/>
          <w:marTop w:val="0"/>
          <w:marBottom w:val="0"/>
          <w:divBdr>
            <w:top w:val="none" w:sz="0" w:space="0" w:color="auto"/>
            <w:left w:val="none" w:sz="0" w:space="0" w:color="auto"/>
            <w:bottom w:val="none" w:sz="0" w:space="0" w:color="auto"/>
            <w:right w:val="none" w:sz="0" w:space="0" w:color="auto"/>
          </w:divBdr>
        </w:div>
        <w:div w:id="1121268827">
          <w:marLeft w:val="0"/>
          <w:marRight w:val="0"/>
          <w:marTop w:val="0"/>
          <w:marBottom w:val="0"/>
          <w:divBdr>
            <w:top w:val="none" w:sz="0" w:space="0" w:color="auto"/>
            <w:left w:val="none" w:sz="0" w:space="0" w:color="auto"/>
            <w:bottom w:val="none" w:sz="0" w:space="0" w:color="auto"/>
            <w:right w:val="none" w:sz="0" w:space="0" w:color="auto"/>
          </w:divBdr>
        </w:div>
        <w:div w:id="695691393">
          <w:marLeft w:val="0"/>
          <w:marRight w:val="0"/>
          <w:marTop w:val="0"/>
          <w:marBottom w:val="0"/>
          <w:divBdr>
            <w:top w:val="none" w:sz="0" w:space="0" w:color="auto"/>
            <w:left w:val="none" w:sz="0" w:space="0" w:color="auto"/>
            <w:bottom w:val="none" w:sz="0" w:space="0" w:color="auto"/>
            <w:right w:val="none" w:sz="0" w:space="0" w:color="auto"/>
          </w:divBdr>
        </w:div>
      </w:divsChild>
    </w:div>
    <w:div w:id="1412891261">
      <w:bodyDiv w:val="1"/>
      <w:marLeft w:val="0"/>
      <w:marRight w:val="0"/>
      <w:marTop w:val="0"/>
      <w:marBottom w:val="0"/>
      <w:divBdr>
        <w:top w:val="none" w:sz="0" w:space="0" w:color="auto"/>
        <w:left w:val="none" w:sz="0" w:space="0" w:color="auto"/>
        <w:bottom w:val="none" w:sz="0" w:space="0" w:color="auto"/>
        <w:right w:val="none" w:sz="0" w:space="0" w:color="auto"/>
      </w:divBdr>
    </w:div>
    <w:div w:id="1608540317">
      <w:bodyDiv w:val="1"/>
      <w:marLeft w:val="0"/>
      <w:marRight w:val="0"/>
      <w:marTop w:val="0"/>
      <w:marBottom w:val="0"/>
      <w:divBdr>
        <w:top w:val="none" w:sz="0" w:space="0" w:color="auto"/>
        <w:left w:val="none" w:sz="0" w:space="0" w:color="auto"/>
        <w:bottom w:val="none" w:sz="0" w:space="0" w:color="auto"/>
        <w:right w:val="none" w:sz="0" w:space="0" w:color="auto"/>
      </w:divBdr>
    </w:div>
    <w:div w:id="1709138296">
      <w:bodyDiv w:val="1"/>
      <w:marLeft w:val="0"/>
      <w:marRight w:val="0"/>
      <w:marTop w:val="0"/>
      <w:marBottom w:val="0"/>
      <w:divBdr>
        <w:top w:val="none" w:sz="0" w:space="0" w:color="auto"/>
        <w:left w:val="none" w:sz="0" w:space="0" w:color="auto"/>
        <w:bottom w:val="none" w:sz="0" w:space="0" w:color="auto"/>
        <w:right w:val="none" w:sz="0" w:space="0" w:color="auto"/>
      </w:divBdr>
    </w:div>
    <w:div w:id="1890458615">
      <w:bodyDiv w:val="1"/>
      <w:marLeft w:val="0"/>
      <w:marRight w:val="0"/>
      <w:marTop w:val="0"/>
      <w:marBottom w:val="0"/>
      <w:divBdr>
        <w:top w:val="none" w:sz="0" w:space="0" w:color="auto"/>
        <w:left w:val="none" w:sz="0" w:space="0" w:color="auto"/>
        <w:bottom w:val="none" w:sz="0" w:space="0" w:color="auto"/>
        <w:right w:val="none" w:sz="0" w:space="0" w:color="auto"/>
      </w:divBdr>
    </w:div>
    <w:div w:id="2003847461">
      <w:bodyDiv w:val="1"/>
      <w:marLeft w:val="0"/>
      <w:marRight w:val="0"/>
      <w:marTop w:val="0"/>
      <w:marBottom w:val="0"/>
      <w:divBdr>
        <w:top w:val="none" w:sz="0" w:space="0" w:color="auto"/>
        <w:left w:val="none" w:sz="0" w:space="0" w:color="auto"/>
        <w:bottom w:val="none" w:sz="0" w:space="0" w:color="auto"/>
        <w:right w:val="none" w:sz="0" w:space="0" w:color="auto"/>
      </w:divBdr>
    </w:div>
    <w:div w:id="2115857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m.lm.gov.lv/upload/petijumi/2_tiesiskais_regulejums.pdf" TargetMode="External"/><Relationship Id="rId13" Type="http://schemas.openxmlformats.org/officeDocument/2006/relationships/hyperlink" Target="https://likumi.lv/ta/id/313037-par-nozaru-politiku-pamatnostadnem-2021-2027-gada-planosanas-perioda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ikumi.lv/ta/id/313037-par-nozaru-politiku-pamatnostadnem-2021-2027-gada-planosanas-periodam"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ikumi.lv/doc.php?id=90220" TargetMode="External"/><Relationship Id="rId5" Type="http://schemas.openxmlformats.org/officeDocument/2006/relationships/webSettings" Target="webSettings.xml"/><Relationship Id="rId15" Type="http://schemas.openxmlformats.org/officeDocument/2006/relationships/hyperlink" Target="https://www.em.gov.lv/lv/ekonomiska-situacija" TargetMode="External"/><Relationship Id="rId10" Type="http://schemas.openxmlformats.org/officeDocument/2006/relationships/hyperlink" Target="https://likumi.lv/ta/id/313037-par-nozaru-politiku-pamatnostadnem-2021-2027-gada-planosanas-periodam" TargetMode="External"/><Relationship Id="rId4" Type="http://schemas.openxmlformats.org/officeDocument/2006/relationships/settings" Target="settings.xml"/><Relationship Id="rId9" Type="http://schemas.openxmlformats.org/officeDocument/2006/relationships/hyperlink" Target="https://likumi.lv/ta/id/313037-par-nozaru-politiku-pamatnostadnem-2021-2027-gada-planosanas-periodam" TargetMode="External"/><Relationship Id="rId14" Type="http://schemas.openxmlformats.org/officeDocument/2006/relationships/hyperlink" Target="https://likumi.lv/ta/id/287760"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providus.lv/article/migrantu-integracijas-indekss-2020-gada-dati" TargetMode="External"/><Relationship Id="rId2" Type="http://schemas.openxmlformats.org/officeDocument/2006/relationships/hyperlink" Target="http://providus.lv/article_files/3675/original/NIEM-Evaluation-1_LV_design.pdf?1595845732" TargetMode="External"/><Relationship Id="rId1" Type="http://schemas.openxmlformats.org/officeDocument/2006/relationships/hyperlink" Target="https://www.nva.gov.lv/lv/projekts/projekts-beglu-un-alternativo-statusu-ieguvuso-personu-integracija-latvijas-darba-tirgu" TargetMode="External"/><Relationship Id="rId5" Type="http://schemas.openxmlformats.org/officeDocument/2006/relationships/hyperlink" Target="https://www.lrvk.gov.lv/lv/revizijas/revizijas/noslegtas-revizijas/vai-valsti-istenota-socialas-ieklausanas-politika-sasniedz-tai-izvirzitos-merkus-nabadzibas-mazinasanas-joma" TargetMode="External"/><Relationship Id="rId4" Type="http://schemas.openxmlformats.org/officeDocument/2006/relationships/hyperlink" Target="https://apps.who.int/gho/data/view.main.HALEX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895117-AEF0-4745-BC27-13CF0558A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582</TotalTime>
  <Pages>113</Pages>
  <Words>229602</Words>
  <Characters>130874</Characters>
  <Application>Microsoft Office Word</Application>
  <DocSecurity>0</DocSecurity>
  <Lines>1090</Lines>
  <Paragraphs>719</Paragraphs>
  <ScaleCrop>false</ScaleCrop>
  <HeadingPairs>
    <vt:vector size="2" baseType="variant">
      <vt:variant>
        <vt:lpstr>Title</vt:lpstr>
      </vt:variant>
      <vt:variant>
        <vt:i4>1</vt:i4>
      </vt:variant>
    </vt:vector>
  </HeadingPairs>
  <TitlesOfParts>
    <vt:vector size="1" baseType="lpstr">
      <vt:lpstr/>
    </vt:vector>
  </TitlesOfParts>
  <Company>LM</Company>
  <LinksUpToDate>false</LinksUpToDate>
  <CharactersWithSpaces>359757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Sanita Vasiljeva</dc:creator>
  <cp:keywords/>
  <dc:description/>
  <cp:lastModifiedBy>Sanita Vasiljeva</cp:lastModifiedBy>
  <cp:revision>30</cp:revision>
  <dcterms:created xsi:type="dcterms:W3CDTF">2021-04-11T17:32:00Z</dcterms:created>
  <dcterms:modified xsi:type="dcterms:W3CDTF">2021-04-14T15:02:00Z</dcterms:modified>
</cp:coreProperties>
</file>